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F6307" w:rsidR="003E25F5" w:rsidP="00AF6307" w:rsidRDefault="00B3256C" w14:paraId="5BE3A14E" w14:textId="18A159C5" w14:noSpellErr="1">
      <w:pPr>
        <w:spacing w:after="0" w:line="240" w:lineRule="auto"/>
        <w:contextualSpacing/>
        <w:jc w:val="center"/>
        <w:rPr>
          <w:rFonts w:ascii="Times New Roman" w:hAnsi="Times New Roman"/>
          <w:sz w:val="24"/>
          <w:szCs w:val="24"/>
        </w:rPr>
      </w:pPr>
      <w:commentRangeStart w:id="2079886678"/>
      <w:r w:rsidRPr="111ECF58" w:rsidR="00B3256C">
        <w:rPr>
          <w:rFonts w:ascii="Times New Roman" w:hAnsi="Times New Roman"/>
          <w:b w:val="1"/>
          <w:bCs w:val="1"/>
          <w:sz w:val="24"/>
          <w:szCs w:val="24"/>
        </w:rPr>
        <w:t xml:space="preserve">Rahvaraamatukogu </w:t>
      </w:r>
      <w:r w:rsidRPr="111ECF58" w:rsidR="003E25F5">
        <w:rPr>
          <w:rFonts w:ascii="Times New Roman" w:hAnsi="Times New Roman"/>
          <w:b w:val="1"/>
          <w:bCs w:val="1"/>
          <w:sz w:val="24"/>
          <w:szCs w:val="24"/>
        </w:rPr>
        <w:t>seaduse eelnõu seletuskiri</w:t>
      </w:r>
      <w:commentRangeEnd w:id="2079886678"/>
      <w:r>
        <w:rPr>
          <w:rStyle w:val="CommentReference"/>
        </w:rPr>
        <w:commentReference w:id="2079886678"/>
      </w:r>
    </w:p>
    <w:p w:rsidRPr="00AF6307" w:rsidR="003E25F5" w:rsidP="00AF6307" w:rsidRDefault="003E25F5" w14:paraId="5BE3A14F" w14:textId="77777777">
      <w:pPr>
        <w:spacing w:after="0" w:line="240" w:lineRule="auto"/>
        <w:contextualSpacing/>
        <w:jc w:val="center"/>
        <w:rPr>
          <w:rFonts w:ascii="Times New Roman" w:hAnsi="Times New Roman"/>
          <w:sz w:val="24"/>
          <w:szCs w:val="24"/>
        </w:rPr>
      </w:pPr>
    </w:p>
    <w:p w:rsidRPr="00AF6307" w:rsidR="003E25F5" w:rsidP="00AF6307" w:rsidRDefault="003E25F5" w14:paraId="5BE3A150" w14:textId="77777777">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1. Sissejuhatus</w:t>
      </w:r>
    </w:p>
    <w:p w:rsidR="5BD4B85A" w:rsidP="00D848ED" w:rsidRDefault="5BD4B85A" w14:paraId="342E5407" w14:textId="643A0102">
      <w:pPr>
        <w:rPr>
          <w:rFonts w:ascii="Times New Roman" w:hAnsi="Times New Roman" w:eastAsia="Times New Roman"/>
          <w:color w:val="000000" w:themeColor="text1"/>
          <w:sz w:val="24"/>
          <w:szCs w:val="24"/>
        </w:rPr>
      </w:pPr>
    </w:p>
    <w:p w:rsidRPr="00AF6307" w:rsidR="00597609" w:rsidP="5320929D" w:rsidRDefault="005410C7" w14:paraId="5BE3A152" w14:textId="77777777">
      <w:pPr>
        <w:spacing w:after="0" w:line="240" w:lineRule="auto"/>
        <w:contextualSpacing/>
        <w:jc w:val="both"/>
        <w:rPr>
          <w:rFonts w:ascii="Times New Roman" w:hAnsi="Times New Roman"/>
          <w:b/>
          <w:bCs/>
          <w:sz w:val="24"/>
          <w:szCs w:val="24"/>
        </w:rPr>
      </w:pPr>
      <w:r w:rsidRPr="5320929D">
        <w:rPr>
          <w:rFonts w:ascii="Times New Roman" w:hAnsi="Times New Roman"/>
          <w:b/>
          <w:bCs/>
          <w:sz w:val="24"/>
          <w:szCs w:val="24"/>
        </w:rPr>
        <w:t>1.1. Sisukokkuvõte</w:t>
      </w:r>
      <w:r w:rsidRPr="5320929D" w:rsidR="00BD32DD">
        <w:rPr>
          <w:rFonts w:ascii="Times New Roman" w:hAnsi="Times New Roman"/>
          <w:b/>
          <w:bCs/>
          <w:sz w:val="24"/>
          <w:szCs w:val="24"/>
        </w:rPr>
        <w:t xml:space="preserve"> </w:t>
      </w:r>
    </w:p>
    <w:p w:rsidR="5BD4B85A" w:rsidP="5BD4B85A" w:rsidRDefault="5BD4B85A" w14:paraId="1337FB57" w14:textId="415D0C09">
      <w:pPr>
        <w:spacing w:after="0" w:line="240" w:lineRule="auto"/>
        <w:contextualSpacing/>
        <w:jc w:val="both"/>
        <w:rPr>
          <w:rFonts w:ascii="Times New Roman" w:hAnsi="Times New Roman"/>
          <w:sz w:val="24"/>
          <w:szCs w:val="24"/>
        </w:rPr>
      </w:pPr>
    </w:p>
    <w:p w:rsidRPr="00AF6307" w:rsidR="000B2B19" w:rsidP="5320929D" w:rsidRDefault="3CC7756E" w14:paraId="46C364CD" w14:textId="6EE136C5">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Rahvaraamatukogu seaduse (</w:t>
      </w:r>
      <w:proofErr w:type="spellStart"/>
      <w:r w:rsidRPr="5320929D">
        <w:rPr>
          <w:rFonts w:ascii="Times New Roman" w:hAnsi="Times New Roman" w:eastAsia="Times New Roman"/>
          <w:sz w:val="24"/>
          <w:szCs w:val="24"/>
        </w:rPr>
        <w:t>RaRS</w:t>
      </w:r>
      <w:proofErr w:type="spellEnd"/>
      <w:r w:rsidRPr="5320929D">
        <w:rPr>
          <w:rFonts w:ascii="Times New Roman" w:hAnsi="Times New Roman" w:eastAsia="Times New Roman"/>
          <w:sz w:val="24"/>
          <w:szCs w:val="24"/>
        </w:rPr>
        <w:t>) eelnõuga asendatakse kehtiv rahvaraamatukogu seadus ning ajakohastatakse koos Eesti Rahvusraamatukogu seaduse (ERRS) muudatustega rahvaraamatukogude ja Rahvusraamatukogu (</w:t>
      </w:r>
      <w:proofErr w:type="spellStart"/>
      <w:r w:rsidRPr="5320929D">
        <w:rPr>
          <w:rFonts w:ascii="Times New Roman" w:hAnsi="Times New Roman" w:eastAsia="Times New Roman"/>
          <w:sz w:val="24"/>
          <w:szCs w:val="24"/>
        </w:rPr>
        <w:t>RaRa</w:t>
      </w:r>
      <w:proofErr w:type="spellEnd"/>
      <w:r w:rsidRPr="5320929D">
        <w:rPr>
          <w:rFonts w:ascii="Times New Roman" w:hAnsi="Times New Roman" w:eastAsia="Times New Roman"/>
          <w:sz w:val="24"/>
          <w:szCs w:val="24"/>
        </w:rPr>
        <w:t>) rollid, ülesanded ja juhtimine ning asutatakse raamatukogude andmekogu. Eelnõu eesmärk on tagada kasutajakeskne ja kättesaadav raamatukoguteenus üle Eesti</w:t>
      </w:r>
      <w:r w:rsidRPr="5320929D" w:rsidR="4EAB26B2">
        <w:rPr>
          <w:rFonts w:ascii="Times New Roman" w:hAnsi="Times New Roman" w:eastAsia="Times New Roman"/>
          <w:sz w:val="24"/>
          <w:szCs w:val="24"/>
        </w:rPr>
        <w:t>.</w:t>
      </w:r>
      <w:r w:rsidRPr="5320929D">
        <w:rPr>
          <w:rFonts w:ascii="Times New Roman" w:hAnsi="Times New Roman" w:eastAsia="Times New Roman"/>
          <w:sz w:val="24"/>
          <w:szCs w:val="24"/>
        </w:rPr>
        <w:t xml:space="preserve"> </w:t>
      </w:r>
    </w:p>
    <w:p w:rsidRPr="00BF0390" w:rsidR="000B2B19" w:rsidP="5320929D" w:rsidRDefault="000B2B19" w14:paraId="19E1B7FE" w14:textId="2C03A726">
      <w:pPr>
        <w:spacing w:after="0"/>
        <w:contextualSpacing/>
        <w:jc w:val="both"/>
        <w:rPr>
          <w:rFonts w:ascii="Times New Roman" w:hAnsi="Times New Roman" w:eastAsia="Times New Roman"/>
          <w:sz w:val="24"/>
          <w:szCs w:val="24"/>
        </w:rPr>
      </w:pPr>
    </w:p>
    <w:p w:rsidRPr="00BF0390" w:rsidR="000B2B19" w:rsidP="5320929D" w:rsidRDefault="6541A3B9" w14:paraId="39A75359" w14:textId="66EF2968">
      <w:pPr>
        <w:spacing w:after="0"/>
        <w:contextualSpacing/>
        <w:jc w:val="both"/>
        <w:rPr>
          <w:rFonts w:ascii="Times New Roman" w:hAnsi="Times New Roman" w:eastAsia="Times New Roman"/>
        </w:rPr>
      </w:pPr>
      <w:r w:rsidRPr="00BF0390">
        <w:rPr>
          <w:rFonts w:ascii="Times New Roman" w:hAnsi="Times New Roman" w:eastAsia="Times New Roman"/>
          <w:sz w:val="24"/>
          <w:szCs w:val="24"/>
        </w:rPr>
        <w:t>Eelnõuga tehakse järgmised olulisemad muudatused:</w:t>
      </w:r>
    </w:p>
    <w:p w:rsidRPr="00BF0390" w:rsidR="000B2B19" w:rsidP="5320929D" w:rsidRDefault="6541A3B9" w14:paraId="2AA50A2B" w14:textId="6DD75500">
      <w:pPr>
        <w:spacing w:after="0"/>
        <w:contextualSpacing/>
        <w:jc w:val="both"/>
        <w:rPr>
          <w:rFonts w:ascii="Times New Roman" w:hAnsi="Times New Roman" w:eastAsia="Times New Roman"/>
        </w:rPr>
      </w:pPr>
      <w:r w:rsidRPr="00BF0390">
        <w:rPr>
          <w:rFonts w:ascii="Times New Roman" w:hAnsi="Times New Roman" w:eastAsia="Times New Roman"/>
          <w:sz w:val="24"/>
          <w:szCs w:val="24"/>
        </w:rPr>
        <w:t>1. ajakohastatakse rahvaraamatukogude võrgu loomise põhimõtted;</w:t>
      </w:r>
    </w:p>
    <w:p w:rsidRPr="00BF0390" w:rsidR="000B2B19" w:rsidP="5320929D" w:rsidRDefault="6541A3B9" w14:paraId="2495AB82" w14:textId="62BE5C0A">
      <w:pPr>
        <w:spacing w:after="0"/>
        <w:contextualSpacing/>
        <w:jc w:val="both"/>
        <w:rPr>
          <w:rFonts w:ascii="Times New Roman" w:hAnsi="Times New Roman" w:eastAsia="Times New Roman"/>
        </w:rPr>
      </w:pPr>
      <w:r w:rsidRPr="00BF0390">
        <w:rPr>
          <w:rFonts w:ascii="Times New Roman" w:hAnsi="Times New Roman" w:eastAsia="Times New Roman"/>
          <w:sz w:val="24"/>
          <w:szCs w:val="24"/>
        </w:rPr>
        <w:t>2. määratletakse rahvaraamatukogu põhieesmärkidest tulenevad ülesanded;</w:t>
      </w:r>
    </w:p>
    <w:p w:rsidRPr="00BF0390" w:rsidR="000B2B19" w:rsidP="5320929D" w:rsidRDefault="6541A3B9" w14:paraId="430C07F2" w14:textId="4D55ECB6">
      <w:pPr>
        <w:spacing w:after="0"/>
        <w:contextualSpacing/>
        <w:jc w:val="both"/>
        <w:rPr>
          <w:rFonts w:ascii="Times New Roman" w:hAnsi="Times New Roman" w:eastAsia="Times New Roman"/>
        </w:rPr>
      </w:pPr>
      <w:r w:rsidRPr="00BF0390">
        <w:rPr>
          <w:rFonts w:ascii="Times New Roman" w:hAnsi="Times New Roman" w:eastAsia="Times New Roman"/>
          <w:sz w:val="24"/>
          <w:szCs w:val="24"/>
        </w:rPr>
        <w:t>3. ajakohastatakse rahvaraamatukogu juhtimine ja struktuur;</w:t>
      </w:r>
    </w:p>
    <w:p w:rsidRPr="00BF0390" w:rsidR="000B2B19" w:rsidP="5320929D" w:rsidRDefault="6541A3B9" w14:paraId="0153DD56" w14:textId="24CAAD38">
      <w:pPr>
        <w:spacing w:after="0"/>
        <w:contextualSpacing/>
        <w:jc w:val="both"/>
        <w:rPr>
          <w:rFonts w:ascii="Times New Roman" w:hAnsi="Times New Roman" w:eastAsia="Times New Roman"/>
        </w:rPr>
      </w:pPr>
      <w:r w:rsidRPr="00BF0390">
        <w:rPr>
          <w:rFonts w:ascii="Times New Roman" w:hAnsi="Times New Roman" w:eastAsia="Times New Roman"/>
          <w:sz w:val="24"/>
          <w:szCs w:val="24"/>
        </w:rPr>
        <w:t xml:space="preserve">4. muudetakse etapiviisiliselt rahvaraamatukogude valdkonna riigi haldusülesannete </w:t>
      </w:r>
      <w:r w:rsidRPr="00BF0390" w:rsidR="2FCBED32">
        <w:rPr>
          <w:rFonts w:ascii="Times New Roman" w:hAnsi="Times New Roman" w:eastAsia="Times New Roman"/>
          <w:sz w:val="24"/>
          <w:szCs w:val="24"/>
        </w:rPr>
        <w:t>täitmis</w:t>
      </w:r>
      <w:r w:rsidRPr="00BF0390" w:rsidR="601F2F9E">
        <w:rPr>
          <w:rFonts w:ascii="Times New Roman" w:hAnsi="Times New Roman" w:eastAsia="Times New Roman"/>
          <w:sz w:val="24"/>
          <w:szCs w:val="24"/>
        </w:rPr>
        <w:t>t</w:t>
      </w:r>
      <w:r w:rsidRPr="00BF0390" w:rsidR="2FCBED32">
        <w:rPr>
          <w:rFonts w:ascii="Times New Roman" w:hAnsi="Times New Roman" w:eastAsia="Times New Roman"/>
          <w:sz w:val="24"/>
          <w:szCs w:val="24"/>
        </w:rPr>
        <w:t>;</w:t>
      </w:r>
    </w:p>
    <w:p w:rsidRPr="00AF6307" w:rsidR="000B2B19" w:rsidP="5320929D" w:rsidRDefault="6541A3B9" w14:paraId="68D7935E" w14:textId="317B9B8B">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5. </w:t>
      </w:r>
      <w:r w:rsidRPr="5320929D" w:rsidR="02279926">
        <w:rPr>
          <w:rFonts w:ascii="Times New Roman" w:hAnsi="Times New Roman" w:eastAsia="Times New Roman"/>
          <w:sz w:val="24"/>
          <w:szCs w:val="24"/>
        </w:rPr>
        <w:t>asutatakse</w:t>
      </w:r>
      <w:r w:rsidRPr="5320929D" w:rsidR="3CC7756E">
        <w:rPr>
          <w:rFonts w:ascii="Times New Roman" w:hAnsi="Times New Roman" w:eastAsia="Times New Roman"/>
          <w:sz w:val="24"/>
          <w:szCs w:val="24"/>
        </w:rPr>
        <w:t xml:space="preserve"> raamatukogude andmekogu, mille kaudu saavad kasutajad ligi kõikide liitunud raamatukogude teenustele ja kogudele ühes süsteemis;</w:t>
      </w:r>
    </w:p>
    <w:p w:rsidRPr="00AF6307" w:rsidR="000B2B19" w:rsidP="5320929D" w:rsidRDefault="3CC7756E" w14:paraId="14B06A65" w14:textId="7A20E2AF">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6. rakendatakse kasutajasõbralike automaatsete haldusmenetluse võimalusi, mis lihtsustavad teenuste kasutamist.</w:t>
      </w:r>
    </w:p>
    <w:p w:rsidRPr="00AF6307" w:rsidR="000B2B19" w:rsidP="5320929D" w:rsidRDefault="000B2B19" w14:paraId="6C64BB99" w14:textId="3DF95D1B">
      <w:pPr>
        <w:spacing w:after="0" w:line="240" w:lineRule="auto"/>
        <w:contextualSpacing/>
        <w:jc w:val="both"/>
        <w:rPr>
          <w:rFonts w:ascii="Times New Roman" w:hAnsi="Times New Roman" w:eastAsia="Times New Roman"/>
        </w:rPr>
      </w:pPr>
    </w:p>
    <w:p w:rsidRPr="00AF6307" w:rsidR="000B2B19" w:rsidP="5320929D" w:rsidRDefault="3CC7756E" w14:paraId="4678B783" w14:textId="29A410F7">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Eelnõuga võimaldatakse kohalikele omavalitsustele paindlikum rahvaraamatukogude võrgu korraldamine, lähtuvalt elanike arvust, asustustihedusest ja -struktuurist ning kohalik</w:t>
      </w:r>
      <w:r w:rsidRPr="5320929D" w:rsidR="2CCEAE0C">
        <w:rPr>
          <w:rFonts w:ascii="Times New Roman" w:hAnsi="Times New Roman" w:eastAsia="Times New Roman"/>
          <w:sz w:val="24"/>
          <w:szCs w:val="24"/>
        </w:rPr>
        <w:t>est</w:t>
      </w:r>
      <w:r w:rsidRPr="5320929D">
        <w:rPr>
          <w:rFonts w:ascii="Times New Roman" w:hAnsi="Times New Roman" w:eastAsia="Times New Roman"/>
          <w:sz w:val="24"/>
          <w:szCs w:val="24"/>
        </w:rPr>
        <w:t xml:space="preserve"> vajadustest. </w:t>
      </w:r>
    </w:p>
    <w:p w:rsidR="00BF0390" w:rsidP="5320929D" w:rsidRDefault="00BF0390" w14:paraId="18125413" w14:textId="04B552E7">
      <w:pPr>
        <w:spacing w:after="0" w:line="240" w:lineRule="auto"/>
        <w:contextualSpacing/>
        <w:jc w:val="both"/>
        <w:rPr>
          <w:rFonts w:ascii="Times New Roman" w:hAnsi="Times New Roman" w:eastAsia="Times New Roman"/>
          <w:sz w:val="24"/>
          <w:szCs w:val="24"/>
        </w:rPr>
      </w:pPr>
    </w:p>
    <w:p w:rsidRPr="00AF6307" w:rsidR="000B2B19" w:rsidP="5320929D" w:rsidRDefault="3CC7756E" w14:paraId="520693E2" w14:textId="4D39894A">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Eelnõuga määratletakse rahvaraamatukogu põhieesmärgid ning -ülesanded nii kultuuri- kui ka haridusasutusena. Põhiülesanneteks seatakse </w:t>
      </w:r>
      <w:r w:rsidRPr="5320929D" w:rsidR="4FF11B17">
        <w:rPr>
          <w:rFonts w:ascii="Times New Roman" w:hAnsi="Times New Roman" w:eastAsia="Times New Roman"/>
          <w:sz w:val="24"/>
          <w:szCs w:val="24"/>
        </w:rPr>
        <w:t>sealhulgas</w:t>
      </w:r>
      <w:r w:rsidRPr="5320929D">
        <w:rPr>
          <w:rFonts w:ascii="Times New Roman" w:hAnsi="Times New Roman" w:eastAsia="Times New Roman"/>
          <w:sz w:val="24"/>
          <w:szCs w:val="24"/>
        </w:rPr>
        <w:t xml:space="preserve"> kogukonna vajadustest lähtuvate mitmekülgsete ja pidevalt uuenevate kogude loomine ning nende kättesaadavaks tegemine, juurdepääsu tagamine avalikele e-teenustele, lugemisharjumuse kujundamine, koolituste ja harivate tegevuste korraldamine, ning kogukonna- ja riigielus osalemise toetamine olemasolevate võimaluste piires. Eelnõu järgi on rahvaraamatukogu üks põhieesmärke ka </w:t>
      </w:r>
      <w:proofErr w:type="spellStart"/>
      <w:r w:rsidRPr="5320929D">
        <w:rPr>
          <w:rFonts w:ascii="Times New Roman" w:hAnsi="Times New Roman" w:eastAsia="Times New Roman"/>
          <w:sz w:val="24"/>
          <w:szCs w:val="24"/>
        </w:rPr>
        <w:t>ühistarbimise</w:t>
      </w:r>
      <w:proofErr w:type="spellEnd"/>
      <w:r w:rsidRPr="5320929D">
        <w:rPr>
          <w:rFonts w:ascii="Times New Roman" w:hAnsi="Times New Roman" w:eastAsia="Times New Roman"/>
          <w:sz w:val="24"/>
          <w:szCs w:val="24"/>
        </w:rPr>
        <w:t xml:space="preserve"> edendamine ja seeläbi säästva arengu toetamine.</w:t>
      </w:r>
    </w:p>
    <w:p w:rsidRPr="00AF6307" w:rsidR="000B2B19" w:rsidP="5320929D" w:rsidRDefault="000B2B19" w14:paraId="0CFB84EE" w14:textId="365CA6F7">
      <w:pPr>
        <w:spacing w:after="0" w:line="240" w:lineRule="auto"/>
        <w:contextualSpacing/>
        <w:jc w:val="both"/>
        <w:rPr>
          <w:rFonts w:ascii="Times New Roman" w:hAnsi="Times New Roman" w:eastAsia="Times New Roman"/>
        </w:rPr>
      </w:pPr>
    </w:p>
    <w:p w:rsidRPr="00AF6307" w:rsidR="000B2B19" w:rsidP="5320929D" w:rsidRDefault="3CC7756E" w14:paraId="079A4C41" w14:textId="766ED05B">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Eelnõuga nähakse ette rahvaraamatukogu teenuse keskne juhtimine ning sellele vastavalt korrastatud struktuur (keskraamatukogu, haruraamatukogu, teeninduspunkt, rändraamatukogu). </w:t>
      </w:r>
      <w:r w:rsidRPr="5320929D" w:rsidR="20E37BEF">
        <w:rPr>
          <w:rFonts w:ascii="Times New Roman" w:hAnsi="Times New Roman" w:eastAsia="Times New Roman"/>
          <w:sz w:val="24"/>
          <w:szCs w:val="24"/>
        </w:rPr>
        <w:t xml:space="preserve">Täpsustakse </w:t>
      </w:r>
      <w:commentRangeStart w:id="0"/>
      <w:r w:rsidRPr="5320929D" w:rsidR="20E37BEF">
        <w:rPr>
          <w:rFonts w:ascii="Times New Roman" w:hAnsi="Times New Roman" w:eastAsia="Times New Roman"/>
          <w:sz w:val="24"/>
          <w:szCs w:val="24"/>
        </w:rPr>
        <w:t>rahvusraamatukogu</w:t>
      </w:r>
      <w:commentRangeEnd w:id="0"/>
      <w:r w:rsidR="00140563">
        <w:rPr>
          <w:rStyle w:val="Kommentaariviide"/>
        </w:rPr>
        <w:commentReference w:id="0"/>
      </w:r>
      <w:r w:rsidRPr="5320929D" w:rsidR="20E37BEF">
        <w:rPr>
          <w:rFonts w:ascii="Times New Roman" w:hAnsi="Times New Roman" w:eastAsia="Times New Roman"/>
          <w:sz w:val="24"/>
          <w:szCs w:val="24"/>
        </w:rPr>
        <w:t xml:space="preserve"> juhiga töölepingu sõlmimise nõudeid nähes ette, et </w:t>
      </w:r>
      <w:r w:rsidRPr="5320929D" w:rsidR="08C2682D">
        <w:rPr>
          <w:rFonts w:ascii="Times New Roman" w:hAnsi="Times New Roman" w:eastAsia="Times New Roman"/>
          <w:sz w:val="24"/>
          <w:szCs w:val="24"/>
        </w:rPr>
        <w:t>r</w:t>
      </w:r>
      <w:r w:rsidRPr="5320929D">
        <w:rPr>
          <w:rFonts w:ascii="Times New Roman" w:hAnsi="Times New Roman" w:eastAsia="Times New Roman"/>
          <w:sz w:val="24"/>
          <w:szCs w:val="24"/>
        </w:rPr>
        <w:t>ahvaraamatukogu juhiga sõlmitakse tähtajaline tööleping kuni seitsmeks aastaks selle pikendamise võimalusega. Samuti lisatakse rahvaraamatukogu töötaja pädevuse regulatsioon.</w:t>
      </w:r>
    </w:p>
    <w:p w:rsidRPr="00AF6307" w:rsidR="000B2B19" w:rsidP="5320929D" w:rsidRDefault="000B2B19" w14:paraId="231A8F9B" w14:textId="1B7E18B1">
      <w:pPr>
        <w:spacing w:after="0" w:line="240" w:lineRule="auto"/>
        <w:contextualSpacing/>
        <w:jc w:val="both"/>
        <w:rPr>
          <w:rFonts w:ascii="Times New Roman" w:hAnsi="Times New Roman" w:eastAsia="Times New Roman"/>
        </w:rPr>
      </w:pPr>
    </w:p>
    <w:p w:rsidRPr="00AF6307" w:rsidR="000B2B19" w:rsidP="5320929D" w:rsidRDefault="3CC7756E" w14:paraId="4420E085" w14:textId="737A4CD4">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Olulise muudatusena nähakse ette riiklike haldusülesannete etapiviisiline volitamine </w:t>
      </w:r>
      <w:proofErr w:type="spellStart"/>
      <w:r w:rsidRPr="5320929D">
        <w:rPr>
          <w:rFonts w:ascii="Times New Roman" w:hAnsi="Times New Roman" w:eastAsia="Times New Roman"/>
          <w:sz w:val="24"/>
          <w:szCs w:val="24"/>
        </w:rPr>
        <w:t>RaRa-le</w:t>
      </w:r>
      <w:proofErr w:type="spellEnd"/>
      <w:r w:rsidRPr="5320929D">
        <w:rPr>
          <w:rFonts w:ascii="Times New Roman" w:hAnsi="Times New Roman" w:eastAsia="Times New Roman"/>
          <w:sz w:val="24"/>
          <w:szCs w:val="24"/>
        </w:rPr>
        <w:t xml:space="preserve">. Seni maakonnaraamatukogude täidetavad ülesanded antakse järk-järgult </w:t>
      </w:r>
      <w:proofErr w:type="spellStart"/>
      <w:r w:rsidRPr="5320929D">
        <w:rPr>
          <w:rFonts w:ascii="Times New Roman" w:hAnsi="Times New Roman" w:eastAsia="Times New Roman"/>
          <w:sz w:val="24"/>
          <w:szCs w:val="24"/>
        </w:rPr>
        <w:t>RaRa-le</w:t>
      </w:r>
      <w:proofErr w:type="spellEnd"/>
      <w:r w:rsidRPr="5320929D">
        <w:rPr>
          <w:rFonts w:ascii="Times New Roman" w:hAnsi="Times New Roman" w:eastAsia="Times New Roman"/>
          <w:sz w:val="24"/>
          <w:szCs w:val="24"/>
        </w:rPr>
        <w:t>, sealhulgas rahvaraamatukogude üleriigiliste teenuste loomine ja arendamine, rahvaraamatukogu sisulise töö aruannete kogumine ja analüüsimine, piirkondlik erialane nõustamine ja koolituste koordineerimine, programmides osalemise koordineerimine ning riikliku toetuse eest väljaannete keskne hankimine.</w:t>
      </w:r>
      <w:r w:rsidRPr="5320929D" w:rsidR="3B93BE31">
        <w:rPr>
          <w:rFonts w:ascii="Times New Roman" w:hAnsi="Times New Roman" w:eastAsia="Times New Roman"/>
          <w:sz w:val="24"/>
          <w:szCs w:val="24"/>
        </w:rPr>
        <w:t xml:space="preserve"> </w:t>
      </w:r>
      <w:r w:rsidRPr="5320929D">
        <w:rPr>
          <w:rFonts w:ascii="Times New Roman" w:hAnsi="Times New Roman" w:eastAsia="Times New Roman"/>
          <w:sz w:val="24"/>
          <w:szCs w:val="24"/>
        </w:rPr>
        <w:t>Maakonnaraamatukogud jätkavad kuni 31. detsembrini 2026 kogude komplekteerimise ja töötlemise ning andmebaaside pidamise ülesannete täitmist.</w:t>
      </w:r>
      <w:r w:rsidRPr="5320929D" w:rsidR="3BA630BF">
        <w:rPr>
          <w:rFonts w:ascii="Times New Roman" w:hAnsi="Times New Roman" w:eastAsia="Times New Roman"/>
          <w:sz w:val="24"/>
          <w:szCs w:val="24"/>
        </w:rPr>
        <w:t xml:space="preserve"> </w:t>
      </w:r>
      <w:r w:rsidRPr="5320929D">
        <w:rPr>
          <w:rFonts w:ascii="Times New Roman" w:hAnsi="Times New Roman" w:eastAsia="Times New Roman"/>
          <w:sz w:val="24"/>
          <w:szCs w:val="24"/>
        </w:rPr>
        <w:t xml:space="preserve">Muudatuse eesmärk on suurendada raamatukoguteenuste kasutajakesksust, kättesaadavust ja </w:t>
      </w:r>
      <w:r w:rsidRPr="5320929D">
        <w:rPr>
          <w:rFonts w:ascii="Times New Roman" w:hAnsi="Times New Roman" w:eastAsia="Times New Roman"/>
          <w:sz w:val="24"/>
          <w:szCs w:val="24"/>
        </w:rPr>
        <w:t xml:space="preserve">muuta senine killustatud </w:t>
      </w:r>
      <w:r w:rsidRPr="5320929D" w:rsidR="0070697D">
        <w:rPr>
          <w:rFonts w:ascii="Times New Roman" w:hAnsi="Times New Roman" w:eastAsia="Times New Roman"/>
          <w:sz w:val="24"/>
          <w:szCs w:val="24"/>
        </w:rPr>
        <w:t xml:space="preserve">raamatukogude valdkonna </w:t>
      </w:r>
      <w:r w:rsidRPr="5320929D" w:rsidR="002B0539">
        <w:rPr>
          <w:rFonts w:ascii="Times New Roman" w:hAnsi="Times New Roman" w:eastAsia="Times New Roman"/>
          <w:sz w:val="24"/>
          <w:szCs w:val="24"/>
        </w:rPr>
        <w:t>riig</w:t>
      </w:r>
      <w:r w:rsidRPr="5320929D" w:rsidR="0070697D">
        <w:rPr>
          <w:rFonts w:ascii="Times New Roman" w:hAnsi="Times New Roman" w:eastAsia="Times New Roman"/>
          <w:sz w:val="24"/>
          <w:szCs w:val="24"/>
        </w:rPr>
        <w:t>i</w:t>
      </w:r>
      <w:r w:rsidRPr="5320929D" w:rsidR="002B0539">
        <w:rPr>
          <w:rFonts w:ascii="Times New Roman" w:hAnsi="Times New Roman" w:eastAsia="Times New Roman"/>
          <w:sz w:val="24"/>
          <w:szCs w:val="24"/>
        </w:rPr>
        <w:t xml:space="preserve"> haldusülesannete</w:t>
      </w:r>
      <w:r w:rsidRPr="5320929D" w:rsidR="0070697D">
        <w:rPr>
          <w:rFonts w:ascii="Times New Roman" w:hAnsi="Times New Roman" w:eastAsia="Times New Roman"/>
          <w:sz w:val="24"/>
          <w:szCs w:val="24"/>
        </w:rPr>
        <w:t xml:space="preserve"> korraldus</w:t>
      </w:r>
      <w:r w:rsidRPr="5320929D">
        <w:rPr>
          <w:rFonts w:ascii="Times New Roman" w:hAnsi="Times New Roman" w:eastAsia="Times New Roman"/>
          <w:sz w:val="24"/>
          <w:szCs w:val="24"/>
        </w:rPr>
        <w:t xml:space="preserve"> ühtseks ning efektiivsemaks. Samuti soovitakse võimaldada raamatukogutöötajatel keskenduda teenuste sisulisele arendamisele</w:t>
      </w:r>
      <w:r w:rsidRPr="5320929D" w:rsidR="2C60A5E6">
        <w:rPr>
          <w:rFonts w:ascii="Times New Roman" w:hAnsi="Times New Roman" w:eastAsia="Times New Roman"/>
          <w:sz w:val="24"/>
          <w:szCs w:val="24"/>
        </w:rPr>
        <w:t xml:space="preserve"> </w:t>
      </w:r>
      <w:r w:rsidRPr="5320929D">
        <w:rPr>
          <w:rFonts w:ascii="Times New Roman" w:hAnsi="Times New Roman" w:eastAsia="Times New Roman"/>
          <w:sz w:val="24"/>
          <w:szCs w:val="24"/>
        </w:rPr>
        <w:t xml:space="preserve"> nii üksikute raamatukogude kui ka kogu võrgustiku tasandil.</w:t>
      </w:r>
    </w:p>
    <w:p w:rsidRPr="00AF6307" w:rsidR="000B2B19" w:rsidP="5320929D" w:rsidRDefault="000B2B19" w14:paraId="7B5175C7" w14:textId="2E0E044F">
      <w:pPr>
        <w:tabs>
          <w:tab w:val="left" w:pos="720"/>
        </w:tabs>
        <w:spacing w:after="0" w:line="240" w:lineRule="auto"/>
        <w:contextualSpacing/>
        <w:jc w:val="both"/>
        <w:rPr>
          <w:rFonts w:ascii="Times New Roman" w:hAnsi="Times New Roman" w:eastAsia="Times New Roman"/>
          <w:sz w:val="24"/>
          <w:szCs w:val="24"/>
        </w:rPr>
      </w:pPr>
    </w:p>
    <w:p w:rsidRPr="00AF6307" w:rsidR="000B2B19" w:rsidP="5320929D" w:rsidRDefault="3CC7756E" w14:paraId="05F195FE" w14:textId="3180F887">
      <w:pPr>
        <w:spacing w:after="0" w:line="240" w:lineRule="auto"/>
        <w:jc w:val="both"/>
        <w:rPr>
          <w:rFonts w:ascii="Times New Roman" w:hAnsi="Times New Roman" w:eastAsia="Times New Roman"/>
        </w:rPr>
      </w:pPr>
      <w:r w:rsidRPr="5320929D">
        <w:rPr>
          <w:rFonts w:ascii="Times New Roman" w:hAnsi="Times New Roman" w:eastAsia="Times New Roman"/>
          <w:sz w:val="24"/>
          <w:szCs w:val="24"/>
        </w:rPr>
        <w:t>Eelnõuga luuakse ERRS-</w:t>
      </w:r>
      <w:proofErr w:type="spellStart"/>
      <w:r w:rsidRPr="5320929D">
        <w:rPr>
          <w:rFonts w:ascii="Times New Roman" w:hAnsi="Times New Roman" w:eastAsia="Times New Roman"/>
          <w:sz w:val="24"/>
          <w:szCs w:val="24"/>
        </w:rPr>
        <w:t>is</w:t>
      </w:r>
      <w:proofErr w:type="spellEnd"/>
      <w:r w:rsidRPr="5320929D">
        <w:rPr>
          <w:rFonts w:ascii="Times New Roman" w:hAnsi="Times New Roman" w:eastAsia="Times New Roman"/>
          <w:sz w:val="24"/>
          <w:szCs w:val="24"/>
        </w:rPr>
        <w:t xml:space="preserve"> raamatukogude andmekogu õiguslik alus. Andmekogu asutab kultuuriminister ning kaasvastutavad andmetöötlejad on Kultuuriministeerium (</w:t>
      </w:r>
      <w:proofErr w:type="spellStart"/>
      <w:r w:rsidRPr="5320929D">
        <w:rPr>
          <w:rFonts w:ascii="Times New Roman" w:hAnsi="Times New Roman" w:eastAsia="Times New Roman"/>
          <w:sz w:val="24"/>
          <w:szCs w:val="24"/>
        </w:rPr>
        <w:t>KuM</w:t>
      </w:r>
      <w:proofErr w:type="spellEnd"/>
      <w:r w:rsidRPr="5320929D">
        <w:rPr>
          <w:rFonts w:ascii="Times New Roman" w:hAnsi="Times New Roman" w:eastAsia="Times New Roman"/>
          <w:sz w:val="24"/>
          <w:szCs w:val="24"/>
        </w:rPr>
        <w:t xml:space="preserve">) ja </w:t>
      </w:r>
      <w:proofErr w:type="spellStart"/>
      <w:r w:rsidRPr="5320929D">
        <w:rPr>
          <w:rFonts w:ascii="Times New Roman" w:hAnsi="Times New Roman" w:eastAsia="Times New Roman"/>
          <w:sz w:val="24"/>
          <w:szCs w:val="24"/>
        </w:rPr>
        <w:t>RaRa</w:t>
      </w:r>
      <w:proofErr w:type="spellEnd"/>
      <w:r w:rsidRPr="5320929D">
        <w:rPr>
          <w:rFonts w:ascii="Times New Roman" w:hAnsi="Times New Roman" w:eastAsia="Times New Roman"/>
          <w:sz w:val="24"/>
          <w:szCs w:val="24"/>
        </w:rPr>
        <w:t xml:space="preserve">. Rahvaraamatukogudele on andmekoguga liitumine kohustuslik ning sellega seotud kulud katab </w:t>
      </w:r>
      <w:proofErr w:type="spellStart"/>
      <w:r w:rsidRPr="5320929D">
        <w:rPr>
          <w:rFonts w:ascii="Times New Roman" w:hAnsi="Times New Roman" w:eastAsia="Times New Roman"/>
          <w:sz w:val="24"/>
          <w:szCs w:val="24"/>
        </w:rPr>
        <w:t>KuM</w:t>
      </w:r>
      <w:proofErr w:type="spellEnd"/>
      <w:r w:rsidRPr="5320929D">
        <w:rPr>
          <w:rFonts w:ascii="Times New Roman" w:hAnsi="Times New Roman" w:eastAsia="Times New Roman"/>
          <w:sz w:val="24"/>
          <w:szCs w:val="24"/>
        </w:rPr>
        <w:t>. Kultuuriminister kehtestab raamatukogudele andmekoguga liitumise ja selle kasutamise tasu arvutamise alused ning piirmäärad</w:t>
      </w:r>
      <w:r w:rsidRPr="5320929D" w:rsidR="0006774B">
        <w:rPr>
          <w:rFonts w:ascii="Times New Roman" w:hAnsi="Times New Roman" w:eastAsia="Times New Roman"/>
          <w:sz w:val="24"/>
          <w:szCs w:val="24"/>
        </w:rPr>
        <w:t>.</w:t>
      </w:r>
      <w:r w:rsidRPr="5320929D">
        <w:rPr>
          <w:rFonts w:ascii="Times New Roman" w:hAnsi="Times New Roman" w:eastAsia="Times New Roman"/>
          <w:sz w:val="24"/>
          <w:szCs w:val="24"/>
        </w:rPr>
        <w:t xml:space="preserve"> Ühise andmekogu kasutamine tagab parema andme- ja teenuste kvaliteedi, mis võimaldab lugejatel tutvuda kõikide rahvaraamatukogude </w:t>
      </w:r>
      <w:r w:rsidRPr="5320929D" w:rsidR="1385DCE6">
        <w:rPr>
          <w:rFonts w:ascii="Times New Roman" w:hAnsi="Times New Roman" w:eastAsia="Times New Roman"/>
          <w:sz w:val="24"/>
          <w:szCs w:val="24"/>
        </w:rPr>
        <w:t xml:space="preserve">ja Eesti Rahvusraamatukogu </w:t>
      </w:r>
      <w:r w:rsidRPr="5320929D">
        <w:rPr>
          <w:rFonts w:ascii="Times New Roman" w:hAnsi="Times New Roman" w:eastAsia="Times New Roman"/>
          <w:sz w:val="24"/>
          <w:szCs w:val="24"/>
        </w:rPr>
        <w:t>kogudega ühes süsteemis.</w:t>
      </w:r>
      <w:r w:rsidRPr="5320929D" w:rsidR="31B08CAB">
        <w:rPr>
          <w:rFonts w:ascii="Times New Roman" w:hAnsi="Times New Roman" w:eastAsia="Times New Roman"/>
          <w:sz w:val="24"/>
          <w:szCs w:val="24"/>
        </w:rPr>
        <w:t xml:space="preserve"> Samuti on</w:t>
      </w:r>
      <w:r w:rsidRPr="5320929D" w:rsidR="7EAE6DC6">
        <w:rPr>
          <w:rFonts w:ascii="Times New Roman" w:hAnsi="Times New Roman" w:eastAsia="Times New Roman"/>
          <w:sz w:val="24"/>
          <w:szCs w:val="24"/>
        </w:rPr>
        <w:t xml:space="preserve"> </w:t>
      </w:r>
      <w:r w:rsidRPr="5320929D" w:rsidR="691012DB">
        <w:rPr>
          <w:rFonts w:ascii="Times New Roman" w:hAnsi="Times New Roman" w:eastAsia="Times New Roman"/>
          <w:sz w:val="24"/>
          <w:szCs w:val="24"/>
        </w:rPr>
        <w:t>tulevikus</w:t>
      </w:r>
      <w:r w:rsidRPr="5320929D" w:rsidR="31B08CAB">
        <w:rPr>
          <w:rFonts w:ascii="Times New Roman" w:hAnsi="Times New Roman" w:eastAsia="Times New Roman"/>
          <w:sz w:val="24"/>
          <w:szCs w:val="24"/>
        </w:rPr>
        <w:t xml:space="preserve"> ühe </w:t>
      </w:r>
      <w:r w:rsidRPr="5320929D" w:rsidR="4F59C373">
        <w:rPr>
          <w:rFonts w:ascii="Times New Roman" w:hAnsi="Times New Roman" w:eastAsia="Times New Roman"/>
          <w:sz w:val="24"/>
          <w:szCs w:val="24"/>
        </w:rPr>
        <w:t xml:space="preserve">andmekogu </w:t>
      </w:r>
      <w:r w:rsidRPr="5320929D" w:rsidR="31B08CAB">
        <w:rPr>
          <w:rFonts w:ascii="Times New Roman" w:hAnsi="Times New Roman" w:eastAsia="Times New Roman"/>
          <w:sz w:val="24"/>
          <w:szCs w:val="24"/>
        </w:rPr>
        <w:t xml:space="preserve">ülalpidamine ja arendamine </w:t>
      </w:r>
      <w:r w:rsidRPr="5320929D" w:rsidR="00C62799">
        <w:rPr>
          <w:rFonts w:ascii="Times New Roman" w:hAnsi="Times New Roman" w:eastAsia="Times New Roman"/>
          <w:sz w:val="24"/>
          <w:szCs w:val="24"/>
        </w:rPr>
        <w:t>kulu</w:t>
      </w:r>
      <w:r w:rsidRPr="5320929D" w:rsidR="31B08CAB">
        <w:rPr>
          <w:rFonts w:ascii="Times New Roman" w:hAnsi="Times New Roman" w:eastAsia="Times New Roman"/>
          <w:sz w:val="24"/>
          <w:szCs w:val="24"/>
        </w:rPr>
        <w:t>tõhusam.</w:t>
      </w:r>
    </w:p>
    <w:p w:rsidRPr="00AF6307" w:rsidR="000B2B19" w:rsidP="5320929D" w:rsidRDefault="000B2B19" w14:paraId="1701FE7B" w14:textId="0AD12BB9">
      <w:pPr>
        <w:tabs>
          <w:tab w:val="left" w:pos="720"/>
        </w:tabs>
        <w:spacing w:after="0" w:line="240" w:lineRule="auto"/>
        <w:contextualSpacing/>
        <w:jc w:val="both"/>
        <w:rPr>
          <w:rFonts w:ascii="Times New Roman" w:hAnsi="Times New Roman" w:eastAsia="Times New Roman"/>
          <w:sz w:val="24"/>
          <w:szCs w:val="24"/>
        </w:rPr>
      </w:pPr>
    </w:p>
    <w:p w:rsidRPr="00AF6307" w:rsidR="000B2B19" w:rsidP="5320929D" w:rsidRDefault="3CC7756E" w14:paraId="1090B946" w14:textId="48E5A135">
      <w:pPr>
        <w:tabs>
          <w:tab w:val="left" w:pos="720"/>
        </w:tabs>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ERRS-i muudatustega suurendatakse </w:t>
      </w:r>
      <w:proofErr w:type="spellStart"/>
      <w:r w:rsidRPr="5320929D">
        <w:rPr>
          <w:rFonts w:ascii="Times New Roman" w:hAnsi="Times New Roman" w:eastAsia="Times New Roman"/>
          <w:sz w:val="24"/>
          <w:szCs w:val="24"/>
        </w:rPr>
        <w:t>RaRa</w:t>
      </w:r>
      <w:proofErr w:type="spellEnd"/>
      <w:r w:rsidRPr="5320929D">
        <w:rPr>
          <w:rFonts w:ascii="Times New Roman" w:hAnsi="Times New Roman" w:eastAsia="Times New Roman"/>
          <w:sz w:val="24"/>
          <w:szCs w:val="24"/>
        </w:rPr>
        <w:t xml:space="preserve"> nõukogu liikmete arvu seitsmelt üheksale, kaasates Haridus- ja Teadusministeeriumi ning Eesti Linnade ja Valdade Liidu esindajad</w:t>
      </w:r>
      <w:r w:rsidRPr="5320929D" w:rsidR="006A0F6E">
        <w:rPr>
          <w:rFonts w:ascii="Times New Roman" w:hAnsi="Times New Roman" w:eastAsia="Times New Roman"/>
          <w:sz w:val="24"/>
          <w:szCs w:val="24"/>
        </w:rPr>
        <w:t>, et tagada</w:t>
      </w:r>
      <w:r w:rsidRPr="5320929D" w:rsidR="51107868">
        <w:rPr>
          <w:rFonts w:ascii="Times New Roman" w:hAnsi="Times New Roman" w:eastAsia="Times New Roman"/>
          <w:sz w:val="24"/>
          <w:szCs w:val="24"/>
        </w:rPr>
        <w:t xml:space="preserve"> </w:t>
      </w:r>
      <w:r w:rsidRPr="5320929D" w:rsidR="000B2B19">
        <w:rPr>
          <w:rFonts w:ascii="Times New Roman" w:hAnsi="Times New Roman" w:eastAsia="Times New Roman"/>
          <w:sz w:val="24"/>
          <w:szCs w:val="24"/>
        </w:rPr>
        <w:t>tõhus</w:t>
      </w:r>
      <w:r w:rsidRPr="5320929D" w:rsidR="2D273473">
        <w:rPr>
          <w:rFonts w:ascii="Times New Roman" w:hAnsi="Times New Roman" w:eastAsia="Times New Roman"/>
          <w:sz w:val="24"/>
          <w:szCs w:val="24"/>
        </w:rPr>
        <w:t>am</w:t>
      </w:r>
      <w:r w:rsidRPr="5320929D">
        <w:rPr>
          <w:rFonts w:ascii="Times New Roman" w:hAnsi="Times New Roman" w:eastAsia="Times New Roman"/>
          <w:sz w:val="24"/>
          <w:szCs w:val="24"/>
        </w:rPr>
        <w:t xml:space="preserve"> juhtimine uute ülesannete täitmisel</w:t>
      </w:r>
      <w:r w:rsidRPr="5320929D" w:rsidR="2E2F8507">
        <w:rPr>
          <w:rFonts w:ascii="Times New Roman" w:hAnsi="Times New Roman" w:eastAsia="Times New Roman"/>
          <w:sz w:val="24"/>
          <w:szCs w:val="24"/>
        </w:rPr>
        <w:t>.</w:t>
      </w:r>
    </w:p>
    <w:p w:rsidR="653319F9" w:rsidP="653319F9" w:rsidRDefault="653319F9" w14:paraId="3E10C5EE" w14:textId="4AA32E0B">
      <w:pPr>
        <w:tabs>
          <w:tab w:val="left" w:pos="720"/>
        </w:tabs>
        <w:spacing w:after="0" w:line="240" w:lineRule="auto"/>
        <w:contextualSpacing/>
        <w:jc w:val="both"/>
        <w:rPr>
          <w:rFonts w:ascii="Times New Roman" w:hAnsi="Times New Roman" w:eastAsia="Times New Roman"/>
          <w:sz w:val="24"/>
          <w:szCs w:val="24"/>
        </w:rPr>
      </w:pPr>
    </w:p>
    <w:p w:rsidRPr="00AF6307" w:rsidR="000B2B19" w:rsidP="5320929D" w:rsidRDefault="3CC7756E" w14:paraId="7AAE1DA3" w14:textId="79F3CB88">
      <w:pPr>
        <w:tabs>
          <w:tab w:val="left" w:pos="720"/>
        </w:tabs>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Täpsustatakse </w:t>
      </w:r>
      <w:proofErr w:type="spellStart"/>
      <w:r w:rsidRPr="5320929D">
        <w:rPr>
          <w:rFonts w:ascii="Times New Roman" w:hAnsi="Times New Roman" w:eastAsia="Times New Roman"/>
          <w:sz w:val="24"/>
          <w:szCs w:val="24"/>
        </w:rPr>
        <w:t>RaRa</w:t>
      </w:r>
      <w:proofErr w:type="spellEnd"/>
      <w:r w:rsidRPr="5320929D">
        <w:rPr>
          <w:rFonts w:ascii="Times New Roman" w:hAnsi="Times New Roman" w:eastAsia="Times New Roman"/>
          <w:sz w:val="24"/>
          <w:szCs w:val="24"/>
        </w:rPr>
        <w:t xml:space="preserve"> teadus- ja arendustegevuse ülesandeid, sh lisandub kutsekoolituse ja koostööprogrammide algatamise funktsioon.</w:t>
      </w:r>
    </w:p>
    <w:p w:rsidRPr="00AF6307" w:rsidR="000B2B19" w:rsidP="5320929D" w:rsidRDefault="000B2B19" w14:paraId="37935AB4" w14:textId="2D9DA058">
      <w:pPr>
        <w:tabs>
          <w:tab w:val="left" w:pos="720"/>
        </w:tabs>
        <w:spacing w:after="0" w:line="240" w:lineRule="auto"/>
        <w:contextualSpacing/>
        <w:jc w:val="both"/>
        <w:rPr>
          <w:rFonts w:ascii="Times New Roman" w:hAnsi="Times New Roman" w:eastAsia="Times New Roman"/>
          <w:sz w:val="24"/>
          <w:szCs w:val="24"/>
        </w:rPr>
      </w:pPr>
    </w:p>
    <w:p w:rsidRPr="00AF6307" w:rsidR="000B2B19" w:rsidP="5320929D" w:rsidRDefault="3CC7756E" w14:paraId="26D6D35D" w14:textId="6B9A1010">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Eelnõuga luuakse ka võimalus delegeerida </w:t>
      </w:r>
      <w:proofErr w:type="spellStart"/>
      <w:r w:rsidRPr="5320929D">
        <w:rPr>
          <w:rFonts w:ascii="Times New Roman" w:hAnsi="Times New Roman" w:eastAsia="Times New Roman"/>
          <w:sz w:val="24"/>
          <w:szCs w:val="24"/>
        </w:rPr>
        <w:t>RaRa-le</w:t>
      </w:r>
      <w:proofErr w:type="spellEnd"/>
      <w:r w:rsidRPr="5320929D">
        <w:rPr>
          <w:rFonts w:ascii="Times New Roman" w:hAnsi="Times New Roman" w:eastAsia="Times New Roman"/>
          <w:sz w:val="24"/>
          <w:szCs w:val="24"/>
        </w:rPr>
        <w:t xml:space="preserve"> halduslepingu alusel </w:t>
      </w:r>
      <w:proofErr w:type="spellStart"/>
      <w:r w:rsidRPr="5320929D">
        <w:rPr>
          <w:rFonts w:ascii="Times New Roman" w:hAnsi="Times New Roman" w:eastAsia="Times New Roman"/>
          <w:sz w:val="24"/>
          <w:szCs w:val="24"/>
        </w:rPr>
        <w:t>KuM</w:t>
      </w:r>
      <w:proofErr w:type="spellEnd"/>
      <w:r w:rsidRPr="5320929D">
        <w:rPr>
          <w:rFonts w:ascii="Times New Roman" w:hAnsi="Times New Roman" w:eastAsia="Times New Roman"/>
          <w:sz w:val="24"/>
          <w:szCs w:val="24"/>
        </w:rPr>
        <w:t xml:space="preserve"> raamatukogude valdkonna sihtotstarbeliste taotlusvoorude läbiviimine ja toetuste menetlemine.</w:t>
      </w:r>
    </w:p>
    <w:p w:rsidRPr="00AF6307" w:rsidR="000B2B19" w:rsidP="00C7237A" w:rsidRDefault="000B2B19" w14:paraId="2E33F996" w14:textId="52143CC9">
      <w:pPr>
        <w:spacing w:after="0" w:line="240" w:lineRule="auto"/>
        <w:contextualSpacing/>
        <w:jc w:val="both"/>
        <w:rPr>
          <w:rFonts w:ascii="Times New Roman" w:hAnsi="Times New Roman" w:eastAsia="Times New Roman"/>
          <w:sz w:val="24"/>
          <w:szCs w:val="24"/>
        </w:rPr>
      </w:pPr>
    </w:p>
    <w:p w:rsidRPr="00AF6307" w:rsidR="000B2B19" w:rsidP="5320929D" w:rsidRDefault="3CC7756E" w14:paraId="474481BD" w14:textId="049D5FFA">
      <w:pPr>
        <w:spacing w:after="0" w:line="240" w:lineRule="auto"/>
        <w:contextualSpacing/>
        <w:jc w:val="both"/>
        <w:rPr>
          <w:rFonts w:ascii="Times New Roman" w:hAnsi="Times New Roman" w:eastAsia="Times New Roman"/>
        </w:rPr>
      </w:pPr>
      <w:r w:rsidRPr="5320929D">
        <w:rPr>
          <w:rFonts w:ascii="Times New Roman" w:hAnsi="Times New Roman" w:eastAsia="Times New Roman"/>
          <w:sz w:val="24"/>
          <w:szCs w:val="24"/>
        </w:rPr>
        <w:t xml:space="preserve">Eelnõuga </w:t>
      </w:r>
      <w:r w:rsidRPr="5320929D" w:rsidR="6E5F5FD5">
        <w:rPr>
          <w:rFonts w:ascii="Times New Roman" w:hAnsi="Times New Roman" w:eastAsia="Times New Roman"/>
          <w:sz w:val="24"/>
          <w:szCs w:val="24"/>
        </w:rPr>
        <w:t xml:space="preserve">luuakse alus </w:t>
      </w:r>
      <w:r w:rsidRPr="5320929D">
        <w:rPr>
          <w:rFonts w:ascii="Times New Roman" w:hAnsi="Times New Roman" w:eastAsia="Times New Roman"/>
          <w:sz w:val="24"/>
          <w:szCs w:val="24"/>
        </w:rPr>
        <w:t xml:space="preserve">kasutajasõbralike automaatsete haldusmenetluste </w:t>
      </w:r>
      <w:r w:rsidRPr="5320929D" w:rsidR="6E1C7A76">
        <w:rPr>
          <w:rFonts w:ascii="Times New Roman" w:hAnsi="Times New Roman" w:eastAsia="Times New Roman"/>
          <w:sz w:val="24"/>
          <w:szCs w:val="24"/>
        </w:rPr>
        <w:t>läbiviimiseks</w:t>
      </w:r>
      <w:r w:rsidRPr="5320929D" w:rsidR="031C18E1">
        <w:rPr>
          <w:rFonts w:ascii="Times New Roman" w:hAnsi="Times New Roman" w:eastAsia="Times New Roman"/>
          <w:sz w:val="24"/>
          <w:szCs w:val="24"/>
        </w:rPr>
        <w:t>.</w:t>
      </w:r>
      <w:r w:rsidRPr="5320929D">
        <w:rPr>
          <w:rFonts w:ascii="Times New Roman" w:hAnsi="Times New Roman" w:eastAsia="Times New Roman"/>
          <w:sz w:val="24"/>
          <w:szCs w:val="24"/>
        </w:rPr>
        <w:t xml:space="preserve"> Kui riigil on otsuse tegemiseks vajalikud andmed olemas, võimaldab automatiseeritud menetlus teha otsuseid kiiresti ja ilma täiendava asjaajamiseta. Muudatus aitab vähendada kodanike halduskoormust ning muudab raamatukoguteenuste kasutamise lihtsamaks ja mugavamaks.</w:t>
      </w:r>
    </w:p>
    <w:p w:rsidRPr="00AF6307" w:rsidR="000B2B19" w:rsidP="00C7237A" w:rsidRDefault="000B2B19" w14:paraId="4C1CCAB3" w14:textId="535D9FB5">
      <w:pPr>
        <w:spacing w:after="0" w:line="240" w:lineRule="auto"/>
        <w:contextualSpacing/>
        <w:jc w:val="both"/>
        <w:rPr>
          <w:rFonts w:ascii="Times New Roman" w:hAnsi="Times New Roman" w:eastAsia="Times New Roman"/>
          <w:sz w:val="24"/>
          <w:szCs w:val="24"/>
        </w:rPr>
      </w:pPr>
    </w:p>
    <w:p w:rsidRPr="00AF6307" w:rsidR="000B2B19" w:rsidP="5320929D" w:rsidRDefault="3CC7756E" w14:paraId="5F51F1E6" w14:textId="62BD525E">
      <w:pPr>
        <w:spacing w:after="0" w:line="240" w:lineRule="auto"/>
        <w:contextualSpacing/>
        <w:jc w:val="both"/>
        <w:rPr>
          <w:rFonts w:ascii="Times New Roman" w:hAnsi="Times New Roman" w:eastAsia="Times New Roman"/>
        </w:rPr>
      </w:pPr>
      <w:commentRangeStart w:id="1"/>
      <w:r w:rsidRPr="5320929D">
        <w:rPr>
          <w:rFonts w:ascii="Times New Roman" w:hAnsi="Times New Roman" w:eastAsia="Times New Roman"/>
          <w:sz w:val="24"/>
          <w:szCs w:val="24"/>
        </w:rPr>
        <w:t>Kõik muudatused on suunatud raamatukoguvõrgu terviklikkuse tugevdamisele, teenuste kättesaadavuse ja kvaliteedi parandamisele ning kasutajamugavuse suurendamisele.</w:t>
      </w:r>
      <w:commentRangeEnd w:id="1"/>
      <w:r w:rsidR="00912764">
        <w:rPr>
          <w:rStyle w:val="Kommentaariviide"/>
        </w:rPr>
        <w:commentReference w:id="1"/>
      </w:r>
    </w:p>
    <w:p w:rsidRPr="00AF6307" w:rsidR="00FB2EBF" w:rsidP="5320929D" w:rsidRDefault="00FB2EBF" w14:paraId="0A91F352" w14:textId="2F5F5372">
      <w:pPr>
        <w:spacing w:after="0" w:line="240" w:lineRule="auto"/>
        <w:contextualSpacing/>
        <w:jc w:val="both"/>
        <w:rPr>
          <w:rFonts w:ascii="Times New Roman" w:hAnsi="Times New Roman"/>
          <w:sz w:val="24"/>
          <w:szCs w:val="24"/>
        </w:rPr>
      </w:pPr>
    </w:p>
    <w:p w:rsidRPr="00AF6307" w:rsidR="00FB2EBF" w:rsidP="5320929D" w:rsidRDefault="000B2B19" w14:paraId="31969890" w14:textId="36D47270">
      <w:pPr>
        <w:spacing w:after="0" w:line="240" w:lineRule="auto"/>
        <w:contextualSpacing/>
        <w:jc w:val="both"/>
        <w:rPr>
          <w:rFonts w:ascii="Times New Roman" w:hAnsi="Times New Roman"/>
        </w:rPr>
      </w:pPr>
      <w:r w:rsidRPr="5320929D">
        <w:rPr>
          <w:rFonts w:ascii="Times New Roman" w:hAnsi="Times New Roman"/>
          <w:sz w:val="24"/>
          <w:szCs w:val="24"/>
        </w:rPr>
        <w:t>Seadus jõustub 202</w:t>
      </w:r>
      <w:r w:rsidRPr="5320929D" w:rsidR="007E4497">
        <w:rPr>
          <w:rFonts w:ascii="Times New Roman" w:hAnsi="Times New Roman"/>
          <w:sz w:val="24"/>
          <w:szCs w:val="24"/>
        </w:rPr>
        <w:t>6</w:t>
      </w:r>
      <w:r w:rsidRPr="5320929D" w:rsidR="002F34F1">
        <w:rPr>
          <w:rFonts w:ascii="Times New Roman" w:hAnsi="Times New Roman"/>
          <w:sz w:val="24"/>
          <w:szCs w:val="24"/>
        </w:rPr>
        <w:t>. aasta 1. j</w:t>
      </w:r>
      <w:r w:rsidRPr="5320929D" w:rsidR="007E4497">
        <w:rPr>
          <w:rFonts w:ascii="Times New Roman" w:hAnsi="Times New Roman"/>
          <w:sz w:val="24"/>
          <w:szCs w:val="24"/>
        </w:rPr>
        <w:t>uulil</w:t>
      </w:r>
      <w:r w:rsidRPr="5320929D" w:rsidR="0035796B">
        <w:rPr>
          <w:rFonts w:ascii="Times New Roman" w:hAnsi="Times New Roman"/>
          <w:sz w:val="24"/>
          <w:szCs w:val="24"/>
        </w:rPr>
        <w:t>, osaliselt 2027. aasta 1. jaanuaril</w:t>
      </w:r>
      <w:r w:rsidRPr="5320929D" w:rsidR="00FB2EBF">
        <w:rPr>
          <w:rFonts w:ascii="Times New Roman" w:hAnsi="Times New Roman"/>
          <w:sz w:val="24"/>
          <w:szCs w:val="24"/>
        </w:rPr>
        <w:t>.</w:t>
      </w:r>
    </w:p>
    <w:p w:rsidRPr="00AF6307" w:rsidR="005410C7" w:rsidP="5320929D" w:rsidRDefault="005410C7" w14:paraId="5BE3A159" w14:textId="77777777">
      <w:pPr>
        <w:spacing w:after="0" w:line="240" w:lineRule="auto"/>
        <w:contextualSpacing/>
        <w:rPr>
          <w:rFonts w:ascii="Times New Roman" w:hAnsi="Times New Roman"/>
          <w:sz w:val="24"/>
          <w:szCs w:val="24"/>
        </w:rPr>
      </w:pPr>
    </w:p>
    <w:p w:rsidRPr="00AF6307" w:rsidR="005410C7" w:rsidP="63393A5E" w:rsidRDefault="005410C7" w14:paraId="5BE3A15A" w14:textId="30E5E76F">
      <w:pPr>
        <w:spacing w:after="0" w:line="240" w:lineRule="auto"/>
        <w:contextualSpacing/>
        <w:jc w:val="both"/>
        <w:rPr>
          <w:rFonts w:ascii="Times New Roman" w:hAnsi="Times New Roman"/>
          <w:b/>
          <w:bCs/>
          <w:sz w:val="24"/>
          <w:szCs w:val="24"/>
        </w:rPr>
      </w:pPr>
      <w:r w:rsidRPr="63393A5E">
        <w:rPr>
          <w:rFonts w:ascii="Times New Roman" w:hAnsi="Times New Roman"/>
          <w:b/>
          <w:bCs/>
          <w:sz w:val="24"/>
          <w:szCs w:val="24"/>
        </w:rPr>
        <w:t>1.2. Eelnõu ettevalmistaja</w:t>
      </w:r>
    </w:p>
    <w:p w:rsidRPr="00AF6307" w:rsidR="005D45F5" w:rsidP="00AF6307" w:rsidRDefault="005D45F5" w14:paraId="5BE3A15B" w14:textId="77777777">
      <w:pPr>
        <w:spacing w:after="0" w:line="240" w:lineRule="auto"/>
        <w:contextualSpacing/>
        <w:jc w:val="both"/>
        <w:rPr>
          <w:rFonts w:ascii="Times New Roman" w:hAnsi="Times New Roman"/>
          <w:sz w:val="24"/>
          <w:szCs w:val="24"/>
        </w:rPr>
      </w:pPr>
    </w:p>
    <w:p w:rsidRPr="00AF6307" w:rsidR="00BD32DD" w:rsidP="00AF6307" w:rsidRDefault="00BD32DD" w14:paraId="5BE3A15C" w14:textId="49ED8540">
      <w:pPr>
        <w:spacing w:after="0" w:line="240" w:lineRule="auto"/>
        <w:contextualSpacing/>
        <w:jc w:val="both"/>
        <w:rPr>
          <w:rFonts w:ascii="Times New Roman" w:hAnsi="Times New Roman"/>
          <w:sz w:val="24"/>
          <w:szCs w:val="24"/>
        </w:rPr>
      </w:pPr>
      <w:r w:rsidRPr="00AF6307">
        <w:rPr>
          <w:rFonts w:ascii="Times New Roman" w:hAnsi="Times New Roman"/>
          <w:sz w:val="24"/>
          <w:szCs w:val="24"/>
        </w:rPr>
        <w:t>Eelnõu ja seletuskirja on koostanud</w:t>
      </w:r>
      <w:r w:rsidRPr="00AF6307" w:rsidR="002E634B">
        <w:rPr>
          <w:rFonts w:ascii="Times New Roman" w:hAnsi="Times New Roman"/>
          <w:sz w:val="24"/>
          <w:szCs w:val="24"/>
        </w:rPr>
        <w:t xml:space="preserve"> Kultuuriministeeriumi</w:t>
      </w:r>
      <w:r w:rsidRPr="00AF6307">
        <w:rPr>
          <w:rFonts w:ascii="Times New Roman" w:hAnsi="Times New Roman"/>
          <w:sz w:val="24"/>
          <w:szCs w:val="24"/>
        </w:rPr>
        <w:t xml:space="preserve"> </w:t>
      </w:r>
      <w:r w:rsidRPr="00AF6307" w:rsidR="00B85CEC">
        <w:rPr>
          <w:rFonts w:ascii="Times New Roman" w:hAnsi="Times New Roman"/>
          <w:sz w:val="24"/>
          <w:szCs w:val="24"/>
        </w:rPr>
        <w:t>kultuuriväärtuste osakonna raamatukogunõunik Ülle Talihärm (</w:t>
      </w:r>
      <w:hyperlink w:history="1" r:id="rId15">
        <w:r w:rsidRPr="00B62DBC" w:rsidR="00C43F81">
          <w:rPr>
            <w:rStyle w:val="Hperlink"/>
            <w:rFonts w:ascii="Times New Roman" w:hAnsi="Times New Roman"/>
            <w:sz w:val="24"/>
            <w:szCs w:val="24"/>
          </w:rPr>
          <w:t>ulle.taliharm@kul.ee</w:t>
        </w:r>
      </w:hyperlink>
      <w:r w:rsidRPr="00AF6307" w:rsidR="00B85CEC">
        <w:rPr>
          <w:rFonts w:ascii="Times New Roman" w:hAnsi="Times New Roman"/>
          <w:sz w:val="24"/>
          <w:szCs w:val="24"/>
        </w:rPr>
        <w:t>, 628 2244</w:t>
      </w:r>
      <w:r w:rsidRPr="00AF6307">
        <w:rPr>
          <w:rFonts w:ascii="Times New Roman" w:hAnsi="Times New Roman"/>
          <w:sz w:val="24"/>
          <w:szCs w:val="24"/>
        </w:rPr>
        <w:t>) ning õigus- ja haldusosakonna õigusnõunik</w:t>
      </w:r>
      <w:r w:rsidRPr="00AF6307" w:rsidR="007E4497">
        <w:rPr>
          <w:rFonts w:ascii="Times New Roman" w:hAnsi="Times New Roman"/>
          <w:sz w:val="24"/>
          <w:szCs w:val="24"/>
        </w:rPr>
        <w:t>ud</w:t>
      </w:r>
      <w:r w:rsidRPr="00AF6307">
        <w:rPr>
          <w:rFonts w:ascii="Times New Roman" w:hAnsi="Times New Roman"/>
          <w:sz w:val="24"/>
          <w:szCs w:val="24"/>
        </w:rPr>
        <w:t xml:space="preserve"> Karin Ligi (</w:t>
      </w:r>
      <w:r w:rsidRPr="00AF6307" w:rsidR="007E4497">
        <w:rPr>
          <w:rFonts w:ascii="Times New Roman" w:hAnsi="Times New Roman"/>
          <w:sz w:val="24"/>
          <w:szCs w:val="24"/>
        </w:rPr>
        <w:t>teenistussuhe peatunud</w:t>
      </w:r>
      <w:r w:rsidRPr="00AF6307">
        <w:rPr>
          <w:rFonts w:ascii="Times New Roman" w:hAnsi="Times New Roman"/>
          <w:sz w:val="24"/>
          <w:szCs w:val="24"/>
        </w:rPr>
        <w:t>)</w:t>
      </w:r>
      <w:r w:rsidRPr="00AF6307" w:rsidR="007E4497">
        <w:rPr>
          <w:rFonts w:ascii="Times New Roman" w:hAnsi="Times New Roman"/>
          <w:sz w:val="24"/>
          <w:szCs w:val="24"/>
        </w:rPr>
        <w:t xml:space="preserve"> ja </w:t>
      </w:r>
      <w:r w:rsidR="00A413F2">
        <w:rPr>
          <w:rFonts w:ascii="Times New Roman" w:hAnsi="Times New Roman"/>
          <w:sz w:val="24"/>
          <w:szCs w:val="24"/>
        </w:rPr>
        <w:t>Külli Siim (</w:t>
      </w:r>
      <w:hyperlink w:history="1" r:id="rId16">
        <w:r w:rsidRPr="00B3630F" w:rsidR="00CD2740">
          <w:rPr>
            <w:rStyle w:val="Hperlink"/>
            <w:rFonts w:ascii="Times New Roman" w:hAnsi="Times New Roman"/>
            <w:sz w:val="24"/>
            <w:szCs w:val="24"/>
          </w:rPr>
          <w:t>kulli.siim@kul.ee</w:t>
        </w:r>
      </w:hyperlink>
      <w:r w:rsidR="00CD2740">
        <w:rPr>
          <w:rFonts w:ascii="Times New Roman" w:hAnsi="Times New Roman"/>
          <w:sz w:val="24"/>
          <w:szCs w:val="24"/>
        </w:rPr>
        <w:t>, 628</w:t>
      </w:r>
      <w:r w:rsidR="00412586">
        <w:rPr>
          <w:rFonts w:ascii="Times New Roman" w:hAnsi="Times New Roman"/>
          <w:sz w:val="24"/>
          <w:szCs w:val="24"/>
        </w:rPr>
        <w:t xml:space="preserve"> 2231)</w:t>
      </w:r>
      <w:r w:rsidR="005F40EA">
        <w:rPr>
          <w:rFonts w:ascii="Times New Roman" w:hAnsi="Times New Roman"/>
          <w:sz w:val="24"/>
          <w:szCs w:val="24"/>
        </w:rPr>
        <w:t>.</w:t>
      </w:r>
      <w:r w:rsidRPr="00AF6307" w:rsidR="002E634B">
        <w:rPr>
          <w:rFonts w:ascii="Times New Roman" w:hAnsi="Times New Roman"/>
          <w:sz w:val="24"/>
          <w:szCs w:val="24"/>
        </w:rPr>
        <w:t xml:space="preserve"> Eelnõu on keeleliselt toimetanud</w:t>
      </w:r>
      <w:r w:rsidRPr="00AF6307" w:rsidR="18285F96">
        <w:rPr>
          <w:rFonts w:ascii="Times New Roman" w:hAnsi="Times New Roman"/>
          <w:sz w:val="24"/>
          <w:szCs w:val="24"/>
        </w:rPr>
        <w:t xml:space="preserve"> Luisa </w:t>
      </w:r>
      <w:r w:rsidRPr="00AF6307" w:rsidR="4C61FBB4">
        <w:rPr>
          <w:rFonts w:ascii="Times New Roman" w:hAnsi="Times New Roman"/>
          <w:sz w:val="24"/>
          <w:szCs w:val="24"/>
        </w:rPr>
        <w:t>T</w:t>
      </w:r>
      <w:r w:rsidRPr="00AF6307" w:rsidR="18285F96">
        <w:rPr>
          <w:rFonts w:ascii="Times New Roman" w:hAnsi="Times New Roman"/>
          <w:sz w:val="24"/>
          <w:szCs w:val="24"/>
        </w:rPr>
        <w:t>õlkebüroo</w:t>
      </w:r>
      <w:r w:rsidRPr="00AF6307" w:rsidR="256ADB0E">
        <w:rPr>
          <w:rFonts w:ascii="Times New Roman" w:hAnsi="Times New Roman"/>
          <w:sz w:val="24"/>
          <w:szCs w:val="24"/>
        </w:rPr>
        <w:t xml:space="preserve"> OÜ</w:t>
      </w:r>
      <w:r w:rsidRPr="00AF6307" w:rsidR="18285F96">
        <w:rPr>
          <w:rFonts w:ascii="Times New Roman" w:hAnsi="Times New Roman"/>
          <w:sz w:val="24"/>
          <w:szCs w:val="24"/>
        </w:rPr>
        <w:t xml:space="preserve"> (</w:t>
      </w:r>
      <w:hyperlink w:history="1" r:id="rId17">
        <w:r w:rsidRPr="5320929D" w:rsidR="18285F96">
          <w:rPr>
            <w:rStyle w:val="Hperlink"/>
            <w:rFonts w:ascii="Times New Roman" w:hAnsi="Times New Roman"/>
            <w:sz w:val="24"/>
            <w:szCs w:val="24"/>
          </w:rPr>
          <w:t>luisa@luisa.ee</w:t>
        </w:r>
      </w:hyperlink>
      <w:r w:rsidRPr="00AF6307" w:rsidR="423AE786">
        <w:rPr>
          <w:rFonts w:ascii="Times New Roman" w:hAnsi="Times New Roman"/>
          <w:sz w:val="24"/>
          <w:szCs w:val="24"/>
        </w:rPr>
        <w:t>,</w:t>
      </w:r>
      <w:r w:rsidRPr="00AF6307" w:rsidR="002E634B">
        <w:rPr>
          <w:rFonts w:ascii="Times New Roman" w:hAnsi="Times New Roman"/>
          <w:sz w:val="24"/>
          <w:szCs w:val="24"/>
        </w:rPr>
        <w:t xml:space="preserve"> </w:t>
      </w:r>
      <w:r w:rsidRPr="00AF6307" w:rsidR="4FF43A11">
        <w:rPr>
          <w:rFonts w:ascii="Times New Roman" w:hAnsi="Times New Roman"/>
          <w:sz w:val="24"/>
          <w:szCs w:val="24"/>
        </w:rPr>
        <w:t>6</w:t>
      </w:r>
      <w:r w:rsidRPr="00AF6307" w:rsidR="2CC49BA6">
        <w:rPr>
          <w:rFonts w:ascii="Times New Roman" w:hAnsi="Times New Roman"/>
          <w:sz w:val="24"/>
          <w:szCs w:val="24"/>
        </w:rPr>
        <w:t>26</w:t>
      </w:r>
      <w:r w:rsidRPr="00AF6307" w:rsidR="6B4A4A54">
        <w:rPr>
          <w:rFonts w:ascii="Times New Roman" w:hAnsi="Times New Roman"/>
          <w:sz w:val="24"/>
          <w:szCs w:val="24"/>
        </w:rPr>
        <w:t xml:space="preserve"> 4284</w:t>
      </w:r>
      <w:r w:rsidRPr="00AF6307" w:rsidR="28DD914D">
        <w:rPr>
          <w:rFonts w:ascii="Times New Roman" w:hAnsi="Times New Roman"/>
          <w:sz w:val="24"/>
          <w:szCs w:val="24"/>
        </w:rPr>
        <w:t>)</w:t>
      </w:r>
      <w:r w:rsidRPr="00AF6307" w:rsidR="7FA6D1FE">
        <w:rPr>
          <w:rFonts w:ascii="Times New Roman" w:hAnsi="Times New Roman"/>
          <w:sz w:val="24"/>
          <w:szCs w:val="24"/>
        </w:rPr>
        <w:t>.</w:t>
      </w:r>
    </w:p>
    <w:p w:rsidRPr="00AF6307" w:rsidR="00DD12E4" w:rsidP="00AF6307" w:rsidRDefault="00DD12E4" w14:paraId="4E730E34" w14:textId="77777777">
      <w:pPr>
        <w:spacing w:after="0" w:line="240" w:lineRule="auto"/>
        <w:contextualSpacing/>
        <w:jc w:val="both"/>
        <w:rPr>
          <w:rFonts w:ascii="Times New Roman" w:hAnsi="Times New Roman"/>
          <w:sz w:val="24"/>
          <w:szCs w:val="24"/>
        </w:rPr>
      </w:pPr>
    </w:p>
    <w:p w:rsidRPr="00AF6307" w:rsidR="00DD12E4" w:rsidP="00AF6307" w:rsidRDefault="00DD12E4" w14:paraId="4256D695" w14:textId="6558C6AC">
      <w:pPr>
        <w:spacing w:after="0" w:line="240" w:lineRule="auto"/>
        <w:contextualSpacing/>
        <w:jc w:val="both"/>
        <w:rPr>
          <w:rFonts w:ascii="Times New Roman" w:hAnsi="Times New Roman"/>
          <w:sz w:val="24"/>
          <w:szCs w:val="24"/>
        </w:rPr>
      </w:pPr>
      <w:r w:rsidRPr="5320929D">
        <w:rPr>
          <w:rFonts w:ascii="Times New Roman" w:hAnsi="Times New Roman"/>
          <w:sz w:val="24"/>
          <w:szCs w:val="24"/>
        </w:rPr>
        <w:t xml:space="preserve">Eelnõu väljatöötamisse andsid aastatel 2022–2024 olulise panuse Rahvaraamatukogude Nõukogu liikmed: Janne Andresoo – Eesti Rahvusraamatukogu peadirektor (kuni 2023), Kaie Holm – Tallinna Keskraamatukogu direktor, Marina </w:t>
      </w:r>
      <w:proofErr w:type="spellStart"/>
      <w:r w:rsidRPr="5320929D">
        <w:rPr>
          <w:rFonts w:ascii="Times New Roman" w:hAnsi="Times New Roman"/>
          <w:sz w:val="24"/>
          <w:szCs w:val="24"/>
        </w:rPr>
        <w:t>Jantson</w:t>
      </w:r>
      <w:proofErr w:type="spellEnd"/>
      <w:r w:rsidRPr="5320929D">
        <w:rPr>
          <w:rFonts w:ascii="Times New Roman" w:hAnsi="Times New Roman"/>
          <w:sz w:val="24"/>
          <w:szCs w:val="24"/>
        </w:rPr>
        <w:t xml:space="preserve"> – Pärnu Keskraamatukogu teeninduse peaspetsialist (kuni 2023), Kädi </w:t>
      </w:r>
      <w:proofErr w:type="spellStart"/>
      <w:r w:rsidRPr="5320929D">
        <w:rPr>
          <w:rFonts w:ascii="Times New Roman" w:hAnsi="Times New Roman"/>
          <w:sz w:val="24"/>
          <w:szCs w:val="24"/>
        </w:rPr>
        <w:t>Koppe</w:t>
      </w:r>
      <w:proofErr w:type="spellEnd"/>
      <w:r w:rsidRPr="5320929D">
        <w:rPr>
          <w:rFonts w:ascii="Times New Roman" w:hAnsi="Times New Roman"/>
          <w:sz w:val="24"/>
          <w:szCs w:val="24"/>
        </w:rPr>
        <w:t xml:space="preserve"> – Eesti Linnade ja Valdade Liidu nõunik (kuni 2022), Aira Lepik – Tallinna Ülikool</w:t>
      </w:r>
      <w:r w:rsidRPr="5320929D" w:rsidR="00321107">
        <w:rPr>
          <w:rFonts w:ascii="Times New Roman" w:hAnsi="Times New Roman"/>
          <w:sz w:val="24"/>
          <w:szCs w:val="24"/>
        </w:rPr>
        <w:t>i</w:t>
      </w:r>
      <w:r w:rsidRPr="5320929D">
        <w:rPr>
          <w:rFonts w:ascii="Times New Roman" w:hAnsi="Times New Roman"/>
          <w:sz w:val="24"/>
          <w:szCs w:val="24"/>
        </w:rPr>
        <w:t xml:space="preserve"> digitehnoloogiate instituudi raamatukogunduse lektor</w:t>
      </w:r>
      <w:r w:rsidRPr="5320929D" w:rsidR="00321107">
        <w:rPr>
          <w:rFonts w:ascii="Times New Roman" w:hAnsi="Times New Roman"/>
          <w:sz w:val="24"/>
          <w:szCs w:val="24"/>
        </w:rPr>
        <w:t xml:space="preserve">, Reet Lubi – Viljandi Linnaraamatukogu direktor, Kati Maidla – Põlva Keskraamatukogu direktor, Kristina Pai – Tartu Oskar Lutsu nimelise Linnaraamatukogu direktor, Katre Riisalu – Eesti Raamatukoguhoidjate Ühingu juhatuse liige, Angela </w:t>
      </w:r>
      <w:proofErr w:type="spellStart"/>
      <w:r w:rsidRPr="5320929D" w:rsidR="00321107">
        <w:rPr>
          <w:rFonts w:ascii="Times New Roman" w:hAnsi="Times New Roman"/>
          <w:sz w:val="24"/>
          <w:szCs w:val="24"/>
        </w:rPr>
        <w:t>Saksing</w:t>
      </w:r>
      <w:proofErr w:type="spellEnd"/>
      <w:r w:rsidRPr="5320929D" w:rsidR="00321107">
        <w:rPr>
          <w:rFonts w:ascii="Times New Roman" w:hAnsi="Times New Roman"/>
          <w:sz w:val="24"/>
          <w:szCs w:val="24"/>
        </w:rPr>
        <w:t xml:space="preserve"> – Eesti Linnade ja Valdade Liidu nõunik, Triin Soone – Eesti Lastekirjanduse Keskuse direktor, Asko Tamme – Eesti </w:t>
      </w:r>
      <w:r w:rsidRPr="5320929D" w:rsidR="00321107">
        <w:rPr>
          <w:rFonts w:ascii="Times New Roman" w:hAnsi="Times New Roman"/>
          <w:sz w:val="24"/>
          <w:szCs w:val="24"/>
        </w:rPr>
        <w:t>Raamatukoguvõrgu Konsortsiumi tegevdirektor, Krista Visas – Pärnu Keskraamatukogu direktor, Kaili Õunapuu-</w:t>
      </w:r>
      <w:proofErr w:type="spellStart"/>
      <w:r w:rsidRPr="5320929D" w:rsidR="00321107">
        <w:rPr>
          <w:rFonts w:ascii="Times New Roman" w:hAnsi="Times New Roman"/>
          <w:sz w:val="24"/>
          <w:szCs w:val="24"/>
        </w:rPr>
        <w:t>Seidelberg</w:t>
      </w:r>
      <w:proofErr w:type="spellEnd"/>
      <w:r w:rsidRPr="5320929D" w:rsidR="00321107">
        <w:rPr>
          <w:rFonts w:ascii="Times New Roman" w:hAnsi="Times New Roman"/>
          <w:sz w:val="24"/>
          <w:szCs w:val="24"/>
        </w:rPr>
        <w:t xml:space="preserve"> – </w:t>
      </w:r>
      <w:r w:rsidR="00F8464D">
        <w:rPr>
          <w:rFonts w:ascii="Times New Roman" w:hAnsi="Times New Roman"/>
          <w:sz w:val="24"/>
          <w:szCs w:val="24"/>
        </w:rPr>
        <w:t>Rakvere</w:t>
      </w:r>
      <w:r w:rsidR="00E2512C">
        <w:rPr>
          <w:rFonts w:ascii="Times New Roman" w:hAnsi="Times New Roman"/>
          <w:sz w:val="24"/>
          <w:szCs w:val="24"/>
        </w:rPr>
        <w:t xml:space="preserve"> Raamatukogu</w:t>
      </w:r>
      <w:r w:rsidRPr="5320929D" w:rsidR="00321107">
        <w:rPr>
          <w:rFonts w:ascii="Times New Roman" w:hAnsi="Times New Roman"/>
          <w:sz w:val="24"/>
          <w:szCs w:val="24"/>
        </w:rPr>
        <w:t xml:space="preserve"> direktor ja Martin Öövel – Eesti Rahvusraamatukogu peadirektor.</w:t>
      </w:r>
    </w:p>
    <w:p w:rsidRPr="00AF6307" w:rsidR="00DD12E4" w:rsidP="00AF6307" w:rsidRDefault="00DD12E4" w14:paraId="0FD102C1" w14:textId="1EEDCCB2">
      <w:pPr>
        <w:spacing w:after="0" w:line="240" w:lineRule="auto"/>
        <w:contextualSpacing/>
        <w:jc w:val="both"/>
        <w:rPr>
          <w:rFonts w:ascii="Times New Roman" w:hAnsi="Times New Roman"/>
          <w:sz w:val="24"/>
          <w:szCs w:val="24"/>
        </w:rPr>
      </w:pPr>
    </w:p>
    <w:p w:rsidRPr="00AF6307" w:rsidR="00321107" w:rsidP="00AF6307" w:rsidRDefault="00DD12E4" w14:paraId="07F1ED64" w14:textId="21F9DA6E">
      <w:pPr>
        <w:spacing w:after="0" w:line="240" w:lineRule="auto"/>
        <w:contextualSpacing/>
        <w:jc w:val="both"/>
        <w:rPr>
          <w:rFonts w:ascii="Times New Roman" w:hAnsi="Times New Roman"/>
          <w:sz w:val="24"/>
          <w:szCs w:val="24"/>
        </w:rPr>
      </w:pPr>
      <w:r w:rsidRPr="5320929D">
        <w:rPr>
          <w:rFonts w:ascii="Times New Roman" w:hAnsi="Times New Roman"/>
          <w:sz w:val="24"/>
          <w:szCs w:val="24"/>
        </w:rPr>
        <w:t xml:space="preserve">Eelnõu </w:t>
      </w:r>
      <w:r w:rsidRPr="5320929D" w:rsidR="00321107">
        <w:rPr>
          <w:rFonts w:ascii="Times New Roman" w:hAnsi="Times New Roman"/>
          <w:sz w:val="24"/>
          <w:szCs w:val="24"/>
        </w:rPr>
        <w:t>koostamisel</w:t>
      </w:r>
      <w:r w:rsidRPr="5320929D">
        <w:rPr>
          <w:rFonts w:ascii="Times New Roman" w:hAnsi="Times New Roman"/>
          <w:sz w:val="24"/>
          <w:szCs w:val="24"/>
        </w:rPr>
        <w:t xml:space="preserve"> konsulteerit</w:t>
      </w:r>
      <w:r w:rsidRPr="5320929D" w:rsidR="00321107">
        <w:rPr>
          <w:rFonts w:ascii="Times New Roman" w:hAnsi="Times New Roman"/>
          <w:sz w:val="24"/>
          <w:szCs w:val="24"/>
        </w:rPr>
        <w:t>i</w:t>
      </w:r>
      <w:r w:rsidRPr="5320929D">
        <w:rPr>
          <w:rFonts w:ascii="Times New Roman" w:hAnsi="Times New Roman"/>
          <w:sz w:val="24"/>
          <w:szCs w:val="24"/>
        </w:rPr>
        <w:t xml:space="preserve"> </w:t>
      </w:r>
      <w:r w:rsidRPr="5320929D" w:rsidR="00321107">
        <w:rPr>
          <w:rFonts w:ascii="Times New Roman" w:hAnsi="Times New Roman"/>
          <w:sz w:val="24"/>
          <w:szCs w:val="24"/>
        </w:rPr>
        <w:t xml:space="preserve">Haridus- ja Teadusministeeriumiga, Justiitsministeeriumiga, </w:t>
      </w:r>
      <w:r w:rsidRPr="5320929D">
        <w:rPr>
          <w:rFonts w:ascii="Times New Roman" w:hAnsi="Times New Roman"/>
          <w:sz w:val="24"/>
          <w:szCs w:val="24"/>
        </w:rPr>
        <w:t>Majandus- ja Kommunikatsiooniministeeriumiga, Rahandusministeeriumiga,</w:t>
      </w:r>
      <w:r w:rsidRPr="5320929D" w:rsidR="00321107">
        <w:rPr>
          <w:rFonts w:ascii="Times New Roman" w:hAnsi="Times New Roman"/>
          <w:sz w:val="24"/>
          <w:szCs w:val="24"/>
        </w:rPr>
        <w:t xml:space="preserve"> Siseministeeriumiga, Sotsiaalministeeriumiga, Õiguskantsleri Kantseleiga, Andmekaitse Inspektsiooniga, Riigi I</w:t>
      </w:r>
      <w:r w:rsidRPr="5320929D" w:rsidR="2F97D502">
        <w:rPr>
          <w:rFonts w:ascii="Times New Roman" w:hAnsi="Times New Roman"/>
          <w:sz w:val="24"/>
          <w:szCs w:val="24"/>
        </w:rPr>
        <w:t>nfosüsteemide Ametiga</w:t>
      </w:r>
      <w:r w:rsidRPr="5320929D" w:rsidR="00321107">
        <w:rPr>
          <w:rFonts w:ascii="Times New Roman" w:hAnsi="Times New Roman"/>
          <w:sz w:val="24"/>
          <w:szCs w:val="24"/>
        </w:rPr>
        <w:t xml:space="preserve">, </w:t>
      </w:r>
      <w:r w:rsidRPr="5320929D" w:rsidR="00D7460C">
        <w:rPr>
          <w:rFonts w:ascii="Times New Roman" w:hAnsi="Times New Roman"/>
          <w:sz w:val="24"/>
          <w:szCs w:val="24"/>
        </w:rPr>
        <w:t>Eesti Rahvusraamatukoguga, Eesti Linnade ja Valdade Liiduga, kohalike omavalitsustega, maakonnaraamatukogudega, rahvaraamatukogudega, teadusraamatukogudega, Eesti Raamatukoguhoidjate Ühinguga ning Eesti Raamatukoguvõrgu Konsortsiumiga.</w:t>
      </w:r>
    </w:p>
    <w:p w:rsidRPr="00AF6307" w:rsidR="00597609" w:rsidP="00AF6307" w:rsidRDefault="00597609" w14:paraId="5BE3A15D" w14:textId="77777777">
      <w:pPr>
        <w:spacing w:after="0" w:line="240" w:lineRule="auto"/>
        <w:contextualSpacing/>
        <w:jc w:val="both"/>
        <w:rPr>
          <w:rFonts w:ascii="Times New Roman" w:hAnsi="Times New Roman"/>
          <w:sz w:val="24"/>
          <w:szCs w:val="24"/>
        </w:rPr>
      </w:pPr>
    </w:p>
    <w:p w:rsidRPr="00AF6307" w:rsidR="005410C7" w:rsidP="00AF6307" w:rsidRDefault="005410C7" w14:paraId="5BE3A15E" w14:textId="77777777">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1.3. Märkused</w:t>
      </w:r>
    </w:p>
    <w:p w:rsidRPr="00AF6307" w:rsidR="005D45F5" w:rsidP="00AF6307" w:rsidRDefault="005D45F5" w14:paraId="5BE3A15F" w14:textId="77777777">
      <w:pPr>
        <w:spacing w:after="0" w:line="240" w:lineRule="auto"/>
        <w:contextualSpacing/>
        <w:jc w:val="both"/>
        <w:rPr>
          <w:rFonts w:ascii="Times New Roman" w:hAnsi="Times New Roman"/>
          <w:sz w:val="24"/>
          <w:szCs w:val="24"/>
        </w:rPr>
      </w:pPr>
    </w:p>
    <w:p w:rsidRPr="00AF6307" w:rsidR="008021F1" w:rsidP="00AF6307" w:rsidRDefault="00144731" w14:paraId="3CFE7240" w14:textId="4C6FBB71">
      <w:pPr>
        <w:spacing w:after="0" w:line="240" w:lineRule="auto"/>
        <w:contextualSpacing/>
        <w:jc w:val="both"/>
        <w:rPr>
          <w:rFonts w:ascii="Times New Roman" w:hAnsi="Times New Roman"/>
          <w:sz w:val="24"/>
          <w:szCs w:val="24"/>
        </w:rPr>
      </w:pPr>
      <w:r w:rsidRPr="00AF6307">
        <w:rPr>
          <w:rFonts w:ascii="Times New Roman" w:hAnsi="Times New Roman"/>
          <w:sz w:val="24"/>
          <w:szCs w:val="24"/>
        </w:rPr>
        <w:t>Eelnõu ei ole seotud muu menetluses oleva eelnõuga</w:t>
      </w:r>
      <w:r w:rsidRPr="00AF6307" w:rsidR="000B7835">
        <w:rPr>
          <w:rFonts w:ascii="Times New Roman" w:hAnsi="Times New Roman"/>
          <w:sz w:val="24"/>
          <w:szCs w:val="24"/>
        </w:rPr>
        <w:t xml:space="preserve"> ega</w:t>
      </w:r>
      <w:r w:rsidRPr="00AF6307" w:rsidR="005410C7">
        <w:rPr>
          <w:rFonts w:ascii="Times New Roman" w:hAnsi="Times New Roman"/>
          <w:sz w:val="24"/>
          <w:szCs w:val="24"/>
        </w:rPr>
        <w:t xml:space="preserve"> </w:t>
      </w:r>
      <w:r w:rsidRPr="00AF6307">
        <w:rPr>
          <w:rFonts w:ascii="Times New Roman" w:hAnsi="Times New Roman"/>
          <w:sz w:val="24"/>
          <w:szCs w:val="24"/>
        </w:rPr>
        <w:t xml:space="preserve">Euroopa Liidu </w:t>
      </w:r>
      <w:r w:rsidRPr="00AF6307" w:rsidR="000B7835">
        <w:rPr>
          <w:rFonts w:ascii="Times New Roman" w:hAnsi="Times New Roman"/>
          <w:sz w:val="24"/>
          <w:szCs w:val="24"/>
        </w:rPr>
        <w:t xml:space="preserve">õiguse rakendamisega. Eelnõu on seotud </w:t>
      </w:r>
      <w:r w:rsidRPr="00AF6307" w:rsidR="005410C7">
        <w:rPr>
          <w:rFonts w:ascii="Times New Roman" w:hAnsi="Times New Roman"/>
          <w:sz w:val="24"/>
          <w:szCs w:val="24"/>
        </w:rPr>
        <w:t>Vabariigi Valitsuse tegevusprogrammiga</w:t>
      </w:r>
      <w:r w:rsidRPr="00AF6307" w:rsidR="00746446">
        <w:rPr>
          <w:rStyle w:val="Allmrkuseviide"/>
          <w:rFonts w:ascii="Times New Roman" w:hAnsi="Times New Roman"/>
          <w:sz w:val="24"/>
          <w:szCs w:val="24"/>
        </w:rPr>
        <w:footnoteReference w:id="2"/>
      </w:r>
      <w:r w:rsidRPr="00AF6307" w:rsidR="000B7835">
        <w:rPr>
          <w:rFonts w:ascii="Times New Roman" w:hAnsi="Times New Roman"/>
          <w:sz w:val="24"/>
          <w:szCs w:val="24"/>
        </w:rPr>
        <w:t>, mille punkt</w:t>
      </w:r>
      <w:r w:rsidRPr="00AF6307" w:rsidR="00746446">
        <w:rPr>
          <w:rFonts w:ascii="Times New Roman" w:hAnsi="Times New Roman"/>
          <w:sz w:val="24"/>
          <w:szCs w:val="24"/>
        </w:rPr>
        <w:t xml:space="preserve"> 08.01.06 on </w:t>
      </w:r>
      <w:r w:rsidRPr="00AF6307" w:rsidR="00B454AC">
        <w:rPr>
          <w:rFonts w:ascii="Times New Roman" w:hAnsi="Times New Roman"/>
          <w:sz w:val="24"/>
          <w:szCs w:val="24"/>
        </w:rPr>
        <w:t>sõnastatud järgmiselt</w:t>
      </w:r>
      <w:r w:rsidRPr="00AF6307" w:rsidR="00746446">
        <w:rPr>
          <w:rFonts w:ascii="Times New Roman" w:hAnsi="Times New Roman"/>
          <w:sz w:val="24"/>
          <w:szCs w:val="24"/>
        </w:rPr>
        <w:t>: „Võtame vastu uue rahvaraamatukogu seaduse ja rakendame ühtset raamatukogusüsteemi kõikidele Eesti inimestele.“</w:t>
      </w:r>
      <w:r w:rsidRPr="00AF6307" w:rsidR="00B454AC">
        <w:rPr>
          <w:rFonts w:ascii="Times New Roman" w:hAnsi="Times New Roman"/>
          <w:sz w:val="24"/>
          <w:szCs w:val="24"/>
        </w:rPr>
        <w:t>.</w:t>
      </w:r>
    </w:p>
    <w:p w:rsidRPr="00AF6307" w:rsidR="008021F1" w:rsidP="00AF6307" w:rsidRDefault="008021F1" w14:paraId="5F3C4E32" w14:textId="77777777">
      <w:pPr>
        <w:spacing w:after="0" w:line="240" w:lineRule="auto"/>
        <w:contextualSpacing/>
        <w:jc w:val="both"/>
        <w:rPr>
          <w:rFonts w:ascii="Times New Roman" w:hAnsi="Times New Roman"/>
          <w:sz w:val="24"/>
          <w:szCs w:val="24"/>
        </w:rPr>
      </w:pPr>
    </w:p>
    <w:p w:rsidRPr="00AF6307" w:rsidR="005410C7" w:rsidP="00AF6307" w:rsidRDefault="005410C7" w14:paraId="5BE3A162" w14:textId="55164707">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Eelnõuga </w:t>
      </w:r>
      <w:r w:rsidRPr="00AF6307" w:rsidR="0019457A">
        <w:rPr>
          <w:rFonts w:ascii="Times New Roman" w:hAnsi="Times New Roman"/>
          <w:sz w:val="24"/>
          <w:szCs w:val="24"/>
        </w:rPr>
        <w:t xml:space="preserve">tunnistatakse kehtetuks rahvaraamatukogu seadus (edaspidi ka </w:t>
      </w:r>
      <w:proofErr w:type="spellStart"/>
      <w:r w:rsidRPr="00AF6307" w:rsidR="0019457A">
        <w:rPr>
          <w:rFonts w:ascii="Times New Roman" w:hAnsi="Times New Roman"/>
          <w:i/>
          <w:iCs/>
          <w:sz w:val="24"/>
          <w:szCs w:val="24"/>
        </w:rPr>
        <w:t>RaRS</w:t>
      </w:r>
      <w:proofErr w:type="spellEnd"/>
      <w:r w:rsidRPr="00AF6307" w:rsidR="0019457A">
        <w:rPr>
          <w:rFonts w:ascii="Times New Roman" w:hAnsi="Times New Roman"/>
          <w:sz w:val="24"/>
          <w:szCs w:val="24"/>
        </w:rPr>
        <w:t xml:space="preserve">) (RT I 1998, 103, 1696) </w:t>
      </w:r>
      <w:r w:rsidRPr="00AF6307" w:rsidR="006073DE">
        <w:rPr>
          <w:rFonts w:ascii="Times New Roman" w:hAnsi="Times New Roman"/>
          <w:sz w:val="24"/>
          <w:szCs w:val="24"/>
        </w:rPr>
        <w:t>ning</w:t>
      </w:r>
      <w:r w:rsidRPr="00AF6307" w:rsidR="0019457A">
        <w:rPr>
          <w:rFonts w:ascii="Times New Roman" w:hAnsi="Times New Roman"/>
          <w:sz w:val="24"/>
          <w:szCs w:val="24"/>
        </w:rPr>
        <w:t xml:space="preserve"> </w:t>
      </w:r>
      <w:r w:rsidRPr="00AF6307">
        <w:rPr>
          <w:rFonts w:ascii="Times New Roman" w:hAnsi="Times New Roman"/>
          <w:sz w:val="24"/>
          <w:szCs w:val="24"/>
        </w:rPr>
        <w:t>muudetakse</w:t>
      </w:r>
      <w:r w:rsidRPr="00AF6307" w:rsidR="00447CD3">
        <w:rPr>
          <w:rFonts w:ascii="Times New Roman" w:hAnsi="Times New Roman"/>
          <w:sz w:val="24"/>
          <w:szCs w:val="24"/>
        </w:rPr>
        <w:t xml:space="preserve"> Eesti Rahvusraamatukogu seaduse</w:t>
      </w:r>
      <w:r w:rsidRPr="00AF6307" w:rsidR="0019457A">
        <w:rPr>
          <w:rFonts w:ascii="Times New Roman" w:hAnsi="Times New Roman"/>
          <w:sz w:val="24"/>
          <w:szCs w:val="24"/>
        </w:rPr>
        <w:t xml:space="preserve"> (edaspidi</w:t>
      </w:r>
      <w:r w:rsidRPr="00AF6307" w:rsidR="00644692">
        <w:rPr>
          <w:rFonts w:ascii="Times New Roman" w:hAnsi="Times New Roman"/>
          <w:sz w:val="24"/>
          <w:szCs w:val="24"/>
        </w:rPr>
        <w:t xml:space="preserve"> ka</w:t>
      </w:r>
      <w:r w:rsidRPr="00AF6307" w:rsidR="0019457A">
        <w:rPr>
          <w:rFonts w:ascii="Times New Roman" w:hAnsi="Times New Roman"/>
          <w:sz w:val="24"/>
          <w:szCs w:val="24"/>
        </w:rPr>
        <w:t xml:space="preserve"> </w:t>
      </w:r>
      <w:r w:rsidRPr="00AF6307" w:rsidR="0035796B">
        <w:rPr>
          <w:rFonts w:ascii="Times New Roman" w:hAnsi="Times New Roman"/>
          <w:i/>
          <w:iCs/>
          <w:sz w:val="24"/>
          <w:szCs w:val="24"/>
        </w:rPr>
        <w:t>ERRS</w:t>
      </w:r>
      <w:r w:rsidRPr="00AF6307" w:rsidR="0019457A">
        <w:rPr>
          <w:rFonts w:ascii="Times New Roman" w:hAnsi="Times New Roman"/>
          <w:sz w:val="24"/>
          <w:szCs w:val="24"/>
        </w:rPr>
        <w:t>)</w:t>
      </w:r>
      <w:r w:rsidRPr="00AF6307" w:rsidR="00447CD3">
        <w:rPr>
          <w:rFonts w:ascii="Times New Roman" w:hAnsi="Times New Roman"/>
          <w:sz w:val="24"/>
          <w:szCs w:val="24"/>
        </w:rPr>
        <w:t xml:space="preserve"> redaktsiooni avaldamismärkega RT I, </w:t>
      </w:r>
      <w:r w:rsidRPr="00AF6307" w:rsidR="0019457A">
        <w:rPr>
          <w:rFonts w:ascii="Times New Roman" w:hAnsi="Times New Roman"/>
          <w:sz w:val="24"/>
          <w:szCs w:val="24"/>
        </w:rPr>
        <w:t>29</w:t>
      </w:r>
      <w:r w:rsidRPr="00AF6307" w:rsidR="00447CD3">
        <w:rPr>
          <w:rFonts w:ascii="Times New Roman" w:hAnsi="Times New Roman"/>
          <w:sz w:val="24"/>
          <w:szCs w:val="24"/>
        </w:rPr>
        <w:t>.0</w:t>
      </w:r>
      <w:r w:rsidRPr="00AF6307" w:rsidR="0019457A">
        <w:rPr>
          <w:rFonts w:ascii="Times New Roman" w:hAnsi="Times New Roman"/>
          <w:sz w:val="24"/>
          <w:szCs w:val="24"/>
        </w:rPr>
        <w:t>6</w:t>
      </w:r>
      <w:r w:rsidRPr="00AF6307" w:rsidR="00447CD3">
        <w:rPr>
          <w:rFonts w:ascii="Times New Roman" w:hAnsi="Times New Roman"/>
          <w:sz w:val="24"/>
          <w:szCs w:val="24"/>
        </w:rPr>
        <w:t>.20</w:t>
      </w:r>
      <w:r w:rsidRPr="00AF6307" w:rsidR="0019457A">
        <w:rPr>
          <w:rFonts w:ascii="Times New Roman" w:hAnsi="Times New Roman"/>
          <w:sz w:val="24"/>
          <w:szCs w:val="24"/>
        </w:rPr>
        <w:t>22</w:t>
      </w:r>
      <w:r w:rsidRPr="00AF6307" w:rsidR="00447CD3">
        <w:rPr>
          <w:rFonts w:ascii="Times New Roman" w:hAnsi="Times New Roman"/>
          <w:sz w:val="24"/>
          <w:szCs w:val="24"/>
        </w:rPr>
        <w:t xml:space="preserve">, </w:t>
      </w:r>
      <w:r w:rsidRPr="00AF6307" w:rsidR="0019457A">
        <w:rPr>
          <w:rFonts w:ascii="Times New Roman" w:hAnsi="Times New Roman"/>
          <w:sz w:val="24"/>
          <w:szCs w:val="24"/>
        </w:rPr>
        <w:t>15</w:t>
      </w:r>
      <w:r w:rsidRPr="00AF6307" w:rsidR="006073DE">
        <w:rPr>
          <w:rFonts w:ascii="Times New Roman" w:hAnsi="Times New Roman"/>
          <w:sz w:val="24"/>
          <w:szCs w:val="24"/>
        </w:rPr>
        <w:t xml:space="preserve"> ja säilituseksemplari seaduse (edaspidi </w:t>
      </w:r>
      <w:proofErr w:type="spellStart"/>
      <w:r w:rsidRPr="00AF6307" w:rsidR="006073DE">
        <w:rPr>
          <w:rFonts w:ascii="Times New Roman" w:hAnsi="Times New Roman"/>
          <w:i/>
          <w:iCs/>
          <w:sz w:val="24"/>
          <w:szCs w:val="24"/>
        </w:rPr>
        <w:t>SäES</w:t>
      </w:r>
      <w:proofErr w:type="spellEnd"/>
      <w:r w:rsidRPr="00AF6307" w:rsidR="006073DE">
        <w:rPr>
          <w:rFonts w:ascii="Times New Roman" w:hAnsi="Times New Roman"/>
          <w:sz w:val="24"/>
          <w:szCs w:val="24"/>
        </w:rPr>
        <w:t>) redaktsiooni avaldamismärkega RT I, 07.07.2016, 1</w:t>
      </w:r>
      <w:r w:rsidRPr="00AF6307">
        <w:rPr>
          <w:rFonts w:ascii="Times New Roman" w:hAnsi="Times New Roman"/>
          <w:sz w:val="24"/>
          <w:szCs w:val="24"/>
        </w:rPr>
        <w:t>.</w:t>
      </w:r>
      <w:r w:rsidRPr="00AF6307" w:rsidR="0019457A">
        <w:rPr>
          <w:rFonts w:ascii="Times New Roman" w:hAnsi="Times New Roman"/>
          <w:sz w:val="24"/>
          <w:szCs w:val="24"/>
        </w:rPr>
        <w:t xml:space="preserve"> Eelnõusse on kavandatud ka</w:t>
      </w:r>
      <w:r w:rsidRPr="00AF6307" w:rsidR="0035796B">
        <w:rPr>
          <w:rFonts w:ascii="Times New Roman" w:hAnsi="Times New Roman"/>
          <w:sz w:val="24"/>
          <w:szCs w:val="24"/>
        </w:rPr>
        <w:t xml:space="preserve"> hiljem (2027. aasta 1. jaanuaril) jõustuvad</w:t>
      </w:r>
      <w:r w:rsidRPr="00AF6307" w:rsidR="0019457A">
        <w:rPr>
          <w:rFonts w:ascii="Times New Roman" w:hAnsi="Times New Roman"/>
          <w:sz w:val="24"/>
          <w:szCs w:val="24"/>
        </w:rPr>
        <w:t xml:space="preserve"> muudatused 2026. aasta 1. juulil jõustuvasse </w:t>
      </w:r>
      <w:proofErr w:type="spellStart"/>
      <w:r w:rsidRPr="00AF6307" w:rsidR="0035796B">
        <w:rPr>
          <w:rFonts w:ascii="Times New Roman" w:hAnsi="Times New Roman"/>
          <w:sz w:val="24"/>
          <w:szCs w:val="24"/>
        </w:rPr>
        <w:t>RaRS</w:t>
      </w:r>
      <w:proofErr w:type="spellEnd"/>
      <w:r w:rsidRPr="00AF6307" w:rsidR="0035796B">
        <w:rPr>
          <w:rFonts w:ascii="Times New Roman" w:hAnsi="Times New Roman"/>
          <w:sz w:val="24"/>
          <w:szCs w:val="24"/>
        </w:rPr>
        <w:t>-i.</w:t>
      </w:r>
    </w:p>
    <w:p w:rsidRPr="00AF6307" w:rsidR="005410C7" w:rsidP="00AF6307" w:rsidRDefault="005410C7" w14:paraId="5BE3A163" w14:textId="77777777">
      <w:pPr>
        <w:spacing w:after="0" w:line="240" w:lineRule="auto"/>
        <w:contextualSpacing/>
        <w:jc w:val="both"/>
        <w:rPr>
          <w:rFonts w:ascii="Times New Roman" w:hAnsi="Times New Roman"/>
          <w:sz w:val="24"/>
          <w:szCs w:val="24"/>
        </w:rPr>
      </w:pPr>
    </w:p>
    <w:p w:rsidRPr="00AF6307" w:rsidR="005410C7" w:rsidP="00AF6307" w:rsidRDefault="005410C7" w14:paraId="5BE3A164" w14:textId="52AFC65C">
      <w:pPr>
        <w:spacing w:after="0" w:line="240" w:lineRule="auto"/>
        <w:contextualSpacing/>
        <w:jc w:val="both"/>
        <w:rPr>
          <w:rFonts w:ascii="Times New Roman" w:hAnsi="Times New Roman"/>
          <w:sz w:val="24"/>
          <w:szCs w:val="24"/>
        </w:rPr>
      </w:pPr>
      <w:r w:rsidRPr="00AF6307">
        <w:rPr>
          <w:rFonts w:ascii="Times New Roman" w:hAnsi="Times New Roman"/>
          <w:sz w:val="24"/>
          <w:szCs w:val="24"/>
        </w:rPr>
        <w:t>Eelnõu seadusena vastuvõtmiseks on vajalik Riigikogu poolthäälte enamus.</w:t>
      </w:r>
    </w:p>
    <w:p w:rsidRPr="00AF6307" w:rsidR="00144731" w:rsidP="00AF6307" w:rsidRDefault="00144731" w14:paraId="5BE3A165" w14:textId="77777777">
      <w:pPr>
        <w:spacing w:after="0" w:line="240" w:lineRule="auto"/>
        <w:contextualSpacing/>
        <w:jc w:val="both"/>
        <w:rPr>
          <w:rFonts w:ascii="Times New Roman" w:hAnsi="Times New Roman"/>
          <w:sz w:val="24"/>
          <w:szCs w:val="24"/>
        </w:rPr>
      </w:pPr>
    </w:p>
    <w:p w:rsidRPr="00AF6307" w:rsidR="00597609" w:rsidP="00AF6307" w:rsidRDefault="00597609" w14:paraId="5BE3A166" w14:textId="77777777">
      <w:pPr>
        <w:spacing w:after="0" w:line="240" w:lineRule="auto"/>
        <w:contextualSpacing/>
        <w:jc w:val="both"/>
        <w:rPr>
          <w:rFonts w:ascii="Times New Roman" w:hAnsi="Times New Roman"/>
          <w:sz w:val="24"/>
          <w:szCs w:val="24"/>
        </w:rPr>
      </w:pPr>
      <w:r w:rsidRPr="00AF6307">
        <w:rPr>
          <w:rFonts w:ascii="Times New Roman" w:hAnsi="Times New Roman"/>
          <w:b/>
          <w:sz w:val="24"/>
          <w:szCs w:val="24"/>
        </w:rPr>
        <w:t>2. Seaduse eesmärk</w:t>
      </w:r>
    </w:p>
    <w:p w:rsidRPr="00AF6307" w:rsidR="005D45F5" w:rsidP="00AF6307" w:rsidRDefault="005D45F5" w14:paraId="5BE3A167" w14:textId="77777777">
      <w:pPr>
        <w:spacing w:after="0" w:line="240" w:lineRule="auto"/>
        <w:contextualSpacing/>
        <w:jc w:val="both"/>
        <w:rPr>
          <w:rFonts w:ascii="Times New Roman" w:hAnsi="Times New Roman"/>
          <w:sz w:val="24"/>
          <w:szCs w:val="24"/>
        </w:rPr>
      </w:pPr>
    </w:p>
    <w:p w:rsidRPr="00AF6307" w:rsidR="00FF217D" w:rsidP="00AF6307" w:rsidRDefault="00A34553" w14:paraId="294E1C60" w14:textId="13B5454B">
      <w:pPr>
        <w:spacing w:after="0" w:line="240" w:lineRule="auto"/>
        <w:contextualSpacing/>
        <w:jc w:val="both"/>
        <w:rPr>
          <w:rFonts w:ascii="Times New Roman" w:hAnsi="Times New Roman" w:eastAsia="Times New Roman"/>
          <w:sz w:val="24"/>
          <w:szCs w:val="24"/>
          <w:lang w:eastAsia="et-EE"/>
        </w:rPr>
      </w:pPr>
      <w:r w:rsidRPr="5320929D">
        <w:rPr>
          <w:rFonts w:ascii="Times New Roman" w:hAnsi="Times New Roman"/>
          <w:sz w:val="24"/>
          <w:szCs w:val="24"/>
        </w:rPr>
        <w:t xml:space="preserve">Eelnõukohase seaduse eesmärk on luua rahvaraamatukogude reformi elluviimist toetav </w:t>
      </w:r>
      <w:r w:rsidRPr="5320929D" w:rsidR="00FF217D">
        <w:rPr>
          <w:rFonts w:ascii="Times New Roman" w:hAnsi="Times New Roman"/>
          <w:sz w:val="24"/>
          <w:szCs w:val="24"/>
        </w:rPr>
        <w:t xml:space="preserve">ja rahvaraamatukogude tegevust ajakohaselt reguleeriv </w:t>
      </w:r>
      <w:r w:rsidRPr="5320929D">
        <w:rPr>
          <w:rFonts w:ascii="Times New Roman" w:hAnsi="Times New Roman"/>
          <w:sz w:val="24"/>
          <w:szCs w:val="24"/>
        </w:rPr>
        <w:t xml:space="preserve">õiguslik raamistik. </w:t>
      </w:r>
      <w:r w:rsidRPr="5320929D" w:rsidR="00FF217D">
        <w:rPr>
          <w:rFonts w:ascii="Times New Roman" w:hAnsi="Times New Roman"/>
          <w:sz w:val="24"/>
          <w:szCs w:val="24"/>
        </w:rPr>
        <w:t xml:space="preserve">Rahvaraamatukogude reformi </w:t>
      </w:r>
      <w:bookmarkStart w:name="_Hlk161779460" w:id="2"/>
      <w:r w:rsidRPr="5320929D" w:rsidR="00FF217D">
        <w:rPr>
          <w:rFonts w:ascii="Times New Roman" w:hAnsi="Times New Roman" w:eastAsia="Times New Roman"/>
          <w:sz w:val="24"/>
          <w:szCs w:val="24"/>
          <w:lang w:eastAsia="et-EE"/>
        </w:rPr>
        <w:t xml:space="preserve">tuum on praeguse 58 riigi rahastatud maakonnaraamatukogu töökoha </w:t>
      </w:r>
      <w:r w:rsidRPr="5320929D" w:rsidR="00084B3F">
        <w:rPr>
          <w:rFonts w:ascii="Times New Roman" w:hAnsi="Times New Roman" w:eastAsia="Times New Roman"/>
          <w:sz w:val="24"/>
          <w:szCs w:val="24"/>
          <w:lang w:eastAsia="et-EE"/>
        </w:rPr>
        <w:t xml:space="preserve">killustatud </w:t>
      </w:r>
      <w:r w:rsidRPr="5320929D" w:rsidR="00FF217D">
        <w:rPr>
          <w:rFonts w:ascii="Times New Roman" w:hAnsi="Times New Roman" w:eastAsia="Times New Roman"/>
          <w:sz w:val="24"/>
          <w:szCs w:val="24"/>
          <w:lang w:eastAsia="et-EE"/>
        </w:rPr>
        <w:t xml:space="preserve">ressursi (eelarve 1 </w:t>
      </w:r>
      <w:r w:rsidRPr="5320929D" w:rsidR="415CC312">
        <w:rPr>
          <w:rFonts w:ascii="Times New Roman" w:hAnsi="Times New Roman" w:eastAsia="Times New Roman"/>
          <w:sz w:val="24"/>
          <w:szCs w:val="24"/>
          <w:lang w:eastAsia="et-EE"/>
        </w:rPr>
        <w:t>489 997</w:t>
      </w:r>
      <w:r w:rsidRPr="5320929D" w:rsidR="00FF217D">
        <w:rPr>
          <w:rFonts w:ascii="Times New Roman" w:hAnsi="Times New Roman" w:eastAsia="Times New Roman"/>
          <w:sz w:val="24"/>
          <w:szCs w:val="24"/>
          <w:lang w:eastAsia="et-EE"/>
        </w:rPr>
        <w:t xml:space="preserve"> eurot)</w:t>
      </w:r>
      <w:r w:rsidRPr="5320929D" w:rsidR="00341CAF">
        <w:rPr>
          <w:rFonts w:ascii="Times New Roman" w:hAnsi="Times New Roman" w:eastAsia="Times New Roman"/>
          <w:sz w:val="24"/>
          <w:szCs w:val="24"/>
          <w:lang w:eastAsia="et-EE"/>
        </w:rPr>
        <w:t xml:space="preserve"> </w:t>
      </w:r>
      <w:r w:rsidRPr="5320929D" w:rsidR="00084B3F">
        <w:rPr>
          <w:rFonts w:ascii="Times New Roman" w:hAnsi="Times New Roman" w:eastAsia="Times New Roman"/>
          <w:sz w:val="24"/>
          <w:szCs w:val="24"/>
          <w:lang w:eastAsia="et-EE"/>
        </w:rPr>
        <w:t xml:space="preserve">senisest tõhusam </w:t>
      </w:r>
      <w:r w:rsidRPr="5320929D" w:rsidR="00FF217D">
        <w:rPr>
          <w:rFonts w:ascii="Times New Roman" w:hAnsi="Times New Roman" w:eastAsia="Times New Roman"/>
          <w:sz w:val="24"/>
          <w:szCs w:val="24"/>
          <w:lang w:eastAsia="et-EE"/>
        </w:rPr>
        <w:t>kasutamine rahvaraamatukogude võrgu arendamiseks ja ühtse raamatukogusüsteemi ehk raamatukogude andmekogu juurutamiseks.</w:t>
      </w:r>
      <w:r w:rsidRPr="5320929D" w:rsidR="00341CAF">
        <w:rPr>
          <w:rFonts w:ascii="Times New Roman" w:hAnsi="Times New Roman" w:eastAsia="Times New Roman"/>
          <w:sz w:val="24"/>
          <w:szCs w:val="24"/>
          <w:lang w:eastAsia="et-EE"/>
        </w:rPr>
        <w:t xml:space="preserve"> </w:t>
      </w:r>
      <w:bookmarkEnd w:id="2"/>
      <w:proofErr w:type="spellStart"/>
      <w:r w:rsidRPr="5320929D" w:rsidR="00FF217D">
        <w:rPr>
          <w:rFonts w:ascii="Times New Roman" w:hAnsi="Times New Roman" w:eastAsia="Times New Roman"/>
          <w:sz w:val="24"/>
          <w:szCs w:val="24"/>
          <w:lang w:eastAsia="et-EE"/>
        </w:rPr>
        <w:t>RaRS</w:t>
      </w:r>
      <w:proofErr w:type="spellEnd"/>
      <w:r w:rsidRPr="5320929D" w:rsidR="00FF217D">
        <w:rPr>
          <w:rFonts w:ascii="Times New Roman" w:hAnsi="Times New Roman" w:eastAsia="Times New Roman"/>
          <w:sz w:val="24"/>
          <w:szCs w:val="24"/>
          <w:lang w:eastAsia="et-EE"/>
        </w:rPr>
        <w:t xml:space="preserve">-i eelnõu on vaid osa reformist, mille </w:t>
      </w:r>
      <w:r w:rsidRPr="5320929D" w:rsidR="00084B3F">
        <w:rPr>
          <w:rFonts w:ascii="Times New Roman" w:hAnsi="Times New Roman" w:eastAsia="Times New Roman"/>
          <w:sz w:val="24"/>
          <w:szCs w:val="24"/>
          <w:lang w:eastAsia="et-EE"/>
        </w:rPr>
        <w:t>elementideks</w:t>
      </w:r>
      <w:r w:rsidRPr="5320929D" w:rsidR="00FF217D">
        <w:rPr>
          <w:rFonts w:ascii="Times New Roman" w:hAnsi="Times New Roman" w:eastAsia="Times New Roman"/>
          <w:sz w:val="24"/>
          <w:szCs w:val="24"/>
          <w:lang w:eastAsia="et-EE"/>
        </w:rPr>
        <w:t xml:space="preserve"> on ka rahvaraamatukogude</w:t>
      </w:r>
      <w:r w:rsidRPr="5320929D" w:rsidR="1DBF075B">
        <w:rPr>
          <w:rFonts w:ascii="Times New Roman" w:hAnsi="Times New Roman" w:eastAsia="Times New Roman"/>
          <w:sz w:val="24"/>
          <w:szCs w:val="24"/>
          <w:lang w:eastAsia="et-EE"/>
        </w:rPr>
        <w:t xml:space="preserve"> </w:t>
      </w:r>
      <w:r w:rsidRPr="5320929D" w:rsidR="00FF217D">
        <w:rPr>
          <w:rFonts w:ascii="Times New Roman" w:hAnsi="Times New Roman" w:eastAsia="Times New Roman"/>
          <w:sz w:val="24"/>
          <w:szCs w:val="24"/>
          <w:lang w:eastAsia="et-EE"/>
        </w:rPr>
        <w:t>digipööre</w:t>
      </w:r>
      <w:r w:rsidRPr="5320929D" w:rsidR="07ACBEEB">
        <w:rPr>
          <w:rFonts w:ascii="Times New Roman" w:hAnsi="Times New Roman" w:eastAsia="Times New Roman"/>
          <w:sz w:val="24"/>
          <w:szCs w:val="24"/>
          <w:lang w:eastAsia="et-EE"/>
        </w:rPr>
        <w:t xml:space="preserve"> (e-laenutuse teenuse käivitamine, raamatukogude </w:t>
      </w:r>
      <w:r w:rsidRPr="5320929D" w:rsidR="2156284B">
        <w:rPr>
          <w:rFonts w:ascii="Times New Roman" w:hAnsi="Times New Roman" w:eastAsia="Times New Roman"/>
          <w:sz w:val="24"/>
          <w:szCs w:val="24"/>
          <w:lang w:eastAsia="et-EE"/>
        </w:rPr>
        <w:t xml:space="preserve">statistiliste andmete </w:t>
      </w:r>
      <w:r w:rsidRPr="5320929D" w:rsidR="07ACBEEB">
        <w:rPr>
          <w:rFonts w:ascii="Times New Roman" w:hAnsi="Times New Roman" w:eastAsia="Times New Roman"/>
          <w:sz w:val="24"/>
          <w:szCs w:val="24"/>
          <w:lang w:eastAsia="et-EE"/>
        </w:rPr>
        <w:t xml:space="preserve">juhtimistöölaua rakendamine, väljaannete </w:t>
      </w:r>
      <w:proofErr w:type="spellStart"/>
      <w:r w:rsidRPr="5320929D" w:rsidR="07ACBEEB">
        <w:rPr>
          <w:rFonts w:ascii="Times New Roman" w:hAnsi="Times New Roman" w:eastAsia="Times New Roman"/>
          <w:sz w:val="24"/>
          <w:szCs w:val="24"/>
          <w:lang w:eastAsia="et-EE"/>
        </w:rPr>
        <w:t>digimine</w:t>
      </w:r>
      <w:proofErr w:type="spellEnd"/>
      <w:r w:rsidRPr="5320929D" w:rsidR="07ACBEEB">
        <w:rPr>
          <w:rFonts w:ascii="Times New Roman" w:hAnsi="Times New Roman" w:eastAsia="Times New Roman"/>
          <w:sz w:val="24"/>
          <w:szCs w:val="24"/>
          <w:lang w:eastAsia="et-EE"/>
        </w:rPr>
        <w:t>)</w:t>
      </w:r>
      <w:r w:rsidRPr="5320929D" w:rsidR="00FF217D">
        <w:rPr>
          <w:rFonts w:ascii="Times New Roman" w:hAnsi="Times New Roman" w:eastAsia="Times New Roman"/>
          <w:sz w:val="24"/>
          <w:szCs w:val="24"/>
          <w:lang w:eastAsia="et-EE"/>
        </w:rPr>
        <w:t xml:space="preserve">, </w:t>
      </w:r>
      <w:r w:rsidRPr="5320929D" w:rsidR="00084B3F">
        <w:rPr>
          <w:rFonts w:ascii="Times New Roman" w:hAnsi="Times New Roman" w:eastAsia="Times New Roman"/>
          <w:sz w:val="24"/>
          <w:szCs w:val="24"/>
          <w:lang w:eastAsia="et-EE"/>
        </w:rPr>
        <w:t xml:space="preserve">rahvaraamatukogude struktuuri </w:t>
      </w:r>
      <w:r w:rsidRPr="5320929D" w:rsidR="00FF217D">
        <w:rPr>
          <w:rFonts w:ascii="Times New Roman" w:hAnsi="Times New Roman" w:eastAsia="Times New Roman"/>
          <w:sz w:val="24"/>
          <w:szCs w:val="24"/>
          <w:lang w:eastAsia="et-EE"/>
        </w:rPr>
        <w:t xml:space="preserve">ümberkorraldamine, </w:t>
      </w:r>
      <w:r w:rsidRPr="5320929D" w:rsidR="6A9913C8">
        <w:rPr>
          <w:rFonts w:ascii="Times New Roman" w:hAnsi="Times New Roman" w:eastAsia="Times New Roman"/>
          <w:sz w:val="24"/>
          <w:szCs w:val="24"/>
          <w:lang w:eastAsia="et-EE"/>
        </w:rPr>
        <w:t xml:space="preserve">riiklike </w:t>
      </w:r>
      <w:r w:rsidRPr="5320929D" w:rsidR="00FF217D">
        <w:rPr>
          <w:rFonts w:ascii="Times New Roman" w:hAnsi="Times New Roman" w:eastAsia="Times New Roman"/>
          <w:sz w:val="24"/>
          <w:szCs w:val="24"/>
          <w:lang w:eastAsia="et-EE"/>
        </w:rPr>
        <w:t>toetusmeetmete rakendamine</w:t>
      </w:r>
      <w:r w:rsidRPr="5320929D" w:rsidR="64DF3EC9">
        <w:rPr>
          <w:rFonts w:ascii="Times New Roman" w:hAnsi="Times New Roman" w:eastAsia="Times New Roman"/>
          <w:sz w:val="24"/>
          <w:szCs w:val="24"/>
          <w:lang w:eastAsia="et-EE"/>
        </w:rPr>
        <w:t xml:space="preserve"> (rahvaraamatukogude kiirendi)</w:t>
      </w:r>
      <w:r w:rsidRPr="5320929D" w:rsidR="716291B8">
        <w:rPr>
          <w:rFonts w:ascii="Times New Roman" w:hAnsi="Times New Roman" w:eastAsia="Times New Roman"/>
          <w:sz w:val="24"/>
          <w:szCs w:val="24"/>
          <w:lang w:eastAsia="et-EE"/>
        </w:rPr>
        <w:t>,</w:t>
      </w:r>
      <w:r w:rsidRPr="5320929D" w:rsidR="06E7E8D1">
        <w:rPr>
          <w:rFonts w:ascii="Times New Roman" w:hAnsi="Times New Roman" w:eastAsia="Times New Roman"/>
          <w:sz w:val="24"/>
          <w:szCs w:val="24"/>
          <w:lang w:eastAsia="et-EE"/>
        </w:rPr>
        <w:t xml:space="preserve"> teenuste konsolideerimine (</w:t>
      </w:r>
      <w:r w:rsidRPr="5320929D" w:rsidR="716291B8">
        <w:rPr>
          <w:rFonts w:ascii="Times New Roman" w:hAnsi="Times New Roman" w:eastAsia="Times New Roman"/>
          <w:sz w:val="24"/>
          <w:szCs w:val="24"/>
          <w:lang w:eastAsia="et-EE"/>
        </w:rPr>
        <w:t>Eesti Hoiuraamatukogu ja Eesti Pimedate raamatukogu ülesannete üle andmine Eesti Rahvusraamatukogule</w:t>
      </w:r>
      <w:r w:rsidRPr="5320929D" w:rsidR="461695C9">
        <w:rPr>
          <w:rFonts w:ascii="Times New Roman" w:hAnsi="Times New Roman" w:eastAsia="Times New Roman"/>
          <w:sz w:val="24"/>
          <w:szCs w:val="24"/>
          <w:lang w:eastAsia="et-EE"/>
        </w:rPr>
        <w:t>)</w:t>
      </w:r>
      <w:r w:rsidR="00B45080">
        <w:rPr>
          <w:rFonts w:ascii="Times New Roman" w:hAnsi="Times New Roman" w:eastAsia="Times New Roman"/>
          <w:sz w:val="24"/>
          <w:szCs w:val="24"/>
          <w:lang w:eastAsia="et-EE"/>
        </w:rPr>
        <w:t xml:space="preserve"> </w:t>
      </w:r>
      <w:r w:rsidRPr="5320929D" w:rsidR="00FF217D">
        <w:rPr>
          <w:rFonts w:ascii="Times New Roman" w:hAnsi="Times New Roman" w:eastAsia="Times New Roman"/>
          <w:sz w:val="24"/>
          <w:szCs w:val="24"/>
          <w:lang w:eastAsia="et-EE"/>
        </w:rPr>
        <w:t>ja raamatukoguvõrgu terviklik arendamine</w:t>
      </w:r>
      <w:r w:rsidRPr="5320929D" w:rsidR="29B18462">
        <w:rPr>
          <w:rFonts w:ascii="Times New Roman" w:hAnsi="Times New Roman" w:eastAsia="Times New Roman"/>
          <w:sz w:val="24"/>
          <w:szCs w:val="24"/>
          <w:lang w:eastAsia="et-EE"/>
        </w:rPr>
        <w:t xml:space="preserve"> (rahvaraamatukogude arendusüksuse loomine</w:t>
      </w:r>
      <w:r w:rsidRPr="5320929D" w:rsidR="0B7FA3B2">
        <w:rPr>
          <w:rFonts w:ascii="Times New Roman" w:hAnsi="Times New Roman" w:eastAsia="Times New Roman"/>
          <w:sz w:val="24"/>
          <w:szCs w:val="24"/>
          <w:lang w:eastAsia="et-EE"/>
        </w:rPr>
        <w:t>, raamatukogude andmekogu rakendamine</w:t>
      </w:r>
      <w:r w:rsidRPr="5320929D" w:rsidR="29B18462">
        <w:rPr>
          <w:rFonts w:ascii="Times New Roman" w:hAnsi="Times New Roman" w:eastAsia="Times New Roman"/>
          <w:sz w:val="24"/>
          <w:szCs w:val="24"/>
          <w:lang w:eastAsia="et-EE"/>
        </w:rPr>
        <w:t>)</w:t>
      </w:r>
      <w:r w:rsidRPr="5320929D" w:rsidR="00FF217D">
        <w:rPr>
          <w:rFonts w:ascii="Times New Roman" w:hAnsi="Times New Roman" w:eastAsia="Times New Roman"/>
          <w:sz w:val="24"/>
          <w:szCs w:val="24"/>
          <w:lang w:eastAsia="et-EE"/>
        </w:rPr>
        <w:t>.</w:t>
      </w:r>
    </w:p>
    <w:p w:rsidRPr="00AF6307" w:rsidR="00084B3F" w:rsidP="00AF6307" w:rsidRDefault="00084B3F" w14:paraId="35EF4967" w14:textId="77777777">
      <w:pPr>
        <w:spacing w:after="0" w:line="240" w:lineRule="auto"/>
        <w:contextualSpacing/>
        <w:jc w:val="both"/>
        <w:rPr>
          <w:rFonts w:ascii="Times New Roman" w:hAnsi="Times New Roman" w:eastAsia="Times New Roman"/>
          <w:sz w:val="24"/>
          <w:szCs w:val="24"/>
          <w:lang w:eastAsia="et-EE"/>
        </w:rPr>
      </w:pPr>
    </w:p>
    <w:p w:rsidRPr="00AF6307" w:rsidR="00FF217D" w:rsidP="00AF6307" w:rsidRDefault="00944D2B" w14:paraId="22D4DAD1" w14:textId="3FCE708B">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Eesmärk on 1998. aastal jõustunud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 terviklikult uuendada. Kõnealuses seaduses tehti olulisemad sisulised muudatused viimati 2007. aastal. Hiljem on tehtud väiksemaid korrektuure näiteks seoses maavalitsuste tegevuse lõpetamise ja </w:t>
      </w:r>
      <w:r w:rsidRPr="00AF6307" w:rsidR="00AF6307">
        <w:rPr>
          <w:rFonts w:ascii="Times New Roman" w:hAnsi="Times New Roman"/>
          <w:sz w:val="24"/>
          <w:szCs w:val="24"/>
        </w:rPr>
        <w:t xml:space="preserve">Euroopa Parlamendi ja nõukogu määruse (EL) 2016/679 füüsiliste isikute kaitse kohta isikuandmete töötlemisel ja selliste andmete vaba liikumise ning direktiivi 95/46/EÜ kehtetuks tunnistamise kohta (isikuandmete kaitse </w:t>
      </w:r>
      <w:proofErr w:type="spellStart"/>
      <w:r w:rsidRPr="00AF6307" w:rsidR="00AF6307">
        <w:rPr>
          <w:rFonts w:ascii="Times New Roman" w:hAnsi="Times New Roman"/>
          <w:sz w:val="24"/>
          <w:szCs w:val="24"/>
        </w:rPr>
        <w:t>üldmäärus</w:t>
      </w:r>
      <w:proofErr w:type="spellEnd"/>
      <w:r w:rsidRPr="00AF6307" w:rsidR="00AF6307">
        <w:rPr>
          <w:rFonts w:ascii="Times New Roman" w:hAnsi="Times New Roman"/>
          <w:sz w:val="24"/>
          <w:szCs w:val="24"/>
        </w:rPr>
        <w:t>) (ELT L</w:t>
      </w:r>
      <w:r w:rsidR="008230EA">
        <w:rPr>
          <w:rFonts w:ascii="Times New Roman" w:hAnsi="Times New Roman"/>
          <w:sz w:val="24"/>
          <w:szCs w:val="24"/>
        </w:rPr>
        <w:t xml:space="preserve"> </w:t>
      </w:r>
      <w:r w:rsidRPr="00AF6307" w:rsidR="00AF6307">
        <w:rPr>
          <w:rFonts w:ascii="Times New Roman" w:hAnsi="Times New Roman"/>
          <w:sz w:val="24"/>
          <w:szCs w:val="24"/>
        </w:rPr>
        <w:t>119, 04.05.2016, lk</w:t>
      </w:r>
      <w:r w:rsidR="008230EA">
        <w:rPr>
          <w:rFonts w:ascii="Times New Roman" w:hAnsi="Times New Roman"/>
          <w:sz w:val="24"/>
          <w:szCs w:val="24"/>
        </w:rPr>
        <w:t xml:space="preserve"> </w:t>
      </w:r>
      <w:r w:rsidRPr="00AF6307" w:rsidR="00AF6307">
        <w:rPr>
          <w:rFonts w:ascii="Times New Roman" w:hAnsi="Times New Roman"/>
          <w:sz w:val="24"/>
          <w:szCs w:val="24"/>
        </w:rPr>
        <w:t>1–88)</w:t>
      </w:r>
      <w:r w:rsidRPr="00AF6307" w:rsidR="00AF6307">
        <w:rPr>
          <w:rStyle w:val="Allmrkuseviide"/>
          <w:rFonts w:ascii="Times New Roman" w:hAnsi="Times New Roman"/>
          <w:sz w:val="24"/>
          <w:szCs w:val="24"/>
        </w:rPr>
        <w:footnoteReference w:id="3"/>
      </w:r>
      <w:r w:rsidRPr="00AF6307">
        <w:rPr>
          <w:rFonts w:ascii="Times New Roman" w:hAnsi="Times New Roman"/>
          <w:sz w:val="24"/>
          <w:szCs w:val="24"/>
        </w:rPr>
        <w:t xml:space="preserve"> </w:t>
      </w:r>
      <w:r w:rsidR="00AF6307">
        <w:rPr>
          <w:rFonts w:ascii="Times New Roman" w:hAnsi="Times New Roman"/>
          <w:sz w:val="24"/>
          <w:szCs w:val="24"/>
        </w:rPr>
        <w:t xml:space="preserve">(edaspidi ka </w:t>
      </w:r>
      <w:r w:rsidRPr="00AF6307" w:rsidR="00AF6307">
        <w:rPr>
          <w:rFonts w:ascii="Times New Roman" w:hAnsi="Times New Roman"/>
          <w:i/>
          <w:iCs/>
          <w:sz w:val="24"/>
          <w:szCs w:val="24"/>
        </w:rPr>
        <w:t>IKÜM</w:t>
      </w:r>
      <w:r w:rsidR="00AF6307">
        <w:rPr>
          <w:rFonts w:ascii="Times New Roman" w:hAnsi="Times New Roman"/>
          <w:sz w:val="24"/>
          <w:szCs w:val="24"/>
        </w:rPr>
        <w:t xml:space="preserve">) </w:t>
      </w:r>
      <w:r w:rsidRPr="00AF6307">
        <w:rPr>
          <w:rFonts w:ascii="Times New Roman" w:hAnsi="Times New Roman"/>
          <w:sz w:val="24"/>
          <w:szCs w:val="24"/>
        </w:rPr>
        <w:t xml:space="preserve">jõustumisega. Aastate jooksul on Kultuuriministeeriumile (edaspidi ka </w:t>
      </w:r>
      <w:proofErr w:type="spellStart"/>
      <w:r w:rsidRPr="00AF6307">
        <w:rPr>
          <w:rFonts w:ascii="Times New Roman" w:hAnsi="Times New Roman"/>
          <w:i/>
          <w:iCs/>
          <w:sz w:val="24"/>
          <w:szCs w:val="24"/>
        </w:rPr>
        <w:t>KuM</w:t>
      </w:r>
      <w:proofErr w:type="spellEnd"/>
      <w:r w:rsidRPr="00AF6307">
        <w:rPr>
          <w:rFonts w:ascii="Times New Roman" w:hAnsi="Times New Roman"/>
          <w:sz w:val="24"/>
          <w:szCs w:val="24"/>
        </w:rPr>
        <w:t xml:space="preserve">) esitatud hulk seaduse muutmise ettepanekuid nii rahvaraamatukogude endi, nende pidajateks olevate kohalike omavalitsuste kui ka valdkondlike esindusorganisatsioonide poolt. Mitmed probleemkohad on ilmnenud ka </w:t>
      </w:r>
      <w:proofErr w:type="spellStart"/>
      <w:r w:rsidRPr="00AF6307">
        <w:rPr>
          <w:rFonts w:ascii="Times New Roman" w:hAnsi="Times New Roman"/>
          <w:sz w:val="24"/>
          <w:szCs w:val="24"/>
        </w:rPr>
        <w:t>KuM-i</w:t>
      </w:r>
      <w:proofErr w:type="spellEnd"/>
      <w:r w:rsidRPr="00AF6307">
        <w:rPr>
          <w:rFonts w:ascii="Times New Roman" w:hAnsi="Times New Roman"/>
          <w:sz w:val="24"/>
          <w:szCs w:val="24"/>
        </w:rPr>
        <w:t xml:space="preserve"> kui raamatukogunduse valdkonna korraldaja igapäevatöös.</w:t>
      </w:r>
    </w:p>
    <w:p w:rsidRPr="00AF6307" w:rsidR="00944D2B" w:rsidP="00AF6307" w:rsidRDefault="00944D2B" w14:paraId="12306FF8" w14:textId="77777777">
      <w:pPr>
        <w:spacing w:after="0" w:line="240" w:lineRule="auto"/>
        <w:contextualSpacing/>
        <w:jc w:val="both"/>
        <w:rPr>
          <w:rFonts w:ascii="Times New Roman" w:hAnsi="Times New Roman"/>
          <w:sz w:val="24"/>
          <w:szCs w:val="24"/>
        </w:rPr>
      </w:pPr>
    </w:p>
    <w:p w:rsidRPr="00AF6307" w:rsidR="00944D2B" w:rsidP="00AF6307" w:rsidRDefault="00944D2B" w14:paraId="3EA91B78" w14:textId="53E76F37">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Rahvaraamatukogude reformi elluviimisega seoses vajab täiendamist ka ERRS, milles tehakse lisaks </w:t>
      </w:r>
      <w:r w:rsidRPr="00AF6307" w:rsidR="00F071BA">
        <w:rPr>
          <w:rFonts w:ascii="Times New Roman" w:hAnsi="Times New Roman"/>
          <w:sz w:val="24"/>
          <w:szCs w:val="24"/>
        </w:rPr>
        <w:t xml:space="preserve">Eesti Rahvusraamatukogu (edaspidi ka </w:t>
      </w:r>
      <w:proofErr w:type="spellStart"/>
      <w:r w:rsidRPr="00AF6307" w:rsidR="00F071BA">
        <w:rPr>
          <w:rFonts w:ascii="Times New Roman" w:hAnsi="Times New Roman"/>
          <w:i/>
          <w:iCs/>
          <w:sz w:val="24"/>
          <w:szCs w:val="24"/>
        </w:rPr>
        <w:t>RaRa</w:t>
      </w:r>
      <w:proofErr w:type="spellEnd"/>
      <w:r w:rsidRPr="00AF6307" w:rsidR="00F071BA">
        <w:rPr>
          <w:rFonts w:ascii="Times New Roman" w:hAnsi="Times New Roman"/>
          <w:sz w:val="24"/>
          <w:szCs w:val="24"/>
        </w:rPr>
        <w:t>) juhtimise korraldust ajakohastavaid ja muid tehnilist laadi muudatusi.</w:t>
      </w:r>
    </w:p>
    <w:p w:rsidRPr="00AF6307" w:rsidR="00E35AAE" w:rsidP="00AF6307" w:rsidRDefault="00E35AAE" w14:paraId="51AF084D" w14:textId="77777777">
      <w:pPr>
        <w:spacing w:after="0" w:line="240" w:lineRule="auto"/>
        <w:contextualSpacing/>
        <w:jc w:val="both"/>
        <w:rPr>
          <w:rFonts w:ascii="Times New Roman" w:hAnsi="Times New Roman"/>
          <w:sz w:val="24"/>
          <w:szCs w:val="24"/>
        </w:rPr>
      </w:pPr>
    </w:p>
    <w:p w:rsidRPr="00AF6307" w:rsidR="00DB09A9" w:rsidP="00AF6307" w:rsidRDefault="00B75BA2" w14:paraId="455CF28F" w14:textId="70A2778E">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 ettevalmistamisele eelnes väljatöötamiskavatsuse (edaspidi </w:t>
      </w:r>
      <w:r w:rsidRPr="00AF6307">
        <w:rPr>
          <w:rFonts w:ascii="Times New Roman" w:hAnsi="Times New Roman"/>
          <w:i/>
          <w:sz w:val="24"/>
          <w:szCs w:val="24"/>
        </w:rPr>
        <w:t>VTK</w:t>
      </w:r>
      <w:r w:rsidRPr="00AF6307">
        <w:rPr>
          <w:rFonts w:ascii="Times New Roman" w:hAnsi="Times New Roman"/>
          <w:sz w:val="24"/>
          <w:szCs w:val="24"/>
        </w:rPr>
        <w:t>) koostamine. VTK esitati ministeeriumidele kooskõlastamiseks ja huvirühmade</w:t>
      </w:r>
      <w:r w:rsidRPr="00AF6307" w:rsidR="00072564">
        <w:rPr>
          <w:rFonts w:ascii="Times New Roman" w:hAnsi="Times New Roman"/>
          <w:sz w:val="24"/>
          <w:szCs w:val="24"/>
        </w:rPr>
        <w:t xml:space="preserve"> esindajatele</w:t>
      </w:r>
      <w:r w:rsidRPr="00AF6307">
        <w:rPr>
          <w:rFonts w:ascii="Times New Roman" w:hAnsi="Times New Roman"/>
          <w:sz w:val="24"/>
          <w:szCs w:val="24"/>
        </w:rPr>
        <w:t xml:space="preserve"> arvamuse avaldamiseks 2020. aasta mais.</w:t>
      </w:r>
      <w:r w:rsidRPr="00AF6307">
        <w:rPr>
          <w:rStyle w:val="Allmrkuseviide"/>
          <w:rFonts w:ascii="Times New Roman" w:hAnsi="Times New Roman"/>
          <w:sz w:val="24"/>
          <w:szCs w:val="24"/>
        </w:rPr>
        <w:footnoteReference w:id="4"/>
      </w:r>
    </w:p>
    <w:p w:rsidRPr="00AF6307" w:rsidR="00B41EE0" w:rsidP="00AF6307" w:rsidRDefault="00B41EE0" w14:paraId="5E8E9EEE" w14:textId="77777777">
      <w:pPr>
        <w:spacing w:after="0" w:line="240" w:lineRule="auto"/>
        <w:contextualSpacing/>
        <w:jc w:val="both"/>
        <w:rPr>
          <w:rFonts w:ascii="Times New Roman" w:hAnsi="Times New Roman"/>
          <w:sz w:val="24"/>
          <w:szCs w:val="24"/>
        </w:rPr>
      </w:pPr>
    </w:p>
    <w:p w:rsidRPr="00AF6307" w:rsidR="00B41EE0" w:rsidP="00AF6307" w:rsidRDefault="00B41EE0" w14:paraId="796B04F4" w14:textId="23D175FA">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VTK-s seati eesmärgiks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terviklik kaasajastamine ja kirjeldati seitset olulisemat kavandatavat muudatust. Alljärgnevalt on kirjeldatud eelnõu vastavust VTK-</w:t>
      </w:r>
      <w:proofErr w:type="spellStart"/>
      <w:r w:rsidRPr="00AF6307">
        <w:rPr>
          <w:rFonts w:ascii="Times New Roman" w:hAnsi="Times New Roman"/>
          <w:sz w:val="24"/>
          <w:szCs w:val="24"/>
        </w:rPr>
        <w:t>le</w:t>
      </w:r>
      <w:proofErr w:type="spellEnd"/>
      <w:r w:rsidRPr="00AF6307">
        <w:rPr>
          <w:rFonts w:ascii="Times New Roman" w:hAnsi="Times New Roman"/>
          <w:sz w:val="24"/>
          <w:szCs w:val="24"/>
        </w:rPr>
        <w:t xml:space="preserve"> selles nimetatud muudatuste kaupa.</w:t>
      </w:r>
    </w:p>
    <w:p w:rsidRPr="00AF6307" w:rsidR="00B41EE0" w:rsidP="00AF6307" w:rsidRDefault="00B41EE0" w14:paraId="19A9FB41" w14:textId="77777777">
      <w:pPr>
        <w:spacing w:after="0" w:line="240" w:lineRule="auto"/>
        <w:contextualSpacing/>
        <w:jc w:val="both"/>
        <w:rPr>
          <w:rFonts w:ascii="Times New Roman" w:hAnsi="Times New Roman"/>
          <w:sz w:val="24"/>
          <w:szCs w:val="24"/>
        </w:rPr>
      </w:pPr>
    </w:p>
    <w:p w:rsidRPr="00AF6307" w:rsidR="00B41EE0" w:rsidP="00AF6307" w:rsidRDefault="00B41EE0" w14:paraId="2918B4C5" w14:textId="77777777" w14:noSpellErr="1">
      <w:pPr>
        <w:spacing w:after="0" w:line="240" w:lineRule="auto"/>
        <w:contextualSpacing/>
        <w:jc w:val="both"/>
        <w:rPr>
          <w:rFonts w:ascii="Times New Roman" w:hAnsi="Times New Roman"/>
          <w:sz w:val="24"/>
          <w:szCs w:val="24"/>
          <w:u w:val="single"/>
        </w:rPr>
      </w:pPr>
      <w:commentRangeStart w:id="1497948894"/>
      <w:r w:rsidRPr="111ECF58" w:rsidR="00B41EE0">
        <w:rPr>
          <w:rFonts w:ascii="Times New Roman" w:hAnsi="Times New Roman"/>
          <w:sz w:val="24"/>
          <w:szCs w:val="24"/>
          <w:u w:val="single"/>
        </w:rPr>
        <w:t>VTK: Rahvaraamatukogude võrgu loomise põhimõtete uuendamine</w:t>
      </w:r>
      <w:commentRangeEnd w:id="1497948894"/>
      <w:r>
        <w:rPr>
          <w:rStyle w:val="CommentReference"/>
        </w:rPr>
        <w:commentReference w:id="1497948894"/>
      </w:r>
    </w:p>
    <w:p w:rsidRPr="00AF6307" w:rsidR="00B41EE0" w:rsidP="00AF6307" w:rsidRDefault="00B41EE0" w14:paraId="33DBC056" w14:textId="43A62AEA">
      <w:pPr>
        <w:spacing w:after="0" w:line="240" w:lineRule="auto"/>
        <w:contextualSpacing/>
        <w:jc w:val="both"/>
        <w:rPr>
          <w:rFonts w:ascii="Times New Roman" w:hAnsi="Times New Roman"/>
          <w:sz w:val="24"/>
          <w:szCs w:val="24"/>
        </w:rPr>
      </w:pPr>
      <w:r w:rsidRPr="111ECF58" w:rsidR="00B41EE0">
        <w:rPr>
          <w:rFonts w:ascii="Times New Roman" w:hAnsi="Times New Roman"/>
          <w:sz w:val="24"/>
          <w:szCs w:val="24"/>
        </w:rPr>
        <w:t>Rahvaraamatukogude</w:t>
      </w:r>
      <w:r w:rsidRPr="111ECF58" w:rsidR="00B41EE0">
        <w:rPr>
          <w:rFonts w:ascii="Times New Roman" w:hAnsi="Times New Roman"/>
          <w:sz w:val="24"/>
          <w:szCs w:val="24"/>
        </w:rPr>
        <w:t xml:space="preserve"> võrgu loomise põhimõtted, mis seni on baseerunud üksnes kohaliku omavalitsuse üksuse (edaspidi</w:t>
      </w:r>
      <w:r w:rsidRPr="111ECF58" w:rsidR="00953FFC">
        <w:rPr>
          <w:rFonts w:ascii="Times New Roman" w:hAnsi="Times New Roman"/>
          <w:sz w:val="24"/>
          <w:szCs w:val="24"/>
        </w:rPr>
        <w:t xml:space="preserve"> ka</w:t>
      </w:r>
      <w:r w:rsidRPr="111ECF58" w:rsidR="00B41EE0">
        <w:rPr>
          <w:rFonts w:ascii="Times New Roman" w:hAnsi="Times New Roman"/>
          <w:sz w:val="24"/>
          <w:szCs w:val="24"/>
        </w:rPr>
        <w:t xml:space="preserve"> </w:t>
      </w:r>
      <w:r w:rsidRPr="111ECF58" w:rsidR="00B41EE0">
        <w:rPr>
          <w:rFonts w:ascii="Times New Roman" w:hAnsi="Times New Roman"/>
          <w:i w:val="1"/>
          <w:iCs w:val="1"/>
          <w:sz w:val="24"/>
          <w:szCs w:val="24"/>
        </w:rPr>
        <w:t>KOV</w:t>
      </w:r>
      <w:r w:rsidRPr="111ECF58" w:rsidR="00B41EE0">
        <w:rPr>
          <w:rFonts w:ascii="Times New Roman" w:hAnsi="Times New Roman"/>
          <w:sz w:val="24"/>
          <w:szCs w:val="24"/>
        </w:rPr>
        <w:t xml:space="preserve">) elanike arvul, asendatakse eelnõuga põhimõtete ja näitajatega, millest lähtudes on </w:t>
      </w:r>
      <w:r w:rsidRPr="111ECF58" w:rsidR="00B41EE0">
        <w:rPr>
          <w:rFonts w:ascii="Times New Roman" w:hAnsi="Times New Roman"/>
          <w:sz w:val="24"/>
          <w:szCs w:val="24"/>
        </w:rPr>
        <w:t>KOV-il</w:t>
      </w:r>
      <w:r w:rsidRPr="111ECF58" w:rsidR="00B41EE0">
        <w:rPr>
          <w:rFonts w:ascii="Times New Roman" w:hAnsi="Times New Roman"/>
          <w:sz w:val="24"/>
          <w:szCs w:val="24"/>
        </w:rPr>
        <w:t xml:space="preserve"> paindlikumad võimalused oma territo</w:t>
      </w:r>
      <w:r w:rsidRPr="111ECF58" w:rsidR="005F64F4">
        <w:rPr>
          <w:rFonts w:ascii="Times New Roman" w:hAnsi="Times New Roman"/>
          <w:sz w:val="24"/>
          <w:szCs w:val="24"/>
        </w:rPr>
        <w:t>o</w:t>
      </w:r>
      <w:r w:rsidRPr="111ECF58" w:rsidR="00B41EE0">
        <w:rPr>
          <w:rFonts w:ascii="Times New Roman" w:hAnsi="Times New Roman"/>
          <w:sz w:val="24"/>
          <w:szCs w:val="24"/>
        </w:rPr>
        <w:t xml:space="preserve">riumil rahvaraamatukogude võrgu korraldamiseks. Oluline on arvestada, et ükski paikkond ei jääks rahvaraamatukogu teenindusest välja ning rahvaraamatukogu ruumid ja teenused oleksid ligipääsetavad. Seejuures tuleb lähtuda </w:t>
      </w:r>
      <w:r w:rsidRPr="111ECF58" w:rsidR="00B41EE0">
        <w:rPr>
          <w:rFonts w:ascii="Times New Roman" w:hAnsi="Times New Roman"/>
          <w:sz w:val="24"/>
          <w:szCs w:val="24"/>
        </w:rPr>
        <w:t>KOV-i</w:t>
      </w:r>
      <w:r w:rsidRPr="111ECF58" w:rsidR="00B41EE0">
        <w:rPr>
          <w:rFonts w:ascii="Times New Roman" w:hAnsi="Times New Roman"/>
          <w:sz w:val="24"/>
          <w:szCs w:val="24"/>
        </w:rPr>
        <w:t xml:space="preserve"> elanike arvust, asustustihedusest ja asustusstruktuurist ning kohalike elanike vajadustest.</w:t>
      </w:r>
    </w:p>
    <w:p w:rsidRPr="00AF6307" w:rsidR="00B41EE0" w:rsidP="00AF6307" w:rsidRDefault="00B41EE0" w14:paraId="106E63C2" w14:textId="77777777">
      <w:pPr>
        <w:spacing w:after="0" w:line="240" w:lineRule="auto"/>
        <w:contextualSpacing/>
        <w:jc w:val="both"/>
        <w:rPr>
          <w:rFonts w:ascii="Times New Roman" w:hAnsi="Times New Roman"/>
          <w:sz w:val="24"/>
          <w:szCs w:val="24"/>
        </w:rPr>
      </w:pPr>
    </w:p>
    <w:p w:rsidRPr="00AF6307" w:rsidR="00B41EE0" w:rsidP="00AF6307" w:rsidRDefault="00B41EE0" w14:paraId="75F5CC03" w14:textId="7DC950FF">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VTK: Rahvaraamatukogu struktuuri kirjeldamine</w:t>
      </w:r>
    </w:p>
    <w:p w:rsidRPr="00AF6307" w:rsidR="00B41EE0" w:rsidP="00AF6307" w:rsidRDefault="00B41EE0" w14:paraId="71A07451" w14:textId="2F3534DC">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Eelnõusse on kavandatud sätted, mis kirjeldavad rahvaraamatukogu struktuuri (keskraamatukogu koos haruraamatukogudega või erandina haruraamatukogudeta rahvaraamatukogu). Eelnõu kohaselt täiendatakse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terminitega „teeninduspunkt“ ja „rändraamatukogu“.</w:t>
      </w:r>
    </w:p>
    <w:p w:rsidRPr="00AF6307" w:rsidR="00B41EE0" w:rsidP="00AF6307" w:rsidRDefault="00B41EE0" w14:paraId="339B308D" w14:textId="77777777">
      <w:pPr>
        <w:spacing w:after="0" w:line="240" w:lineRule="auto"/>
        <w:contextualSpacing/>
        <w:jc w:val="both"/>
        <w:rPr>
          <w:rFonts w:ascii="Times New Roman" w:hAnsi="Times New Roman"/>
          <w:sz w:val="24"/>
          <w:szCs w:val="24"/>
        </w:rPr>
      </w:pPr>
    </w:p>
    <w:p w:rsidRPr="00AF6307" w:rsidR="00B41EE0" w:rsidP="00AF6307" w:rsidRDefault="00B41EE0" w14:paraId="63A26511" w14:textId="273996E4">
      <w:pPr>
        <w:spacing w:after="0" w:line="240" w:lineRule="auto"/>
        <w:contextualSpacing/>
        <w:jc w:val="both"/>
        <w:rPr>
          <w:rFonts w:ascii="Times New Roman" w:hAnsi="Times New Roman"/>
          <w:sz w:val="24"/>
          <w:szCs w:val="24"/>
          <w:u w:val="single"/>
        </w:rPr>
      </w:pPr>
      <w:r w:rsidRPr="00AF6307">
        <w:rPr>
          <w:rFonts w:ascii="Times New Roman" w:hAnsi="Times New Roman"/>
          <w:sz w:val="24"/>
          <w:szCs w:val="24"/>
          <w:u w:val="single"/>
        </w:rPr>
        <w:t>VTK: Maakonnaraamatukogu kontseptsiooni uuendamine</w:t>
      </w:r>
    </w:p>
    <w:p w:rsidRPr="00AF6307" w:rsidR="00B41EE0" w:rsidP="00AF6307" w:rsidRDefault="00B41EE0" w14:paraId="680C20D4" w14:textId="675E80CB">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Eelnõuga lõpetatakse etapiviisiliselt rahvaraamatukogude valdkonda kuuluvate riigi haldusülesannete täitmine maakonnaraamatukogude kaudu ja antakse nende täitmine üle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Uuendatakse ka kõnealuste ülesannete sisu.</w:t>
      </w:r>
    </w:p>
    <w:p w:rsidRPr="00AF6307" w:rsidR="00B41EE0" w:rsidP="00AF6307" w:rsidRDefault="00B41EE0" w14:paraId="3454552F" w14:textId="77777777">
      <w:pPr>
        <w:spacing w:after="0" w:line="240" w:lineRule="auto"/>
        <w:contextualSpacing/>
        <w:jc w:val="both"/>
        <w:rPr>
          <w:rFonts w:ascii="Times New Roman" w:hAnsi="Times New Roman"/>
          <w:sz w:val="24"/>
          <w:szCs w:val="24"/>
        </w:rPr>
      </w:pPr>
    </w:p>
    <w:p w:rsidRPr="00AF6307" w:rsidR="00B41EE0" w:rsidP="00AF6307" w:rsidRDefault="00B41EE0" w14:paraId="2254C2B2" w14:textId="2F7FCF07">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VTK: Rahvaraamatukogu juhtimise tõhustamine</w:t>
      </w:r>
    </w:p>
    <w:p w:rsidRPr="00AF6307" w:rsidR="00B41EE0" w:rsidP="00AF6307" w:rsidRDefault="00B41EE0" w14:paraId="28BDD93E" w14:textId="776F01F6">
      <w:pPr>
        <w:spacing w:after="0" w:line="240" w:lineRule="auto"/>
        <w:contextualSpacing/>
        <w:jc w:val="both"/>
        <w:rPr>
          <w:rFonts w:ascii="Times New Roman" w:hAnsi="Times New Roman"/>
          <w:sz w:val="24"/>
          <w:szCs w:val="24"/>
        </w:rPr>
      </w:pPr>
      <w:r w:rsidRPr="00AF6307">
        <w:rPr>
          <w:rFonts w:ascii="Times New Roman" w:hAnsi="Times New Roman"/>
          <w:sz w:val="24"/>
          <w:szCs w:val="24"/>
        </w:rPr>
        <w:t>Kui seni on olnud võimalus sõlmida rahvaraamatukogu direktoriga kas tähtajatu või tähtajaline tööleping, siis eelnõu kohaselt sõlmitakse rahvaraamatukogu juhiga üksnes tähtajaline tööleping ja seda kuni seitsmeks aastaks. Eelnõuga uuendatakse ka rahvaraamatukogu juhi haridus- ja kutsenõudeid.</w:t>
      </w:r>
    </w:p>
    <w:p w:rsidRPr="00AF6307" w:rsidR="00B41EE0" w:rsidP="00AF6307" w:rsidRDefault="00B41EE0" w14:paraId="1643EA4E" w14:textId="77777777">
      <w:pPr>
        <w:spacing w:after="0" w:line="240" w:lineRule="auto"/>
        <w:contextualSpacing/>
        <w:jc w:val="both"/>
        <w:rPr>
          <w:rFonts w:ascii="Times New Roman" w:hAnsi="Times New Roman"/>
          <w:sz w:val="24"/>
          <w:szCs w:val="24"/>
        </w:rPr>
      </w:pPr>
    </w:p>
    <w:p w:rsidRPr="00AF6307" w:rsidR="00B41EE0" w:rsidP="00AF6307" w:rsidRDefault="00B41EE0" w14:paraId="46807074" w14:textId="55360CDE">
      <w:pPr>
        <w:spacing w:after="0" w:line="240" w:lineRule="auto"/>
        <w:contextualSpacing/>
        <w:jc w:val="both"/>
        <w:rPr>
          <w:rFonts w:ascii="Times New Roman" w:hAnsi="Times New Roman"/>
          <w:b/>
          <w:bCs/>
          <w:sz w:val="24"/>
          <w:szCs w:val="24"/>
        </w:rPr>
      </w:pPr>
      <w:r w:rsidRPr="00AF6307">
        <w:rPr>
          <w:rFonts w:ascii="Times New Roman" w:hAnsi="Times New Roman"/>
          <w:sz w:val="24"/>
          <w:szCs w:val="24"/>
          <w:u w:val="single"/>
        </w:rPr>
        <w:t>VTK: Raamatukogudele riigieelarvest antava arendustoetuse jaotamise ja rahvaraamatukogude üle haldusjärelevalve tegemise üleandmine Eesti Rahvusraamatukogule</w:t>
      </w:r>
    </w:p>
    <w:p w:rsidRPr="00AF6307" w:rsidR="00B41EE0" w:rsidP="00AF6307" w:rsidRDefault="00B41EE0" w14:paraId="4866DBDF" w14:textId="15988BE0">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Eelnõusse on kavandatud volitusnorm, mille kohaselt võib valdkonna eest vastutav minister (kultuuriminister) halduslepingu alusel volitada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-d määrama riigieelarvest rahvaraamatukogule või rahvaraamatukogude valdkonnas tegutsevale muule asutusele või isikule toetust. Rahvaraamatukogude üle haldusjärelevalve tegemise üleandmisest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xml:space="preserve"> on loobutud ja see jääb jätkuvalt </w:t>
      </w:r>
      <w:proofErr w:type="spellStart"/>
      <w:r w:rsidRPr="00AF6307" w:rsidR="00944D2B">
        <w:rPr>
          <w:rFonts w:ascii="Times New Roman" w:hAnsi="Times New Roman"/>
          <w:sz w:val="24"/>
          <w:szCs w:val="24"/>
        </w:rPr>
        <w:t>KuM-i</w:t>
      </w:r>
      <w:proofErr w:type="spellEnd"/>
      <w:r w:rsidRPr="00AF6307">
        <w:rPr>
          <w:rFonts w:ascii="Times New Roman" w:hAnsi="Times New Roman"/>
          <w:sz w:val="24"/>
          <w:szCs w:val="24"/>
        </w:rPr>
        <w:t xml:space="preserve"> ülesandeks.</w:t>
      </w:r>
    </w:p>
    <w:p w:rsidRPr="00AF6307" w:rsidR="00B41EE0" w:rsidP="00AF6307" w:rsidRDefault="00B41EE0" w14:paraId="2D0DC9A9" w14:textId="77777777">
      <w:pPr>
        <w:spacing w:after="0" w:line="240" w:lineRule="auto"/>
        <w:contextualSpacing/>
        <w:jc w:val="both"/>
        <w:rPr>
          <w:rFonts w:ascii="Times New Roman" w:hAnsi="Times New Roman"/>
          <w:sz w:val="24"/>
          <w:szCs w:val="24"/>
        </w:rPr>
      </w:pPr>
    </w:p>
    <w:p w:rsidRPr="00AF6307" w:rsidR="00B41EE0" w:rsidP="00AF6307" w:rsidRDefault="00B41EE0" w14:paraId="04FE3576" w14:textId="183AC115">
      <w:pPr>
        <w:spacing w:after="0" w:line="240" w:lineRule="auto"/>
        <w:contextualSpacing/>
        <w:jc w:val="both"/>
        <w:rPr>
          <w:rFonts w:ascii="Times New Roman" w:hAnsi="Times New Roman"/>
          <w:b/>
          <w:bCs/>
          <w:sz w:val="24"/>
          <w:szCs w:val="24"/>
        </w:rPr>
      </w:pPr>
      <w:r w:rsidRPr="00AF6307">
        <w:rPr>
          <w:rFonts w:ascii="Times New Roman" w:hAnsi="Times New Roman"/>
          <w:sz w:val="24"/>
          <w:szCs w:val="24"/>
          <w:u w:val="single"/>
        </w:rPr>
        <w:t xml:space="preserve">VTK: Raamatukogude infovara </w:t>
      </w:r>
      <w:proofErr w:type="spellStart"/>
      <w:r w:rsidRPr="00AF6307">
        <w:rPr>
          <w:rFonts w:ascii="Times New Roman" w:hAnsi="Times New Roman"/>
          <w:sz w:val="24"/>
          <w:szCs w:val="24"/>
          <w:u w:val="single"/>
        </w:rPr>
        <w:t>üldkättesaadavaks</w:t>
      </w:r>
      <w:proofErr w:type="spellEnd"/>
      <w:r w:rsidRPr="00AF6307">
        <w:rPr>
          <w:rFonts w:ascii="Times New Roman" w:hAnsi="Times New Roman"/>
          <w:sz w:val="24"/>
          <w:szCs w:val="24"/>
          <w:u w:val="single"/>
        </w:rPr>
        <w:t xml:space="preserve"> tegemiseks mõeldud infotehnoloogia arendamise eest keskse vastutaja määramine</w:t>
      </w:r>
    </w:p>
    <w:p w:rsidRPr="00AF6307" w:rsidR="00B41EE0" w:rsidP="00AF6307" w:rsidRDefault="00B41EE0" w14:paraId="275593E9" w14:textId="210DF8A8">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Eelnõuga on ERRS-i kavandatud säte, mille kohaselt on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üheks ülesandeks teadus- ja arendusasutusena infotehnoloogia arendamine üleriigiliste raamatukoguteenuste osutamiseks. ERRS-i täiendatakse ka raamatukogude andmekogu puudutava regulatsiooniga.</w:t>
      </w:r>
    </w:p>
    <w:p w:rsidRPr="00AF6307" w:rsidR="00B41EE0" w:rsidP="00AF6307" w:rsidRDefault="00B41EE0" w14:paraId="19181349" w14:textId="77777777">
      <w:pPr>
        <w:spacing w:after="0" w:line="240" w:lineRule="auto"/>
        <w:contextualSpacing/>
        <w:jc w:val="both"/>
        <w:rPr>
          <w:rFonts w:ascii="Times New Roman" w:hAnsi="Times New Roman"/>
          <w:sz w:val="24"/>
          <w:szCs w:val="24"/>
        </w:rPr>
      </w:pPr>
    </w:p>
    <w:p w:rsidRPr="00AF6307" w:rsidR="00B41EE0" w:rsidP="00AF6307" w:rsidRDefault="00B41EE0" w14:paraId="4BA88F7E" w14:textId="3008F716">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VTK: Eesti Hoiuraamatukogu ühendamine Eesti Rahvusraamatukoguga</w:t>
      </w:r>
    </w:p>
    <w:p w:rsidRPr="00AF6307" w:rsidR="00B41EE0" w:rsidP="00AF6307" w:rsidRDefault="00B41EE0" w14:paraId="1E9947FA" w14:textId="1C95A28D">
      <w:pPr>
        <w:spacing w:after="0" w:line="240" w:lineRule="auto"/>
        <w:contextualSpacing/>
        <w:jc w:val="both"/>
        <w:rPr>
          <w:rFonts w:ascii="Times New Roman" w:hAnsi="Times New Roman"/>
          <w:sz w:val="24"/>
          <w:szCs w:val="24"/>
        </w:rPr>
      </w:pPr>
      <w:r w:rsidRPr="00AF6307">
        <w:rPr>
          <w:rFonts w:ascii="Times New Roman" w:hAnsi="Times New Roman"/>
          <w:sz w:val="24"/>
          <w:szCs w:val="24"/>
        </w:rPr>
        <w:t>Kõnealune muudatus on eraldi eelnõuga</w:t>
      </w:r>
      <w:r w:rsidRPr="00AF6307">
        <w:rPr>
          <w:rStyle w:val="Allmrkuseviide"/>
          <w:rFonts w:ascii="Times New Roman" w:hAnsi="Times New Roman"/>
          <w:sz w:val="24"/>
          <w:szCs w:val="24"/>
        </w:rPr>
        <w:footnoteReference w:id="5"/>
      </w:r>
      <w:r w:rsidRPr="00AF6307">
        <w:rPr>
          <w:rFonts w:ascii="Times New Roman" w:hAnsi="Times New Roman"/>
          <w:sz w:val="24"/>
          <w:szCs w:val="24"/>
        </w:rPr>
        <w:t xml:space="preserve"> juba ellu viidud.</w:t>
      </w:r>
    </w:p>
    <w:p w:rsidRPr="00AF6307" w:rsidR="00DB09A9" w:rsidP="00AF6307" w:rsidRDefault="00DB09A9" w14:paraId="2D9F3D25" w14:textId="77777777">
      <w:pPr>
        <w:spacing w:after="0" w:line="240" w:lineRule="auto"/>
        <w:contextualSpacing/>
        <w:jc w:val="both"/>
        <w:rPr>
          <w:rFonts w:ascii="Times New Roman" w:hAnsi="Times New Roman"/>
          <w:sz w:val="24"/>
          <w:szCs w:val="24"/>
        </w:rPr>
      </w:pPr>
    </w:p>
    <w:p w:rsidRPr="00AF6307" w:rsidR="00DB09A9" w:rsidP="00AF6307" w:rsidRDefault="00072564" w14:paraId="0FD73D36" w14:textId="6AFDD836">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Ministeeriumidest esitasid </w:t>
      </w:r>
      <w:r w:rsidRPr="00AF6307" w:rsidR="00B41EE0">
        <w:rPr>
          <w:rFonts w:ascii="Times New Roman" w:hAnsi="Times New Roman"/>
          <w:sz w:val="24"/>
          <w:szCs w:val="24"/>
        </w:rPr>
        <w:t xml:space="preserve">VTK kohta </w:t>
      </w:r>
      <w:r w:rsidRPr="00AF6307">
        <w:rPr>
          <w:rFonts w:ascii="Times New Roman" w:hAnsi="Times New Roman"/>
          <w:sz w:val="24"/>
          <w:szCs w:val="24"/>
        </w:rPr>
        <w:t>märkused Haridus- ja Teadusministeerium</w:t>
      </w:r>
      <w:r w:rsidRPr="00AF6307" w:rsidR="0079485E">
        <w:rPr>
          <w:rFonts w:ascii="Times New Roman" w:hAnsi="Times New Roman"/>
          <w:sz w:val="24"/>
          <w:szCs w:val="24"/>
        </w:rPr>
        <w:t xml:space="preserve"> (märkused kooli- ja teadusraamatukogude vaatest)</w:t>
      </w:r>
      <w:r w:rsidRPr="00AF6307">
        <w:rPr>
          <w:rFonts w:ascii="Times New Roman" w:hAnsi="Times New Roman"/>
          <w:sz w:val="24"/>
          <w:szCs w:val="24"/>
        </w:rPr>
        <w:t>, Justiitsministeerium</w:t>
      </w:r>
      <w:r w:rsidRPr="00AF6307" w:rsidR="00523B6E">
        <w:rPr>
          <w:rFonts w:ascii="Times New Roman" w:hAnsi="Times New Roman"/>
          <w:sz w:val="24"/>
          <w:szCs w:val="24"/>
        </w:rPr>
        <w:t xml:space="preserve"> (tähelepanekud seoses autoriõiguse seadusega ja soovitused mõjude hindamiseks)</w:t>
      </w:r>
      <w:r w:rsidRPr="00AF6307">
        <w:rPr>
          <w:rFonts w:ascii="Times New Roman" w:hAnsi="Times New Roman"/>
          <w:sz w:val="24"/>
          <w:szCs w:val="24"/>
        </w:rPr>
        <w:t>, Majandus- ja Kommunikatsiooniministeerium</w:t>
      </w:r>
      <w:r w:rsidRPr="00AF6307" w:rsidR="00F0515F">
        <w:rPr>
          <w:rFonts w:ascii="Times New Roman" w:hAnsi="Times New Roman"/>
          <w:sz w:val="24"/>
          <w:szCs w:val="24"/>
        </w:rPr>
        <w:t xml:space="preserve"> (ettepanekud rahvaraamatukogude teenuste laiendamiseks)</w:t>
      </w:r>
      <w:r w:rsidRPr="00AF6307">
        <w:rPr>
          <w:rFonts w:ascii="Times New Roman" w:hAnsi="Times New Roman"/>
          <w:sz w:val="24"/>
          <w:szCs w:val="24"/>
        </w:rPr>
        <w:t xml:space="preserve"> ning Rahandusministeerium</w:t>
      </w:r>
      <w:r w:rsidRPr="00AF6307" w:rsidR="00F0515F">
        <w:rPr>
          <w:rFonts w:ascii="Times New Roman" w:hAnsi="Times New Roman"/>
          <w:sz w:val="24"/>
          <w:szCs w:val="24"/>
        </w:rPr>
        <w:t xml:space="preserve"> (</w:t>
      </w:r>
      <w:r w:rsidRPr="00AF6307" w:rsidR="001938AC">
        <w:rPr>
          <w:rFonts w:ascii="Times New Roman" w:hAnsi="Times New Roman"/>
          <w:sz w:val="24"/>
          <w:szCs w:val="24"/>
        </w:rPr>
        <w:t xml:space="preserve">tähelepanekud maakonnaraamatukogude poolt täidetavate riiklike ülesannete kulude hüvitamise ja </w:t>
      </w:r>
      <w:proofErr w:type="spellStart"/>
      <w:r w:rsidR="001079A5">
        <w:rPr>
          <w:rFonts w:ascii="Times New Roman" w:hAnsi="Times New Roman"/>
          <w:sz w:val="24"/>
          <w:szCs w:val="24"/>
        </w:rPr>
        <w:t>KOV-idele</w:t>
      </w:r>
      <w:proofErr w:type="spellEnd"/>
      <w:r w:rsidRPr="00AF6307" w:rsidR="001938AC">
        <w:rPr>
          <w:rFonts w:ascii="Times New Roman" w:hAnsi="Times New Roman"/>
          <w:sz w:val="24"/>
          <w:szCs w:val="24"/>
        </w:rPr>
        <w:t xml:space="preserve"> pandavate võimalike uute kohustuste rahastamise kohta</w:t>
      </w:r>
      <w:r w:rsidRPr="00AF6307" w:rsidR="00F0515F">
        <w:rPr>
          <w:rFonts w:ascii="Times New Roman" w:hAnsi="Times New Roman"/>
          <w:sz w:val="24"/>
          <w:szCs w:val="24"/>
        </w:rPr>
        <w:t>)</w:t>
      </w:r>
      <w:r w:rsidRPr="00AF6307">
        <w:rPr>
          <w:rFonts w:ascii="Times New Roman" w:hAnsi="Times New Roman"/>
          <w:sz w:val="24"/>
          <w:szCs w:val="24"/>
        </w:rPr>
        <w:t>. Siseministeerium ja Sotsiaalministeerium kooskõlastasid VTK märkusteta, Kaitseministeerium, Maaeluministeerium, Keskkonnaministeerium ja Välisministeerium vaikimisi.</w:t>
      </w:r>
    </w:p>
    <w:p w:rsidRPr="00AF6307" w:rsidR="00DB09A9" w:rsidP="00AF6307" w:rsidRDefault="00DB09A9" w14:paraId="6551B129" w14:textId="77777777">
      <w:pPr>
        <w:spacing w:after="0" w:line="240" w:lineRule="auto"/>
        <w:contextualSpacing/>
        <w:jc w:val="both"/>
        <w:rPr>
          <w:rFonts w:ascii="Times New Roman" w:hAnsi="Times New Roman"/>
          <w:sz w:val="24"/>
          <w:szCs w:val="24"/>
        </w:rPr>
      </w:pPr>
    </w:p>
    <w:p w:rsidRPr="00AF6307" w:rsidR="00B0317F" w:rsidP="00AF6307" w:rsidRDefault="004E1BCB" w14:paraId="6A9282EA" w14:textId="40426BDA">
      <w:pPr>
        <w:spacing w:after="0" w:line="240" w:lineRule="auto"/>
        <w:contextualSpacing/>
        <w:jc w:val="both"/>
        <w:rPr>
          <w:rFonts w:ascii="Times New Roman" w:hAnsi="Times New Roman"/>
          <w:sz w:val="24"/>
          <w:szCs w:val="24"/>
        </w:rPr>
      </w:pPr>
      <w:r w:rsidRPr="00AF6307">
        <w:rPr>
          <w:rFonts w:ascii="Times New Roman" w:hAnsi="Times New Roman"/>
          <w:sz w:val="24"/>
          <w:szCs w:val="24"/>
        </w:rPr>
        <w:t>Huvirühmade esindajatest esitasid arvamuse</w:t>
      </w:r>
      <w:r w:rsidRPr="00AF6307" w:rsidR="00B0317F">
        <w:rPr>
          <w:rFonts w:ascii="Times New Roman" w:hAnsi="Times New Roman"/>
          <w:sz w:val="24"/>
          <w:szCs w:val="24"/>
        </w:rPr>
        <w:t>:</w:t>
      </w:r>
    </w:p>
    <w:p w:rsidRPr="00AF6307" w:rsidR="00B0317F" w:rsidP="00AF6307" w:rsidRDefault="004E1BCB" w14:paraId="7237F91B" w14:textId="4F3056B2">
      <w:pPr>
        <w:pStyle w:val="Loendilik"/>
        <w:numPr>
          <w:ilvl w:val="0"/>
          <w:numId w:val="7"/>
        </w:numPr>
        <w:spacing w:after="0" w:line="240" w:lineRule="auto"/>
        <w:ind w:left="419" w:hanging="357"/>
        <w:jc w:val="both"/>
        <w:rPr>
          <w:rFonts w:ascii="Times New Roman" w:hAnsi="Times New Roman"/>
          <w:sz w:val="24"/>
          <w:szCs w:val="24"/>
        </w:rPr>
      </w:pPr>
      <w:r w:rsidRPr="00AF6307">
        <w:rPr>
          <w:rFonts w:ascii="Times New Roman" w:hAnsi="Times New Roman"/>
          <w:sz w:val="24"/>
          <w:szCs w:val="24"/>
        </w:rPr>
        <w:t>Eesti Kirjastuste Liit</w:t>
      </w:r>
      <w:r w:rsidRPr="00AF6307" w:rsidR="00EC3A22">
        <w:rPr>
          <w:rFonts w:ascii="Times New Roman" w:hAnsi="Times New Roman"/>
          <w:sz w:val="24"/>
          <w:szCs w:val="24"/>
        </w:rPr>
        <w:t xml:space="preserve"> (tähelepanekud arendustoetuse jaotamise ja rahvaraamatukogude üle haldusjärelevalve tegemise võimaliku delegeerimise ning e-väljaannete laenutuskeskkonna kohta)</w:t>
      </w:r>
      <w:r w:rsidRPr="00AF6307" w:rsidR="00B0317F">
        <w:rPr>
          <w:rFonts w:ascii="Times New Roman" w:hAnsi="Times New Roman"/>
          <w:sz w:val="24"/>
          <w:szCs w:val="24"/>
        </w:rPr>
        <w:t>;</w:t>
      </w:r>
    </w:p>
    <w:p w:rsidRPr="00AF6307" w:rsidR="00B0317F" w:rsidP="00AF6307" w:rsidRDefault="004E1BCB" w14:paraId="11D9486C" w14:textId="0C7AD5F7">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Eesti Linnade ja Valdade Liit</w:t>
      </w:r>
      <w:r w:rsidRPr="00AF6307" w:rsidR="00EC3A22">
        <w:rPr>
          <w:rFonts w:ascii="Times New Roman" w:hAnsi="Times New Roman"/>
          <w:sz w:val="24"/>
          <w:szCs w:val="24"/>
        </w:rPr>
        <w:t xml:space="preserve"> (</w:t>
      </w:r>
      <w:r w:rsidRPr="00AF6307" w:rsidR="00C413F4">
        <w:rPr>
          <w:rFonts w:ascii="Times New Roman" w:hAnsi="Times New Roman"/>
          <w:sz w:val="24"/>
          <w:szCs w:val="24"/>
        </w:rPr>
        <w:t>märkused rahvaraamatukogude üle haldusjärelevalve tegemise võimaliku delegeerimise, rahvaraamatukogu struktuuri, rahvaraamatukogude võrgu loomise põhimõtete ja infotehnoloogia arendamise eest keskse vastutaja määramise kohta</w:t>
      </w:r>
      <w:r w:rsidRPr="00AF6307" w:rsidR="00EC3A22">
        <w:rPr>
          <w:rFonts w:ascii="Times New Roman" w:hAnsi="Times New Roman"/>
          <w:sz w:val="24"/>
          <w:szCs w:val="24"/>
        </w:rPr>
        <w:t>)</w:t>
      </w:r>
      <w:r w:rsidRPr="00AF6307" w:rsidR="00B0317F">
        <w:rPr>
          <w:rFonts w:ascii="Times New Roman" w:hAnsi="Times New Roman"/>
          <w:sz w:val="24"/>
          <w:szCs w:val="24"/>
        </w:rPr>
        <w:t>;</w:t>
      </w:r>
    </w:p>
    <w:p w:rsidRPr="00AF6307" w:rsidR="00B0317F" w:rsidP="00AF6307" w:rsidRDefault="004E1BCB" w14:paraId="531A48E1" w14:textId="5F6F1C67">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Eesti Pimedate Liit</w:t>
      </w:r>
      <w:r w:rsidRPr="00AF6307" w:rsidR="00C413F4">
        <w:rPr>
          <w:rFonts w:ascii="Times New Roman" w:hAnsi="Times New Roman"/>
          <w:sz w:val="24"/>
          <w:szCs w:val="24"/>
        </w:rPr>
        <w:t xml:space="preserve"> (</w:t>
      </w:r>
      <w:r w:rsidRPr="00AF6307" w:rsidR="00B64EA8">
        <w:rPr>
          <w:rFonts w:ascii="Times New Roman" w:hAnsi="Times New Roman"/>
          <w:sz w:val="24"/>
          <w:szCs w:val="24"/>
        </w:rPr>
        <w:t>tähelepanekud seoses Eesti Hoiuraamatukogu struktuuriüksuseks olnud Eesti Pimedate Raamatukoguga</w:t>
      </w:r>
      <w:r w:rsidRPr="00AF6307" w:rsidR="00C413F4">
        <w:rPr>
          <w:rFonts w:ascii="Times New Roman" w:hAnsi="Times New Roman"/>
          <w:sz w:val="24"/>
          <w:szCs w:val="24"/>
        </w:rPr>
        <w:t>)</w:t>
      </w:r>
      <w:r w:rsidRPr="00AF6307" w:rsidR="00B0317F">
        <w:rPr>
          <w:rFonts w:ascii="Times New Roman" w:hAnsi="Times New Roman"/>
          <w:sz w:val="24"/>
          <w:szCs w:val="24"/>
        </w:rPr>
        <w:t>;</w:t>
      </w:r>
    </w:p>
    <w:p w:rsidRPr="00AF6307" w:rsidR="00B0317F" w:rsidP="00AF6307" w:rsidRDefault="004E1BCB" w14:paraId="6621908A" w14:textId="44A173AF">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Eesti Raamatukoguhoidjate Ühing</w:t>
      </w:r>
      <w:r w:rsidRPr="00AF6307" w:rsidR="00B64EA8">
        <w:rPr>
          <w:rFonts w:ascii="Times New Roman" w:hAnsi="Times New Roman"/>
          <w:sz w:val="24"/>
          <w:szCs w:val="24"/>
        </w:rPr>
        <w:t xml:space="preserve"> (</w:t>
      </w:r>
      <w:r w:rsidRPr="00AF6307" w:rsidR="006308F7">
        <w:rPr>
          <w:rFonts w:ascii="Times New Roman" w:hAnsi="Times New Roman"/>
          <w:sz w:val="24"/>
          <w:szCs w:val="24"/>
        </w:rPr>
        <w:t>ettepanekud seoses rahvaraamatukogu juhi kutsenõuetega, rahvaraamatukogude arenduskeskusega ja üh</w:t>
      </w:r>
      <w:r w:rsidRPr="00AF6307" w:rsidR="00D13FA3">
        <w:rPr>
          <w:rFonts w:ascii="Times New Roman" w:hAnsi="Times New Roman"/>
          <w:sz w:val="24"/>
          <w:szCs w:val="24"/>
        </w:rPr>
        <w:t>tse</w:t>
      </w:r>
      <w:r w:rsidRPr="00AF6307" w:rsidR="006308F7">
        <w:rPr>
          <w:rFonts w:ascii="Times New Roman" w:hAnsi="Times New Roman"/>
          <w:sz w:val="24"/>
          <w:szCs w:val="24"/>
        </w:rPr>
        <w:t xml:space="preserve"> raamatukogutarkvaraga</w:t>
      </w:r>
      <w:r w:rsidRPr="00AF6307" w:rsidR="00B64EA8">
        <w:rPr>
          <w:rFonts w:ascii="Times New Roman" w:hAnsi="Times New Roman"/>
          <w:sz w:val="24"/>
          <w:szCs w:val="24"/>
        </w:rPr>
        <w:t>)</w:t>
      </w:r>
      <w:r w:rsidRPr="00AF6307" w:rsidR="00B0317F">
        <w:rPr>
          <w:rFonts w:ascii="Times New Roman" w:hAnsi="Times New Roman"/>
          <w:sz w:val="24"/>
          <w:szCs w:val="24"/>
        </w:rPr>
        <w:t>;</w:t>
      </w:r>
    </w:p>
    <w:p w:rsidRPr="00AF6307" w:rsidR="00B0317F" w:rsidP="00AF6307" w:rsidRDefault="004E1BCB" w14:paraId="14A798B4" w14:textId="00DFD95E">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Eesti Raamatukoguvõrgu Konsortsium</w:t>
      </w:r>
      <w:r w:rsidRPr="00AF6307" w:rsidR="006308F7">
        <w:rPr>
          <w:rFonts w:ascii="Times New Roman" w:hAnsi="Times New Roman"/>
          <w:sz w:val="24"/>
          <w:szCs w:val="24"/>
        </w:rPr>
        <w:t xml:space="preserve"> (</w:t>
      </w:r>
      <w:r w:rsidRPr="00AF6307" w:rsidR="00D13FA3">
        <w:rPr>
          <w:rFonts w:ascii="Times New Roman" w:hAnsi="Times New Roman"/>
          <w:sz w:val="24"/>
          <w:szCs w:val="24"/>
        </w:rPr>
        <w:t>märkused rahvaraamatukogude üle haldusjärelevalve tegemise võimaliku delegeerimise ja ühtse raamatukogutarkvara kohta</w:t>
      </w:r>
      <w:r w:rsidRPr="00AF6307" w:rsidR="006308F7">
        <w:rPr>
          <w:rFonts w:ascii="Times New Roman" w:hAnsi="Times New Roman"/>
          <w:sz w:val="24"/>
          <w:szCs w:val="24"/>
        </w:rPr>
        <w:t>)</w:t>
      </w:r>
      <w:r w:rsidRPr="00AF6307" w:rsidR="00B0317F">
        <w:rPr>
          <w:rFonts w:ascii="Times New Roman" w:hAnsi="Times New Roman"/>
          <w:sz w:val="24"/>
          <w:szCs w:val="24"/>
        </w:rPr>
        <w:t>;</w:t>
      </w:r>
    </w:p>
    <w:p w:rsidRPr="00AF6307" w:rsidR="00B0317F" w:rsidP="00AF6307" w:rsidRDefault="004E1BCB" w14:paraId="733FBA9B" w14:textId="26A2A7FE">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Eesti Rahvusraamatukogu</w:t>
      </w:r>
      <w:r w:rsidRPr="00AF6307" w:rsidR="002372C4">
        <w:rPr>
          <w:rFonts w:ascii="Times New Roman" w:hAnsi="Times New Roman"/>
          <w:sz w:val="24"/>
          <w:szCs w:val="24"/>
        </w:rPr>
        <w:t xml:space="preserve"> (</w:t>
      </w:r>
      <w:r w:rsidRPr="00AF6307" w:rsidR="00932DEC">
        <w:rPr>
          <w:rFonts w:ascii="Times New Roman" w:hAnsi="Times New Roman"/>
          <w:sz w:val="24"/>
          <w:szCs w:val="24"/>
        </w:rPr>
        <w:t xml:space="preserve">tähelepanekud kõigi VTK-s esitatud olulisemate kavandatavate muudatuste </w:t>
      </w:r>
      <w:r w:rsidRPr="00AF6307" w:rsidR="001A7630">
        <w:rPr>
          <w:rFonts w:ascii="Times New Roman" w:hAnsi="Times New Roman"/>
          <w:sz w:val="24"/>
          <w:szCs w:val="24"/>
        </w:rPr>
        <w:t>kohta</w:t>
      </w:r>
      <w:r w:rsidRPr="00AF6307" w:rsidR="002372C4">
        <w:rPr>
          <w:rFonts w:ascii="Times New Roman" w:hAnsi="Times New Roman"/>
          <w:sz w:val="24"/>
          <w:szCs w:val="24"/>
        </w:rPr>
        <w:t>)</w:t>
      </w:r>
      <w:r w:rsidRPr="00AF6307" w:rsidR="00B0317F">
        <w:rPr>
          <w:rFonts w:ascii="Times New Roman" w:hAnsi="Times New Roman"/>
          <w:sz w:val="24"/>
          <w:szCs w:val="24"/>
        </w:rPr>
        <w:t>;</w:t>
      </w:r>
    </w:p>
    <w:p w:rsidRPr="00AF6307" w:rsidR="00B0317F" w:rsidP="00AF6307" w:rsidRDefault="004E1BCB" w14:paraId="7EA8ACE9" w14:textId="491381A2">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Harju Maakonnaraamatukogu</w:t>
      </w:r>
      <w:r w:rsidRPr="00AF6307" w:rsidR="004C149E">
        <w:rPr>
          <w:rFonts w:ascii="Times New Roman" w:hAnsi="Times New Roman"/>
          <w:sz w:val="24"/>
          <w:szCs w:val="24"/>
        </w:rPr>
        <w:t xml:space="preserve"> (tähelepanekud </w:t>
      </w:r>
      <w:r w:rsidRPr="00AF6307" w:rsidR="00B15413">
        <w:rPr>
          <w:rFonts w:ascii="Times New Roman" w:hAnsi="Times New Roman"/>
          <w:sz w:val="24"/>
          <w:szCs w:val="24"/>
        </w:rPr>
        <w:t xml:space="preserve">pea kõigi (välja arvatud Eesti Hoiuraamatukogu ühendamine </w:t>
      </w:r>
      <w:proofErr w:type="spellStart"/>
      <w:r w:rsidRPr="00AF6307" w:rsidR="00B15413">
        <w:rPr>
          <w:rFonts w:ascii="Times New Roman" w:hAnsi="Times New Roman"/>
          <w:sz w:val="24"/>
          <w:szCs w:val="24"/>
        </w:rPr>
        <w:t>RaRa-ga</w:t>
      </w:r>
      <w:proofErr w:type="spellEnd"/>
      <w:r w:rsidRPr="00AF6307" w:rsidR="00B15413">
        <w:rPr>
          <w:rFonts w:ascii="Times New Roman" w:hAnsi="Times New Roman"/>
          <w:sz w:val="24"/>
          <w:szCs w:val="24"/>
        </w:rPr>
        <w:t>)</w:t>
      </w:r>
      <w:r w:rsidRPr="00AF6307" w:rsidR="004C149E">
        <w:rPr>
          <w:rFonts w:ascii="Times New Roman" w:hAnsi="Times New Roman"/>
          <w:sz w:val="24"/>
          <w:szCs w:val="24"/>
        </w:rPr>
        <w:t xml:space="preserve"> VTK-s esitatud olulisemate kavandatavate muudatuste </w:t>
      </w:r>
      <w:r w:rsidRPr="00AF6307" w:rsidR="001A7630">
        <w:rPr>
          <w:rFonts w:ascii="Times New Roman" w:hAnsi="Times New Roman"/>
          <w:sz w:val="24"/>
          <w:szCs w:val="24"/>
        </w:rPr>
        <w:t>kohta</w:t>
      </w:r>
      <w:r w:rsidRPr="00AF6307" w:rsidR="004C149E">
        <w:rPr>
          <w:rFonts w:ascii="Times New Roman" w:hAnsi="Times New Roman"/>
          <w:sz w:val="24"/>
          <w:szCs w:val="24"/>
        </w:rPr>
        <w:t>)</w:t>
      </w:r>
      <w:r w:rsidRPr="00AF6307" w:rsidR="00B0317F">
        <w:rPr>
          <w:rFonts w:ascii="Times New Roman" w:hAnsi="Times New Roman"/>
          <w:sz w:val="24"/>
          <w:szCs w:val="24"/>
        </w:rPr>
        <w:t>;</w:t>
      </w:r>
    </w:p>
    <w:p w:rsidRPr="00AF6307" w:rsidR="00B41EE0" w:rsidP="00AF6307" w:rsidRDefault="004E1BCB" w14:paraId="0C4805DC" w14:textId="0C60F856">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Harjumaa Omavalitsuste Liit</w:t>
      </w:r>
      <w:r w:rsidRPr="00AF6307" w:rsidR="004C149E">
        <w:rPr>
          <w:rFonts w:ascii="Times New Roman" w:hAnsi="Times New Roman"/>
          <w:sz w:val="24"/>
          <w:szCs w:val="24"/>
        </w:rPr>
        <w:t xml:space="preserve"> (</w:t>
      </w:r>
      <w:r w:rsidRPr="00AF6307" w:rsidR="00B15413">
        <w:rPr>
          <w:rFonts w:ascii="Times New Roman" w:hAnsi="Times New Roman"/>
          <w:sz w:val="24"/>
          <w:szCs w:val="24"/>
        </w:rPr>
        <w:t xml:space="preserve">tähelepanekud enamiku (välja arvatud Eesti Hoiuraamatukogu ühendamine </w:t>
      </w:r>
      <w:proofErr w:type="spellStart"/>
      <w:r w:rsidRPr="00AF6307" w:rsidR="00B15413">
        <w:rPr>
          <w:rFonts w:ascii="Times New Roman" w:hAnsi="Times New Roman"/>
          <w:sz w:val="24"/>
          <w:szCs w:val="24"/>
        </w:rPr>
        <w:t>RaRa-ga</w:t>
      </w:r>
      <w:proofErr w:type="spellEnd"/>
      <w:r w:rsidRPr="00AF6307" w:rsidR="00B15413">
        <w:rPr>
          <w:rFonts w:ascii="Times New Roman" w:hAnsi="Times New Roman"/>
          <w:sz w:val="24"/>
          <w:szCs w:val="24"/>
        </w:rPr>
        <w:t xml:space="preserve"> ning arendustoetuse jaotamise ja </w:t>
      </w:r>
      <w:r w:rsidRPr="00AF6307" w:rsidR="00B15413">
        <w:rPr>
          <w:rFonts w:ascii="Times New Roman" w:hAnsi="Times New Roman"/>
          <w:sz w:val="24"/>
          <w:szCs w:val="24"/>
        </w:rPr>
        <w:t xml:space="preserve">rahvaraamatukogude üle haldusjärelevalve tegemise võimalik delegeerimine) VTK-s esitatud olulisemate kavandatavate muudatuste </w:t>
      </w:r>
      <w:r w:rsidRPr="00AF6307" w:rsidR="001A7630">
        <w:rPr>
          <w:rFonts w:ascii="Times New Roman" w:hAnsi="Times New Roman"/>
          <w:sz w:val="24"/>
          <w:szCs w:val="24"/>
        </w:rPr>
        <w:t>kohta</w:t>
      </w:r>
      <w:r w:rsidRPr="00AF6307" w:rsidR="00B15413">
        <w:rPr>
          <w:rFonts w:ascii="Times New Roman" w:hAnsi="Times New Roman"/>
          <w:sz w:val="24"/>
          <w:szCs w:val="24"/>
        </w:rPr>
        <w:t>)</w:t>
      </w:r>
      <w:r w:rsidRPr="00AF6307" w:rsidR="00B41EE0">
        <w:rPr>
          <w:rFonts w:ascii="Times New Roman" w:hAnsi="Times New Roman"/>
          <w:sz w:val="24"/>
          <w:szCs w:val="24"/>
        </w:rPr>
        <w:t>;</w:t>
      </w:r>
    </w:p>
    <w:p w:rsidRPr="00AF6307" w:rsidR="00B41EE0" w:rsidP="00AF6307" w:rsidRDefault="004E1BCB" w14:paraId="5D8193EA" w14:textId="7F23BA2E">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Põlva Keskraamatukogu</w:t>
      </w:r>
      <w:r w:rsidRPr="00AF6307" w:rsidR="00B15413">
        <w:rPr>
          <w:rFonts w:ascii="Times New Roman" w:hAnsi="Times New Roman"/>
          <w:sz w:val="24"/>
          <w:szCs w:val="24"/>
        </w:rPr>
        <w:t xml:space="preserve"> (</w:t>
      </w:r>
      <w:r w:rsidRPr="00AF6307" w:rsidR="00642328">
        <w:rPr>
          <w:rFonts w:ascii="Times New Roman" w:hAnsi="Times New Roman"/>
          <w:sz w:val="24"/>
          <w:szCs w:val="24"/>
        </w:rPr>
        <w:t xml:space="preserve">tähelepanekud kõigi VTK-s esitatud olulisemate kavandatavate muudatuste </w:t>
      </w:r>
      <w:r w:rsidRPr="00AF6307" w:rsidR="001A7630">
        <w:rPr>
          <w:rFonts w:ascii="Times New Roman" w:hAnsi="Times New Roman"/>
          <w:sz w:val="24"/>
          <w:szCs w:val="24"/>
        </w:rPr>
        <w:t>kohta</w:t>
      </w:r>
      <w:r w:rsidRPr="00AF6307" w:rsidR="00B15413">
        <w:rPr>
          <w:rFonts w:ascii="Times New Roman" w:hAnsi="Times New Roman"/>
          <w:sz w:val="24"/>
          <w:szCs w:val="24"/>
        </w:rPr>
        <w:t>)</w:t>
      </w:r>
      <w:r w:rsidRPr="00AF6307" w:rsidR="00B41EE0">
        <w:rPr>
          <w:rFonts w:ascii="Times New Roman" w:hAnsi="Times New Roman"/>
          <w:sz w:val="24"/>
          <w:szCs w:val="24"/>
        </w:rPr>
        <w:t>;</w:t>
      </w:r>
    </w:p>
    <w:p w:rsidRPr="00AF6307" w:rsidR="00B41EE0" w:rsidP="00AF6307" w:rsidRDefault="004E1BCB" w14:paraId="3A5FF1ED" w14:textId="18AA66BB">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Tallinna Keskraamatukogu</w:t>
      </w:r>
      <w:r w:rsidRPr="00AF6307" w:rsidR="00357589">
        <w:rPr>
          <w:rFonts w:ascii="Times New Roman" w:hAnsi="Times New Roman"/>
          <w:sz w:val="24"/>
          <w:szCs w:val="24"/>
        </w:rPr>
        <w:t xml:space="preserve"> (</w:t>
      </w:r>
      <w:r w:rsidRPr="00AF6307" w:rsidR="002C0693">
        <w:rPr>
          <w:rFonts w:ascii="Times New Roman" w:hAnsi="Times New Roman"/>
          <w:sz w:val="24"/>
          <w:szCs w:val="24"/>
        </w:rPr>
        <w:t>märkused ja ettepanekud seoses maakonnaraamatukogude, rahvaraamatukogude arenduskeskuse, rahvaraamatukogude üle haldusjärelevalve tegemise võimaliku delegeerimise, infotehnoloogia arendamise eest keskse vastutaja määramise, rahvaraamatukogu eesmärkide ja ülesannetega ning erisustega Tallinna ja Tartu rahvaraamatukogudele riigieelarvelise toetuse määramisel</w:t>
      </w:r>
      <w:r w:rsidRPr="00AF6307" w:rsidR="00357589">
        <w:rPr>
          <w:rFonts w:ascii="Times New Roman" w:hAnsi="Times New Roman"/>
          <w:sz w:val="24"/>
          <w:szCs w:val="24"/>
        </w:rPr>
        <w:t>)</w:t>
      </w:r>
      <w:r w:rsidRPr="00AF6307" w:rsidR="00B41EE0">
        <w:rPr>
          <w:rFonts w:ascii="Times New Roman" w:hAnsi="Times New Roman"/>
          <w:sz w:val="24"/>
          <w:szCs w:val="24"/>
        </w:rPr>
        <w:t>;</w:t>
      </w:r>
    </w:p>
    <w:p w:rsidRPr="00AF6307" w:rsidR="00B41EE0" w:rsidP="00AF6307" w:rsidRDefault="004E1BCB" w14:paraId="25013514" w14:textId="5C33DCB0">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Tartu Oskar Lutsu nimeline Linnaraamatukogu</w:t>
      </w:r>
      <w:r w:rsidRPr="00AF6307" w:rsidR="006E7DF0">
        <w:rPr>
          <w:rFonts w:ascii="Times New Roman" w:hAnsi="Times New Roman"/>
          <w:sz w:val="24"/>
          <w:szCs w:val="24"/>
        </w:rPr>
        <w:t xml:space="preserve"> (</w:t>
      </w:r>
      <w:r w:rsidRPr="00AF6307" w:rsidR="00E42ED2">
        <w:rPr>
          <w:rFonts w:ascii="Times New Roman" w:hAnsi="Times New Roman"/>
          <w:sz w:val="24"/>
          <w:szCs w:val="24"/>
        </w:rPr>
        <w:t>tähelepanekud arendustoetuse jaotamise ja rahvaraamatukogude üle haldusjärelevalve tegemise võimaliku delegeerimise, ühtse raamatukogutarkvara, rahvaraamatukogude arenduskeskuse, rahvaraamatukogu struktuuri ning maakonnaraamatukogu kontseptsiooni uuendamise kohta</w:t>
      </w:r>
      <w:r w:rsidRPr="00AF6307" w:rsidR="006E7DF0">
        <w:rPr>
          <w:rFonts w:ascii="Times New Roman" w:hAnsi="Times New Roman"/>
          <w:sz w:val="24"/>
          <w:szCs w:val="24"/>
        </w:rPr>
        <w:t>)</w:t>
      </w:r>
      <w:r w:rsidRPr="00AF6307" w:rsidR="00B41EE0">
        <w:rPr>
          <w:rFonts w:ascii="Times New Roman" w:hAnsi="Times New Roman"/>
          <w:sz w:val="24"/>
          <w:szCs w:val="24"/>
        </w:rPr>
        <w:t>;</w:t>
      </w:r>
    </w:p>
    <w:p w:rsidRPr="00AF6307" w:rsidR="00B41EE0" w:rsidP="00AF6307" w:rsidRDefault="004E1BCB" w14:paraId="732F17CF" w14:textId="4CA63416">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Viljandimaa Omavalitsuste Liit</w:t>
      </w:r>
      <w:r w:rsidRPr="00AF6307" w:rsidR="00E31972">
        <w:rPr>
          <w:rFonts w:ascii="Times New Roman" w:hAnsi="Times New Roman"/>
          <w:sz w:val="24"/>
          <w:szCs w:val="24"/>
        </w:rPr>
        <w:t xml:space="preserve"> (</w:t>
      </w:r>
      <w:r w:rsidRPr="00AF6307" w:rsidR="006A6B39">
        <w:rPr>
          <w:rFonts w:ascii="Times New Roman" w:hAnsi="Times New Roman"/>
          <w:sz w:val="24"/>
          <w:szCs w:val="24"/>
        </w:rPr>
        <w:t>arvamus kõigi VTK-s esitatud olulisemate kavandatavate muudatuste kohta</w:t>
      </w:r>
      <w:r w:rsidRPr="00AF6307" w:rsidR="00E31972">
        <w:rPr>
          <w:rFonts w:ascii="Times New Roman" w:hAnsi="Times New Roman"/>
          <w:sz w:val="24"/>
          <w:szCs w:val="24"/>
        </w:rPr>
        <w:t>)</w:t>
      </w:r>
      <w:r w:rsidRPr="00AF6307" w:rsidR="00B41EE0">
        <w:rPr>
          <w:rFonts w:ascii="Times New Roman" w:hAnsi="Times New Roman"/>
          <w:sz w:val="24"/>
          <w:szCs w:val="24"/>
        </w:rPr>
        <w:t>;</w:t>
      </w:r>
    </w:p>
    <w:p w:rsidRPr="00AF6307" w:rsidR="008141C8" w:rsidP="00AF6307" w:rsidRDefault="004E1BCB" w14:paraId="499569C2" w14:textId="1F291C44">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Võrumaa Arenduskeskus</w:t>
      </w:r>
      <w:r w:rsidRPr="00AF6307" w:rsidR="001157BF">
        <w:rPr>
          <w:rFonts w:ascii="Times New Roman" w:hAnsi="Times New Roman"/>
          <w:sz w:val="24"/>
          <w:szCs w:val="24"/>
        </w:rPr>
        <w:t xml:space="preserve"> (arvamus kõigi VTK-s esitatud olulisemate kavandatavate muudatuste kohta)</w:t>
      </w:r>
      <w:r w:rsidRPr="00AF6307">
        <w:rPr>
          <w:rFonts w:ascii="Times New Roman" w:hAnsi="Times New Roman"/>
          <w:sz w:val="24"/>
          <w:szCs w:val="24"/>
        </w:rPr>
        <w:t>.</w:t>
      </w:r>
    </w:p>
    <w:p w:rsidRPr="00AF6307" w:rsidR="008141C8" w:rsidP="00AF6307" w:rsidRDefault="008141C8" w14:paraId="304EF587" w14:textId="77777777">
      <w:pPr>
        <w:spacing w:after="0" w:line="240" w:lineRule="auto"/>
        <w:contextualSpacing/>
        <w:jc w:val="both"/>
        <w:rPr>
          <w:rFonts w:ascii="Times New Roman" w:hAnsi="Times New Roman"/>
          <w:sz w:val="24"/>
          <w:szCs w:val="24"/>
        </w:rPr>
      </w:pPr>
    </w:p>
    <w:p w:rsidRPr="00AF6307" w:rsidR="00597609" w:rsidP="00AF6307" w:rsidRDefault="00597609" w14:paraId="5BE3A194" w14:textId="77777777">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3. Eelnõu sisu ja võrdlev analüüs</w:t>
      </w:r>
    </w:p>
    <w:p w:rsidRPr="00AF6307" w:rsidR="005D45F5" w:rsidP="00AF6307" w:rsidRDefault="005D45F5" w14:paraId="5BE3A195" w14:textId="77777777">
      <w:pPr>
        <w:spacing w:after="0" w:line="240" w:lineRule="auto"/>
        <w:contextualSpacing/>
        <w:jc w:val="both"/>
        <w:rPr>
          <w:rFonts w:ascii="Times New Roman" w:hAnsi="Times New Roman"/>
          <w:b/>
          <w:sz w:val="24"/>
          <w:szCs w:val="24"/>
        </w:rPr>
      </w:pPr>
    </w:p>
    <w:p w:rsidRPr="00AF6307" w:rsidR="00915425" w:rsidP="00AF6307" w:rsidRDefault="00915425" w14:paraId="0F67E5FA" w14:textId="1E6D8087">
      <w:pPr>
        <w:spacing w:after="0" w:line="240" w:lineRule="auto"/>
        <w:contextualSpacing/>
        <w:jc w:val="both"/>
        <w:rPr>
          <w:rFonts w:ascii="Times New Roman" w:hAnsi="Times New Roman"/>
          <w:b/>
          <w:bCs/>
          <w:sz w:val="24"/>
          <w:szCs w:val="24"/>
        </w:rPr>
      </w:pPr>
      <w:r w:rsidRPr="00AF6307">
        <w:rPr>
          <w:rFonts w:ascii="Times New Roman" w:hAnsi="Times New Roman"/>
          <w:b/>
          <w:bCs/>
          <w:sz w:val="24"/>
          <w:szCs w:val="24"/>
        </w:rPr>
        <w:t>1. peatükk. Üldsätted</w:t>
      </w:r>
    </w:p>
    <w:p w:rsidRPr="00AF6307" w:rsidR="00915425" w:rsidP="00AF6307" w:rsidRDefault="00915425" w14:paraId="1604290F" w14:textId="77777777">
      <w:pPr>
        <w:spacing w:after="0" w:line="240" w:lineRule="auto"/>
        <w:contextualSpacing/>
        <w:jc w:val="both"/>
        <w:rPr>
          <w:rFonts w:ascii="Times New Roman" w:hAnsi="Times New Roman"/>
          <w:b/>
          <w:bCs/>
          <w:sz w:val="24"/>
          <w:szCs w:val="24"/>
        </w:rPr>
      </w:pPr>
    </w:p>
    <w:p w:rsidRPr="00AF6307" w:rsidR="00CC03AA" w:rsidP="00AF6307" w:rsidRDefault="00E63A9D" w14:paraId="6B784C35" w14:textId="13E48E90">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w:t>
      </w:r>
      <w:r w:rsidRPr="00AF6307">
        <w:rPr>
          <w:rFonts w:ascii="Times New Roman" w:hAnsi="Times New Roman"/>
          <w:sz w:val="24"/>
          <w:szCs w:val="24"/>
        </w:rPr>
        <w:t xml:space="preserve"> – </w:t>
      </w:r>
      <w:r w:rsidRPr="00AF6307" w:rsidR="00F139D9">
        <w:rPr>
          <w:rFonts w:ascii="Times New Roman" w:hAnsi="Times New Roman"/>
          <w:sz w:val="24"/>
          <w:szCs w:val="24"/>
        </w:rPr>
        <w:t>kirjeldatakse seaduse reguleerimisala.</w:t>
      </w:r>
    </w:p>
    <w:p w:rsidRPr="00AF6307" w:rsidR="00CC03AA" w:rsidP="00AF6307" w:rsidRDefault="00CC03AA" w14:paraId="6F3E3F38" w14:textId="77777777">
      <w:pPr>
        <w:spacing w:after="0" w:line="240" w:lineRule="auto"/>
        <w:contextualSpacing/>
        <w:jc w:val="both"/>
        <w:rPr>
          <w:rFonts w:ascii="Times New Roman" w:hAnsi="Times New Roman"/>
          <w:sz w:val="24"/>
          <w:szCs w:val="24"/>
        </w:rPr>
      </w:pPr>
    </w:p>
    <w:p w:rsidRPr="00AF6307" w:rsidR="00D72B02" w:rsidP="00AF6307" w:rsidRDefault="00F139D9" w14:paraId="6F51FB0B" w14:textId="011073FC">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w:t>
      </w:r>
      <w:r w:rsidRPr="00AF6307">
        <w:rPr>
          <w:rFonts w:ascii="Times New Roman" w:hAnsi="Times New Roman" w:eastAsia="Times New Roman"/>
          <w:sz w:val="24"/>
          <w:szCs w:val="24"/>
          <w:lang w:eastAsia="et-EE"/>
        </w:rPr>
        <w:t xml:space="preserve">sätestab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rahvaraamatukogude tegevuse, kogude, teeninduse ja juhtimise korralduse ning rahvaraamatukogude valdkonna finantseerimise alused. Võrreldes kehtiva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-iga on sätet täiendatud selliselt, et </w:t>
      </w:r>
      <w:proofErr w:type="spellStart"/>
      <w:r w:rsidRPr="00AF6307">
        <w:rPr>
          <w:rFonts w:ascii="Times New Roman" w:hAnsi="Times New Roman" w:eastAsia="Times New Roman"/>
          <w:sz w:val="24"/>
          <w:szCs w:val="24"/>
          <w:lang w:eastAsia="et-EE"/>
        </w:rPr>
        <w:t>RaRS-is</w:t>
      </w:r>
      <w:proofErr w:type="spellEnd"/>
      <w:r w:rsidRPr="00AF6307">
        <w:rPr>
          <w:rFonts w:ascii="Times New Roman" w:hAnsi="Times New Roman" w:eastAsia="Times New Roman"/>
          <w:sz w:val="24"/>
          <w:szCs w:val="24"/>
          <w:lang w:eastAsia="et-EE"/>
        </w:rPr>
        <w:t xml:space="preserve"> ei reguleerita mitte üksnes rahvaraamatukogude finantseerimist, vaid rahvaraamatukogude valdkonna finantseerimist. Täiendus on vajalik, kuna kõnealuse seaduse ja selle rakendusaktide alusel toetatakse lisaks rahvaraamatukogudele ka muid asutusi ja isikuid, kes oma tegevusega rahvaraamatukogude valdkonda panustavad</w:t>
      </w:r>
      <w:r w:rsidRPr="00AF6307" w:rsidR="00D72B02">
        <w:rPr>
          <w:rFonts w:ascii="Times New Roman" w:hAnsi="Times New Roman" w:eastAsia="Times New Roman"/>
          <w:sz w:val="24"/>
          <w:szCs w:val="24"/>
          <w:lang w:eastAsia="et-EE"/>
        </w:rPr>
        <w:t xml:space="preserve">. </w:t>
      </w:r>
    </w:p>
    <w:p w:rsidRPr="00AF6307" w:rsidR="00D72B02" w:rsidP="00AF6307" w:rsidRDefault="00D72B02" w14:paraId="4EE01577" w14:textId="77777777">
      <w:pPr>
        <w:spacing w:after="0" w:line="240" w:lineRule="auto"/>
        <w:contextualSpacing/>
        <w:jc w:val="both"/>
        <w:rPr>
          <w:rFonts w:ascii="Times New Roman" w:hAnsi="Times New Roman" w:eastAsia="Times New Roman"/>
          <w:sz w:val="24"/>
          <w:szCs w:val="24"/>
          <w:lang w:eastAsia="et-EE"/>
        </w:rPr>
      </w:pPr>
    </w:p>
    <w:p w:rsidRPr="00AF6307" w:rsidR="00F139D9" w:rsidP="00AF6307" w:rsidRDefault="00D72B02" w14:paraId="6A16C03A" w14:textId="644A1153">
      <w:pPr>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lang w:eastAsia="et-EE"/>
        </w:rPr>
        <w:t>Lõikega 2</w:t>
      </w:r>
      <w:r w:rsidRPr="00AF6307">
        <w:rPr>
          <w:rFonts w:ascii="Times New Roman" w:hAnsi="Times New Roman" w:eastAsia="Times New Roman"/>
          <w:sz w:val="24"/>
          <w:szCs w:val="24"/>
          <w:lang w:eastAsia="et-EE"/>
        </w:rPr>
        <w:t xml:space="preserve"> nähakse ette, et </w:t>
      </w:r>
      <w:proofErr w:type="spellStart"/>
      <w:r w:rsidRPr="00AF6307">
        <w:rPr>
          <w:rStyle w:val="normaltextrun"/>
          <w:rFonts w:ascii="Times New Roman" w:hAnsi="Times New Roman"/>
          <w:color w:val="000000"/>
          <w:sz w:val="24"/>
          <w:szCs w:val="24"/>
          <w:shd w:val="clear" w:color="auto" w:fill="FFFFFF"/>
        </w:rPr>
        <w:t>RaRS-is</w:t>
      </w:r>
      <w:proofErr w:type="spellEnd"/>
      <w:r w:rsidRPr="00AF6307">
        <w:rPr>
          <w:rStyle w:val="normaltextrun"/>
          <w:rFonts w:ascii="Times New Roman" w:hAnsi="Times New Roman"/>
          <w:color w:val="000000"/>
          <w:sz w:val="24"/>
          <w:szCs w:val="24"/>
          <w:shd w:val="clear" w:color="auto" w:fill="FFFFFF"/>
        </w:rPr>
        <w:t xml:space="preserve"> ettenähtud haldusmenetlusele kohaldatakse haldusmenetluse seaduse (edaspidi </w:t>
      </w:r>
      <w:r w:rsidRPr="00AF6307">
        <w:rPr>
          <w:rStyle w:val="normaltextrun"/>
          <w:rFonts w:ascii="Times New Roman" w:hAnsi="Times New Roman"/>
          <w:i/>
          <w:iCs/>
          <w:color w:val="000000"/>
          <w:sz w:val="24"/>
          <w:szCs w:val="24"/>
          <w:shd w:val="clear" w:color="auto" w:fill="FFFFFF"/>
        </w:rPr>
        <w:t>HMS</w:t>
      </w:r>
      <w:r w:rsidRPr="00AF6307">
        <w:rPr>
          <w:rStyle w:val="normaltextrun"/>
          <w:rFonts w:ascii="Times New Roman" w:hAnsi="Times New Roman"/>
          <w:color w:val="000000"/>
          <w:sz w:val="24"/>
          <w:szCs w:val="24"/>
          <w:shd w:val="clear" w:color="auto" w:fill="FFFFFF"/>
        </w:rPr>
        <w:t xml:space="preserve">) sätteid, arvestades </w:t>
      </w:r>
      <w:proofErr w:type="spellStart"/>
      <w:r w:rsidRPr="00AF6307">
        <w:rPr>
          <w:rStyle w:val="normaltextrun"/>
          <w:rFonts w:ascii="Times New Roman" w:hAnsi="Times New Roman"/>
          <w:color w:val="000000"/>
          <w:sz w:val="24"/>
          <w:szCs w:val="24"/>
          <w:shd w:val="clear" w:color="auto" w:fill="FFFFFF"/>
        </w:rPr>
        <w:t>RaRS</w:t>
      </w:r>
      <w:proofErr w:type="spellEnd"/>
      <w:r w:rsidRPr="00AF6307">
        <w:rPr>
          <w:rStyle w:val="normaltextrun"/>
          <w:rFonts w:ascii="Times New Roman" w:hAnsi="Times New Roman"/>
          <w:color w:val="000000"/>
          <w:sz w:val="24"/>
          <w:szCs w:val="24"/>
          <w:shd w:val="clear" w:color="auto" w:fill="FFFFFF"/>
        </w:rPr>
        <w:t xml:space="preserve">-i erisusi.  </w:t>
      </w:r>
      <w:r w:rsidRPr="00AF6307" w:rsidR="00F139D9">
        <w:rPr>
          <w:rFonts w:ascii="Times New Roman" w:hAnsi="Times New Roman"/>
          <w:sz w:val="24"/>
          <w:szCs w:val="24"/>
        </w:rPr>
        <w:t xml:space="preserve">Rahvaraamatukogu ning </w:t>
      </w:r>
      <w:r w:rsidRPr="00AF6307">
        <w:rPr>
          <w:rFonts w:ascii="Times New Roman" w:hAnsi="Times New Roman"/>
          <w:sz w:val="24"/>
          <w:szCs w:val="24"/>
        </w:rPr>
        <w:t xml:space="preserve">selle </w:t>
      </w:r>
      <w:r w:rsidRPr="00AF6307" w:rsidR="00F139D9">
        <w:rPr>
          <w:rFonts w:ascii="Times New Roman" w:hAnsi="Times New Roman"/>
          <w:sz w:val="24"/>
          <w:szCs w:val="24"/>
        </w:rPr>
        <w:t>lugeja ja külastaja vaheline suhtlus ja asjaajamine</w:t>
      </w:r>
      <w:r w:rsidRPr="00AF6307">
        <w:rPr>
          <w:rFonts w:ascii="Times New Roman" w:hAnsi="Times New Roman"/>
          <w:sz w:val="24"/>
          <w:szCs w:val="24"/>
        </w:rPr>
        <w:t xml:space="preserve"> (näiteks lugejaks registreerumine, laenutustähtaja määramine ja selle pikendamine, laenutustähtaja ületamise tõttu viivise nõudmine, väljaande tagastamiseks ettekirjutuse tegemine)</w:t>
      </w:r>
      <w:r w:rsidRPr="00AF6307" w:rsidR="00F139D9">
        <w:rPr>
          <w:rFonts w:ascii="Times New Roman" w:hAnsi="Times New Roman"/>
          <w:sz w:val="24"/>
          <w:szCs w:val="24"/>
        </w:rPr>
        <w:t xml:space="preserve"> on haldusmenetlus HMS</w:t>
      </w:r>
      <w:r w:rsidRPr="00AF6307">
        <w:rPr>
          <w:rFonts w:ascii="Times New Roman" w:hAnsi="Times New Roman"/>
          <w:sz w:val="24"/>
          <w:szCs w:val="24"/>
        </w:rPr>
        <w:t>-i</w:t>
      </w:r>
      <w:r w:rsidRPr="00AF6307" w:rsidR="00F139D9">
        <w:rPr>
          <w:rFonts w:ascii="Times New Roman" w:hAnsi="Times New Roman"/>
          <w:sz w:val="24"/>
          <w:szCs w:val="24"/>
        </w:rPr>
        <w:t xml:space="preserve"> tähenduses. </w:t>
      </w:r>
    </w:p>
    <w:p w:rsidRPr="00AF6307" w:rsidR="00E63A9D" w:rsidP="00AF6307" w:rsidRDefault="00E63A9D" w14:paraId="5C8AF71E" w14:textId="77777777">
      <w:pPr>
        <w:spacing w:after="0" w:line="240" w:lineRule="auto"/>
        <w:contextualSpacing/>
        <w:jc w:val="both"/>
        <w:rPr>
          <w:rFonts w:ascii="Times New Roman" w:hAnsi="Times New Roman"/>
          <w:sz w:val="24"/>
          <w:szCs w:val="24"/>
        </w:rPr>
      </w:pPr>
    </w:p>
    <w:p w:rsidRPr="00AF6307" w:rsidR="00CC03AA" w:rsidP="00AF6307" w:rsidRDefault="00E63A9D" w14:paraId="0ED477FF" w14:textId="77777777">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w:t>
      </w:r>
      <w:r w:rsidRPr="00AF6307">
        <w:rPr>
          <w:rFonts w:ascii="Times New Roman" w:hAnsi="Times New Roman"/>
          <w:sz w:val="24"/>
          <w:szCs w:val="24"/>
        </w:rPr>
        <w:t xml:space="preserve"> – </w:t>
      </w:r>
      <w:r w:rsidRPr="00AF6307" w:rsidR="00CC03AA">
        <w:rPr>
          <w:rFonts w:ascii="Times New Roman" w:hAnsi="Times New Roman"/>
          <w:sz w:val="24"/>
          <w:szCs w:val="24"/>
        </w:rPr>
        <w:t xml:space="preserve">esitatakse termini „rahvaraamatukogu“ määratlus selle põhieesmärkide kaudu ja kirjeldatakse rahvaraamatukogu ülesandeid. </w:t>
      </w:r>
    </w:p>
    <w:p w:rsidRPr="00AF6307" w:rsidR="00CC03AA" w:rsidP="00AF6307" w:rsidRDefault="00CC03AA" w14:paraId="57937D34" w14:textId="77777777">
      <w:pPr>
        <w:spacing w:after="0" w:line="240" w:lineRule="auto"/>
        <w:contextualSpacing/>
        <w:jc w:val="both"/>
        <w:rPr>
          <w:rFonts w:ascii="Times New Roman" w:hAnsi="Times New Roman"/>
          <w:sz w:val="24"/>
          <w:szCs w:val="24"/>
        </w:rPr>
      </w:pPr>
    </w:p>
    <w:p w:rsidRPr="00AF6307" w:rsidR="006C0B35" w:rsidP="00AF6307" w:rsidRDefault="00CC03AA" w14:paraId="3266BBDB" w14:textId="7FA29FBB">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1</w:t>
      </w:r>
      <w:r w:rsidRPr="00AF6307">
        <w:rPr>
          <w:rFonts w:ascii="Times New Roman" w:hAnsi="Times New Roman"/>
          <w:sz w:val="24"/>
          <w:szCs w:val="24"/>
        </w:rPr>
        <w:t xml:space="preserve"> </w:t>
      </w:r>
      <w:r w:rsidRPr="00AF6307" w:rsidR="0023212B">
        <w:rPr>
          <w:rFonts w:ascii="Times New Roman" w:hAnsi="Times New Roman"/>
          <w:sz w:val="24"/>
          <w:szCs w:val="24"/>
        </w:rPr>
        <w:t xml:space="preserve">sissejuhatava lauseosa </w:t>
      </w:r>
      <w:r w:rsidRPr="00AF6307">
        <w:rPr>
          <w:rFonts w:ascii="Times New Roman" w:hAnsi="Times New Roman"/>
          <w:sz w:val="24"/>
          <w:szCs w:val="24"/>
        </w:rPr>
        <w:t xml:space="preserve">kohaselt on rahvaraamatukogu </w:t>
      </w:r>
      <w:proofErr w:type="spellStart"/>
      <w:r w:rsidRPr="00AF6307">
        <w:rPr>
          <w:rFonts w:ascii="Times New Roman" w:hAnsi="Times New Roman"/>
          <w:sz w:val="24"/>
          <w:szCs w:val="24"/>
        </w:rPr>
        <w:t>KOV-i</w:t>
      </w:r>
      <w:proofErr w:type="spellEnd"/>
      <w:r w:rsidRPr="00AF6307">
        <w:rPr>
          <w:rFonts w:ascii="Times New Roman" w:hAnsi="Times New Roman"/>
          <w:sz w:val="24"/>
          <w:szCs w:val="24"/>
        </w:rPr>
        <w:t xml:space="preserve"> kultuuri- ja haridusasutus. </w:t>
      </w:r>
      <w:r w:rsidRPr="00AF6307" w:rsidR="00FD7BC1">
        <w:rPr>
          <w:rFonts w:ascii="Times New Roman" w:hAnsi="Times New Roman"/>
          <w:sz w:val="24"/>
          <w:szCs w:val="24"/>
        </w:rPr>
        <w:t>Kui seni on rahvaraamatukogusid nähtud pigem kultuuri</w:t>
      </w:r>
      <w:r w:rsidRPr="00AF6307" w:rsidR="0023212B">
        <w:rPr>
          <w:rFonts w:ascii="Times New Roman" w:hAnsi="Times New Roman"/>
          <w:sz w:val="24"/>
          <w:szCs w:val="24"/>
        </w:rPr>
        <w:t>- või kultuuripärandi</w:t>
      </w:r>
      <w:r w:rsidRPr="00AF6307" w:rsidR="00FD7BC1">
        <w:rPr>
          <w:rFonts w:ascii="Times New Roman" w:hAnsi="Times New Roman"/>
          <w:sz w:val="24"/>
          <w:szCs w:val="24"/>
        </w:rPr>
        <w:t xml:space="preserve">asutustena, siis eelnõu kohaselt määratletakse neid nii kultuuri- kui ka haridusasutustena, mis väljendab selgemalt tänapäevase rahvaraamatukogu olemust. </w:t>
      </w:r>
      <w:r w:rsidRPr="00AF6307">
        <w:rPr>
          <w:rFonts w:ascii="Times New Roman" w:hAnsi="Times New Roman"/>
          <w:sz w:val="24"/>
          <w:szCs w:val="24"/>
        </w:rPr>
        <w:t>Eesti Vabariigi haridusseaduse</w:t>
      </w:r>
      <w:r w:rsidRPr="00AF6307" w:rsidR="00FD7BC1">
        <w:rPr>
          <w:rFonts w:ascii="Times New Roman" w:hAnsi="Times New Roman"/>
          <w:sz w:val="24"/>
          <w:szCs w:val="24"/>
        </w:rPr>
        <w:t xml:space="preserve"> (edaspidi </w:t>
      </w:r>
      <w:proofErr w:type="spellStart"/>
      <w:r w:rsidRPr="00AF6307" w:rsidR="00FD7BC1">
        <w:rPr>
          <w:rFonts w:ascii="Times New Roman" w:hAnsi="Times New Roman"/>
          <w:i/>
          <w:iCs/>
          <w:sz w:val="24"/>
          <w:szCs w:val="24"/>
        </w:rPr>
        <w:t>HaS</w:t>
      </w:r>
      <w:proofErr w:type="spellEnd"/>
      <w:r w:rsidRPr="00AF6307" w:rsidR="00FD7BC1">
        <w:rPr>
          <w:rFonts w:ascii="Times New Roman" w:hAnsi="Times New Roman"/>
          <w:sz w:val="24"/>
          <w:szCs w:val="24"/>
        </w:rPr>
        <w:t>)</w:t>
      </w:r>
      <w:r w:rsidRPr="00AF6307">
        <w:rPr>
          <w:rFonts w:ascii="Times New Roman" w:hAnsi="Times New Roman"/>
          <w:sz w:val="24"/>
          <w:szCs w:val="24"/>
        </w:rPr>
        <w:t xml:space="preserve"> § 3 lõike 1 punkti 2 kohaselt on haridusasutused hariduse eesmärke </w:t>
      </w:r>
      <w:proofErr w:type="spellStart"/>
      <w:r w:rsidRPr="00AF6307">
        <w:rPr>
          <w:rFonts w:ascii="Times New Roman" w:hAnsi="Times New Roman"/>
          <w:sz w:val="24"/>
          <w:szCs w:val="24"/>
        </w:rPr>
        <w:t>elluviivad</w:t>
      </w:r>
      <w:proofErr w:type="spellEnd"/>
      <w:r w:rsidRPr="00AF6307">
        <w:rPr>
          <w:rFonts w:ascii="Times New Roman" w:hAnsi="Times New Roman"/>
          <w:sz w:val="24"/>
          <w:szCs w:val="24"/>
        </w:rPr>
        <w:t xml:space="preserve"> organisatsioonid</w:t>
      </w:r>
      <w:r w:rsidRPr="00AF6307" w:rsidR="00FD7BC1">
        <w:rPr>
          <w:rFonts w:ascii="Times New Roman" w:hAnsi="Times New Roman"/>
          <w:sz w:val="24"/>
          <w:szCs w:val="24"/>
        </w:rPr>
        <w:t xml:space="preserve">. </w:t>
      </w:r>
      <w:proofErr w:type="spellStart"/>
      <w:r w:rsidRPr="00AF6307" w:rsidR="00FD7BC1">
        <w:rPr>
          <w:rFonts w:ascii="Times New Roman" w:hAnsi="Times New Roman"/>
          <w:sz w:val="24"/>
          <w:szCs w:val="24"/>
        </w:rPr>
        <w:t>HaS</w:t>
      </w:r>
      <w:proofErr w:type="spellEnd"/>
      <w:r w:rsidRPr="00AF6307" w:rsidR="00FD7BC1">
        <w:rPr>
          <w:rFonts w:ascii="Times New Roman" w:hAnsi="Times New Roman"/>
          <w:sz w:val="24"/>
          <w:szCs w:val="24"/>
        </w:rPr>
        <w:t xml:space="preserve"> § 2 lõige 3 näeb ette, et hariduse eesmärgid on: 1) luua soodsad tingimused isiksuse, perekonna, eesti rahvuse, samuti rahvusvähemuste ja Eesti ühiskonna majandus-, poliitilise ning kultuurielu ja loodushoiu arenguks maailma </w:t>
      </w:r>
      <w:r w:rsidRPr="00AF6307" w:rsidR="00FD7BC1">
        <w:rPr>
          <w:rFonts w:ascii="Times New Roman" w:hAnsi="Times New Roman"/>
          <w:sz w:val="24"/>
          <w:szCs w:val="24"/>
        </w:rPr>
        <w:t xml:space="preserve">majanduse ja kultuuri kontekstis; 2) kujundada seadusi austavaid ja järgivaid inimesi; 3) luua igaühele eeldused pidevõppeks. Nende eesmärkide </w:t>
      </w:r>
      <w:r w:rsidRPr="00AF6307" w:rsidR="004A2E83">
        <w:rPr>
          <w:rFonts w:ascii="Times New Roman" w:hAnsi="Times New Roman"/>
          <w:sz w:val="24"/>
          <w:szCs w:val="24"/>
        </w:rPr>
        <w:t>elluviimises</w:t>
      </w:r>
      <w:r w:rsidRPr="00AF6307" w:rsidR="00FD7BC1">
        <w:rPr>
          <w:rFonts w:ascii="Times New Roman" w:hAnsi="Times New Roman"/>
          <w:sz w:val="24"/>
          <w:szCs w:val="24"/>
        </w:rPr>
        <w:t xml:space="preserve"> </w:t>
      </w:r>
      <w:r w:rsidRPr="00AF6307" w:rsidR="004A2E83">
        <w:rPr>
          <w:rFonts w:ascii="Times New Roman" w:hAnsi="Times New Roman"/>
          <w:sz w:val="24"/>
          <w:szCs w:val="24"/>
        </w:rPr>
        <w:t>osalevad</w:t>
      </w:r>
      <w:r w:rsidRPr="00AF6307" w:rsidR="00FD7BC1">
        <w:rPr>
          <w:rFonts w:ascii="Times New Roman" w:hAnsi="Times New Roman"/>
          <w:sz w:val="24"/>
          <w:szCs w:val="24"/>
        </w:rPr>
        <w:t xml:space="preserve"> ka rahvaraamatukogud. </w:t>
      </w:r>
      <w:r w:rsidRPr="00AF6307" w:rsidR="006C0B35">
        <w:rPr>
          <w:rFonts w:ascii="Times New Roman" w:hAnsi="Times New Roman"/>
          <w:sz w:val="24"/>
          <w:szCs w:val="24"/>
        </w:rPr>
        <w:t xml:space="preserve">Ka </w:t>
      </w:r>
      <w:r w:rsidRPr="00AF6307" w:rsidR="006C0B35">
        <w:rPr>
          <w:rStyle w:val="normaltextrun"/>
          <w:rFonts w:ascii="Times New Roman" w:hAnsi="Times New Roman"/>
          <w:color w:val="000000"/>
          <w:sz w:val="24"/>
          <w:szCs w:val="24"/>
          <w:bdr w:val="none" w:color="auto" w:sz="0" w:space="0" w:frame="1"/>
        </w:rPr>
        <w:t>IFLA-UNESCO</w:t>
      </w:r>
      <w:r w:rsidRPr="00AF6307" w:rsidR="006C0B35">
        <w:rPr>
          <w:rFonts w:ascii="Times New Roman" w:hAnsi="Times New Roman" w:eastAsia="Times New Roman"/>
          <w:sz w:val="24"/>
          <w:szCs w:val="24"/>
          <w:lang w:eastAsia="et-EE"/>
        </w:rPr>
        <w:t xml:space="preserve"> rahvaraamatukogude manifest</w:t>
      </w:r>
      <w:r w:rsidRPr="00AF6307" w:rsidR="006C0B35">
        <w:rPr>
          <w:rFonts w:ascii="Times New Roman" w:hAnsi="Times New Roman"/>
          <w:sz w:val="24"/>
          <w:szCs w:val="24"/>
        </w:rPr>
        <w:t>is</w:t>
      </w:r>
      <w:r w:rsidRPr="00AF6307" w:rsidR="006C0B35">
        <w:rPr>
          <w:rStyle w:val="Allmrkuseviide"/>
          <w:rFonts w:ascii="Times New Roman" w:hAnsi="Times New Roman"/>
          <w:sz w:val="24"/>
          <w:szCs w:val="24"/>
        </w:rPr>
        <w:footnoteReference w:id="6"/>
      </w:r>
      <w:r w:rsidRPr="00AF6307" w:rsidR="006C0B35">
        <w:rPr>
          <w:rFonts w:ascii="Times New Roman" w:hAnsi="Times New Roman"/>
          <w:sz w:val="24"/>
          <w:szCs w:val="24"/>
        </w:rPr>
        <w:t xml:space="preserve"> märgitakse, et rahvaraamatukogude tegevus aitab kaasa hariduse, kultuuri ja informatsiooni arengule ning nähakse rahvaraamatukogu ühe võtmeülesandena nii individuaalõppe ja iseseisva hariduse omandamise kui ka ametliku haridussüsteemi toetamist kõigil tasanditel. </w:t>
      </w:r>
      <w:r w:rsidRPr="00AF6307" w:rsidR="00977758">
        <w:rPr>
          <w:rFonts w:ascii="Times New Roman" w:hAnsi="Times New Roman"/>
          <w:sz w:val="24"/>
          <w:szCs w:val="24"/>
        </w:rPr>
        <w:t>Rahvaraamatukogud korraldavad formaalharidust toetavaid koolitusi ja muid harivaid tegevusi. Seejuures ei tule neil taotleda tegevusluba või esitada majandustegevusteadet</w:t>
      </w:r>
      <w:r w:rsidRPr="00AF6307" w:rsidR="00B21253">
        <w:rPr>
          <w:rFonts w:ascii="Times New Roman" w:hAnsi="Times New Roman"/>
          <w:sz w:val="24"/>
          <w:szCs w:val="24"/>
        </w:rPr>
        <w:t xml:space="preserve"> (kui asjaomase koolitusvaldkonna eriseadusest ei tulene teisiti).</w:t>
      </w:r>
      <w:r w:rsidRPr="00AF6307" w:rsidR="00B21253">
        <w:rPr>
          <w:rStyle w:val="Allmrkuseviide"/>
          <w:rFonts w:ascii="Times New Roman" w:hAnsi="Times New Roman"/>
          <w:sz w:val="24"/>
          <w:szCs w:val="24"/>
        </w:rPr>
        <w:footnoteReference w:id="7"/>
      </w:r>
      <w:r w:rsidRPr="00AF6307" w:rsidR="00B21253">
        <w:rPr>
          <w:rFonts w:ascii="Times New Roman" w:hAnsi="Times New Roman"/>
          <w:sz w:val="24"/>
          <w:szCs w:val="24"/>
        </w:rPr>
        <w:t xml:space="preserve"> </w:t>
      </w:r>
      <w:r w:rsidRPr="00AF6307" w:rsidR="00977758">
        <w:rPr>
          <w:rFonts w:ascii="Times New Roman" w:hAnsi="Times New Roman"/>
          <w:sz w:val="24"/>
          <w:szCs w:val="24"/>
        </w:rPr>
        <w:t xml:space="preserve"> </w:t>
      </w:r>
    </w:p>
    <w:p w:rsidRPr="00AF6307" w:rsidR="006C0B35" w:rsidP="00AF6307" w:rsidRDefault="006C0B35" w14:paraId="48A81926" w14:textId="77777777">
      <w:pPr>
        <w:spacing w:after="0" w:line="240" w:lineRule="auto"/>
        <w:contextualSpacing/>
        <w:jc w:val="both"/>
        <w:rPr>
          <w:rFonts w:ascii="Times New Roman" w:hAnsi="Times New Roman"/>
          <w:sz w:val="24"/>
          <w:szCs w:val="24"/>
        </w:rPr>
      </w:pPr>
    </w:p>
    <w:p w:rsidRPr="00AF6307" w:rsidR="006C0B35" w:rsidP="00AF6307" w:rsidRDefault="0023212B" w14:paraId="73D99986" w14:textId="4BB14871">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 kohaselt on rahvaraamatukogu põhieesmärgid järgmised: 1) tagada kõigile võrdne, vaba ja piiramatu juurdepääs informatsioonile, teadmistele, ideedele ja kultuurile; 2) edendada lugemiskultuuri, info- ja digipädevust ning </w:t>
      </w:r>
      <w:proofErr w:type="spellStart"/>
      <w:r w:rsidRPr="00AF6307">
        <w:rPr>
          <w:rFonts w:ascii="Times New Roman" w:hAnsi="Times New Roman"/>
          <w:sz w:val="24"/>
          <w:szCs w:val="24"/>
        </w:rPr>
        <w:t>ühistarbimist</w:t>
      </w:r>
      <w:proofErr w:type="spellEnd"/>
      <w:r w:rsidRPr="00AF6307">
        <w:rPr>
          <w:rFonts w:ascii="Times New Roman" w:hAnsi="Times New Roman"/>
          <w:sz w:val="24"/>
          <w:szCs w:val="24"/>
        </w:rPr>
        <w:t xml:space="preserve">; 3) toetada elukestvat õppimist ja enesetäiendamist ning osalemist kogukonna- ja riigielu küsimustes. Võrreldes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-iga on lisandunud lugemiskultuuri, info- ja digipädevuse ja </w:t>
      </w:r>
      <w:proofErr w:type="spellStart"/>
      <w:r w:rsidRPr="00AF6307">
        <w:rPr>
          <w:rFonts w:ascii="Times New Roman" w:hAnsi="Times New Roman"/>
          <w:sz w:val="24"/>
          <w:szCs w:val="24"/>
        </w:rPr>
        <w:t>ühistarbimise</w:t>
      </w:r>
      <w:proofErr w:type="spellEnd"/>
      <w:r w:rsidRPr="00AF6307">
        <w:rPr>
          <w:rFonts w:ascii="Times New Roman" w:hAnsi="Times New Roman"/>
          <w:sz w:val="24"/>
          <w:szCs w:val="24"/>
        </w:rPr>
        <w:t xml:space="preserve"> edendamine ning kogukonna- ja riigielu küsimustes osalemise toetamine.</w:t>
      </w:r>
      <w:r w:rsidRPr="00AF6307" w:rsidR="004A2E83">
        <w:rPr>
          <w:rFonts w:ascii="Times New Roman" w:hAnsi="Times New Roman"/>
          <w:sz w:val="24"/>
          <w:szCs w:val="24"/>
        </w:rPr>
        <w:t xml:space="preserve"> Tegemist ei ole põhimõtteliselt uute eesmärkide seadmisega, vaid valdkondade loetlemisega, millesse rahvaraamatukogud juba praegu aktiivselt panustavad.</w:t>
      </w:r>
      <w:r w:rsidRPr="00AF6307" w:rsidR="007E5509">
        <w:rPr>
          <w:rFonts w:ascii="Times New Roman" w:hAnsi="Times New Roman"/>
          <w:sz w:val="24"/>
          <w:szCs w:val="24"/>
        </w:rPr>
        <w:t xml:space="preserve"> Eelnõu kajastab seega muutunud ühiskondlikke vajadusi ja tehnoloogilist arengut, andes rahvaraamatukogudele ajakohase ja laiemalt mõtestatud rolli.</w:t>
      </w:r>
    </w:p>
    <w:p w:rsidRPr="00AF6307" w:rsidR="006C0B35" w:rsidP="00AF6307" w:rsidRDefault="006C0B35" w14:paraId="7DE397E5" w14:textId="77777777">
      <w:pPr>
        <w:spacing w:after="0" w:line="240" w:lineRule="auto"/>
        <w:contextualSpacing/>
        <w:jc w:val="both"/>
        <w:rPr>
          <w:rFonts w:ascii="Times New Roman" w:hAnsi="Times New Roman"/>
          <w:sz w:val="24"/>
          <w:szCs w:val="24"/>
        </w:rPr>
      </w:pPr>
    </w:p>
    <w:p w:rsidRPr="00AF6307" w:rsidR="006C0B35" w:rsidP="00AF6307" w:rsidRDefault="002F4702" w14:paraId="1D8CA142" w14:textId="5711302C">
      <w:pPr>
        <w:spacing w:after="0" w:line="240" w:lineRule="auto"/>
        <w:contextualSpacing/>
        <w:jc w:val="both"/>
        <w:rPr>
          <w:rFonts w:ascii="Times New Roman" w:hAnsi="Times New Roman"/>
          <w:sz w:val="24"/>
          <w:szCs w:val="24"/>
        </w:rPr>
      </w:pPr>
      <w:r w:rsidRPr="00AF6307">
        <w:rPr>
          <w:rFonts w:ascii="Times New Roman" w:hAnsi="Times New Roman"/>
          <w:sz w:val="24"/>
          <w:szCs w:val="24"/>
        </w:rPr>
        <w:t>2018. aastal oli n</w:t>
      </w:r>
      <w:r w:rsidRPr="00AF6307" w:rsidR="006C0B35">
        <w:rPr>
          <w:rFonts w:ascii="Times New Roman" w:hAnsi="Times New Roman"/>
          <w:sz w:val="24"/>
          <w:szCs w:val="24"/>
        </w:rPr>
        <w:t>oorte teadmiste ja oskuste uuring</w:t>
      </w:r>
      <w:r w:rsidRPr="00AF6307">
        <w:rPr>
          <w:rFonts w:ascii="Times New Roman" w:hAnsi="Times New Roman"/>
          <w:sz w:val="24"/>
          <w:szCs w:val="24"/>
        </w:rPr>
        <w:t>u</w:t>
      </w:r>
      <w:r w:rsidRPr="00AF6307" w:rsidR="006C0B35">
        <w:rPr>
          <w:rFonts w:ascii="Times New Roman" w:hAnsi="Times New Roman"/>
          <w:sz w:val="24"/>
          <w:szCs w:val="24"/>
        </w:rPr>
        <w:t xml:space="preserve"> PISA </w:t>
      </w:r>
      <w:r w:rsidRPr="00AF6307">
        <w:rPr>
          <w:rFonts w:ascii="Times New Roman" w:hAnsi="Times New Roman"/>
          <w:sz w:val="24"/>
          <w:szCs w:val="24"/>
        </w:rPr>
        <w:t>(</w:t>
      </w:r>
      <w:r w:rsidRPr="00AF6307" w:rsidR="006C0B35">
        <w:rPr>
          <w:rFonts w:ascii="Times New Roman" w:hAnsi="Times New Roman"/>
          <w:i/>
          <w:iCs/>
          <w:sz w:val="24"/>
          <w:szCs w:val="24"/>
        </w:rPr>
        <w:t xml:space="preserve">Programme </w:t>
      </w:r>
      <w:proofErr w:type="spellStart"/>
      <w:r w:rsidRPr="00AF6307" w:rsidR="006C0B35">
        <w:rPr>
          <w:rFonts w:ascii="Times New Roman" w:hAnsi="Times New Roman"/>
          <w:i/>
          <w:iCs/>
          <w:sz w:val="24"/>
          <w:szCs w:val="24"/>
        </w:rPr>
        <w:t>for</w:t>
      </w:r>
      <w:proofErr w:type="spellEnd"/>
      <w:r w:rsidRPr="00AF6307" w:rsidR="006C0B35">
        <w:rPr>
          <w:rFonts w:ascii="Times New Roman" w:hAnsi="Times New Roman"/>
          <w:i/>
          <w:iCs/>
          <w:sz w:val="24"/>
          <w:szCs w:val="24"/>
        </w:rPr>
        <w:t xml:space="preserve"> International </w:t>
      </w:r>
      <w:proofErr w:type="spellStart"/>
      <w:r w:rsidRPr="00AF6307" w:rsidR="006C0B35">
        <w:rPr>
          <w:rFonts w:ascii="Times New Roman" w:hAnsi="Times New Roman"/>
          <w:i/>
          <w:iCs/>
          <w:sz w:val="24"/>
          <w:szCs w:val="24"/>
        </w:rPr>
        <w:t>Student</w:t>
      </w:r>
      <w:proofErr w:type="spellEnd"/>
      <w:r w:rsidRPr="00AF6307" w:rsidR="006C0B35">
        <w:rPr>
          <w:rFonts w:ascii="Times New Roman" w:hAnsi="Times New Roman"/>
          <w:i/>
          <w:iCs/>
          <w:sz w:val="24"/>
          <w:szCs w:val="24"/>
        </w:rPr>
        <w:t xml:space="preserve"> </w:t>
      </w:r>
      <w:proofErr w:type="spellStart"/>
      <w:r w:rsidRPr="00AF6307" w:rsidR="006C0B35">
        <w:rPr>
          <w:rFonts w:ascii="Times New Roman" w:hAnsi="Times New Roman"/>
          <w:i/>
          <w:iCs/>
          <w:sz w:val="24"/>
          <w:szCs w:val="24"/>
        </w:rPr>
        <w:t>Assessment</w:t>
      </w:r>
      <w:proofErr w:type="spellEnd"/>
      <w:r w:rsidRPr="00AF6307">
        <w:rPr>
          <w:rFonts w:ascii="Times New Roman" w:hAnsi="Times New Roman"/>
          <w:sz w:val="24"/>
          <w:szCs w:val="24"/>
        </w:rPr>
        <w:t>)</w:t>
      </w:r>
      <w:r w:rsidRPr="00AF6307" w:rsidR="00C84709">
        <w:rPr>
          <w:rStyle w:val="Allmrkuseviide"/>
          <w:rFonts w:ascii="Times New Roman" w:hAnsi="Times New Roman"/>
          <w:sz w:val="24"/>
          <w:szCs w:val="24"/>
        </w:rPr>
        <w:footnoteReference w:id="8"/>
      </w:r>
      <w:r w:rsidRPr="00AF6307" w:rsidR="006C0B35">
        <w:rPr>
          <w:rFonts w:ascii="Times New Roman" w:hAnsi="Times New Roman"/>
          <w:sz w:val="24"/>
          <w:szCs w:val="24"/>
        </w:rPr>
        <w:t xml:space="preserve"> </w:t>
      </w:r>
      <w:r w:rsidRPr="00AF6307">
        <w:rPr>
          <w:rFonts w:ascii="Times New Roman" w:hAnsi="Times New Roman"/>
          <w:sz w:val="24"/>
          <w:szCs w:val="24"/>
        </w:rPr>
        <w:t xml:space="preserve">põhivaldkond funktsionaalne lugemine. Uuringu raames selgitati välja, kui hästi saavad 15-aastased õpilased aru kirjalikest tekstidest ja kui tõhusalt suudavad nad neid kasutada. Uuringu tulemused näitasid, et Eesti põhikooliõpilased on oma oskuste poolest Euroopa absoluutses tipus ja maailmas esikaheksas. Testis on välja toodud, et koduse raamatukogu suuruse kasvades </w:t>
      </w:r>
      <w:r w:rsidRPr="00AF6307" w:rsidR="00BD75D4">
        <w:rPr>
          <w:rFonts w:ascii="Times New Roman" w:hAnsi="Times New Roman"/>
          <w:sz w:val="24"/>
          <w:szCs w:val="24"/>
        </w:rPr>
        <w:t>paranevad</w:t>
      </w:r>
      <w:r w:rsidRPr="00AF6307">
        <w:rPr>
          <w:rFonts w:ascii="Times New Roman" w:hAnsi="Times New Roman"/>
          <w:sz w:val="24"/>
          <w:szCs w:val="24"/>
        </w:rPr>
        <w:t xml:space="preserve"> sünkroonis ka testitulemused. Samuti mõjutas oluliselt testi tulemusi raamatute </w:t>
      </w:r>
      <w:proofErr w:type="spellStart"/>
      <w:r w:rsidRPr="00AF6307">
        <w:rPr>
          <w:rFonts w:ascii="Times New Roman" w:hAnsi="Times New Roman"/>
          <w:sz w:val="24"/>
          <w:szCs w:val="24"/>
        </w:rPr>
        <w:t>žanriline</w:t>
      </w:r>
      <w:proofErr w:type="spellEnd"/>
      <w:r w:rsidRPr="00AF6307">
        <w:rPr>
          <w:rFonts w:ascii="Times New Roman" w:hAnsi="Times New Roman"/>
          <w:sz w:val="24"/>
          <w:szCs w:val="24"/>
        </w:rPr>
        <w:t xml:space="preserve"> esindatus koduses raamatukogus.</w:t>
      </w:r>
      <w:r w:rsidRPr="00AF6307" w:rsidR="00C84709">
        <w:rPr>
          <w:rStyle w:val="Allmrkuseviide"/>
          <w:rFonts w:ascii="Times New Roman" w:hAnsi="Times New Roman"/>
          <w:sz w:val="24"/>
          <w:szCs w:val="24"/>
        </w:rPr>
        <w:footnoteReference w:id="9"/>
      </w:r>
      <w:r w:rsidRPr="00AF6307" w:rsidR="00B40DFE">
        <w:rPr>
          <w:rFonts w:ascii="Times New Roman" w:hAnsi="Times New Roman"/>
          <w:sz w:val="24"/>
          <w:szCs w:val="24"/>
        </w:rPr>
        <w:t xml:space="preserve"> </w:t>
      </w:r>
      <w:r w:rsidRPr="00AF6307" w:rsidR="006C0B35">
        <w:rPr>
          <w:rFonts w:ascii="Times New Roman" w:hAnsi="Times New Roman"/>
          <w:sz w:val="24"/>
          <w:szCs w:val="24"/>
        </w:rPr>
        <w:t>Rahvusvahelise täiskasvanute oskuste uuringu PIAAC (</w:t>
      </w:r>
      <w:r w:rsidRPr="00AF6307" w:rsidR="006C0B35">
        <w:rPr>
          <w:rFonts w:ascii="Times New Roman" w:hAnsi="Times New Roman"/>
          <w:i/>
          <w:iCs/>
          <w:sz w:val="24"/>
          <w:szCs w:val="24"/>
        </w:rPr>
        <w:t xml:space="preserve">Programme </w:t>
      </w:r>
      <w:proofErr w:type="spellStart"/>
      <w:r w:rsidRPr="00AF6307" w:rsidR="006C0B35">
        <w:rPr>
          <w:rFonts w:ascii="Times New Roman" w:hAnsi="Times New Roman"/>
          <w:i/>
          <w:iCs/>
          <w:sz w:val="24"/>
          <w:szCs w:val="24"/>
        </w:rPr>
        <w:t>for</w:t>
      </w:r>
      <w:proofErr w:type="spellEnd"/>
      <w:r w:rsidRPr="00AF6307" w:rsidR="006C0B35">
        <w:rPr>
          <w:rFonts w:ascii="Times New Roman" w:hAnsi="Times New Roman"/>
          <w:i/>
          <w:iCs/>
          <w:sz w:val="24"/>
          <w:szCs w:val="24"/>
        </w:rPr>
        <w:t xml:space="preserve"> </w:t>
      </w:r>
      <w:proofErr w:type="spellStart"/>
      <w:r w:rsidRPr="00AF6307" w:rsidR="006C0B35">
        <w:rPr>
          <w:rFonts w:ascii="Times New Roman" w:hAnsi="Times New Roman"/>
          <w:i/>
          <w:iCs/>
          <w:sz w:val="24"/>
          <w:szCs w:val="24"/>
        </w:rPr>
        <w:t>the</w:t>
      </w:r>
      <w:proofErr w:type="spellEnd"/>
      <w:r w:rsidRPr="00AF6307" w:rsidR="006C0B35">
        <w:rPr>
          <w:rFonts w:ascii="Times New Roman" w:hAnsi="Times New Roman"/>
          <w:i/>
          <w:iCs/>
          <w:sz w:val="24"/>
          <w:szCs w:val="24"/>
        </w:rPr>
        <w:t xml:space="preserve"> International </w:t>
      </w:r>
      <w:proofErr w:type="spellStart"/>
      <w:r w:rsidRPr="00AF6307" w:rsidR="006C0B35">
        <w:rPr>
          <w:rFonts w:ascii="Times New Roman" w:hAnsi="Times New Roman"/>
          <w:i/>
          <w:iCs/>
          <w:sz w:val="24"/>
          <w:szCs w:val="24"/>
        </w:rPr>
        <w:t>Assessment</w:t>
      </w:r>
      <w:proofErr w:type="spellEnd"/>
      <w:r w:rsidRPr="00AF6307" w:rsidR="006C0B35">
        <w:rPr>
          <w:rFonts w:ascii="Times New Roman" w:hAnsi="Times New Roman"/>
          <w:i/>
          <w:iCs/>
          <w:sz w:val="24"/>
          <w:szCs w:val="24"/>
        </w:rPr>
        <w:t xml:space="preserve"> of </w:t>
      </w:r>
      <w:proofErr w:type="spellStart"/>
      <w:r w:rsidRPr="00AF6307" w:rsidR="006C0B35">
        <w:rPr>
          <w:rFonts w:ascii="Times New Roman" w:hAnsi="Times New Roman"/>
          <w:i/>
          <w:iCs/>
          <w:sz w:val="24"/>
          <w:szCs w:val="24"/>
        </w:rPr>
        <w:t>Adult</w:t>
      </w:r>
      <w:proofErr w:type="spellEnd"/>
      <w:r w:rsidRPr="00AF6307" w:rsidR="006C0B35">
        <w:rPr>
          <w:rFonts w:ascii="Times New Roman" w:hAnsi="Times New Roman"/>
          <w:i/>
          <w:iCs/>
          <w:sz w:val="24"/>
          <w:szCs w:val="24"/>
        </w:rPr>
        <w:t xml:space="preserve"> </w:t>
      </w:r>
      <w:proofErr w:type="spellStart"/>
      <w:r w:rsidRPr="00AF6307" w:rsidR="006C0B35">
        <w:rPr>
          <w:rFonts w:ascii="Times New Roman" w:hAnsi="Times New Roman"/>
          <w:i/>
          <w:iCs/>
          <w:sz w:val="24"/>
          <w:szCs w:val="24"/>
        </w:rPr>
        <w:t>Competencies</w:t>
      </w:r>
      <w:proofErr w:type="spellEnd"/>
      <w:r w:rsidRPr="00AF6307" w:rsidR="006C0B35">
        <w:rPr>
          <w:rFonts w:ascii="Times New Roman" w:hAnsi="Times New Roman"/>
          <w:sz w:val="24"/>
          <w:szCs w:val="24"/>
        </w:rPr>
        <w:t>)</w:t>
      </w:r>
      <w:r w:rsidRPr="00AF6307" w:rsidR="00B40DFE">
        <w:rPr>
          <w:rStyle w:val="Allmrkuseviide"/>
          <w:rFonts w:ascii="Times New Roman" w:hAnsi="Times New Roman"/>
          <w:sz w:val="24"/>
          <w:szCs w:val="24"/>
        </w:rPr>
        <w:footnoteReference w:id="10"/>
      </w:r>
      <w:r w:rsidRPr="00AF6307" w:rsidR="006C0B35">
        <w:rPr>
          <w:rFonts w:ascii="Times New Roman" w:hAnsi="Times New Roman"/>
          <w:sz w:val="24"/>
          <w:szCs w:val="24"/>
        </w:rPr>
        <w:t xml:space="preserve"> tulemustes</w:t>
      </w:r>
      <w:r w:rsidRPr="00AF6307" w:rsidR="008C1F31">
        <w:rPr>
          <w:rFonts w:ascii="Times New Roman" w:hAnsi="Times New Roman"/>
          <w:sz w:val="24"/>
          <w:szCs w:val="24"/>
        </w:rPr>
        <w:t>t</w:t>
      </w:r>
      <w:r w:rsidRPr="00AF6307" w:rsidR="006C0B35">
        <w:rPr>
          <w:rFonts w:ascii="Times New Roman" w:hAnsi="Times New Roman"/>
          <w:sz w:val="24"/>
          <w:szCs w:val="24"/>
        </w:rPr>
        <w:t xml:space="preserve"> </w:t>
      </w:r>
      <w:r w:rsidRPr="00AF6307" w:rsidR="008C1F31">
        <w:rPr>
          <w:rFonts w:ascii="Times New Roman" w:hAnsi="Times New Roman"/>
          <w:sz w:val="24"/>
          <w:szCs w:val="24"/>
        </w:rPr>
        <w:t>ilmneb</w:t>
      </w:r>
      <w:r w:rsidRPr="00AF6307" w:rsidR="006C0B35">
        <w:rPr>
          <w:rFonts w:ascii="Times New Roman" w:hAnsi="Times New Roman"/>
          <w:sz w:val="24"/>
          <w:szCs w:val="24"/>
        </w:rPr>
        <w:t xml:space="preserve">, et vaadates raamatute arvu mitteõppivate ja kõigi noorte lapsepõlvekodudes, paistis silma, et vaid </w:t>
      </w:r>
      <w:proofErr w:type="spellStart"/>
      <w:r w:rsidRPr="00AF6307" w:rsidR="006C0B35">
        <w:rPr>
          <w:rFonts w:ascii="Times New Roman" w:hAnsi="Times New Roman"/>
          <w:sz w:val="24"/>
          <w:szCs w:val="24"/>
        </w:rPr>
        <w:t>üld</w:t>
      </w:r>
      <w:proofErr w:type="spellEnd"/>
      <w:r w:rsidRPr="00AF6307" w:rsidR="006C0B35">
        <w:rPr>
          <w:rFonts w:ascii="Times New Roman" w:hAnsi="Times New Roman"/>
          <w:sz w:val="24"/>
          <w:szCs w:val="24"/>
        </w:rPr>
        <w:t>- ja kutseharidusega noored pärinevad sagedamini kodudest, kus oli väga vähe raamatuid. Raamatute arv on oluline, kuna see peegeldab hariduse väärtustamist ja lugemisharjumuse olemasolu lapsepõlvekodus.</w:t>
      </w:r>
      <w:r w:rsidRPr="00AF6307" w:rsidR="006C0B35">
        <w:rPr>
          <w:rStyle w:val="Allmrkuseviide"/>
          <w:rFonts w:ascii="Times New Roman" w:hAnsi="Times New Roman"/>
          <w:sz w:val="24"/>
          <w:szCs w:val="24"/>
        </w:rPr>
        <w:footnoteReference w:id="11"/>
      </w:r>
      <w:r w:rsidRPr="00AF6307" w:rsidR="006C0B35">
        <w:rPr>
          <w:rFonts w:ascii="Times New Roman" w:hAnsi="Times New Roman"/>
          <w:sz w:val="24"/>
          <w:szCs w:val="24"/>
        </w:rPr>
        <w:t xml:space="preserve"> Kuigi kumbki uuring ei hõlma rahvaraamatukogude mõju, on kahtlemata oluline </w:t>
      </w:r>
      <w:r w:rsidRPr="00AF6307" w:rsidR="00B40DFE">
        <w:rPr>
          <w:rFonts w:ascii="Times New Roman" w:hAnsi="Times New Roman"/>
          <w:sz w:val="24"/>
          <w:szCs w:val="24"/>
        </w:rPr>
        <w:t>roll lugemiskultuuri edendamisel ka neil.</w:t>
      </w:r>
      <w:r w:rsidRPr="00AF6307" w:rsidR="006C0B35">
        <w:rPr>
          <w:rFonts w:ascii="Times New Roman" w:hAnsi="Times New Roman"/>
          <w:sz w:val="24"/>
          <w:szCs w:val="24"/>
        </w:rPr>
        <w:t xml:space="preserve"> </w:t>
      </w:r>
      <w:r w:rsidRPr="00AF6307" w:rsidR="00B40DFE">
        <w:rPr>
          <w:rFonts w:ascii="Times New Roman" w:hAnsi="Times New Roman"/>
          <w:sz w:val="24"/>
          <w:szCs w:val="24"/>
        </w:rPr>
        <w:t>I</w:t>
      </w:r>
      <w:r w:rsidRPr="00AF6307" w:rsidR="006C0B35">
        <w:rPr>
          <w:rFonts w:ascii="Times New Roman" w:hAnsi="Times New Roman"/>
          <w:sz w:val="24"/>
          <w:szCs w:val="24"/>
        </w:rPr>
        <w:t xml:space="preserve">lma rahvaraamatukogude tasakaalustava mõjuta võib koduse raamatukogu kasinus mõjutada </w:t>
      </w:r>
      <w:r w:rsidRPr="00AF6307" w:rsidR="003B0F16">
        <w:rPr>
          <w:rFonts w:ascii="Times New Roman" w:hAnsi="Times New Roman"/>
          <w:sz w:val="24"/>
          <w:szCs w:val="24"/>
        </w:rPr>
        <w:t xml:space="preserve">negatiivselt </w:t>
      </w:r>
      <w:r w:rsidRPr="00AF6307" w:rsidR="006C0B35">
        <w:rPr>
          <w:rFonts w:ascii="Times New Roman" w:hAnsi="Times New Roman"/>
          <w:sz w:val="24"/>
          <w:szCs w:val="24"/>
        </w:rPr>
        <w:t>noorte haridusteed ja Eesti elanike konkurentsivõimelisust.</w:t>
      </w:r>
    </w:p>
    <w:p w:rsidRPr="00AF6307" w:rsidR="006C0B35" w:rsidP="00AF6307" w:rsidRDefault="006C0B35" w14:paraId="37133486" w14:textId="77777777">
      <w:pPr>
        <w:spacing w:after="0" w:line="240" w:lineRule="auto"/>
        <w:contextualSpacing/>
        <w:jc w:val="both"/>
        <w:rPr>
          <w:rFonts w:ascii="Times New Roman" w:hAnsi="Times New Roman"/>
          <w:sz w:val="24"/>
          <w:szCs w:val="24"/>
        </w:rPr>
      </w:pPr>
    </w:p>
    <w:p w:rsidRPr="00AF6307" w:rsidR="006C0B35" w:rsidP="00AF6307" w:rsidRDefault="003B0F16" w14:paraId="20B958BA" w14:textId="05679C29">
      <w:pPr>
        <w:spacing w:after="0" w:line="240" w:lineRule="auto"/>
        <w:contextualSpacing/>
        <w:jc w:val="both"/>
        <w:rPr>
          <w:rFonts w:ascii="Times New Roman" w:hAnsi="Times New Roman"/>
          <w:sz w:val="24"/>
          <w:szCs w:val="24"/>
        </w:rPr>
      </w:pPr>
      <w:r w:rsidRPr="00AF6307">
        <w:rPr>
          <w:rFonts w:ascii="Times New Roman" w:hAnsi="Times New Roman"/>
          <w:sz w:val="24"/>
          <w:szCs w:val="24"/>
        </w:rPr>
        <w:t>Aidates edendada info- ja digipädevust</w:t>
      </w:r>
      <w:ins w:author="Pilleriin Lindsalu - JUSTDIGI" w:date="2025-06-20T10:22:00Z" w16du:dateUtc="2025-06-20T07:22:00Z" w:id="3">
        <w:r w:rsidR="00E41B6A">
          <w:rPr>
            <w:rFonts w:ascii="Times New Roman" w:hAnsi="Times New Roman"/>
            <w:sz w:val="24"/>
            <w:szCs w:val="24"/>
          </w:rPr>
          <w:t>,</w:t>
        </w:r>
      </w:ins>
      <w:r w:rsidRPr="00AF6307">
        <w:rPr>
          <w:rFonts w:ascii="Times New Roman" w:hAnsi="Times New Roman"/>
          <w:sz w:val="24"/>
          <w:szCs w:val="24"/>
        </w:rPr>
        <w:t xml:space="preserve"> panustavad rahvaraamatukogud digilõhe </w:t>
      </w:r>
      <w:r w:rsidRPr="00AF6307" w:rsidR="00836914">
        <w:rPr>
          <w:rFonts w:ascii="Times New Roman" w:hAnsi="Times New Roman"/>
          <w:sz w:val="24"/>
          <w:szCs w:val="24"/>
        </w:rPr>
        <w:t>kaotamisse</w:t>
      </w:r>
      <w:r w:rsidRPr="00AF6307">
        <w:rPr>
          <w:rFonts w:ascii="Times New Roman" w:hAnsi="Times New Roman"/>
          <w:sz w:val="24"/>
          <w:szCs w:val="24"/>
        </w:rPr>
        <w:t>.</w:t>
      </w:r>
      <w:r w:rsidRPr="00AF6307" w:rsidR="002504BE">
        <w:rPr>
          <w:rFonts w:ascii="Times New Roman" w:hAnsi="Times New Roman"/>
          <w:sz w:val="24"/>
          <w:szCs w:val="24"/>
        </w:rPr>
        <w:t xml:space="preserve"> </w:t>
      </w:r>
      <w:r w:rsidRPr="00AF6307" w:rsidR="000378C8">
        <w:rPr>
          <w:rFonts w:ascii="Times New Roman" w:hAnsi="Times New Roman"/>
          <w:sz w:val="24"/>
          <w:szCs w:val="24"/>
        </w:rPr>
        <w:t>Digilõhe</w:t>
      </w:r>
      <w:r w:rsidR="005B1411">
        <w:rPr>
          <w:rFonts w:ascii="Times New Roman" w:hAnsi="Times New Roman"/>
          <w:sz w:val="24"/>
          <w:szCs w:val="24"/>
        </w:rPr>
        <w:t xml:space="preserve"> </w:t>
      </w:r>
      <w:r w:rsidRPr="00AF6307" w:rsidR="000378C8">
        <w:rPr>
          <w:rFonts w:ascii="Times New Roman" w:hAnsi="Times New Roman"/>
          <w:sz w:val="24"/>
          <w:szCs w:val="24"/>
        </w:rPr>
        <w:t>on</w:t>
      </w:r>
      <w:r w:rsidR="005B1411">
        <w:rPr>
          <w:rFonts w:ascii="Times New Roman" w:hAnsi="Times New Roman"/>
          <w:sz w:val="24"/>
          <w:szCs w:val="24"/>
        </w:rPr>
        <w:t xml:space="preserve"> </w:t>
      </w:r>
      <w:r w:rsidRPr="00AF6307" w:rsidR="000378C8">
        <w:rPr>
          <w:rFonts w:ascii="Times New Roman" w:hAnsi="Times New Roman"/>
          <w:sz w:val="24"/>
          <w:szCs w:val="24"/>
        </w:rPr>
        <w:t>infoühiskonnas</w:t>
      </w:r>
      <w:r w:rsidR="005B1411">
        <w:rPr>
          <w:rFonts w:ascii="Times New Roman" w:hAnsi="Times New Roman"/>
          <w:sz w:val="24"/>
          <w:szCs w:val="24"/>
        </w:rPr>
        <w:t xml:space="preserve"> </w:t>
      </w:r>
      <w:r w:rsidRPr="00AF6307" w:rsidR="000378C8">
        <w:rPr>
          <w:rFonts w:ascii="Times New Roman" w:hAnsi="Times New Roman"/>
          <w:sz w:val="24"/>
          <w:szCs w:val="24"/>
        </w:rPr>
        <w:t>tekkinud erinevus ühelt poolt</w:t>
      </w:r>
      <w:r w:rsidR="005B1411">
        <w:rPr>
          <w:rFonts w:ascii="Times New Roman" w:hAnsi="Times New Roman"/>
          <w:sz w:val="24"/>
          <w:szCs w:val="24"/>
        </w:rPr>
        <w:t xml:space="preserve"> </w:t>
      </w:r>
      <w:r w:rsidRPr="00AF6307" w:rsidR="000378C8">
        <w:rPr>
          <w:rFonts w:ascii="Times New Roman" w:hAnsi="Times New Roman"/>
          <w:sz w:val="24"/>
          <w:szCs w:val="24"/>
        </w:rPr>
        <w:t>internetile</w:t>
      </w:r>
      <w:r w:rsidR="005B1411">
        <w:rPr>
          <w:rFonts w:ascii="Times New Roman" w:hAnsi="Times New Roman"/>
          <w:sz w:val="24"/>
          <w:szCs w:val="24"/>
        </w:rPr>
        <w:t xml:space="preserve"> </w:t>
      </w:r>
      <w:r w:rsidRPr="00AF6307" w:rsidR="000378C8">
        <w:rPr>
          <w:rFonts w:ascii="Times New Roman" w:hAnsi="Times New Roman"/>
          <w:sz w:val="24"/>
          <w:szCs w:val="24"/>
        </w:rPr>
        <w:t>vaba ligipääsuga ja selle võimalusi kasutada oskavate ning teiselt poolt internetile halvasti või üldse mitte ligipääsevate ja selle võimalusi mittevaldavate inimeste vahel.</w:t>
      </w:r>
      <w:r w:rsidRPr="00AF6307" w:rsidR="000378C8">
        <w:rPr>
          <w:rStyle w:val="Allmrkuseviide"/>
          <w:rFonts w:ascii="Times New Roman" w:hAnsi="Times New Roman"/>
          <w:sz w:val="24"/>
          <w:szCs w:val="24"/>
        </w:rPr>
        <w:footnoteReference w:id="12"/>
      </w:r>
      <w:r w:rsidR="005B1411">
        <w:rPr>
          <w:rFonts w:ascii="Times New Roman" w:hAnsi="Times New Roman"/>
          <w:sz w:val="24"/>
          <w:szCs w:val="24"/>
        </w:rPr>
        <w:t xml:space="preserve"> </w:t>
      </w:r>
      <w:r w:rsidRPr="00AF6307" w:rsidR="000378C8">
        <w:rPr>
          <w:rFonts w:ascii="Times New Roman" w:hAnsi="Times New Roman"/>
          <w:sz w:val="24"/>
          <w:szCs w:val="24"/>
        </w:rPr>
        <w:t xml:space="preserve">Üks peamisi elanikkonnarühmi, kes digiteenustest kõrvale jäävad, on eakad. Maapiirkondade elanikud on eakate kõrval teine peamine digiriigist välja jääv sihtrühm. Need kaks rühma kattuvad suures osas, sest </w:t>
      </w:r>
      <w:r w:rsidRPr="00AF6307" w:rsidR="000378C8">
        <w:rPr>
          <w:rFonts w:ascii="Times New Roman" w:hAnsi="Times New Roman"/>
          <w:sz w:val="24"/>
          <w:szCs w:val="24"/>
        </w:rPr>
        <w:t>maapiirkondades elab rohkem vanemaealisi.</w:t>
      </w:r>
      <w:r w:rsidRPr="00AF6307" w:rsidR="000378C8">
        <w:rPr>
          <w:rStyle w:val="Allmrkuseviide"/>
          <w:rFonts w:ascii="Times New Roman" w:hAnsi="Times New Roman"/>
          <w:sz w:val="24"/>
          <w:szCs w:val="24"/>
        </w:rPr>
        <w:footnoteReference w:id="13"/>
      </w:r>
      <w:r w:rsidRPr="00AF6307" w:rsidR="000378C8">
        <w:rPr>
          <w:rFonts w:ascii="Times New Roman" w:hAnsi="Times New Roman"/>
          <w:sz w:val="24"/>
          <w:szCs w:val="24"/>
        </w:rPr>
        <w:t xml:space="preserve"> </w:t>
      </w:r>
      <w:r w:rsidRPr="00AF6307" w:rsidR="006C0B35">
        <w:rPr>
          <w:rFonts w:ascii="Times New Roman" w:hAnsi="Times New Roman"/>
          <w:sz w:val="24"/>
          <w:szCs w:val="24"/>
        </w:rPr>
        <w:t xml:space="preserve">Eesti inimarengu </w:t>
      </w:r>
      <w:r w:rsidRPr="00AF6307" w:rsidR="002504BE">
        <w:rPr>
          <w:rFonts w:ascii="Times New Roman" w:hAnsi="Times New Roman"/>
          <w:sz w:val="24"/>
          <w:szCs w:val="24"/>
        </w:rPr>
        <w:t xml:space="preserve">2023. aasta </w:t>
      </w:r>
      <w:r w:rsidRPr="00AF6307" w:rsidR="006C0B35">
        <w:rPr>
          <w:rFonts w:ascii="Times New Roman" w:hAnsi="Times New Roman"/>
          <w:sz w:val="24"/>
          <w:szCs w:val="24"/>
        </w:rPr>
        <w:t>aruan</w:t>
      </w:r>
      <w:r w:rsidRPr="00AF6307" w:rsidR="002504BE">
        <w:rPr>
          <w:rFonts w:ascii="Times New Roman" w:hAnsi="Times New Roman"/>
          <w:sz w:val="24"/>
          <w:szCs w:val="24"/>
        </w:rPr>
        <w:t>des</w:t>
      </w:r>
      <w:r w:rsidRPr="00AF6307" w:rsidR="006C0B35">
        <w:rPr>
          <w:rFonts w:ascii="Times New Roman" w:hAnsi="Times New Roman"/>
          <w:sz w:val="24"/>
          <w:szCs w:val="24"/>
        </w:rPr>
        <w:t xml:space="preserve"> t</w:t>
      </w:r>
      <w:r w:rsidRPr="00AF6307" w:rsidR="002504BE">
        <w:rPr>
          <w:rFonts w:ascii="Times New Roman" w:hAnsi="Times New Roman"/>
          <w:sz w:val="24"/>
          <w:szCs w:val="24"/>
        </w:rPr>
        <w:t>uuakse</w:t>
      </w:r>
      <w:r w:rsidRPr="00AF6307" w:rsidR="006C0B35">
        <w:rPr>
          <w:rFonts w:ascii="Times New Roman" w:hAnsi="Times New Roman"/>
          <w:sz w:val="24"/>
          <w:szCs w:val="24"/>
        </w:rPr>
        <w:t xml:space="preserve"> välja, et digiajastul mängivad infotehnoloogilised vahendid ja keskkonnad igapäevaelus olulist rolli nii õppimisel, suhtlemisel, teenuste kasutamisel kui ka mujal. </w:t>
      </w:r>
      <w:r w:rsidRPr="00AF6307" w:rsidR="002504BE">
        <w:rPr>
          <w:rFonts w:ascii="Times New Roman" w:hAnsi="Times New Roman"/>
          <w:sz w:val="24"/>
          <w:szCs w:val="24"/>
        </w:rPr>
        <w:t>Aruandes märgitakse</w:t>
      </w:r>
      <w:r w:rsidRPr="00AF6307" w:rsidR="006C0B35">
        <w:rPr>
          <w:rFonts w:ascii="Times New Roman" w:hAnsi="Times New Roman"/>
          <w:sz w:val="24"/>
          <w:szCs w:val="24"/>
        </w:rPr>
        <w:t xml:space="preserve">, et end digipädevamaks pidavad teismelised kalduvad olema oma eluga pisut rohkem rahul. </w:t>
      </w:r>
      <w:r w:rsidRPr="00AF6307" w:rsidR="002504BE">
        <w:rPr>
          <w:rFonts w:ascii="Times New Roman" w:hAnsi="Times New Roman"/>
          <w:sz w:val="24"/>
          <w:szCs w:val="24"/>
        </w:rPr>
        <w:t>V</w:t>
      </w:r>
      <w:r w:rsidRPr="00AF6307" w:rsidR="006C0B35">
        <w:rPr>
          <w:rFonts w:ascii="Times New Roman" w:hAnsi="Times New Roman"/>
          <w:sz w:val="24"/>
          <w:szCs w:val="24"/>
        </w:rPr>
        <w:t xml:space="preserve">anemate täiskasvanute interneti mittekasutamise peamine põhjus on </w:t>
      </w:r>
      <w:r w:rsidRPr="00AF6307" w:rsidR="002504BE">
        <w:rPr>
          <w:rFonts w:ascii="Times New Roman" w:hAnsi="Times New Roman"/>
          <w:sz w:val="24"/>
          <w:szCs w:val="24"/>
        </w:rPr>
        <w:t xml:space="preserve">aga </w:t>
      </w:r>
      <w:r w:rsidRPr="00AF6307" w:rsidR="006C0B35">
        <w:rPr>
          <w:rFonts w:ascii="Times New Roman" w:hAnsi="Times New Roman"/>
          <w:sz w:val="24"/>
          <w:szCs w:val="24"/>
        </w:rPr>
        <w:t xml:space="preserve">eelkõige oskuste, mitte võimaluste puudumine. </w:t>
      </w:r>
      <w:r w:rsidRPr="00AF6307" w:rsidR="002504BE">
        <w:rPr>
          <w:rFonts w:ascii="Times New Roman" w:hAnsi="Times New Roman"/>
          <w:sz w:val="24"/>
          <w:szCs w:val="24"/>
        </w:rPr>
        <w:t>I</w:t>
      </w:r>
      <w:r w:rsidRPr="00AF6307" w:rsidR="006C0B35">
        <w:rPr>
          <w:rFonts w:ascii="Times New Roman" w:hAnsi="Times New Roman"/>
          <w:sz w:val="24"/>
          <w:szCs w:val="24"/>
        </w:rPr>
        <w:t>nimestel, kellel puudub igapäevane ligipääs digioskuste juhendamisele, vähenevad võimalused kaasas käia tehnoloogiliste ja tarkvaraliste muutustega.</w:t>
      </w:r>
      <w:r w:rsidRPr="00AF6307" w:rsidR="006C0B35">
        <w:rPr>
          <w:rStyle w:val="Allmrkuseviide"/>
          <w:rFonts w:ascii="Times New Roman" w:hAnsi="Times New Roman"/>
          <w:sz w:val="24"/>
          <w:szCs w:val="24"/>
        </w:rPr>
        <w:footnoteReference w:id="14"/>
      </w:r>
      <w:r w:rsidRPr="00AF6307" w:rsidR="000378C8">
        <w:rPr>
          <w:rFonts w:ascii="Times New Roman" w:hAnsi="Times New Roman"/>
          <w:sz w:val="24"/>
          <w:szCs w:val="24"/>
        </w:rPr>
        <w:t xml:space="preserve"> </w:t>
      </w:r>
      <w:r w:rsidRPr="00AF6307" w:rsidR="00836914">
        <w:rPr>
          <w:rFonts w:ascii="Times New Roman" w:hAnsi="Times New Roman"/>
          <w:sz w:val="24"/>
          <w:szCs w:val="24"/>
        </w:rPr>
        <w:t>Digilõhe kaotamisel on olulised kogukonnapõhised lahendused ja usaldusväärset digimaailma õppekeskkonda luua aitavate niinimetatud ankurasutuste tegevus. Ankurasutused on kogukonda koondavad asutused, näiteks rahvaraamatukogud.</w:t>
      </w:r>
      <w:r w:rsidRPr="00AF6307" w:rsidR="00836914">
        <w:rPr>
          <w:rStyle w:val="Allmrkuseviide"/>
          <w:rFonts w:ascii="Times New Roman" w:hAnsi="Times New Roman"/>
          <w:sz w:val="24"/>
          <w:szCs w:val="24"/>
        </w:rPr>
        <w:footnoteReference w:id="15"/>
      </w:r>
    </w:p>
    <w:p w:rsidRPr="00AF6307" w:rsidR="006C0B35" w:rsidP="00AF6307" w:rsidRDefault="006C0B35" w14:paraId="018D9F35" w14:textId="77777777">
      <w:pPr>
        <w:spacing w:after="0" w:line="240" w:lineRule="auto"/>
        <w:contextualSpacing/>
        <w:jc w:val="both"/>
        <w:rPr>
          <w:rFonts w:ascii="Times New Roman" w:hAnsi="Times New Roman"/>
          <w:sz w:val="24"/>
          <w:szCs w:val="24"/>
        </w:rPr>
      </w:pPr>
    </w:p>
    <w:p w:rsidRPr="00AF6307" w:rsidR="006C0B35" w:rsidP="00AF6307" w:rsidRDefault="00836914" w14:paraId="678FD9E2" w14:textId="247A58D5">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Rahvaraamatukogude üks põhieesmärke on ka </w:t>
      </w:r>
      <w:proofErr w:type="spellStart"/>
      <w:r w:rsidRPr="00AF6307">
        <w:rPr>
          <w:rFonts w:ascii="Times New Roman" w:hAnsi="Times New Roman"/>
          <w:sz w:val="24"/>
          <w:szCs w:val="24"/>
        </w:rPr>
        <w:t>ühistarbimise</w:t>
      </w:r>
      <w:proofErr w:type="spellEnd"/>
      <w:r w:rsidRPr="00AF6307">
        <w:rPr>
          <w:rFonts w:ascii="Times New Roman" w:hAnsi="Times New Roman"/>
          <w:sz w:val="24"/>
          <w:szCs w:val="24"/>
        </w:rPr>
        <w:t xml:space="preserve"> edendamine</w:t>
      </w:r>
      <w:r w:rsidRPr="00AF6307" w:rsidR="00C71EB8">
        <w:rPr>
          <w:rFonts w:ascii="Times New Roman" w:hAnsi="Times New Roman"/>
          <w:sz w:val="24"/>
          <w:szCs w:val="24"/>
        </w:rPr>
        <w:t xml:space="preserve"> ja seeläbi säästva arengu toetamine</w:t>
      </w:r>
      <w:r w:rsidRPr="00AF6307">
        <w:rPr>
          <w:rFonts w:ascii="Times New Roman" w:hAnsi="Times New Roman"/>
          <w:sz w:val="24"/>
          <w:szCs w:val="24"/>
        </w:rPr>
        <w:t>.</w:t>
      </w:r>
      <w:r w:rsidRPr="00AF6307" w:rsidR="009A7FFD">
        <w:rPr>
          <w:rFonts w:ascii="Times New Roman" w:hAnsi="Times New Roman"/>
          <w:sz w:val="24"/>
          <w:szCs w:val="24"/>
        </w:rPr>
        <w:t xml:space="preserve"> </w:t>
      </w:r>
      <w:proofErr w:type="spellStart"/>
      <w:r w:rsidRPr="00AF6307" w:rsidR="009A7FFD">
        <w:rPr>
          <w:rFonts w:ascii="Times New Roman" w:hAnsi="Times New Roman"/>
          <w:sz w:val="24"/>
          <w:szCs w:val="24"/>
        </w:rPr>
        <w:t>Ühistarbimine</w:t>
      </w:r>
      <w:proofErr w:type="spellEnd"/>
      <w:r w:rsidRPr="00AF6307" w:rsidR="009A7FFD">
        <w:rPr>
          <w:rFonts w:ascii="Times New Roman" w:hAnsi="Times New Roman"/>
          <w:sz w:val="24"/>
          <w:szCs w:val="24"/>
        </w:rPr>
        <w:t xml:space="preserve"> tähendab majanduse vormi, mis baseerub toodete ja teenuste jagamisel, vahetamisel, kauplemisel või rentimisel, võimaldades ligipääsu asjadele ilma neid omastamata ning muutes mitte niivõrd seda mida me tarbime, vaid kuidas me tarbime.</w:t>
      </w:r>
      <w:r w:rsidRPr="00AF6307" w:rsidR="009A7FFD">
        <w:rPr>
          <w:rStyle w:val="Allmrkuseviide"/>
          <w:rFonts w:ascii="Times New Roman" w:hAnsi="Times New Roman"/>
          <w:sz w:val="24"/>
          <w:szCs w:val="24"/>
        </w:rPr>
        <w:footnoteReference w:id="16"/>
      </w:r>
      <w:r w:rsidRPr="00AF6307" w:rsidR="00C71EB8">
        <w:rPr>
          <w:rFonts w:ascii="Times New Roman" w:hAnsi="Times New Roman"/>
          <w:sz w:val="24"/>
          <w:szCs w:val="24"/>
        </w:rPr>
        <w:t xml:space="preserve"> Rahvar</w:t>
      </w:r>
      <w:r w:rsidRPr="00AF6307" w:rsidR="006C0B35">
        <w:rPr>
          <w:rFonts w:ascii="Times New Roman" w:hAnsi="Times New Roman"/>
          <w:sz w:val="24"/>
          <w:szCs w:val="24"/>
        </w:rPr>
        <w:t>aamatukogud edendavad ressursitõhusust ja kestlikku tarbimist, võimaldades jagatud juurdepääsu raamatutele ja</w:t>
      </w:r>
      <w:r w:rsidRPr="00AF6307" w:rsidR="00C71EB8">
        <w:rPr>
          <w:rFonts w:ascii="Times New Roman" w:hAnsi="Times New Roman"/>
          <w:sz w:val="24"/>
          <w:szCs w:val="24"/>
        </w:rPr>
        <w:t xml:space="preserve"> järjest rohkem ka </w:t>
      </w:r>
      <w:r w:rsidRPr="00AF6307" w:rsidR="006C0B35">
        <w:rPr>
          <w:rFonts w:ascii="Times New Roman" w:hAnsi="Times New Roman"/>
          <w:sz w:val="24"/>
          <w:szCs w:val="24"/>
        </w:rPr>
        <w:t xml:space="preserve">muudele </w:t>
      </w:r>
      <w:r w:rsidRPr="00AF6307" w:rsidR="00C71EB8">
        <w:rPr>
          <w:rFonts w:ascii="Times New Roman" w:hAnsi="Times New Roman"/>
          <w:sz w:val="24"/>
          <w:szCs w:val="24"/>
        </w:rPr>
        <w:t>esemetele (näiteks tööriistad, sporditarbed j</w:t>
      </w:r>
      <w:r w:rsidRPr="00AF6307" w:rsidR="00D57FE9">
        <w:rPr>
          <w:rFonts w:ascii="Times New Roman" w:hAnsi="Times New Roman"/>
          <w:sz w:val="24"/>
          <w:szCs w:val="24"/>
        </w:rPr>
        <w:t>ms</w:t>
      </w:r>
      <w:r w:rsidRPr="00AF6307" w:rsidR="00C71EB8">
        <w:rPr>
          <w:rFonts w:ascii="Times New Roman" w:hAnsi="Times New Roman"/>
          <w:sz w:val="24"/>
          <w:szCs w:val="24"/>
        </w:rPr>
        <w:t>)</w:t>
      </w:r>
      <w:r w:rsidRPr="00AF6307" w:rsidR="006C0B35">
        <w:rPr>
          <w:rFonts w:ascii="Times New Roman" w:hAnsi="Times New Roman"/>
          <w:sz w:val="24"/>
          <w:szCs w:val="24"/>
        </w:rPr>
        <w:t>.</w:t>
      </w:r>
    </w:p>
    <w:p w:rsidRPr="00AF6307" w:rsidR="00C71EB8" w:rsidP="00AF6307" w:rsidRDefault="00C71EB8" w14:paraId="40BD40C4" w14:textId="77777777">
      <w:pPr>
        <w:spacing w:after="0" w:line="240" w:lineRule="auto"/>
        <w:contextualSpacing/>
        <w:jc w:val="both"/>
        <w:rPr>
          <w:rFonts w:ascii="Times New Roman" w:hAnsi="Times New Roman"/>
          <w:sz w:val="24"/>
          <w:szCs w:val="24"/>
        </w:rPr>
      </w:pPr>
    </w:p>
    <w:p w:rsidRPr="00AF6307" w:rsidR="00C71EB8" w:rsidP="00AF6307" w:rsidRDefault="00C71EB8" w14:paraId="08344962" w14:textId="57F4D113">
      <w:pPr>
        <w:spacing w:after="0" w:line="240" w:lineRule="auto"/>
        <w:contextualSpacing/>
        <w:jc w:val="both"/>
        <w:rPr>
          <w:rFonts w:ascii="Times New Roman" w:hAnsi="Times New Roman"/>
          <w:sz w:val="24"/>
          <w:szCs w:val="24"/>
        </w:rPr>
      </w:pPr>
      <w:r w:rsidRPr="00AF6307">
        <w:rPr>
          <w:rFonts w:ascii="Times New Roman" w:hAnsi="Times New Roman"/>
          <w:sz w:val="24"/>
          <w:szCs w:val="24"/>
        </w:rPr>
        <w:t>Üha enam pakuvad rahvaraamatukogud tuge ka kogukonna- ja riigielu küsimustes osalemisel. Nagu juba eespool märgitud</w:t>
      </w:r>
      <w:r w:rsidRPr="00AF6307" w:rsidR="00611449">
        <w:rPr>
          <w:rFonts w:ascii="Times New Roman" w:hAnsi="Times New Roman"/>
          <w:sz w:val="24"/>
          <w:szCs w:val="24"/>
        </w:rPr>
        <w:t>,</w:t>
      </w:r>
      <w:r w:rsidRPr="00AF6307">
        <w:rPr>
          <w:rFonts w:ascii="Times New Roman" w:hAnsi="Times New Roman"/>
          <w:sz w:val="24"/>
          <w:szCs w:val="24"/>
        </w:rPr>
        <w:t xml:space="preserve"> on rahvaraamatukogud kogukonda koondavad ankurasutused, mis on inimestele lähedal ja millest on saanud seetõttu olulised tugipunktid. </w:t>
      </w:r>
      <w:r w:rsidRPr="00AF6307" w:rsidR="007E5509">
        <w:rPr>
          <w:rFonts w:ascii="Times New Roman" w:hAnsi="Times New Roman"/>
          <w:sz w:val="24"/>
          <w:szCs w:val="24"/>
        </w:rPr>
        <w:t>Rahvaraamatukogud</w:t>
      </w:r>
      <w:r w:rsidRPr="00AF6307">
        <w:rPr>
          <w:rFonts w:ascii="Times New Roman" w:hAnsi="Times New Roman"/>
          <w:sz w:val="24"/>
          <w:szCs w:val="24"/>
        </w:rPr>
        <w:t xml:space="preserve"> pakuvad </w:t>
      </w:r>
      <w:r w:rsidRPr="00AF6307" w:rsidR="007E5509">
        <w:rPr>
          <w:rFonts w:ascii="Times New Roman" w:hAnsi="Times New Roman"/>
          <w:sz w:val="24"/>
          <w:szCs w:val="24"/>
        </w:rPr>
        <w:t xml:space="preserve">näiteks </w:t>
      </w:r>
      <w:r w:rsidRPr="00AF6307">
        <w:rPr>
          <w:rFonts w:ascii="Times New Roman" w:hAnsi="Times New Roman"/>
          <w:sz w:val="24"/>
          <w:szCs w:val="24"/>
        </w:rPr>
        <w:t xml:space="preserve">infot ja abi </w:t>
      </w:r>
      <w:r w:rsidRPr="00AF6307" w:rsidR="007E5509">
        <w:rPr>
          <w:rFonts w:ascii="Times New Roman" w:hAnsi="Times New Roman"/>
          <w:sz w:val="24"/>
          <w:szCs w:val="24"/>
        </w:rPr>
        <w:t xml:space="preserve">elektrooniliste avalike </w:t>
      </w:r>
      <w:r w:rsidRPr="00AF6307">
        <w:rPr>
          <w:rFonts w:ascii="Times New Roman" w:hAnsi="Times New Roman"/>
          <w:sz w:val="24"/>
          <w:szCs w:val="24"/>
        </w:rPr>
        <w:t>teenuste kasutamisel</w:t>
      </w:r>
      <w:r w:rsidRPr="00AF6307" w:rsidR="007E5509">
        <w:rPr>
          <w:rFonts w:ascii="Times New Roman" w:hAnsi="Times New Roman"/>
          <w:sz w:val="24"/>
          <w:szCs w:val="24"/>
        </w:rPr>
        <w:t>,</w:t>
      </w:r>
      <w:r w:rsidRPr="00AF6307">
        <w:rPr>
          <w:rFonts w:ascii="Times New Roman" w:hAnsi="Times New Roman"/>
          <w:sz w:val="24"/>
          <w:szCs w:val="24"/>
        </w:rPr>
        <w:t xml:space="preserve"> aga ka võimalusi </w:t>
      </w:r>
      <w:r w:rsidRPr="00AF6307" w:rsidR="007E5509">
        <w:rPr>
          <w:rFonts w:ascii="Times New Roman" w:hAnsi="Times New Roman"/>
          <w:sz w:val="24"/>
          <w:szCs w:val="24"/>
        </w:rPr>
        <w:t xml:space="preserve">(olgu siis ruumide või info levitamise näol) </w:t>
      </w:r>
      <w:r w:rsidRPr="00AF6307">
        <w:rPr>
          <w:rFonts w:ascii="Times New Roman" w:hAnsi="Times New Roman"/>
          <w:sz w:val="24"/>
          <w:szCs w:val="24"/>
        </w:rPr>
        <w:t>osaleda kohalikes ja kogukondlikes aruteludes, aidates seeläbi tugevdada kodanikuaktiivsust ja kaasatust.</w:t>
      </w:r>
    </w:p>
    <w:p w:rsidRPr="00AF6307" w:rsidR="006C0B35" w:rsidP="00AF6307" w:rsidRDefault="006C0B35" w14:paraId="14A6A4E2" w14:textId="77777777">
      <w:pPr>
        <w:spacing w:after="0" w:line="240" w:lineRule="auto"/>
        <w:contextualSpacing/>
        <w:jc w:val="both"/>
        <w:rPr>
          <w:rFonts w:ascii="Times New Roman" w:hAnsi="Times New Roman"/>
          <w:sz w:val="24"/>
          <w:szCs w:val="24"/>
        </w:rPr>
      </w:pPr>
    </w:p>
    <w:p w:rsidRPr="00AF6307" w:rsidR="006C0B35" w:rsidP="00AF6307" w:rsidRDefault="008C550E" w14:paraId="0A8D7801" w14:textId="6E85B3CF">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2</w:t>
      </w:r>
      <w:r w:rsidRPr="00AF6307">
        <w:rPr>
          <w:rFonts w:ascii="Times New Roman" w:hAnsi="Times New Roman"/>
          <w:sz w:val="24"/>
          <w:szCs w:val="24"/>
        </w:rPr>
        <w:t xml:space="preserve"> loetletakse rahvaraamatukogu põhiülesanded. Osaliselt on need tuletatud kehtivast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-ist ja osaliselt eelmises lõikes kirjeldatud uutest rahvaraamatukogu põhieesmärkidest. </w:t>
      </w:r>
      <w:r w:rsidRPr="00AF6307" w:rsidR="006C0B35">
        <w:rPr>
          <w:rFonts w:ascii="Times New Roman" w:hAnsi="Times New Roman"/>
          <w:sz w:val="24"/>
          <w:szCs w:val="24"/>
        </w:rPr>
        <w:t>Ülesannete sõnastamisel on eeskuju võetud Soome rahvaraamatukogu seadusest</w:t>
      </w:r>
      <w:r w:rsidRPr="00AF6307" w:rsidR="006C0B35">
        <w:rPr>
          <w:rStyle w:val="Allmrkuseviide"/>
          <w:rFonts w:ascii="Times New Roman" w:hAnsi="Times New Roman"/>
          <w:sz w:val="24"/>
          <w:szCs w:val="24"/>
        </w:rPr>
        <w:footnoteReference w:id="17"/>
      </w:r>
      <w:r w:rsidRPr="00AF6307" w:rsidR="006C0B35">
        <w:rPr>
          <w:rFonts w:ascii="Times New Roman" w:hAnsi="Times New Roman"/>
          <w:sz w:val="24"/>
          <w:szCs w:val="24"/>
        </w:rPr>
        <w:t xml:space="preserve"> ja arvestatud Rahvaraamatukogude Nõukogu </w:t>
      </w:r>
      <w:r w:rsidR="00F53BF6">
        <w:rPr>
          <w:rFonts w:ascii="Times New Roman" w:hAnsi="Times New Roman"/>
          <w:sz w:val="24"/>
          <w:szCs w:val="24"/>
        </w:rPr>
        <w:t>ning I</w:t>
      </w:r>
      <w:r w:rsidR="00252084">
        <w:rPr>
          <w:rFonts w:ascii="Times New Roman" w:hAnsi="Times New Roman"/>
          <w:sz w:val="24"/>
          <w:szCs w:val="24"/>
        </w:rPr>
        <w:t xml:space="preserve">FLA/UNESCO </w:t>
      </w:r>
      <w:r w:rsidR="00E10217">
        <w:rPr>
          <w:rFonts w:ascii="Times New Roman" w:hAnsi="Times New Roman"/>
          <w:sz w:val="24"/>
          <w:szCs w:val="24"/>
        </w:rPr>
        <w:t>rahvaraamatukogude manifesti</w:t>
      </w:r>
      <w:r w:rsidR="00F96781">
        <w:rPr>
          <w:rStyle w:val="Allmrkuseviide"/>
          <w:rFonts w:ascii="Times New Roman" w:hAnsi="Times New Roman"/>
          <w:sz w:val="24"/>
          <w:szCs w:val="24"/>
        </w:rPr>
        <w:footnoteReference w:id="18"/>
      </w:r>
      <w:r w:rsidR="00E77705">
        <w:rPr>
          <w:rFonts w:ascii="Times New Roman" w:hAnsi="Times New Roman"/>
          <w:sz w:val="24"/>
          <w:szCs w:val="24"/>
        </w:rPr>
        <w:t xml:space="preserve"> </w:t>
      </w:r>
      <w:r w:rsidRPr="00AF6307" w:rsidR="006C0B35">
        <w:rPr>
          <w:rFonts w:ascii="Times New Roman" w:hAnsi="Times New Roman"/>
          <w:sz w:val="24"/>
          <w:szCs w:val="24"/>
        </w:rPr>
        <w:t>soovitusi.</w:t>
      </w:r>
      <w:r w:rsidRPr="00AF6307">
        <w:rPr>
          <w:rFonts w:ascii="Times New Roman" w:hAnsi="Times New Roman"/>
          <w:sz w:val="24"/>
          <w:szCs w:val="24"/>
        </w:rPr>
        <w:t xml:space="preserve"> </w:t>
      </w:r>
      <w:r w:rsidRPr="00AF6307" w:rsidR="00797720">
        <w:rPr>
          <w:rFonts w:ascii="Times New Roman" w:hAnsi="Times New Roman"/>
          <w:sz w:val="24"/>
          <w:szCs w:val="24"/>
        </w:rPr>
        <w:t>Sarnaselt rahvaraamatukogu uutele eesmärkidele peegeldavad ka eelnõus nimetatud ü</w:t>
      </w:r>
      <w:r w:rsidRPr="00AF6307">
        <w:rPr>
          <w:rFonts w:ascii="Times New Roman" w:hAnsi="Times New Roman"/>
          <w:sz w:val="24"/>
          <w:szCs w:val="24"/>
        </w:rPr>
        <w:t xml:space="preserve">lesanded aja jooksul rahvaraamatukogude tegevuses toimunud põhimõttelist </w:t>
      </w:r>
      <w:r w:rsidRPr="00AF6307" w:rsidR="00797720">
        <w:rPr>
          <w:rFonts w:ascii="Times New Roman" w:hAnsi="Times New Roman"/>
          <w:sz w:val="24"/>
          <w:szCs w:val="24"/>
        </w:rPr>
        <w:t xml:space="preserve">muutust, </w:t>
      </w:r>
      <w:r w:rsidRPr="00AF6307" w:rsidR="006C0B35">
        <w:rPr>
          <w:rFonts w:ascii="Times New Roman" w:hAnsi="Times New Roman"/>
          <w:sz w:val="24"/>
          <w:szCs w:val="24"/>
        </w:rPr>
        <w:t>kus pigem laenutuskesks</w:t>
      </w:r>
      <w:r w:rsidRPr="00AF6307" w:rsidR="00797720">
        <w:rPr>
          <w:rFonts w:ascii="Times New Roman" w:hAnsi="Times New Roman"/>
          <w:sz w:val="24"/>
          <w:szCs w:val="24"/>
        </w:rPr>
        <w:t>elt</w:t>
      </w:r>
      <w:r w:rsidRPr="00AF6307" w:rsidR="006C0B35">
        <w:rPr>
          <w:rFonts w:ascii="Times New Roman" w:hAnsi="Times New Roman"/>
          <w:sz w:val="24"/>
          <w:szCs w:val="24"/>
        </w:rPr>
        <w:t xml:space="preserve"> kuvandilt minnakse üle sotsiaalsemale organisatsioonile ja tegevustele, mis toeta</w:t>
      </w:r>
      <w:r w:rsidRPr="00AF6307" w:rsidR="00797720">
        <w:rPr>
          <w:rFonts w:ascii="Times New Roman" w:hAnsi="Times New Roman"/>
          <w:sz w:val="24"/>
          <w:szCs w:val="24"/>
        </w:rPr>
        <w:t>vad</w:t>
      </w:r>
      <w:r w:rsidRPr="00AF6307" w:rsidR="006C0B35">
        <w:rPr>
          <w:rFonts w:ascii="Times New Roman" w:hAnsi="Times New Roman"/>
          <w:sz w:val="24"/>
          <w:szCs w:val="24"/>
        </w:rPr>
        <w:t xml:space="preserve"> inimest, ühiskonda </w:t>
      </w:r>
      <w:r w:rsidRPr="00AF6307" w:rsidR="00797720">
        <w:rPr>
          <w:rFonts w:ascii="Times New Roman" w:hAnsi="Times New Roman"/>
          <w:sz w:val="24"/>
          <w:szCs w:val="24"/>
        </w:rPr>
        <w:t>ja</w:t>
      </w:r>
      <w:r w:rsidRPr="00AF6307" w:rsidR="006C0B35">
        <w:rPr>
          <w:rFonts w:ascii="Times New Roman" w:hAnsi="Times New Roman"/>
          <w:sz w:val="24"/>
          <w:szCs w:val="24"/>
        </w:rPr>
        <w:t xml:space="preserve"> elukeskkonda.</w:t>
      </w:r>
    </w:p>
    <w:p w:rsidRPr="00AF6307" w:rsidR="006C0B35" w:rsidP="00AF6307" w:rsidRDefault="006C0B35" w14:paraId="70417F19" w14:textId="77777777">
      <w:pPr>
        <w:spacing w:after="0" w:line="240" w:lineRule="auto"/>
        <w:contextualSpacing/>
        <w:jc w:val="both"/>
        <w:rPr>
          <w:rFonts w:ascii="Times New Roman" w:hAnsi="Times New Roman"/>
          <w:sz w:val="24"/>
          <w:szCs w:val="24"/>
        </w:rPr>
      </w:pPr>
    </w:p>
    <w:p w:rsidRPr="00AF6307" w:rsidR="007C256E" w:rsidP="00AF6307" w:rsidRDefault="00797720" w14:paraId="034FE1D5" w14:textId="6F5A6BEE">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Esimese põhiülesandena nimetatud trükiste, </w:t>
      </w:r>
      <w:proofErr w:type="spellStart"/>
      <w:r w:rsidRPr="00AF6307">
        <w:rPr>
          <w:rFonts w:ascii="Times New Roman" w:hAnsi="Times New Roman"/>
          <w:sz w:val="24"/>
          <w:szCs w:val="24"/>
        </w:rPr>
        <w:t>auviste</w:t>
      </w:r>
      <w:proofErr w:type="spellEnd"/>
      <w:r w:rsidRPr="00AF6307">
        <w:rPr>
          <w:rFonts w:ascii="Times New Roman" w:hAnsi="Times New Roman"/>
          <w:sz w:val="24"/>
          <w:szCs w:val="24"/>
        </w:rPr>
        <w:t xml:space="preserve">, võrgu- ja muude väljaannete ning esemete kättesaadavaks tegemine ja valikule andmebaasidest juurdepääsu võimaldamine on sarnases sõnastuses olemas ka kehtivas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 2 lõikes 2). Termini „teavik“ asemel on </w:t>
      </w:r>
      <w:r w:rsidRPr="00AF6307" w:rsidR="00400B5A">
        <w:rPr>
          <w:rFonts w:ascii="Times New Roman" w:hAnsi="Times New Roman"/>
          <w:sz w:val="24"/>
          <w:szCs w:val="24"/>
        </w:rPr>
        <w:t xml:space="preserve">eelnõus läbivalt kasutusele võetud termin „väljaanne“, mis on täna erialakeeles eelistatum. Eelnõu ettevalmistajad ei pea </w:t>
      </w:r>
      <w:r w:rsidRPr="00AF6307" w:rsidR="00611449">
        <w:rPr>
          <w:rFonts w:ascii="Times New Roman" w:hAnsi="Times New Roman"/>
          <w:sz w:val="24"/>
          <w:szCs w:val="24"/>
        </w:rPr>
        <w:t xml:space="preserve">seejuures </w:t>
      </w:r>
      <w:r w:rsidRPr="00AF6307" w:rsidR="00400B5A">
        <w:rPr>
          <w:rFonts w:ascii="Times New Roman" w:hAnsi="Times New Roman"/>
          <w:sz w:val="24"/>
          <w:szCs w:val="24"/>
        </w:rPr>
        <w:t xml:space="preserve">vajalikuks teha samasugust muudatust </w:t>
      </w:r>
      <w:r w:rsidRPr="00AF6307" w:rsidR="00611449">
        <w:rPr>
          <w:rFonts w:ascii="Times New Roman" w:hAnsi="Times New Roman"/>
          <w:sz w:val="24"/>
          <w:szCs w:val="24"/>
        </w:rPr>
        <w:t xml:space="preserve">kõikides </w:t>
      </w:r>
      <w:r w:rsidRPr="00AF6307" w:rsidR="00400B5A">
        <w:rPr>
          <w:rFonts w:ascii="Times New Roman" w:hAnsi="Times New Roman"/>
          <w:sz w:val="24"/>
          <w:szCs w:val="24"/>
        </w:rPr>
        <w:t xml:space="preserve">teistes õigusaktides, kus sõna „teavik“ on kasutatud (näiteks käibemaksuseaduses ja riigihangete </w:t>
      </w:r>
      <w:r w:rsidRPr="00AF6307" w:rsidR="00400B5A">
        <w:rPr>
          <w:rFonts w:ascii="Times New Roman" w:hAnsi="Times New Roman"/>
          <w:sz w:val="24"/>
          <w:szCs w:val="24"/>
        </w:rPr>
        <w:t xml:space="preserve">seaduses), sest </w:t>
      </w:r>
      <w:r w:rsidRPr="00AF6307" w:rsidR="00611449">
        <w:rPr>
          <w:rFonts w:ascii="Times New Roman" w:hAnsi="Times New Roman"/>
          <w:sz w:val="24"/>
          <w:szCs w:val="24"/>
        </w:rPr>
        <w:t>regulatsioonide sisu see ei mõjuta</w:t>
      </w:r>
      <w:r w:rsidRPr="00AF6307" w:rsidR="00400B5A">
        <w:rPr>
          <w:rFonts w:ascii="Times New Roman" w:hAnsi="Times New Roman"/>
          <w:sz w:val="24"/>
          <w:szCs w:val="24"/>
        </w:rPr>
        <w:t>.</w:t>
      </w:r>
      <w:r w:rsidRPr="00AF6307" w:rsidR="00611449">
        <w:rPr>
          <w:rFonts w:ascii="Times New Roman" w:hAnsi="Times New Roman"/>
          <w:sz w:val="24"/>
          <w:szCs w:val="24"/>
        </w:rPr>
        <w:t xml:space="preserve"> Lisaks on kõnealuse ülesande puhul uuendusena lisatud esemete kättesaadavaks tegemine. Nagu juba eespool märgitud, edendavad rahvaraamatukogud </w:t>
      </w:r>
      <w:proofErr w:type="spellStart"/>
      <w:r w:rsidRPr="00AF6307" w:rsidR="00611449">
        <w:rPr>
          <w:rFonts w:ascii="Times New Roman" w:hAnsi="Times New Roman"/>
          <w:sz w:val="24"/>
          <w:szCs w:val="24"/>
        </w:rPr>
        <w:t>ühistarbimist</w:t>
      </w:r>
      <w:proofErr w:type="spellEnd"/>
      <w:r w:rsidRPr="00AF6307" w:rsidR="00611449">
        <w:rPr>
          <w:rFonts w:ascii="Times New Roman" w:hAnsi="Times New Roman"/>
          <w:sz w:val="24"/>
          <w:szCs w:val="24"/>
        </w:rPr>
        <w:t xml:space="preserve"> ja see ei tähenda täna enam ainult raamatute (ja muude väljaannete) laenutamist, vaid on laienenud ka näiteks e-</w:t>
      </w:r>
      <w:proofErr w:type="spellStart"/>
      <w:r w:rsidRPr="00AF6307" w:rsidR="00611449">
        <w:rPr>
          <w:rFonts w:ascii="Times New Roman" w:hAnsi="Times New Roman"/>
          <w:sz w:val="24"/>
          <w:szCs w:val="24"/>
        </w:rPr>
        <w:t>lugerite</w:t>
      </w:r>
      <w:proofErr w:type="spellEnd"/>
      <w:r w:rsidRPr="00AF6307" w:rsidR="00611449">
        <w:rPr>
          <w:rFonts w:ascii="Times New Roman" w:hAnsi="Times New Roman"/>
          <w:sz w:val="24"/>
          <w:szCs w:val="24"/>
        </w:rPr>
        <w:t>, tööriistade, sporditarvete</w:t>
      </w:r>
      <w:r w:rsidRPr="00AF6307" w:rsidR="00163F3D">
        <w:rPr>
          <w:rFonts w:ascii="Times New Roman" w:hAnsi="Times New Roman"/>
          <w:sz w:val="24"/>
          <w:szCs w:val="24"/>
        </w:rPr>
        <w:t xml:space="preserve"> ja</w:t>
      </w:r>
      <w:r w:rsidRPr="00AF6307" w:rsidR="00611449">
        <w:rPr>
          <w:rFonts w:ascii="Times New Roman" w:hAnsi="Times New Roman"/>
          <w:sz w:val="24"/>
          <w:szCs w:val="24"/>
        </w:rPr>
        <w:t xml:space="preserve"> pillide</w:t>
      </w:r>
      <w:r w:rsidRPr="00AF6307" w:rsidR="00163F3D">
        <w:rPr>
          <w:rFonts w:ascii="Times New Roman" w:hAnsi="Times New Roman"/>
          <w:sz w:val="24"/>
          <w:szCs w:val="24"/>
        </w:rPr>
        <w:t>ni. Andmebaasidele juurdepääsu võimaldamise osas on täpsustatud, et rahvaraamatukogud võimaldavad kasutada valikut andmebaasidest. Reeglina soovitakse raamatukogu kaudu tasuta juurdepääsu just sellistele andmebaasidele, mis on tavakasutajatele tasulised. Arvestades aga asjaolu, et vastavate litsentside soetamisega kaasneb rahvaraamatukogudele kulu, ei saa eeldada</w:t>
      </w:r>
      <w:r w:rsidRPr="00AF6307" w:rsidR="007C256E">
        <w:rPr>
          <w:rFonts w:ascii="Times New Roman" w:hAnsi="Times New Roman"/>
          <w:sz w:val="24"/>
          <w:szCs w:val="24"/>
        </w:rPr>
        <w:t>, et rahvaraamatukogu võimaldab lugeja soovil juurdepääsu mistahes andmebaasile.</w:t>
      </w:r>
    </w:p>
    <w:p w:rsidRPr="00AF6307" w:rsidR="007C256E" w:rsidP="00AF6307" w:rsidRDefault="007C256E" w14:paraId="0DAE3B16" w14:textId="77777777">
      <w:pPr>
        <w:spacing w:after="0" w:line="240" w:lineRule="auto"/>
        <w:contextualSpacing/>
        <w:jc w:val="both"/>
        <w:rPr>
          <w:rFonts w:ascii="Times New Roman" w:hAnsi="Times New Roman"/>
          <w:sz w:val="24"/>
          <w:szCs w:val="24"/>
        </w:rPr>
      </w:pPr>
    </w:p>
    <w:p w:rsidRPr="00AF6307" w:rsidR="007C256E" w:rsidP="00AF6307" w:rsidRDefault="007C256E" w14:paraId="17DFE0F4" w14:textId="7AEB6B50">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Rahvaraamatukogu teise põhiülesandena on eelnõus nimetatud kogukonna vajadustest lähtuvate mitmekülgsete ja pidevalt uuenevate kogude loomist ja haldamist. </w:t>
      </w:r>
      <w:r w:rsidRPr="00AF6307" w:rsidR="006C0B35">
        <w:rPr>
          <w:rFonts w:ascii="Times New Roman" w:hAnsi="Times New Roman"/>
          <w:sz w:val="24"/>
          <w:szCs w:val="24"/>
        </w:rPr>
        <w:t xml:space="preserve">Kogude pidev </w:t>
      </w:r>
      <w:r w:rsidRPr="00AF6307">
        <w:rPr>
          <w:rFonts w:ascii="Times New Roman" w:hAnsi="Times New Roman"/>
          <w:sz w:val="24"/>
          <w:szCs w:val="24"/>
        </w:rPr>
        <w:t>uuendamine koos kogukonna vajaduste arvestamisega</w:t>
      </w:r>
      <w:r w:rsidRPr="00AF6307" w:rsidR="006C0B35">
        <w:rPr>
          <w:rFonts w:ascii="Times New Roman" w:hAnsi="Times New Roman"/>
          <w:sz w:val="24"/>
          <w:szCs w:val="24"/>
        </w:rPr>
        <w:t xml:space="preserve"> tagab, et </w:t>
      </w:r>
      <w:r w:rsidRPr="00AF6307">
        <w:rPr>
          <w:rFonts w:ascii="Times New Roman" w:hAnsi="Times New Roman"/>
          <w:sz w:val="24"/>
          <w:szCs w:val="24"/>
        </w:rPr>
        <w:t>rahvaraamatukogu kogud</w:t>
      </w:r>
      <w:r w:rsidRPr="00AF6307" w:rsidR="006C0B35">
        <w:rPr>
          <w:rFonts w:ascii="Times New Roman" w:hAnsi="Times New Roman"/>
          <w:sz w:val="24"/>
          <w:szCs w:val="24"/>
        </w:rPr>
        <w:t xml:space="preserve"> kajastaksid ühiskondlikke muutusi ning vastaksid eri vanuserühmade ja huvigruppide vajadustele.</w:t>
      </w:r>
    </w:p>
    <w:p w:rsidRPr="00AF6307" w:rsidR="007C256E" w:rsidP="00AF6307" w:rsidRDefault="007C256E" w14:paraId="734A03AA" w14:textId="77777777">
      <w:pPr>
        <w:spacing w:after="0" w:line="240" w:lineRule="auto"/>
        <w:contextualSpacing/>
        <w:jc w:val="both"/>
        <w:rPr>
          <w:rFonts w:ascii="Times New Roman" w:hAnsi="Times New Roman"/>
          <w:sz w:val="24"/>
          <w:szCs w:val="24"/>
        </w:rPr>
      </w:pPr>
    </w:p>
    <w:p w:rsidRPr="00AF6307" w:rsidR="006C0B35" w:rsidP="00AF6307" w:rsidRDefault="005371B8" w14:paraId="2F4F6703" w14:textId="4BE0C6AB">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Kolmas põhiülesanne näeb ette, et rahvaraamatukogu võimaldab juurdepääsu avalikule teabele ja elektroonilistele avalikele teenustele. Avalikule teabele juurdepääsu võimaldamine on rahvaraamatukogu kohustus ka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kohaselt (§ 15 lõiked 2 ja 2</w:t>
      </w:r>
      <w:r w:rsidRPr="00AF6307">
        <w:rPr>
          <w:rFonts w:ascii="Times New Roman" w:hAnsi="Times New Roman"/>
          <w:sz w:val="24"/>
          <w:szCs w:val="24"/>
          <w:vertAlign w:val="superscript"/>
        </w:rPr>
        <w:t>1</w:t>
      </w:r>
      <w:r w:rsidRPr="00AF6307">
        <w:rPr>
          <w:rFonts w:ascii="Times New Roman" w:hAnsi="Times New Roman"/>
          <w:sz w:val="24"/>
          <w:szCs w:val="24"/>
        </w:rPr>
        <w:t>), samuti on see sätestatud avaliku teabe seaduses</w:t>
      </w:r>
      <w:r w:rsidRPr="00AF6307" w:rsidR="007242AC">
        <w:rPr>
          <w:rFonts w:ascii="Times New Roman" w:hAnsi="Times New Roman"/>
          <w:sz w:val="24"/>
          <w:szCs w:val="24"/>
        </w:rPr>
        <w:t xml:space="preserve"> (edaspidi</w:t>
      </w:r>
      <w:r w:rsidR="00047B55">
        <w:rPr>
          <w:rFonts w:ascii="Times New Roman" w:hAnsi="Times New Roman"/>
          <w:sz w:val="24"/>
          <w:szCs w:val="24"/>
        </w:rPr>
        <w:t xml:space="preserve"> ka</w:t>
      </w:r>
      <w:r w:rsidRPr="00AF6307" w:rsidR="007242AC">
        <w:rPr>
          <w:rFonts w:ascii="Times New Roman" w:hAnsi="Times New Roman"/>
          <w:sz w:val="24"/>
          <w:szCs w:val="24"/>
        </w:rPr>
        <w:t xml:space="preserve"> </w:t>
      </w:r>
      <w:proofErr w:type="spellStart"/>
      <w:r w:rsidRPr="00AF6307" w:rsidR="007242AC">
        <w:rPr>
          <w:rFonts w:ascii="Times New Roman" w:hAnsi="Times New Roman"/>
          <w:i/>
          <w:iCs/>
          <w:sz w:val="24"/>
          <w:szCs w:val="24"/>
        </w:rPr>
        <w:t>AvTS</w:t>
      </w:r>
      <w:proofErr w:type="spellEnd"/>
      <w:r w:rsidRPr="00AF6307" w:rsidR="007242AC">
        <w:rPr>
          <w:rFonts w:ascii="Times New Roman" w:hAnsi="Times New Roman"/>
          <w:sz w:val="24"/>
          <w:szCs w:val="24"/>
        </w:rPr>
        <w:t>)</w:t>
      </w:r>
      <w:r w:rsidRPr="00AF6307">
        <w:rPr>
          <w:rFonts w:ascii="Times New Roman" w:hAnsi="Times New Roman"/>
          <w:sz w:val="24"/>
          <w:szCs w:val="24"/>
        </w:rPr>
        <w:t xml:space="preserve"> (§ 33). Riigi Teataja seaduse</w:t>
      </w:r>
      <w:r w:rsidRPr="00AF6307" w:rsidR="007242AC">
        <w:rPr>
          <w:rFonts w:ascii="Times New Roman" w:hAnsi="Times New Roman"/>
          <w:sz w:val="24"/>
          <w:szCs w:val="24"/>
        </w:rPr>
        <w:t xml:space="preserve"> (edaspidi </w:t>
      </w:r>
      <w:r w:rsidRPr="00AF6307" w:rsidR="007242AC">
        <w:rPr>
          <w:rFonts w:ascii="Times New Roman" w:hAnsi="Times New Roman"/>
          <w:i/>
          <w:iCs/>
          <w:sz w:val="24"/>
          <w:szCs w:val="24"/>
        </w:rPr>
        <w:t>RTS</w:t>
      </w:r>
      <w:r w:rsidRPr="00AF6307" w:rsidR="007242AC">
        <w:rPr>
          <w:rFonts w:ascii="Times New Roman" w:hAnsi="Times New Roman"/>
          <w:sz w:val="24"/>
          <w:szCs w:val="24"/>
        </w:rPr>
        <w:t>)</w:t>
      </w:r>
      <w:r w:rsidRPr="00AF6307">
        <w:rPr>
          <w:rFonts w:ascii="Times New Roman" w:hAnsi="Times New Roman"/>
          <w:sz w:val="24"/>
          <w:szCs w:val="24"/>
        </w:rPr>
        <w:t xml:space="preserve"> § 7 lõike 2 kohaselt võimaldatakse rahvaraamatukogudes tasuta juurdepääs Riigi Teatajale. </w:t>
      </w:r>
      <w:r w:rsidRPr="00AF6307" w:rsidR="00A9118B">
        <w:rPr>
          <w:rFonts w:ascii="Times New Roman" w:hAnsi="Times New Roman"/>
          <w:sz w:val="24"/>
          <w:szCs w:val="24"/>
        </w:rPr>
        <w:t xml:space="preserve">Eelnõuga täiendatakse olemasolevat ülesannet elektroonilistele avalikele teenustele juurdepääsu võimaldamisega. Silmas peetakse riigi ja </w:t>
      </w:r>
      <w:proofErr w:type="spellStart"/>
      <w:r w:rsidRPr="00AF6307" w:rsidR="00A9118B">
        <w:rPr>
          <w:rFonts w:ascii="Times New Roman" w:hAnsi="Times New Roman"/>
          <w:sz w:val="24"/>
          <w:szCs w:val="24"/>
        </w:rPr>
        <w:t>KOV-i</w:t>
      </w:r>
      <w:proofErr w:type="spellEnd"/>
      <w:r w:rsidRPr="00AF6307" w:rsidR="00A9118B">
        <w:rPr>
          <w:rFonts w:ascii="Times New Roman" w:hAnsi="Times New Roman"/>
          <w:sz w:val="24"/>
          <w:szCs w:val="24"/>
        </w:rPr>
        <w:t xml:space="preserve"> teenuseid (näiteks </w:t>
      </w:r>
      <w:r w:rsidRPr="00AF6307" w:rsidR="00AB13C2">
        <w:rPr>
          <w:rFonts w:ascii="Times New Roman" w:hAnsi="Times New Roman"/>
          <w:sz w:val="24"/>
          <w:szCs w:val="24"/>
        </w:rPr>
        <w:t>toetuste taotlemine jms</w:t>
      </w:r>
      <w:r w:rsidRPr="00AF6307" w:rsidR="00A9118B">
        <w:rPr>
          <w:rFonts w:ascii="Times New Roman" w:hAnsi="Times New Roman"/>
          <w:sz w:val="24"/>
          <w:szCs w:val="24"/>
        </w:rPr>
        <w:t>)</w:t>
      </w:r>
      <w:r w:rsidRPr="00AF6307" w:rsidR="00AB13C2">
        <w:rPr>
          <w:rFonts w:ascii="Times New Roman" w:hAnsi="Times New Roman"/>
          <w:sz w:val="24"/>
          <w:szCs w:val="24"/>
        </w:rPr>
        <w:t xml:space="preserve">. </w:t>
      </w:r>
      <w:r w:rsidRPr="00AF6307" w:rsidR="006C0B35">
        <w:rPr>
          <w:rFonts w:ascii="Times New Roman" w:hAnsi="Times New Roman"/>
          <w:sz w:val="24"/>
          <w:szCs w:val="24"/>
        </w:rPr>
        <w:t>Tegemist on regionaalpoliitiliselt olulise ülesandega, mille</w:t>
      </w:r>
      <w:r w:rsidRPr="00AF6307" w:rsidR="00AB13C2">
        <w:rPr>
          <w:rFonts w:ascii="Times New Roman" w:hAnsi="Times New Roman"/>
          <w:sz w:val="24"/>
          <w:szCs w:val="24"/>
        </w:rPr>
        <w:t xml:space="preserve"> tarbeks</w:t>
      </w:r>
      <w:r w:rsidRPr="00AF6307" w:rsidR="006C0B35">
        <w:rPr>
          <w:rFonts w:ascii="Times New Roman" w:hAnsi="Times New Roman"/>
          <w:sz w:val="24"/>
          <w:szCs w:val="24"/>
        </w:rPr>
        <w:t xml:space="preserve"> kasutatakse ära rahvaraamatukogude üle-eestilist võrku</w:t>
      </w:r>
      <w:r w:rsidRPr="00AF6307" w:rsidR="00AB13C2">
        <w:rPr>
          <w:rFonts w:ascii="Times New Roman" w:hAnsi="Times New Roman"/>
          <w:sz w:val="24"/>
          <w:szCs w:val="24"/>
        </w:rPr>
        <w:t xml:space="preserve">, et </w:t>
      </w:r>
      <w:r w:rsidRPr="00AF6307" w:rsidR="006C0B35">
        <w:rPr>
          <w:rFonts w:ascii="Times New Roman" w:hAnsi="Times New Roman"/>
          <w:sz w:val="24"/>
          <w:szCs w:val="24"/>
        </w:rPr>
        <w:t>võimalda</w:t>
      </w:r>
      <w:r w:rsidRPr="00AF6307" w:rsidR="00AB13C2">
        <w:rPr>
          <w:rFonts w:ascii="Times New Roman" w:hAnsi="Times New Roman"/>
          <w:sz w:val="24"/>
          <w:szCs w:val="24"/>
        </w:rPr>
        <w:t>da</w:t>
      </w:r>
      <w:r w:rsidRPr="00AF6307" w:rsidR="006C0B35">
        <w:rPr>
          <w:rFonts w:ascii="Times New Roman" w:hAnsi="Times New Roman"/>
          <w:sz w:val="24"/>
          <w:szCs w:val="24"/>
        </w:rPr>
        <w:t xml:space="preserve"> inimestel kasutada riigi- ja kohaliku omavalitsuse teenuseid võimalikult kodu</w:t>
      </w:r>
      <w:r w:rsidRPr="00AF6307" w:rsidR="00AB13C2">
        <w:rPr>
          <w:rFonts w:ascii="Times New Roman" w:hAnsi="Times New Roman"/>
          <w:sz w:val="24"/>
          <w:szCs w:val="24"/>
        </w:rPr>
        <w:t xml:space="preserve"> </w:t>
      </w:r>
      <w:r w:rsidRPr="00AF6307" w:rsidR="006C0B35">
        <w:rPr>
          <w:rFonts w:ascii="Times New Roman" w:hAnsi="Times New Roman"/>
          <w:sz w:val="24"/>
          <w:szCs w:val="24"/>
        </w:rPr>
        <w:t>lähedal.</w:t>
      </w:r>
      <w:r w:rsidRPr="00AF6307" w:rsidR="00AB13C2">
        <w:rPr>
          <w:rFonts w:ascii="Times New Roman" w:hAnsi="Times New Roman"/>
          <w:sz w:val="24"/>
          <w:szCs w:val="24"/>
        </w:rPr>
        <w:t xml:space="preserve"> Kõnealuse ülesande täitmise korraldust on täpsustatud eelnõu § 18 lõikes 2.</w:t>
      </w:r>
    </w:p>
    <w:p w:rsidRPr="00AF6307" w:rsidR="006C0B35" w:rsidP="00AF6307" w:rsidRDefault="006C0B35" w14:paraId="020F80E9" w14:textId="77777777">
      <w:pPr>
        <w:spacing w:after="0" w:line="240" w:lineRule="auto"/>
        <w:contextualSpacing/>
        <w:jc w:val="both"/>
        <w:rPr>
          <w:rFonts w:ascii="Times New Roman" w:hAnsi="Times New Roman"/>
          <w:sz w:val="24"/>
          <w:szCs w:val="24"/>
        </w:rPr>
      </w:pPr>
    </w:p>
    <w:p w:rsidRPr="00AF6307" w:rsidR="00C03A26" w:rsidP="00AF6307" w:rsidRDefault="00AB13C2" w14:paraId="78C60B26" w14:textId="07641C46">
      <w:pPr>
        <w:spacing w:after="0" w:line="240" w:lineRule="auto"/>
        <w:contextualSpacing/>
        <w:jc w:val="both"/>
        <w:rPr>
          <w:rFonts w:ascii="Times New Roman" w:hAnsi="Times New Roman"/>
          <w:sz w:val="24"/>
          <w:szCs w:val="24"/>
        </w:rPr>
      </w:pPr>
      <w:r w:rsidRPr="00AF6307">
        <w:rPr>
          <w:rFonts w:ascii="Times New Roman" w:hAnsi="Times New Roman"/>
          <w:sz w:val="24"/>
          <w:szCs w:val="24"/>
        </w:rPr>
        <w:t>Neljas rahvaraamatukogu põhiülesanne seisneb kirjandust tutvustavate ning eriti laste ja noorte lugemisharjumuse kujunemist soodustavate tegevuste korraldamises.</w:t>
      </w:r>
      <w:r w:rsidRPr="00AF6307" w:rsidR="00C03A26">
        <w:rPr>
          <w:rFonts w:ascii="Times New Roman" w:hAnsi="Times New Roman"/>
          <w:sz w:val="24"/>
          <w:szCs w:val="24"/>
        </w:rPr>
        <w:t xml:space="preserve"> Ülesanne seondub eelnõu sama paragrahvi lõike 1 punktis 2 seatud eesmärgiga edendada lugemiskultuuri. Rahvaraamatukogud korraldavad näiteks kohtumisi kirjanikega, lugemiskampaaniaid jms.</w:t>
      </w:r>
    </w:p>
    <w:p w:rsidRPr="00AF6307" w:rsidR="00C03A26" w:rsidP="00AF6307" w:rsidRDefault="00C03A26" w14:paraId="76688578" w14:textId="77777777">
      <w:pPr>
        <w:spacing w:after="0" w:line="240" w:lineRule="auto"/>
        <w:contextualSpacing/>
        <w:jc w:val="both"/>
        <w:rPr>
          <w:rFonts w:ascii="Times New Roman" w:hAnsi="Times New Roman"/>
          <w:sz w:val="24"/>
          <w:szCs w:val="24"/>
        </w:rPr>
      </w:pPr>
    </w:p>
    <w:p w:rsidRPr="00AF6307" w:rsidR="0049057A" w:rsidP="00AF6307" w:rsidRDefault="00C03A26" w14:paraId="1B5784F5" w14:textId="75E4B68A">
      <w:pPr>
        <w:spacing w:after="0" w:line="240" w:lineRule="auto"/>
        <w:contextualSpacing/>
        <w:jc w:val="both"/>
        <w:rPr>
          <w:rFonts w:ascii="Times New Roman" w:hAnsi="Times New Roman"/>
          <w:sz w:val="24"/>
          <w:szCs w:val="24"/>
        </w:rPr>
      </w:pPr>
      <w:r w:rsidRPr="5320929D">
        <w:rPr>
          <w:rFonts w:ascii="Times New Roman" w:hAnsi="Times New Roman"/>
          <w:sz w:val="24"/>
          <w:szCs w:val="24"/>
        </w:rPr>
        <w:t>Viies rahvaraamatukogu põhiülesanne on info- ja digipädevusealane juhendamine</w:t>
      </w:r>
      <w:r w:rsidRPr="5320929D" w:rsidR="00E005B7">
        <w:rPr>
          <w:rFonts w:ascii="Times New Roman" w:hAnsi="Times New Roman"/>
          <w:sz w:val="24"/>
          <w:szCs w:val="24"/>
        </w:rPr>
        <w:t>. Rahvaraamatukogude rolli digilõhe kaotamisse panustamisel on kirjeldatud eespool. Lisaks sellele, et rahvaraamatukogudes abistatakse inimesi avalikule teabele ja elektroonilistele avalikele teenustele juurdepääsu saamisel, pakuvad paljud rahvaraamatukogud diginõustamist näiteks e-posti kasutamise, sotsiaalmeedia kontode loomise, nutiseadmete kasutamise jms osas.</w:t>
      </w:r>
      <w:r w:rsidRPr="5320929D" w:rsidR="0049057A">
        <w:rPr>
          <w:rFonts w:ascii="Times New Roman" w:hAnsi="Times New Roman"/>
          <w:sz w:val="24"/>
          <w:szCs w:val="24"/>
        </w:rPr>
        <w:t xml:space="preserve"> </w:t>
      </w:r>
      <w:r w:rsidRPr="5320929D" w:rsidR="00C0296B">
        <w:rPr>
          <w:rFonts w:ascii="Times New Roman" w:hAnsi="Times New Roman"/>
          <w:sz w:val="24"/>
          <w:szCs w:val="24"/>
        </w:rPr>
        <w:t xml:space="preserve">Näiteks </w:t>
      </w:r>
      <w:r w:rsidRPr="5320929D" w:rsidR="0049057A">
        <w:rPr>
          <w:rFonts w:ascii="Times New Roman" w:hAnsi="Times New Roman"/>
          <w:sz w:val="24"/>
          <w:szCs w:val="24"/>
        </w:rPr>
        <w:t xml:space="preserve">2023. aastal korraldas Majandus- ja Kommunikatsiooniministeerium koostöös Trinidad </w:t>
      </w:r>
      <w:proofErr w:type="spellStart"/>
      <w:r w:rsidRPr="5320929D" w:rsidR="0049057A">
        <w:rPr>
          <w:rFonts w:ascii="Times New Roman" w:hAnsi="Times New Roman"/>
          <w:sz w:val="24"/>
          <w:szCs w:val="24"/>
        </w:rPr>
        <w:t>Wiseman</w:t>
      </w:r>
      <w:proofErr w:type="spellEnd"/>
      <w:r w:rsidRPr="5320929D" w:rsidR="0049057A">
        <w:rPr>
          <w:rFonts w:ascii="Times New Roman" w:hAnsi="Times New Roman"/>
          <w:sz w:val="24"/>
          <w:szCs w:val="24"/>
        </w:rPr>
        <w:t xml:space="preserve"> OÜ-ga raamatukogutöötajatele koolitustsükli "Raamatukogu digiriigi nõustajana", mille eesmärk oli tõsta raamatukogutöötajate endi digipädevust ja luua neile eeldused diginõustamise teenuse pakkumiseks oma kogukonnas.</w:t>
      </w:r>
    </w:p>
    <w:p w:rsidRPr="00AF6307" w:rsidR="0049057A" w:rsidP="00AF6307" w:rsidRDefault="0049057A" w14:paraId="6224846A" w14:textId="77777777">
      <w:pPr>
        <w:spacing w:after="0" w:line="240" w:lineRule="auto"/>
        <w:contextualSpacing/>
        <w:jc w:val="both"/>
        <w:rPr>
          <w:rFonts w:ascii="Times New Roman" w:hAnsi="Times New Roman"/>
          <w:sz w:val="24"/>
          <w:szCs w:val="24"/>
        </w:rPr>
      </w:pPr>
    </w:p>
    <w:p w:rsidRPr="00AF6307" w:rsidR="00AB13C2" w:rsidP="00AF6307" w:rsidRDefault="0049057A" w14:paraId="39B00B5B" w14:textId="62080764">
      <w:pPr>
        <w:spacing w:after="0" w:line="240" w:lineRule="auto"/>
        <w:contextualSpacing/>
        <w:jc w:val="both"/>
        <w:rPr>
          <w:rFonts w:ascii="Times New Roman" w:hAnsi="Times New Roman"/>
          <w:sz w:val="24"/>
          <w:szCs w:val="24"/>
        </w:rPr>
      </w:pPr>
      <w:r w:rsidRPr="00AF6307">
        <w:rPr>
          <w:rFonts w:ascii="Times New Roman" w:hAnsi="Times New Roman"/>
          <w:sz w:val="24"/>
          <w:szCs w:val="24"/>
        </w:rPr>
        <w:t>K</w:t>
      </w:r>
      <w:r w:rsidRPr="00AF6307" w:rsidR="00C03A26">
        <w:rPr>
          <w:rFonts w:ascii="Times New Roman" w:hAnsi="Times New Roman"/>
          <w:sz w:val="24"/>
          <w:szCs w:val="24"/>
        </w:rPr>
        <w:t>uues põhiülesanne on formaalharidust toetavate koolituste ja muude harivate tegevuste korraldamine.</w:t>
      </w:r>
      <w:r w:rsidRPr="00AF6307">
        <w:rPr>
          <w:rFonts w:ascii="Times New Roman" w:hAnsi="Times New Roman"/>
          <w:sz w:val="24"/>
          <w:szCs w:val="24"/>
        </w:rPr>
        <w:t xml:space="preserve"> Kõnealune ülesanne seondub nii rahvaraamatukogu defineerimisega kultuuri- ja haridusasutusena kui ka rahvaraamatukogu ühe põhieesmärgiga toetada elukestvat õppimist ja enesetäiendamist. </w:t>
      </w:r>
      <w:r w:rsidRPr="00AF6307" w:rsidR="00E00784">
        <w:rPr>
          <w:rFonts w:ascii="Times New Roman" w:hAnsi="Times New Roman"/>
          <w:sz w:val="24"/>
          <w:szCs w:val="24"/>
        </w:rPr>
        <w:t xml:space="preserve">Rahvaraamatukogud korraldavad nii raamatukogutunde lasteaedadele ja koolidele kui ka täienduskoolitusi </w:t>
      </w:r>
      <w:r w:rsidRPr="00AF6307" w:rsidR="00994574">
        <w:rPr>
          <w:rFonts w:ascii="Times New Roman" w:hAnsi="Times New Roman"/>
          <w:sz w:val="24"/>
          <w:szCs w:val="24"/>
        </w:rPr>
        <w:t>igas vanuses huvilistele.</w:t>
      </w:r>
    </w:p>
    <w:p w:rsidRPr="00AF6307" w:rsidR="00AB13C2" w:rsidP="00AF6307" w:rsidRDefault="00AB13C2" w14:paraId="7324B2F7" w14:textId="77777777">
      <w:pPr>
        <w:spacing w:after="0" w:line="240" w:lineRule="auto"/>
        <w:contextualSpacing/>
        <w:jc w:val="both"/>
        <w:rPr>
          <w:rFonts w:ascii="Times New Roman" w:hAnsi="Times New Roman"/>
          <w:sz w:val="24"/>
          <w:szCs w:val="24"/>
        </w:rPr>
      </w:pPr>
    </w:p>
    <w:p w:rsidRPr="00AF6307" w:rsidR="006C0B35" w:rsidP="00AF6307" w:rsidRDefault="00994574" w14:paraId="18DA5CB4" w14:textId="69107B2A">
      <w:pPr>
        <w:spacing w:after="0" w:line="240" w:lineRule="auto"/>
        <w:contextualSpacing/>
        <w:jc w:val="both"/>
        <w:rPr>
          <w:rFonts w:ascii="Times New Roman" w:hAnsi="Times New Roman"/>
          <w:b/>
          <w:bCs/>
          <w:sz w:val="24"/>
          <w:szCs w:val="24"/>
        </w:rPr>
      </w:pPr>
      <w:r w:rsidRPr="00AF6307">
        <w:rPr>
          <w:rFonts w:ascii="Times New Roman" w:hAnsi="Times New Roman"/>
          <w:sz w:val="24"/>
          <w:szCs w:val="24"/>
          <w:u w:val="single"/>
        </w:rPr>
        <w:t>Lõike 3</w:t>
      </w:r>
      <w:r w:rsidRPr="00AF6307">
        <w:rPr>
          <w:rFonts w:ascii="Times New Roman" w:hAnsi="Times New Roman"/>
          <w:sz w:val="24"/>
          <w:szCs w:val="24"/>
        </w:rPr>
        <w:t xml:space="preserve"> kohaselt pakub rahvaraamatukogu kogukonna vajadusi ja rahvaraamatukogu võimalusi arvestades ruume õppimiseks, huvitegevuseks, töötamiseks ja ühiskondlikuks tegevuseks ning täidab muid ülesandeid, mis ei takista rahvaraamatukogu põhiülesannete täitmist ega ole nendega vastuolus. Säte peegeldab tänast olukorda, kus rahvaraamatukogu on kogukonda koondav ankurasutus, mis pakub sageli rohkem teenuseid kui sellist liiki asutus tavapäraselt (näiteks tegutseb ka postipunktina).</w:t>
      </w:r>
    </w:p>
    <w:p w:rsidRPr="00AF6307" w:rsidR="00E63A9D" w:rsidP="00AF6307" w:rsidRDefault="00E63A9D" w14:paraId="71E2A4D7" w14:textId="77777777">
      <w:pPr>
        <w:spacing w:after="0" w:line="240" w:lineRule="auto"/>
        <w:contextualSpacing/>
        <w:jc w:val="both"/>
        <w:rPr>
          <w:rFonts w:ascii="Times New Roman" w:hAnsi="Times New Roman"/>
          <w:sz w:val="24"/>
          <w:szCs w:val="24"/>
        </w:rPr>
      </w:pPr>
    </w:p>
    <w:p w:rsidRPr="00AF6307" w:rsidR="00AB101E" w:rsidP="00AF6307" w:rsidRDefault="00E63A9D" w14:paraId="5BE3A221" w14:textId="3851F36B">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3</w:t>
      </w:r>
      <w:r w:rsidRPr="00AF6307">
        <w:rPr>
          <w:rFonts w:ascii="Times New Roman" w:hAnsi="Times New Roman"/>
          <w:sz w:val="24"/>
          <w:szCs w:val="24"/>
        </w:rPr>
        <w:t xml:space="preserve"> – </w:t>
      </w:r>
      <w:r w:rsidRPr="00AF6307" w:rsidR="0098581D">
        <w:rPr>
          <w:rFonts w:ascii="Times New Roman" w:hAnsi="Times New Roman"/>
          <w:sz w:val="24"/>
          <w:szCs w:val="24"/>
        </w:rPr>
        <w:t>sätestatakse rahvaraamatukogu õiguslik seisund.</w:t>
      </w:r>
    </w:p>
    <w:p w:rsidRPr="00AF6307" w:rsidR="00953FFC" w:rsidP="00AF6307" w:rsidRDefault="00953FFC" w14:paraId="05614B11" w14:textId="77777777">
      <w:pPr>
        <w:spacing w:after="0" w:line="240" w:lineRule="auto"/>
        <w:contextualSpacing/>
        <w:jc w:val="both"/>
        <w:rPr>
          <w:rFonts w:ascii="Times New Roman" w:hAnsi="Times New Roman"/>
          <w:sz w:val="24"/>
          <w:szCs w:val="24"/>
        </w:rPr>
      </w:pPr>
    </w:p>
    <w:p w:rsidR="00953FFC" w:rsidP="632083B7" w:rsidRDefault="00953FFC" w14:paraId="7705A1ED" w14:textId="341EEC60">
      <w:pPr>
        <w:spacing w:after="0" w:line="240" w:lineRule="auto"/>
        <w:contextualSpacing/>
        <w:jc w:val="both"/>
        <w:rPr>
          <w:rFonts w:ascii="Times New Roman" w:hAnsi="Times New Roman"/>
          <w:sz w:val="24"/>
          <w:szCs w:val="24"/>
        </w:rPr>
      </w:pPr>
      <w:r w:rsidRPr="5320929D">
        <w:rPr>
          <w:rFonts w:ascii="Times New Roman" w:hAnsi="Times New Roman"/>
          <w:sz w:val="24"/>
          <w:szCs w:val="24"/>
          <w:u w:val="single"/>
        </w:rPr>
        <w:t>Lõige 1</w:t>
      </w:r>
      <w:r w:rsidRPr="5320929D">
        <w:rPr>
          <w:rFonts w:ascii="Times New Roman" w:hAnsi="Times New Roman"/>
          <w:sz w:val="24"/>
          <w:szCs w:val="24"/>
        </w:rPr>
        <w:t xml:space="preserve"> näeb sarnaselt kehtivale </w:t>
      </w:r>
      <w:proofErr w:type="spellStart"/>
      <w:r w:rsidRPr="5320929D">
        <w:rPr>
          <w:rFonts w:ascii="Times New Roman" w:hAnsi="Times New Roman"/>
          <w:sz w:val="24"/>
          <w:szCs w:val="24"/>
        </w:rPr>
        <w:t>RaRS-ile</w:t>
      </w:r>
      <w:proofErr w:type="spellEnd"/>
      <w:r w:rsidRPr="5320929D">
        <w:rPr>
          <w:rFonts w:ascii="Times New Roman" w:hAnsi="Times New Roman"/>
          <w:sz w:val="24"/>
          <w:szCs w:val="24"/>
        </w:rPr>
        <w:t xml:space="preserve"> ette, et </w:t>
      </w:r>
      <w:r w:rsidRPr="5320929D">
        <w:rPr>
          <w:rFonts w:ascii="Times New Roman" w:hAnsi="Times New Roman" w:eastAsia="Times New Roman"/>
          <w:sz w:val="24"/>
          <w:szCs w:val="24"/>
          <w:lang w:eastAsia="et-EE"/>
        </w:rPr>
        <w:t xml:space="preserve">rahvaraamatukogu on </w:t>
      </w:r>
      <w:proofErr w:type="spellStart"/>
      <w:r w:rsidRPr="5320929D" w:rsidR="002734EB">
        <w:rPr>
          <w:rFonts w:ascii="Times New Roman" w:hAnsi="Times New Roman" w:eastAsia="Times New Roman"/>
          <w:sz w:val="24"/>
          <w:szCs w:val="24"/>
          <w:lang w:eastAsia="et-EE"/>
        </w:rPr>
        <w:t>KOV-i</w:t>
      </w:r>
      <w:proofErr w:type="spellEnd"/>
      <w:r w:rsidRPr="5320929D">
        <w:rPr>
          <w:rFonts w:ascii="Times New Roman" w:hAnsi="Times New Roman" w:eastAsia="Times New Roman"/>
          <w:sz w:val="24"/>
          <w:szCs w:val="24"/>
          <w:lang w:eastAsia="et-EE"/>
        </w:rPr>
        <w:t xml:space="preserve"> asutus. Uuendusena on lisatud teine lause, mille kohaselt võib rahvaraamatukogu olla </w:t>
      </w:r>
      <w:proofErr w:type="spellStart"/>
      <w:r w:rsidRPr="5320929D" w:rsidR="002734EB">
        <w:rPr>
          <w:rFonts w:ascii="Times New Roman" w:hAnsi="Times New Roman" w:eastAsia="Times New Roman"/>
          <w:sz w:val="24"/>
          <w:szCs w:val="24"/>
          <w:lang w:eastAsia="et-EE"/>
        </w:rPr>
        <w:t>KOV-i</w:t>
      </w:r>
      <w:proofErr w:type="spellEnd"/>
      <w:r w:rsidRPr="5320929D">
        <w:rPr>
          <w:rFonts w:ascii="Times New Roman" w:hAnsi="Times New Roman" w:eastAsia="Times New Roman"/>
          <w:sz w:val="24"/>
          <w:szCs w:val="24"/>
          <w:lang w:eastAsia="et-EE"/>
        </w:rPr>
        <w:t xml:space="preserve"> asutuse struktuuriüksus, kui on täidetud muud </w:t>
      </w:r>
      <w:proofErr w:type="spellStart"/>
      <w:r w:rsidRPr="5320929D">
        <w:rPr>
          <w:rFonts w:ascii="Times New Roman" w:hAnsi="Times New Roman" w:eastAsia="Times New Roman"/>
          <w:sz w:val="24"/>
          <w:szCs w:val="24"/>
          <w:lang w:eastAsia="et-EE"/>
        </w:rPr>
        <w:t>RaRS</w:t>
      </w:r>
      <w:proofErr w:type="spellEnd"/>
      <w:r w:rsidRPr="5320929D">
        <w:rPr>
          <w:rFonts w:ascii="Times New Roman" w:hAnsi="Times New Roman" w:eastAsia="Times New Roman"/>
          <w:sz w:val="24"/>
          <w:szCs w:val="24"/>
          <w:lang w:eastAsia="et-EE"/>
        </w:rPr>
        <w:t>-ist ja selle alusel kehtestatud õigusaktidest tulenevad tingimused</w:t>
      </w:r>
      <w:r w:rsidRPr="5320929D" w:rsidR="00720857">
        <w:rPr>
          <w:rFonts w:ascii="Times New Roman" w:hAnsi="Times New Roman" w:eastAsia="Times New Roman"/>
          <w:sz w:val="24"/>
          <w:szCs w:val="24"/>
          <w:lang w:eastAsia="et-EE"/>
        </w:rPr>
        <w:t xml:space="preserve"> (näiteks juhi haridus- ja kutsenõuded jms)</w:t>
      </w:r>
      <w:r w:rsidRPr="5320929D">
        <w:rPr>
          <w:rFonts w:ascii="Times New Roman" w:hAnsi="Times New Roman" w:eastAsia="Times New Roman"/>
          <w:sz w:val="24"/>
          <w:szCs w:val="24"/>
          <w:lang w:eastAsia="et-EE"/>
        </w:rPr>
        <w:t xml:space="preserve">. </w:t>
      </w:r>
      <w:r w:rsidRPr="5320929D" w:rsidR="002734EB">
        <w:rPr>
          <w:rFonts w:ascii="Times New Roman" w:hAnsi="Times New Roman" w:eastAsia="Times New Roman"/>
          <w:sz w:val="24"/>
          <w:szCs w:val="24"/>
          <w:lang w:eastAsia="et-EE"/>
        </w:rPr>
        <w:t xml:space="preserve">Kavandatav muudatus tagab suurema </w:t>
      </w:r>
      <w:r w:rsidRPr="5320929D">
        <w:rPr>
          <w:rFonts w:ascii="Times New Roman" w:hAnsi="Times New Roman"/>
          <w:sz w:val="24"/>
          <w:szCs w:val="24"/>
        </w:rPr>
        <w:t>paindlikkus</w:t>
      </w:r>
      <w:r w:rsidRPr="5320929D" w:rsidR="002734EB">
        <w:rPr>
          <w:rFonts w:ascii="Times New Roman" w:hAnsi="Times New Roman"/>
          <w:sz w:val="24"/>
          <w:szCs w:val="24"/>
        </w:rPr>
        <w:t>e</w:t>
      </w:r>
      <w:r w:rsidRPr="5320929D">
        <w:rPr>
          <w:rFonts w:ascii="Times New Roman" w:hAnsi="Times New Roman"/>
          <w:sz w:val="24"/>
          <w:szCs w:val="24"/>
        </w:rPr>
        <w:t xml:space="preserve"> </w:t>
      </w:r>
      <w:proofErr w:type="spellStart"/>
      <w:r w:rsidRPr="5320929D" w:rsidR="002734EB">
        <w:rPr>
          <w:rFonts w:ascii="Times New Roman" w:hAnsi="Times New Roman"/>
          <w:sz w:val="24"/>
          <w:szCs w:val="24"/>
        </w:rPr>
        <w:t>KOV-i</w:t>
      </w:r>
      <w:proofErr w:type="spellEnd"/>
      <w:r w:rsidRPr="5320929D">
        <w:rPr>
          <w:rFonts w:ascii="Times New Roman" w:hAnsi="Times New Roman"/>
          <w:sz w:val="24"/>
          <w:szCs w:val="24"/>
        </w:rPr>
        <w:t xml:space="preserve"> korralduses</w:t>
      </w:r>
      <w:r w:rsidRPr="5320929D" w:rsidR="002734EB">
        <w:rPr>
          <w:rFonts w:ascii="Times New Roman" w:hAnsi="Times New Roman"/>
          <w:sz w:val="24"/>
          <w:szCs w:val="24"/>
        </w:rPr>
        <w:t>.</w:t>
      </w:r>
      <w:r w:rsidRPr="5320929D" w:rsidR="00720857">
        <w:rPr>
          <w:rFonts w:ascii="Times New Roman" w:hAnsi="Times New Roman"/>
          <w:sz w:val="24"/>
          <w:szCs w:val="24"/>
        </w:rPr>
        <w:t xml:space="preserve"> </w:t>
      </w:r>
      <w:r w:rsidRPr="5320929D" w:rsidR="4C7CB6FB">
        <w:rPr>
          <w:rFonts w:ascii="Times New Roman" w:hAnsi="Times New Roman"/>
          <w:sz w:val="24"/>
          <w:szCs w:val="24"/>
        </w:rPr>
        <w:t>Näite</w:t>
      </w:r>
      <w:r w:rsidRPr="5320929D" w:rsidR="66E21FC6">
        <w:rPr>
          <w:rFonts w:ascii="Times New Roman" w:hAnsi="Times New Roman"/>
          <w:sz w:val="24"/>
          <w:szCs w:val="24"/>
        </w:rPr>
        <w:t>ks A</w:t>
      </w:r>
      <w:r w:rsidRPr="5320929D" w:rsidR="4C7CB6FB">
        <w:rPr>
          <w:rFonts w:ascii="Times New Roman" w:hAnsi="Times New Roman"/>
          <w:sz w:val="24"/>
          <w:szCs w:val="24"/>
        </w:rPr>
        <w:t>lutaguse Huvikeskus</w:t>
      </w:r>
      <w:r w:rsidRPr="5320929D" w:rsidR="49ED03D4">
        <w:rPr>
          <w:rFonts w:ascii="Times New Roman" w:hAnsi="Times New Roman"/>
          <w:sz w:val="24"/>
          <w:szCs w:val="24"/>
        </w:rPr>
        <w:t xml:space="preserve"> on Alutaguse Vallavalitsuse hallatav asutus, mis organiseerib valla territooriumil olevate rahvamajade, seltsimajade, noortekeskuste ning raamatukogude tegevust.</w:t>
      </w:r>
      <w:r w:rsidRPr="5320929D" w:rsidR="35A1597A">
        <w:rPr>
          <w:rFonts w:ascii="Times New Roman" w:hAnsi="Times New Roman"/>
          <w:sz w:val="24"/>
          <w:szCs w:val="24"/>
        </w:rPr>
        <w:t xml:space="preserve"> Asutuse põhimääruses on toodud rahvaraamatukogu </w:t>
      </w:r>
      <w:r w:rsidRPr="5320929D" w:rsidR="449A25B2">
        <w:rPr>
          <w:rFonts w:ascii="Times New Roman" w:hAnsi="Times New Roman"/>
          <w:sz w:val="24"/>
          <w:szCs w:val="24"/>
        </w:rPr>
        <w:t>eesmärk ja ülesanded</w:t>
      </w:r>
      <w:r w:rsidRPr="5320929D" w:rsidR="5F3423CF">
        <w:rPr>
          <w:rFonts w:ascii="Times New Roman" w:hAnsi="Times New Roman"/>
          <w:sz w:val="24"/>
          <w:szCs w:val="24"/>
        </w:rPr>
        <w:t xml:space="preserve">, tegevuse korraldamine </w:t>
      </w:r>
      <w:r w:rsidRPr="5320929D" w:rsidR="449A25B2">
        <w:rPr>
          <w:rFonts w:ascii="Times New Roman" w:hAnsi="Times New Roman"/>
          <w:sz w:val="24"/>
          <w:szCs w:val="24"/>
        </w:rPr>
        <w:t>ning raamatukogude tegevus</w:t>
      </w:r>
      <w:r w:rsidRPr="5320929D" w:rsidR="0F145DBD">
        <w:rPr>
          <w:rFonts w:ascii="Times New Roman" w:hAnsi="Times New Roman"/>
          <w:sz w:val="24"/>
          <w:szCs w:val="24"/>
        </w:rPr>
        <w:t>e juhtimine. Raamatukogude tegevust</w:t>
      </w:r>
      <w:r w:rsidRPr="5320929D" w:rsidR="449A25B2">
        <w:rPr>
          <w:rFonts w:ascii="Times New Roman" w:hAnsi="Times New Roman"/>
          <w:sz w:val="24"/>
          <w:szCs w:val="24"/>
        </w:rPr>
        <w:t xml:space="preserve"> </w:t>
      </w:r>
      <w:r w:rsidRPr="5320929D" w:rsidR="1CF4D9C8">
        <w:rPr>
          <w:rFonts w:ascii="Times New Roman" w:hAnsi="Times New Roman"/>
          <w:sz w:val="24"/>
          <w:szCs w:val="24"/>
        </w:rPr>
        <w:t>juhib ja korraldab raamatukogude juht.</w:t>
      </w:r>
      <w:r w:rsidRPr="5320929D" w:rsidR="568B6CBF">
        <w:rPr>
          <w:rFonts w:ascii="Times New Roman" w:hAnsi="Times New Roman"/>
          <w:sz w:val="24"/>
          <w:szCs w:val="24"/>
        </w:rPr>
        <w:t xml:space="preserve"> Raamatukoguteenindus tagatakse raamatukoguhoidja kutsenõuetele vastavate töötajate ja muu personaliga.</w:t>
      </w:r>
    </w:p>
    <w:p w:rsidRPr="00AF6307" w:rsidR="00720857" w:rsidP="00AF6307" w:rsidRDefault="00720857" w14:paraId="2A059C4B" w14:textId="77777777">
      <w:pPr>
        <w:spacing w:after="0" w:line="240" w:lineRule="auto"/>
        <w:contextualSpacing/>
        <w:jc w:val="both"/>
        <w:rPr>
          <w:rFonts w:ascii="Times New Roman" w:hAnsi="Times New Roman"/>
          <w:sz w:val="24"/>
          <w:szCs w:val="24"/>
        </w:rPr>
      </w:pPr>
    </w:p>
    <w:p w:rsidRPr="00AF6307" w:rsidR="00737158" w:rsidP="00AF6307" w:rsidRDefault="00720857" w14:paraId="3DA98FE8" w14:textId="1EED8256">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2</w:t>
      </w:r>
      <w:r w:rsidRPr="00AF6307">
        <w:rPr>
          <w:rFonts w:ascii="Times New Roman" w:hAnsi="Times New Roman"/>
          <w:sz w:val="24"/>
          <w:szCs w:val="24"/>
        </w:rPr>
        <w:t xml:space="preserve"> kohaselt võivad </w:t>
      </w:r>
      <w:proofErr w:type="spellStart"/>
      <w:r w:rsidRPr="00AF6307">
        <w:rPr>
          <w:rStyle w:val="normaltextrun"/>
          <w:rFonts w:ascii="Times New Roman" w:hAnsi="Times New Roman"/>
          <w:color w:val="000000"/>
          <w:sz w:val="24"/>
          <w:szCs w:val="24"/>
          <w:shd w:val="clear" w:color="auto" w:fill="FFFFFF"/>
        </w:rPr>
        <w:t>KOV-id</w:t>
      </w:r>
      <w:proofErr w:type="spellEnd"/>
      <w:r w:rsidRPr="00AF6307">
        <w:rPr>
          <w:rStyle w:val="normaltextrun"/>
          <w:rFonts w:ascii="Times New Roman" w:hAnsi="Times New Roman"/>
          <w:color w:val="000000"/>
          <w:sz w:val="24"/>
          <w:szCs w:val="24"/>
          <w:shd w:val="clear" w:color="auto" w:fill="FFFFFF"/>
        </w:rPr>
        <w:t xml:space="preserve"> moodustada </w:t>
      </w:r>
      <w:proofErr w:type="spellStart"/>
      <w:r w:rsidRPr="00AF6307">
        <w:rPr>
          <w:rStyle w:val="normaltextrun"/>
          <w:rFonts w:ascii="Times New Roman" w:hAnsi="Times New Roman"/>
          <w:color w:val="000000"/>
          <w:sz w:val="24"/>
          <w:szCs w:val="24"/>
          <w:shd w:val="clear" w:color="auto" w:fill="FFFFFF"/>
        </w:rPr>
        <w:t>RaRS-is</w:t>
      </w:r>
      <w:proofErr w:type="spellEnd"/>
      <w:r w:rsidRPr="00AF6307">
        <w:rPr>
          <w:rStyle w:val="normaltextrun"/>
          <w:rFonts w:ascii="Times New Roman" w:hAnsi="Times New Roman"/>
          <w:color w:val="000000"/>
          <w:sz w:val="24"/>
          <w:szCs w:val="24"/>
          <w:shd w:val="clear" w:color="auto" w:fill="FFFFFF"/>
        </w:rPr>
        <w:t xml:space="preserve"> sätestatud ülesannete täitmiseks kohaliku omavalitsuse korralduse seaduse</w:t>
      </w:r>
      <w:r w:rsidRPr="00AF6307" w:rsidR="003C5C3A">
        <w:rPr>
          <w:rStyle w:val="normaltextrun"/>
          <w:rFonts w:ascii="Times New Roman" w:hAnsi="Times New Roman"/>
          <w:color w:val="000000"/>
          <w:sz w:val="24"/>
          <w:szCs w:val="24"/>
          <w:shd w:val="clear" w:color="auto" w:fill="FFFFFF"/>
        </w:rPr>
        <w:t xml:space="preserve"> (edaspidi </w:t>
      </w:r>
      <w:r w:rsidRPr="5320929D" w:rsidR="003C5C3A">
        <w:rPr>
          <w:rStyle w:val="normaltextrun"/>
          <w:rFonts w:ascii="Times New Roman" w:hAnsi="Times New Roman"/>
          <w:i/>
          <w:iCs/>
          <w:color w:val="000000"/>
          <w:sz w:val="24"/>
          <w:szCs w:val="24"/>
          <w:shd w:val="clear" w:color="auto" w:fill="FFFFFF"/>
        </w:rPr>
        <w:t>KOKS</w:t>
      </w:r>
      <w:r w:rsidRPr="00AF6307" w:rsidR="003C5C3A">
        <w:rPr>
          <w:rStyle w:val="normaltextrun"/>
          <w:rFonts w:ascii="Times New Roman" w:hAnsi="Times New Roman"/>
          <w:color w:val="000000"/>
          <w:sz w:val="24"/>
          <w:szCs w:val="24"/>
          <w:shd w:val="clear" w:color="auto" w:fill="FFFFFF"/>
        </w:rPr>
        <w:t>)</w:t>
      </w:r>
      <w:r w:rsidRPr="00AF6307">
        <w:rPr>
          <w:rStyle w:val="normaltextrun"/>
          <w:rFonts w:ascii="Times New Roman" w:hAnsi="Times New Roman"/>
          <w:color w:val="000000"/>
          <w:sz w:val="24"/>
          <w:szCs w:val="24"/>
          <w:shd w:val="clear" w:color="auto" w:fill="FFFFFF"/>
        </w:rPr>
        <w:t xml:space="preserve"> § 62</w:t>
      </w:r>
      <w:r w:rsidRPr="00AF6307">
        <w:rPr>
          <w:rStyle w:val="normaltextrun"/>
          <w:rFonts w:ascii="Times New Roman" w:hAnsi="Times New Roman"/>
          <w:color w:val="000000"/>
          <w:sz w:val="24"/>
          <w:szCs w:val="24"/>
          <w:shd w:val="clear" w:color="auto" w:fill="FFFFFF"/>
          <w:vertAlign w:val="superscript"/>
        </w:rPr>
        <w:t>1</w:t>
      </w:r>
      <w:r w:rsidRPr="00AF6307">
        <w:rPr>
          <w:rStyle w:val="normaltextrun"/>
          <w:rFonts w:ascii="Times New Roman" w:hAnsi="Times New Roman"/>
          <w:color w:val="000000"/>
          <w:sz w:val="24"/>
          <w:szCs w:val="24"/>
          <w:shd w:val="clear" w:color="auto" w:fill="FFFFFF"/>
        </w:rPr>
        <w:t xml:space="preserve"> lõikes 1 nimetatud </w:t>
      </w:r>
      <w:proofErr w:type="spellStart"/>
      <w:r w:rsidRPr="00AF6307">
        <w:rPr>
          <w:rStyle w:val="normaltextrun"/>
          <w:rFonts w:ascii="Times New Roman" w:hAnsi="Times New Roman"/>
          <w:color w:val="000000"/>
          <w:sz w:val="24"/>
          <w:szCs w:val="24"/>
          <w:shd w:val="clear" w:color="auto" w:fill="FFFFFF"/>
        </w:rPr>
        <w:t>ühisasutuse</w:t>
      </w:r>
      <w:proofErr w:type="spellEnd"/>
      <w:r w:rsidRPr="00AF6307">
        <w:rPr>
          <w:rStyle w:val="normaltextrun"/>
          <w:rFonts w:ascii="Times New Roman" w:hAnsi="Times New Roman"/>
          <w:color w:val="000000"/>
          <w:sz w:val="24"/>
          <w:szCs w:val="24"/>
          <w:shd w:val="clear" w:color="auto" w:fill="FFFFFF"/>
        </w:rPr>
        <w:t xml:space="preserve"> või anda ülesanded halduslepinguga täita teise </w:t>
      </w:r>
      <w:proofErr w:type="spellStart"/>
      <w:r w:rsidRPr="00AF6307">
        <w:rPr>
          <w:rStyle w:val="normaltextrun"/>
          <w:rFonts w:ascii="Times New Roman" w:hAnsi="Times New Roman"/>
          <w:color w:val="000000"/>
          <w:sz w:val="24"/>
          <w:szCs w:val="24"/>
          <w:shd w:val="clear" w:color="auto" w:fill="FFFFFF"/>
        </w:rPr>
        <w:t>KOV-i</w:t>
      </w:r>
      <w:proofErr w:type="spellEnd"/>
      <w:r w:rsidRPr="00AF6307">
        <w:rPr>
          <w:rStyle w:val="normaltextrun"/>
          <w:rFonts w:ascii="Times New Roman" w:hAnsi="Times New Roman"/>
          <w:color w:val="000000"/>
          <w:sz w:val="24"/>
          <w:szCs w:val="24"/>
          <w:shd w:val="clear" w:color="auto" w:fill="FFFFFF"/>
        </w:rPr>
        <w:t xml:space="preserve"> rahvaraamatukogule. </w:t>
      </w:r>
      <w:r w:rsidRPr="00AF6307" w:rsidR="00563C1F">
        <w:rPr>
          <w:rStyle w:val="normaltextrun"/>
          <w:rFonts w:ascii="Times New Roman" w:hAnsi="Times New Roman"/>
          <w:color w:val="000000"/>
          <w:sz w:val="24"/>
          <w:szCs w:val="24"/>
          <w:shd w:val="clear" w:color="auto" w:fill="FFFFFF"/>
        </w:rPr>
        <w:t xml:space="preserve">Tegemist on uue lahendusega, millest võiks abi olla näiteks väikesaartel, kuid mille kasutamine ei ole kulude kokkuhoiu või teenuste kvaliteedi parandamise eesmärgil välistatud ka mujal. </w:t>
      </w:r>
      <w:r w:rsidRPr="00AF6307" w:rsidR="00953FFC">
        <w:rPr>
          <w:rFonts w:ascii="Times New Roman" w:hAnsi="Times New Roman"/>
          <w:sz w:val="24"/>
          <w:szCs w:val="24"/>
        </w:rPr>
        <w:t xml:space="preserve">Samuti on loodav lahendus tulevikku vaatav võimalus suurendada </w:t>
      </w:r>
      <w:r w:rsidRPr="00AF6307" w:rsidR="00737158">
        <w:rPr>
          <w:rFonts w:ascii="Times New Roman" w:hAnsi="Times New Roman"/>
          <w:sz w:val="24"/>
          <w:szCs w:val="24"/>
        </w:rPr>
        <w:t>rahva</w:t>
      </w:r>
      <w:r w:rsidRPr="00AF6307" w:rsidR="00953FFC">
        <w:rPr>
          <w:rFonts w:ascii="Times New Roman" w:hAnsi="Times New Roman"/>
          <w:sz w:val="24"/>
          <w:szCs w:val="24"/>
        </w:rPr>
        <w:t>raamatukogude maakondlikku või piirkondlikku rolli. Ei ole välistatud, et n</w:t>
      </w:r>
      <w:r w:rsidRPr="00AF6307" w:rsidR="00737158">
        <w:rPr>
          <w:rFonts w:ascii="Times New Roman" w:hAnsi="Times New Roman"/>
          <w:sz w:val="24"/>
          <w:szCs w:val="24"/>
        </w:rPr>
        <w:t>äiteks</w:t>
      </w:r>
      <w:r w:rsidRPr="00AF6307" w:rsidR="00953FFC">
        <w:rPr>
          <w:rFonts w:ascii="Times New Roman" w:hAnsi="Times New Roman"/>
          <w:sz w:val="24"/>
          <w:szCs w:val="24"/>
        </w:rPr>
        <w:t xml:space="preserve"> kümne aasta pärast võib </w:t>
      </w:r>
      <w:r w:rsidRPr="00AF6307" w:rsidR="00737158">
        <w:rPr>
          <w:rFonts w:ascii="Times New Roman" w:hAnsi="Times New Roman"/>
          <w:sz w:val="24"/>
          <w:szCs w:val="24"/>
        </w:rPr>
        <w:t xml:space="preserve">tegutseda </w:t>
      </w:r>
      <w:proofErr w:type="spellStart"/>
      <w:r w:rsidRPr="00AF6307" w:rsidR="00737158">
        <w:rPr>
          <w:rFonts w:ascii="Times New Roman" w:hAnsi="Times New Roman"/>
          <w:sz w:val="24"/>
          <w:szCs w:val="24"/>
        </w:rPr>
        <w:t>ühisasutus</w:t>
      </w:r>
      <w:proofErr w:type="spellEnd"/>
      <w:r w:rsidRPr="00AF6307" w:rsidR="00737158">
        <w:rPr>
          <w:rFonts w:ascii="Times New Roman" w:hAnsi="Times New Roman"/>
          <w:sz w:val="24"/>
          <w:szCs w:val="24"/>
        </w:rPr>
        <w:t xml:space="preserve"> </w:t>
      </w:r>
      <w:r w:rsidRPr="00AF6307" w:rsidR="00953FFC">
        <w:rPr>
          <w:rFonts w:ascii="Times New Roman" w:hAnsi="Times New Roman"/>
          <w:sz w:val="24"/>
          <w:szCs w:val="24"/>
        </w:rPr>
        <w:t xml:space="preserve">Lõuna-Eesti </w:t>
      </w:r>
      <w:r w:rsidRPr="00AF6307" w:rsidR="00737158">
        <w:rPr>
          <w:rFonts w:ascii="Times New Roman" w:hAnsi="Times New Roman"/>
          <w:sz w:val="24"/>
          <w:szCs w:val="24"/>
        </w:rPr>
        <w:t>R</w:t>
      </w:r>
      <w:r w:rsidRPr="00AF6307" w:rsidR="00953FFC">
        <w:rPr>
          <w:rFonts w:ascii="Times New Roman" w:hAnsi="Times New Roman"/>
          <w:sz w:val="24"/>
          <w:szCs w:val="24"/>
        </w:rPr>
        <w:t xml:space="preserve">aamatukogu, mis koosneb piirkonna </w:t>
      </w:r>
      <w:proofErr w:type="spellStart"/>
      <w:r w:rsidRPr="00AF6307" w:rsidR="00737158">
        <w:rPr>
          <w:rFonts w:ascii="Times New Roman" w:hAnsi="Times New Roman"/>
          <w:sz w:val="24"/>
          <w:szCs w:val="24"/>
        </w:rPr>
        <w:t>KOV-ide</w:t>
      </w:r>
      <w:proofErr w:type="spellEnd"/>
      <w:r w:rsidRPr="00AF6307" w:rsidR="00953FFC">
        <w:rPr>
          <w:rFonts w:ascii="Times New Roman" w:hAnsi="Times New Roman"/>
          <w:sz w:val="24"/>
          <w:szCs w:val="24"/>
        </w:rPr>
        <w:t xml:space="preserve"> </w:t>
      </w:r>
      <w:r w:rsidRPr="00AF6307" w:rsidR="00737158">
        <w:rPr>
          <w:rFonts w:ascii="Times New Roman" w:hAnsi="Times New Roman"/>
          <w:sz w:val="24"/>
          <w:szCs w:val="24"/>
        </w:rPr>
        <w:t>rahva</w:t>
      </w:r>
      <w:r w:rsidRPr="00AF6307" w:rsidR="00953FFC">
        <w:rPr>
          <w:rFonts w:ascii="Times New Roman" w:hAnsi="Times New Roman"/>
          <w:sz w:val="24"/>
          <w:szCs w:val="24"/>
        </w:rPr>
        <w:t xml:space="preserve">raamatukogudest. Vabatahtlikult moodustuv tugev maakondlik või piirkondlik </w:t>
      </w:r>
      <w:r w:rsidRPr="00AF6307" w:rsidR="00737158">
        <w:rPr>
          <w:rFonts w:ascii="Times New Roman" w:hAnsi="Times New Roman"/>
          <w:sz w:val="24"/>
          <w:szCs w:val="24"/>
        </w:rPr>
        <w:t>rahva</w:t>
      </w:r>
      <w:r w:rsidRPr="00AF6307" w:rsidR="00953FFC">
        <w:rPr>
          <w:rFonts w:ascii="Times New Roman" w:hAnsi="Times New Roman"/>
          <w:sz w:val="24"/>
          <w:szCs w:val="24"/>
        </w:rPr>
        <w:t>raamatukogu on kindlasti lahendus, mida eelnõu soosib.</w:t>
      </w:r>
      <w:r w:rsidRPr="00AF6307" w:rsidR="00737158">
        <w:rPr>
          <w:rFonts w:ascii="Times New Roman" w:hAnsi="Times New Roman"/>
          <w:sz w:val="24"/>
          <w:szCs w:val="24"/>
        </w:rPr>
        <w:t xml:space="preserve"> Kõnealune säte </w:t>
      </w:r>
      <w:r w:rsidRPr="00AF6307" w:rsidR="00953FFC">
        <w:rPr>
          <w:rFonts w:ascii="Times New Roman" w:hAnsi="Times New Roman"/>
          <w:sz w:val="24"/>
          <w:szCs w:val="24"/>
        </w:rPr>
        <w:t>võimalda</w:t>
      </w:r>
      <w:r w:rsidRPr="00AF6307" w:rsidR="00737158">
        <w:rPr>
          <w:rFonts w:ascii="Times New Roman" w:hAnsi="Times New Roman"/>
          <w:sz w:val="24"/>
          <w:szCs w:val="24"/>
        </w:rPr>
        <w:t>b</w:t>
      </w:r>
      <w:r w:rsidRPr="00AF6307" w:rsidR="00953FFC">
        <w:rPr>
          <w:rFonts w:ascii="Times New Roman" w:hAnsi="Times New Roman"/>
          <w:sz w:val="24"/>
          <w:szCs w:val="24"/>
        </w:rPr>
        <w:t xml:space="preserve"> ka lahendust, kus </w:t>
      </w:r>
      <w:r w:rsidRPr="00AF6307" w:rsidR="00737158">
        <w:rPr>
          <w:rFonts w:ascii="Times New Roman" w:hAnsi="Times New Roman"/>
          <w:sz w:val="24"/>
          <w:szCs w:val="24"/>
        </w:rPr>
        <w:t xml:space="preserve">halduslepinguga antakse vaid osa rahvaraamatukogu ülesandeid (näiteks mingi töölõik kogude haldamisest) teise </w:t>
      </w:r>
      <w:proofErr w:type="spellStart"/>
      <w:r w:rsidRPr="00AF6307" w:rsidR="00737158">
        <w:rPr>
          <w:rFonts w:ascii="Times New Roman" w:hAnsi="Times New Roman"/>
          <w:sz w:val="24"/>
          <w:szCs w:val="24"/>
        </w:rPr>
        <w:t>KOV-i</w:t>
      </w:r>
      <w:proofErr w:type="spellEnd"/>
      <w:r w:rsidRPr="00AF6307" w:rsidR="00737158">
        <w:rPr>
          <w:rFonts w:ascii="Times New Roman" w:hAnsi="Times New Roman"/>
          <w:sz w:val="24"/>
          <w:szCs w:val="24"/>
        </w:rPr>
        <w:t xml:space="preserve"> rahvaraamatukogule.</w:t>
      </w:r>
    </w:p>
    <w:p w:rsidRPr="00AF6307" w:rsidR="00953FFC" w:rsidP="00AF6307" w:rsidRDefault="00953FFC" w14:paraId="44FD0A14" w14:textId="77777777">
      <w:pPr>
        <w:spacing w:after="0" w:line="240" w:lineRule="auto"/>
        <w:contextualSpacing/>
        <w:jc w:val="both"/>
        <w:rPr>
          <w:rFonts w:ascii="Times New Roman" w:hAnsi="Times New Roman"/>
          <w:sz w:val="24"/>
          <w:szCs w:val="24"/>
        </w:rPr>
      </w:pPr>
    </w:p>
    <w:p w:rsidRPr="00AF6307" w:rsidR="00737158" w:rsidP="00AF6307" w:rsidRDefault="00737158" w14:paraId="785AE03A" w14:textId="0702FB26">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Lõikes 3</w:t>
      </w:r>
      <w:r w:rsidRPr="00AF6307">
        <w:rPr>
          <w:rFonts w:ascii="Times New Roman" w:hAnsi="Times New Roman"/>
          <w:sz w:val="24"/>
          <w:szCs w:val="24"/>
        </w:rPr>
        <w:t xml:space="preserve"> sätestatakse, et </w:t>
      </w:r>
      <w:r w:rsidRPr="00AF6307" w:rsidR="00F476C7">
        <w:rPr>
          <w:rFonts w:ascii="Times New Roman" w:hAnsi="Times New Roman" w:eastAsia="Times New Roman"/>
          <w:sz w:val="24"/>
          <w:szCs w:val="24"/>
          <w:lang w:eastAsia="et-EE"/>
        </w:rPr>
        <w:t>r</w:t>
      </w:r>
      <w:r w:rsidRPr="00AF6307">
        <w:rPr>
          <w:rFonts w:ascii="Times New Roman" w:hAnsi="Times New Roman" w:eastAsia="Times New Roman"/>
          <w:sz w:val="24"/>
          <w:szCs w:val="24"/>
          <w:lang w:eastAsia="et-EE"/>
        </w:rPr>
        <w:t xml:space="preserve">ahvaraamatukogu juhindub oma tegevuses </w:t>
      </w:r>
      <w:proofErr w:type="spellStart"/>
      <w:r w:rsidRPr="00AF6307" w:rsidR="00F476C7">
        <w:rPr>
          <w:rFonts w:ascii="Times New Roman" w:hAnsi="Times New Roman" w:eastAsia="Times New Roman"/>
          <w:sz w:val="24"/>
          <w:szCs w:val="24"/>
          <w:lang w:eastAsia="et-EE"/>
        </w:rPr>
        <w:t>RaRS</w:t>
      </w:r>
      <w:proofErr w:type="spellEnd"/>
      <w:r w:rsidRPr="00AF6307" w:rsidR="00F476C7">
        <w:rPr>
          <w:rFonts w:ascii="Times New Roman" w:hAnsi="Times New Roman" w:eastAsia="Times New Roman"/>
          <w:sz w:val="24"/>
          <w:szCs w:val="24"/>
          <w:lang w:eastAsia="et-EE"/>
        </w:rPr>
        <w:t>-ist</w:t>
      </w:r>
      <w:r w:rsidRPr="00AF6307">
        <w:rPr>
          <w:rFonts w:ascii="Times New Roman" w:hAnsi="Times New Roman" w:eastAsia="Times New Roman"/>
          <w:sz w:val="24"/>
          <w:szCs w:val="24"/>
          <w:lang w:eastAsia="et-EE"/>
        </w:rPr>
        <w:t xml:space="preserve">, teistest õigusaktidest, </w:t>
      </w:r>
      <w:r w:rsidRPr="00AF6307">
        <w:rPr>
          <w:rStyle w:val="normaltextrun"/>
          <w:rFonts w:ascii="Times New Roman" w:hAnsi="Times New Roman"/>
          <w:color w:val="000000"/>
          <w:sz w:val="24"/>
          <w:szCs w:val="24"/>
          <w:bdr w:val="none" w:color="auto" w:sz="0" w:space="0" w:frame="1"/>
        </w:rPr>
        <w:t>IFLA-UNESCO</w:t>
      </w:r>
      <w:r w:rsidRPr="00AF6307">
        <w:rPr>
          <w:rFonts w:ascii="Times New Roman" w:hAnsi="Times New Roman" w:eastAsia="Times New Roman"/>
          <w:sz w:val="24"/>
          <w:szCs w:val="24"/>
          <w:lang w:eastAsia="et-EE"/>
        </w:rPr>
        <w:t xml:space="preserve"> rahvaraamatukogude manifestist ja oma põhimäärusest.</w:t>
      </w:r>
      <w:r w:rsidRPr="00AF6307" w:rsidR="00F476C7">
        <w:rPr>
          <w:rFonts w:ascii="Times New Roman" w:hAnsi="Times New Roman" w:eastAsia="Times New Roman"/>
          <w:sz w:val="24"/>
          <w:szCs w:val="24"/>
          <w:lang w:eastAsia="et-EE"/>
        </w:rPr>
        <w:t xml:space="preserve"> Võrreldes kehtiva </w:t>
      </w:r>
      <w:proofErr w:type="spellStart"/>
      <w:r w:rsidRPr="00AF6307" w:rsidR="00F476C7">
        <w:rPr>
          <w:rFonts w:ascii="Times New Roman" w:hAnsi="Times New Roman" w:eastAsia="Times New Roman"/>
          <w:sz w:val="24"/>
          <w:szCs w:val="24"/>
          <w:lang w:eastAsia="et-EE"/>
        </w:rPr>
        <w:t>RaRS</w:t>
      </w:r>
      <w:proofErr w:type="spellEnd"/>
      <w:r w:rsidRPr="00AF6307" w:rsidR="00F476C7">
        <w:rPr>
          <w:rFonts w:ascii="Times New Roman" w:hAnsi="Times New Roman" w:eastAsia="Times New Roman"/>
          <w:sz w:val="24"/>
          <w:szCs w:val="24"/>
          <w:lang w:eastAsia="et-EE"/>
        </w:rPr>
        <w:t>-iga on tehtud üksnes täpsustus, et tegemist on IFLA-UNESCO rahvaraamatukogude manifestiga (varem UNESCO rahvaraamatukogude manifest).</w:t>
      </w:r>
    </w:p>
    <w:p w:rsidRPr="00AF6307" w:rsidR="00915425" w:rsidP="00AF6307" w:rsidRDefault="00915425" w14:paraId="5144B46A" w14:textId="77777777">
      <w:pPr>
        <w:spacing w:after="0" w:line="240" w:lineRule="auto"/>
        <w:contextualSpacing/>
        <w:jc w:val="both"/>
        <w:rPr>
          <w:rFonts w:ascii="Times New Roman" w:hAnsi="Times New Roman"/>
          <w:sz w:val="24"/>
          <w:szCs w:val="24"/>
        </w:rPr>
      </w:pPr>
    </w:p>
    <w:p w:rsidRPr="00AF6307" w:rsidR="00915425" w:rsidP="00AF6307" w:rsidRDefault="00915425" w14:paraId="100ABCAF" w14:textId="1400408C">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b/>
          <w:bCs/>
          <w:sz w:val="24"/>
          <w:szCs w:val="24"/>
          <w:lang w:eastAsia="et-EE"/>
        </w:rPr>
        <w:t>2. peatükk. Rahvaraamatukogu tegevuse korraldamine</w:t>
      </w:r>
    </w:p>
    <w:p w:rsidRPr="00AF6307" w:rsidR="00E63A9D" w:rsidP="00AF6307" w:rsidRDefault="00E63A9D" w14:paraId="57FD4FD4" w14:textId="77777777">
      <w:pPr>
        <w:spacing w:after="0" w:line="240" w:lineRule="auto"/>
        <w:contextualSpacing/>
        <w:jc w:val="both"/>
        <w:rPr>
          <w:rFonts w:ascii="Times New Roman" w:hAnsi="Times New Roman"/>
          <w:sz w:val="24"/>
          <w:szCs w:val="24"/>
        </w:rPr>
      </w:pPr>
    </w:p>
    <w:p w:rsidRPr="00AF6307" w:rsidR="00A641CB" w:rsidP="00AF6307" w:rsidRDefault="00E63A9D" w14:paraId="5AE31157" w14:textId="245B80FC">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b/>
          <w:bCs/>
          <w:sz w:val="24"/>
          <w:szCs w:val="24"/>
        </w:rPr>
        <w:t>Eelnõu § 4</w:t>
      </w:r>
      <w:r w:rsidRPr="00AF6307">
        <w:rPr>
          <w:rFonts w:ascii="Times New Roman" w:hAnsi="Times New Roman"/>
          <w:sz w:val="24"/>
          <w:szCs w:val="24"/>
        </w:rPr>
        <w:t xml:space="preserve"> – </w:t>
      </w:r>
      <w:r w:rsidRPr="00AF6307" w:rsidR="006715B7">
        <w:rPr>
          <w:rFonts w:ascii="Times New Roman" w:hAnsi="Times New Roman"/>
          <w:sz w:val="24"/>
          <w:szCs w:val="24"/>
        </w:rPr>
        <w:t xml:space="preserve">sätestatakse </w:t>
      </w:r>
      <w:r w:rsidRPr="00AF6307" w:rsidR="006715B7">
        <w:rPr>
          <w:rStyle w:val="normaltextrun"/>
          <w:rFonts w:ascii="Times New Roman" w:hAnsi="Times New Roman"/>
          <w:color w:val="000000"/>
          <w:sz w:val="24"/>
          <w:szCs w:val="24"/>
          <w:shd w:val="clear" w:color="auto" w:fill="FFFFFF"/>
        </w:rPr>
        <w:t>rahvaraamatukogu asutamise, ümberkorraldamise ja tegevuse lõpetamisega seonduv</w:t>
      </w:r>
      <w:r w:rsidRPr="00AF6307" w:rsidR="006109CA">
        <w:rPr>
          <w:rStyle w:val="normaltextrun"/>
          <w:rFonts w:ascii="Times New Roman" w:hAnsi="Times New Roman"/>
          <w:color w:val="000000"/>
          <w:sz w:val="24"/>
          <w:szCs w:val="24"/>
          <w:shd w:val="clear" w:color="auto" w:fill="FFFFFF"/>
        </w:rPr>
        <w:t xml:space="preserve">, mis on erinevalt kehtivast </w:t>
      </w:r>
      <w:proofErr w:type="spellStart"/>
      <w:r w:rsidRPr="00AF6307" w:rsidR="006109CA">
        <w:rPr>
          <w:rStyle w:val="normaltextrun"/>
          <w:rFonts w:ascii="Times New Roman" w:hAnsi="Times New Roman"/>
          <w:color w:val="000000"/>
          <w:sz w:val="24"/>
          <w:szCs w:val="24"/>
          <w:shd w:val="clear" w:color="auto" w:fill="FFFFFF"/>
        </w:rPr>
        <w:t>RaRS</w:t>
      </w:r>
      <w:proofErr w:type="spellEnd"/>
      <w:r w:rsidRPr="00AF6307" w:rsidR="006109CA">
        <w:rPr>
          <w:rStyle w:val="normaltextrun"/>
          <w:rFonts w:ascii="Times New Roman" w:hAnsi="Times New Roman"/>
          <w:color w:val="000000"/>
          <w:sz w:val="24"/>
          <w:szCs w:val="24"/>
          <w:shd w:val="clear" w:color="auto" w:fill="FFFFFF"/>
        </w:rPr>
        <w:t xml:space="preserve">-ist eelnõus koondatud ühte paragrahvi (kehtivas </w:t>
      </w:r>
      <w:proofErr w:type="spellStart"/>
      <w:r w:rsidRPr="00AF6307" w:rsidR="006109CA">
        <w:rPr>
          <w:rStyle w:val="normaltextrun"/>
          <w:rFonts w:ascii="Times New Roman" w:hAnsi="Times New Roman"/>
          <w:color w:val="000000"/>
          <w:sz w:val="24"/>
          <w:szCs w:val="24"/>
          <w:shd w:val="clear" w:color="auto" w:fill="FFFFFF"/>
        </w:rPr>
        <w:t>RaRS-is</w:t>
      </w:r>
      <w:proofErr w:type="spellEnd"/>
      <w:r w:rsidRPr="00AF6307" w:rsidR="006109CA">
        <w:rPr>
          <w:rStyle w:val="normaltextrun"/>
          <w:rFonts w:ascii="Times New Roman" w:hAnsi="Times New Roman"/>
          <w:color w:val="000000"/>
          <w:sz w:val="24"/>
          <w:szCs w:val="24"/>
          <w:shd w:val="clear" w:color="auto" w:fill="FFFFFF"/>
        </w:rPr>
        <w:t xml:space="preserve"> §-d 4 ja 12).</w:t>
      </w:r>
    </w:p>
    <w:p w:rsidRPr="00AF6307" w:rsidR="00A641CB" w:rsidP="00AF6307" w:rsidRDefault="00A641CB" w14:paraId="791B41F2"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6109CA" w:rsidP="00AF6307" w:rsidRDefault="00A641CB" w14:paraId="23D9EB58" w14:textId="656FFAB1">
      <w:pPr>
        <w:spacing w:after="0" w:line="240" w:lineRule="auto"/>
        <w:contextualSpacing/>
        <w:jc w:val="both"/>
        <w:rPr>
          <w:rStyle w:val="normaltextrun"/>
          <w:rFonts w:ascii="Times New Roman" w:hAnsi="Times New Roman"/>
          <w:color w:val="000000"/>
          <w:sz w:val="24"/>
          <w:szCs w:val="24"/>
          <w:bdr w:val="none" w:color="auto" w:sz="0" w:space="0" w:frame="1"/>
        </w:rPr>
      </w:pPr>
      <w:r w:rsidRPr="00AF6307">
        <w:rPr>
          <w:rStyle w:val="normaltextrun"/>
          <w:rFonts w:ascii="Times New Roman" w:hAnsi="Times New Roman"/>
          <w:color w:val="000000"/>
          <w:sz w:val="24"/>
          <w:szCs w:val="24"/>
          <w:u w:val="single"/>
          <w:shd w:val="clear" w:color="auto" w:fill="FFFFFF"/>
        </w:rPr>
        <w:t>Lõige 1</w:t>
      </w:r>
      <w:r w:rsidRPr="00AF6307" w:rsidR="006109CA">
        <w:rPr>
          <w:rStyle w:val="normaltextrun"/>
          <w:rFonts w:ascii="Times New Roman" w:hAnsi="Times New Roman"/>
          <w:color w:val="000000"/>
          <w:sz w:val="24"/>
          <w:szCs w:val="24"/>
          <w:shd w:val="clear" w:color="auto" w:fill="FFFFFF"/>
        </w:rPr>
        <w:t xml:space="preserve"> näeb ette, et </w:t>
      </w:r>
      <w:r w:rsidRPr="00AF6307" w:rsidR="006109CA">
        <w:rPr>
          <w:rStyle w:val="normaltextrun"/>
          <w:rFonts w:ascii="Times New Roman" w:hAnsi="Times New Roman"/>
          <w:color w:val="000000"/>
          <w:sz w:val="24"/>
          <w:szCs w:val="24"/>
          <w:bdr w:val="none" w:color="auto" w:sz="0" w:space="0" w:frame="1"/>
        </w:rPr>
        <w:t xml:space="preserve">rahvaraamatukogu asutamise, ümberkorraldamise ja tegevuse lõpetamise otsustab </w:t>
      </w:r>
      <w:proofErr w:type="spellStart"/>
      <w:r w:rsidRPr="00AF6307" w:rsidR="006109CA">
        <w:rPr>
          <w:rStyle w:val="normaltextrun"/>
          <w:rFonts w:ascii="Times New Roman" w:hAnsi="Times New Roman"/>
          <w:color w:val="000000"/>
          <w:sz w:val="24"/>
          <w:szCs w:val="24"/>
          <w:bdr w:val="none" w:color="auto" w:sz="0" w:space="0" w:frame="1"/>
        </w:rPr>
        <w:t>KOV-i</w:t>
      </w:r>
      <w:proofErr w:type="spellEnd"/>
      <w:r w:rsidRPr="00AF6307" w:rsidR="006109CA">
        <w:rPr>
          <w:rStyle w:val="normaltextrun"/>
          <w:rFonts w:ascii="Times New Roman" w:hAnsi="Times New Roman"/>
          <w:color w:val="000000"/>
          <w:sz w:val="24"/>
          <w:szCs w:val="24"/>
          <w:bdr w:val="none" w:color="auto" w:sz="0" w:space="0" w:frame="1"/>
        </w:rPr>
        <w:t xml:space="preserve"> volikogu. Sama põhimõte on ka kehtivas </w:t>
      </w:r>
      <w:proofErr w:type="spellStart"/>
      <w:r w:rsidRPr="00AF6307" w:rsidR="006109CA">
        <w:rPr>
          <w:rStyle w:val="normaltextrun"/>
          <w:rFonts w:ascii="Times New Roman" w:hAnsi="Times New Roman"/>
          <w:color w:val="000000"/>
          <w:sz w:val="24"/>
          <w:szCs w:val="24"/>
          <w:bdr w:val="none" w:color="auto" w:sz="0" w:space="0" w:frame="1"/>
        </w:rPr>
        <w:t>RaRS-is</w:t>
      </w:r>
      <w:proofErr w:type="spellEnd"/>
      <w:r w:rsidRPr="00AF6307" w:rsidR="006109CA">
        <w:rPr>
          <w:rStyle w:val="normaltextrun"/>
          <w:rFonts w:ascii="Times New Roman" w:hAnsi="Times New Roman"/>
          <w:color w:val="000000"/>
          <w:sz w:val="24"/>
          <w:szCs w:val="24"/>
          <w:bdr w:val="none" w:color="auto" w:sz="0" w:space="0" w:frame="1"/>
        </w:rPr>
        <w:t>.</w:t>
      </w:r>
    </w:p>
    <w:p w:rsidRPr="00AF6307" w:rsidR="006109CA" w:rsidP="00AF6307" w:rsidRDefault="006109CA" w14:paraId="2B200672" w14:textId="77777777">
      <w:pPr>
        <w:spacing w:after="0" w:line="240" w:lineRule="auto"/>
        <w:contextualSpacing/>
        <w:jc w:val="both"/>
        <w:rPr>
          <w:rStyle w:val="normaltextrun"/>
          <w:rFonts w:ascii="Times New Roman" w:hAnsi="Times New Roman"/>
          <w:color w:val="000000"/>
          <w:sz w:val="24"/>
          <w:szCs w:val="24"/>
          <w:bdr w:val="none" w:color="auto" w:sz="0" w:space="0" w:frame="1"/>
        </w:rPr>
      </w:pPr>
    </w:p>
    <w:p w:rsidRPr="00AF6307" w:rsidR="00B452A9" w:rsidP="00AF6307" w:rsidRDefault="006109CA" w14:paraId="2F3A43C5" w14:textId="5CABBA3A">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u w:val="single"/>
          <w:bdr w:val="none" w:color="auto" w:sz="0" w:space="0" w:frame="1"/>
        </w:rPr>
        <w:t>Lõike 2</w:t>
      </w:r>
      <w:r w:rsidRPr="00AF6307">
        <w:rPr>
          <w:rStyle w:val="normaltextrun"/>
          <w:rFonts w:ascii="Times New Roman" w:hAnsi="Times New Roman"/>
          <w:color w:val="000000"/>
          <w:sz w:val="24"/>
          <w:szCs w:val="24"/>
          <w:bdr w:val="none" w:color="auto" w:sz="0" w:space="0" w:frame="1"/>
        </w:rPr>
        <w:t xml:space="preserve"> kohaselt </w:t>
      </w:r>
      <w:r w:rsidRPr="00AF6307">
        <w:rPr>
          <w:rStyle w:val="normaltextrun"/>
          <w:rFonts w:ascii="Times New Roman" w:hAnsi="Times New Roman"/>
          <w:color w:val="000000"/>
          <w:sz w:val="24"/>
          <w:szCs w:val="24"/>
          <w:shd w:val="clear" w:color="auto" w:fill="FFFFFF"/>
        </w:rPr>
        <w:t xml:space="preserve">korraldatakse rahvaraamatukogu tegevus ning määratakse rahvaraamatukogu </w:t>
      </w:r>
      <w:proofErr w:type="spellStart"/>
      <w:r w:rsidRPr="00AF6307">
        <w:rPr>
          <w:rStyle w:val="normaltextrun"/>
          <w:rFonts w:ascii="Times New Roman" w:hAnsi="Times New Roman"/>
          <w:color w:val="000000"/>
          <w:sz w:val="24"/>
          <w:szCs w:val="24"/>
          <w:shd w:val="clear" w:color="auto" w:fill="FFFFFF"/>
        </w:rPr>
        <w:t>RaRS</w:t>
      </w:r>
      <w:proofErr w:type="spellEnd"/>
      <w:r w:rsidRPr="00AF6307">
        <w:rPr>
          <w:rStyle w:val="normaltextrun"/>
          <w:rFonts w:ascii="Times New Roman" w:hAnsi="Times New Roman"/>
          <w:color w:val="000000"/>
          <w:sz w:val="24"/>
          <w:szCs w:val="24"/>
          <w:shd w:val="clear" w:color="auto" w:fill="FFFFFF"/>
        </w:rPr>
        <w:t xml:space="preserve"> § 5 lõikes 1 nimetatud struktuuriüksuste asukohad ja teeninduspiirkonnad arvestusega, </w:t>
      </w:r>
      <w:r w:rsidRPr="00AF6307">
        <w:rPr>
          <w:rStyle w:val="normaltextrun"/>
          <w:rFonts w:ascii="Times New Roman" w:hAnsi="Times New Roman"/>
          <w:color w:val="000000"/>
          <w:sz w:val="24"/>
          <w:szCs w:val="24"/>
          <w:shd w:val="clear" w:color="auto" w:fill="FFFFFF"/>
        </w:rPr>
        <w:t xml:space="preserve">et ükski paikkond ei jääks rahvaraamatukogu teenindusest välja ning rahvaraamatukogu ruumid ja teenused oleksid ligipääsetavad. Sisult lähedane nõue on ka kehtivas </w:t>
      </w:r>
      <w:proofErr w:type="spellStart"/>
      <w:r w:rsidRPr="00AF6307">
        <w:rPr>
          <w:rStyle w:val="normaltextrun"/>
          <w:rFonts w:ascii="Times New Roman" w:hAnsi="Times New Roman"/>
          <w:color w:val="000000"/>
          <w:sz w:val="24"/>
          <w:szCs w:val="24"/>
          <w:shd w:val="clear" w:color="auto" w:fill="FFFFFF"/>
        </w:rPr>
        <w:t>RaRS-is</w:t>
      </w:r>
      <w:proofErr w:type="spellEnd"/>
      <w:r w:rsidRPr="00AF6307">
        <w:rPr>
          <w:rStyle w:val="normaltextrun"/>
          <w:rFonts w:ascii="Times New Roman" w:hAnsi="Times New Roman"/>
          <w:color w:val="000000"/>
          <w:sz w:val="24"/>
          <w:szCs w:val="24"/>
          <w:shd w:val="clear" w:color="auto" w:fill="FFFFFF"/>
        </w:rPr>
        <w:t>, mille § 14 lõige 1 näeb ette, et KOV määrab r</w:t>
      </w:r>
      <w:r w:rsidRPr="00AF6307">
        <w:rPr>
          <w:rFonts w:ascii="Times New Roman" w:hAnsi="Times New Roman"/>
          <w:color w:val="000000"/>
          <w:sz w:val="24"/>
          <w:szCs w:val="24"/>
          <w:shd w:val="clear" w:color="auto" w:fill="FFFFFF"/>
        </w:rPr>
        <w:t xml:space="preserve">ahvaraamatukogu teeninduspiirkonna arvestusega, et ükski paikkond ei jääks raamatukogu teenindusest välja. Täiendusena on lisatud </w:t>
      </w:r>
      <w:r w:rsidRPr="00AF6307" w:rsidR="00FB2048">
        <w:rPr>
          <w:rFonts w:ascii="Times New Roman" w:hAnsi="Times New Roman"/>
          <w:color w:val="000000"/>
          <w:sz w:val="24"/>
          <w:szCs w:val="24"/>
          <w:shd w:val="clear" w:color="auto" w:fill="FFFFFF"/>
        </w:rPr>
        <w:t xml:space="preserve">viide </w:t>
      </w:r>
      <w:proofErr w:type="spellStart"/>
      <w:r w:rsidRPr="00AF6307" w:rsidR="00FB2048">
        <w:rPr>
          <w:rFonts w:ascii="Times New Roman" w:hAnsi="Times New Roman"/>
          <w:color w:val="000000"/>
          <w:sz w:val="24"/>
          <w:szCs w:val="24"/>
          <w:shd w:val="clear" w:color="auto" w:fill="FFFFFF"/>
        </w:rPr>
        <w:t>RaRS</w:t>
      </w:r>
      <w:proofErr w:type="spellEnd"/>
      <w:r w:rsidRPr="00AF6307" w:rsidR="00FB2048">
        <w:rPr>
          <w:rFonts w:ascii="Times New Roman" w:hAnsi="Times New Roman"/>
          <w:color w:val="000000"/>
          <w:sz w:val="24"/>
          <w:szCs w:val="24"/>
          <w:shd w:val="clear" w:color="auto" w:fill="FFFFFF"/>
        </w:rPr>
        <w:t xml:space="preserve"> </w:t>
      </w:r>
      <w:r w:rsidRPr="00AF6307" w:rsidR="00FB2048">
        <w:rPr>
          <w:rStyle w:val="normaltextrun"/>
          <w:rFonts w:ascii="Times New Roman" w:hAnsi="Times New Roman"/>
          <w:color w:val="000000"/>
          <w:sz w:val="24"/>
          <w:szCs w:val="24"/>
          <w:shd w:val="clear" w:color="auto" w:fill="FFFFFF"/>
        </w:rPr>
        <w:t>§ 5 lõikes 1 nimetatud struktuuriüksuste asukohtadele ning rahvaraamatukogu ruumide ja teenuste ligipääsetavuse nõue. Viidatud struktuuriüksuste all peetakse silmas keskraamatukogu ja haruraamatukogusid.</w:t>
      </w:r>
    </w:p>
    <w:p w:rsidRPr="00AF6307" w:rsidR="00B452A9" w:rsidP="00AF6307" w:rsidRDefault="00B452A9" w14:paraId="54D6F33C"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A641CB" w:rsidP="00AF6307" w:rsidRDefault="00B452A9" w14:paraId="2DFE6086" w14:textId="5039D268">
      <w:pPr>
        <w:spacing w:after="0" w:line="240" w:lineRule="auto"/>
        <w:contextualSpacing/>
        <w:jc w:val="both"/>
        <w:rPr>
          <w:rFonts w:ascii="Times New Roman" w:hAnsi="Times New Roman"/>
          <w:color w:val="000000"/>
          <w:sz w:val="24"/>
          <w:szCs w:val="24"/>
          <w:shd w:val="clear" w:color="auto" w:fill="FFFFFF"/>
        </w:rPr>
      </w:pPr>
      <w:r w:rsidRPr="00AF6307">
        <w:rPr>
          <w:rFonts w:ascii="Times New Roman" w:hAnsi="Times New Roman"/>
          <w:color w:val="000000"/>
          <w:sz w:val="24"/>
          <w:szCs w:val="24"/>
          <w:shd w:val="clear" w:color="auto" w:fill="FFFFFF"/>
        </w:rPr>
        <w:t>Ligipääsetavus tähendab, et kogu elanikkond on elu- ja infokeskkonda kaasatud ja kõikidele on tagatud võrdsed võimalused ühiskonnaelust osa võtta. Teisisõnu on ligipääsetavus laiatarbekaupade, keskkondade, hoonete,</w:t>
      </w:r>
      <w:r w:rsidR="001833F9">
        <w:rPr>
          <w:rFonts w:ascii="Times New Roman" w:hAnsi="Times New Roman"/>
          <w:color w:val="000000"/>
          <w:sz w:val="24"/>
          <w:szCs w:val="24"/>
          <w:shd w:val="clear" w:color="auto" w:fill="FFFFFF"/>
        </w:rPr>
        <w:t xml:space="preserve"> </w:t>
      </w:r>
      <w:r w:rsidRPr="00AF6307">
        <w:rPr>
          <w:rFonts w:ascii="Times New Roman" w:hAnsi="Times New Roman"/>
          <w:color w:val="000000"/>
          <w:sz w:val="24"/>
          <w:szCs w:val="24"/>
          <w:shd w:val="clear" w:color="auto" w:fill="FFFFFF"/>
        </w:rPr>
        <w:t>teenuste ja info disain, mille tulemus on ilma kohandusteta</w:t>
      </w:r>
      <w:r w:rsidR="001833F9">
        <w:rPr>
          <w:rFonts w:ascii="Times New Roman" w:hAnsi="Times New Roman"/>
          <w:color w:val="000000"/>
          <w:sz w:val="24"/>
          <w:szCs w:val="24"/>
          <w:shd w:val="clear" w:color="auto" w:fill="FFFFFF"/>
        </w:rPr>
        <w:t xml:space="preserve"> </w:t>
      </w:r>
      <w:r w:rsidRPr="00AF6307">
        <w:rPr>
          <w:rFonts w:ascii="Times New Roman" w:hAnsi="Times New Roman"/>
          <w:color w:val="000000"/>
          <w:sz w:val="24"/>
          <w:szCs w:val="24"/>
          <w:shd w:val="clear" w:color="auto" w:fill="FFFFFF"/>
        </w:rPr>
        <w:t>kasutatav ja ligipääsetav</w:t>
      </w:r>
      <w:r w:rsidR="001833F9">
        <w:rPr>
          <w:rFonts w:ascii="Times New Roman" w:hAnsi="Times New Roman"/>
          <w:color w:val="000000"/>
          <w:sz w:val="24"/>
          <w:szCs w:val="24"/>
          <w:shd w:val="clear" w:color="auto" w:fill="FFFFFF"/>
        </w:rPr>
        <w:t xml:space="preserve"> </w:t>
      </w:r>
      <w:r w:rsidRPr="00AF6307">
        <w:rPr>
          <w:rFonts w:ascii="Times New Roman" w:hAnsi="Times New Roman"/>
          <w:color w:val="000000"/>
          <w:sz w:val="24"/>
          <w:szCs w:val="24"/>
          <w:shd w:val="clear" w:color="auto" w:fill="FFFFFF"/>
        </w:rPr>
        <w:t>nii paljudele inimestele kui võimalik ja mõistlik. Ligipääsetavus on elukaare</w:t>
      </w:r>
      <w:r w:rsidR="00723FDF">
        <w:rPr>
          <w:rFonts w:ascii="Times New Roman" w:hAnsi="Times New Roman"/>
          <w:color w:val="000000"/>
          <w:sz w:val="24"/>
          <w:szCs w:val="24"/>
          <w:shd w:val="clear" w:color="auto" w:fill="FFFFFF"/>
        </w:rPr>
        <w:t>st lähtuv</w:t>
      </w:r>
      <w:r w:rsidRPr="00AF6307">
        <w:rPr>
          <w:rFonts w:ascii="Times New Roman" w:hAnsi="Times New Roman"/>
          <w:color w:val="000000"/>
          <w:sz w:val="24"/>
          <w:szCs w:val="24"/>
          <w:shd w:val="clear" w:color="auto" w:fill="FFFFFF"/>
        </w:rPr>
        <w:t>, mis tähendab, et suurel osal inimestest on elu vältel ajutiselt või püsivalt mõni</w:t>
      </w:r>
      <w:r w:rsidR="001833F9">
        <w:rPr>
          <w:rFonts w:ascii="Times New Roman" w:hAnsi="Times New Roman"/>
          <w:color w:val="000000"/>
          <w:sz w:val="24"/>
          <w:szCs w:val="24"/>
          <w:shd w:val="clear" w:color="auto" w:fill="FFFFFF"/>
        </w:rPr>
        <w:t xml:space="preserve"> </w:t>
      </w:r>
      <w:r w:rsidRPr="00AF6307">
        <w:rPr>
          <w:rFonts w:ascii="Times New Roman" w:hAnsi="Times New Roman"/>
          <w:color w:val="000000"/>
          <w:sz w:val="24"/>
          <w:szCs w:val="24"/>
          <w:shd w:val="clear" w:color="auto" w:fill="FFFFFF"/>
        </w:rPr>
        <w:t>erivajadus. Suurimad ligipääsetavuse sihtgrupid ühiskonnas on eakad, erivajadustega inimesed, lapsed, väikelaste vanemad, ajutise vigastusega inimesed jt.</w:t>
      </w:r>
      <w:r w:rsidRPr="00AF6307" w:rsidR="00E47650">
        <w:rPr>
          <w:rStyle w:val="Allmrkuseviide"/>
          <w:rFonts w:ascii="Times New Roman" w:hAnsi="Times New Roman"/>
          <w:color w:val="000000"/>
          <w:sz w:val="24"/>
          <w:szCs w:val="24"/>
          <w:shd w:val="clear" w:color="auto" w:fill="FFFFFF"/>
        </w:rPr>
        <w:footnoteReference w:id="19"/>
      </w:r>
      <w:r w:rsidRPr="00AF6307" w:rsidR="00E47650">
        <w:rPr>
          <w:rFonts w:ascii="Times New Roman" w:hAnsi="Times New Roman"/>
          <w:color w:val="000000"/>
          <w:sz w:val="24"/>
          <w:szCs w:val="24"/>
          <w:shd w:val="clear" w:color="auto" w:fill="FFFFFF"/>
        </w:rPr>
        <w:t xml:space="preserve"> „Kultuuri arengukavas 2021–2030“ märgitakse, et ligipääs kultuurile peab olema tagatud sõltumata erivajadustest, elukohast, vanusest, soost, rahvusest, keeleoskusest, huvidest, võimekusest ja muudest tingimustest, et parandada inimeste elukvaliteeti ning toimetulekut.</w:t>
      </w:r>
      <w:r w:rsidRPr="00AF6307" w:rsidR="00E47650">
        <w:rPr>
          <w:rStyle w:val="Allmrkuseviide"/>
          <w:rFonts w:ascii="Times New Roman" w:hAnsi="Times New Roman"/>
          <w:color w:val="000000"/>
          <w:sz w:val="24"/>
          <w:szCs w:val="24"/>
          <w:shd w:val="clear" w:color="auto" w:fill="FFFFFF"/>
        </w:rPr>
        <w:footnoteReference w:id="20"/>
      </w:r>
      <w:r w:rsidRPr="00AF6307" w:rsidR="00E47650">
        <w:rPr>
          <w:rFonts w:ascii="Times New Roman" w:hAnsi="Times New Roman"/>
          <w:color w:val="000000"/>
          <w:sz w:val="24"/>
          <w:szCs w:val="24"/>
          <w:shd w:val="clear" w:color="auto" w:fill="FFFFFF"/>
        </w:rPr>
        <w:t xml:space="preserve"> </w:t>
      </w:r>
      <w:r w:rsidRPr="00AF6307" w:rsidR="00692C34">
        <w:rPr>
          <w:rFonts w:ascii="Times New Roman" w:hAnsi="Times New Roman"/>
          <w:color w:val="000000"/>
          <w:sz w:val="24"/>
          <w:szCs w:val="24"/>
          <w:shd w:val="clear" w:color="auto" w:fill="FFFFFF"/>
        </w:rPr>
        <w:t>Rahvaraamatukogudele küll juba kohalduvad mitmed teistest õigusaktidest tulenevad ligipääsetavuse nõuded</w:t>
      </w:r>
      <w:r w:rsidRPr="00AF6307" w:rsidR="00692C34">
        <w:rPr>
          <w:rStyle w:val="Allmrkuseviide"/>
          <w:rFonts w:ascii="Times New Roman" w:hAnsi="Times New Roman"/>
          <w:color w:val="000000"/>
          <w:sz w:val="24"/>
          <w:szCs w:val="24"/>
          <w:shd w:val="clear" w:color="auto" w:fill="FFFFFF"/>
        </w:rPr>
        <w:footnoteReference w:id="21"/>
      </w:r>
      <w:r w:rsidRPr="00AF6307" w:rsidR="00692C34">
        <w:rPr>
          <w:rFonts w:ascii="Times New Roman" w:hAnsi="Times New Roman"/>
          <w:color w:val="000000"/>
          <w:sz w:val="24"/>
          <w:szCs w:val="24"/>
          <w:shd w:val="clear" w:color="auto" w:fill="FFFFFF"/>
        </w:rPr>
        <w:t>, kuid ligipääsetavuse olulisuse rõhutamine valdkondlikus eriseaduses väljendab selgelt riigi ootust ja panustab võrdsuslõimesse.</w:t>
      </w:r>
    </w:p>
    <w:p w:rsidRPr="00AF6307" w:rsidR="00D659CB" w:rsidP="00870E12" w:rsidRDefault="00D659CB" w14:paraId="77F0CBB4" w14:textId="77777777">
      <w:pPr>
        <w:spacing w:after="0" w:line="240" w:lineRule="auto"/>
        <w:contextualSpacing/>
        <w:jc w:val="both"/>
        <w:rPr>
          <w:rFonts w:ascii="Times New Roman" w:hAnsi="Times New Roman"/>
          <w:color w:val="000000"/>
          <w:sz w:val="24"/>
          <w:szCs w:val="24"/>
          <w:shd w:val="clear" w:color="auto" w:fill="FFFFFF"/>
        </w:rPr>
      </w:pPr>
    </w:p>
    <w:p w:rsidR="00BA01AF" w:rsidP="00870E12" w:rsidRDefault="00D659CB" w14:paraId="28E32036" w14:textId="299D4A1C">
      <w:pPr>
        <w:spacing w:after="0" w:line="240" w:lineRule="auto"/>
        <w:contextualSpacing/>
        <w:jc w:val="both"/>
        <w:rPr>
          <w:rStyle w:val="normaltextrun"/>
          <w:rFonts w:ascii="Times New Roman" w:hAnsi="Times New Roman"/>
          <w:color w:val="000000" w:themeColor="text1"/>
          <w:sz w:val="24"/>
          <w:szCs w:val="24"/>
        </w:rPr>
      </w:pPr>
      <w:r w:rsidRPr="00AF6307">
        <w:rPr>
          <w:rFonts w:ascii="Times New Roman" w:hAnsi="Times New Roman"/>
          <w:color w:val="000000"/>
          <w:sz w:val="24"/>
          <w:szCs w:val="24"/>
          <w:u w:val="single"/>
          <w:shd w:val="clear" w:color="auto" w:fill="FFFFFF"/>
        </w:rPr>
        <w:t>Lõikes 3</w:t>
      </w:r>
      <w:r w:rsidRPr="00AF6307">
        <w:rPr>
          <w:rFonts w:ascii="Times New Roman" w:hAnsi="Times New Roman"/>
          <w:color w:val="000000"/>
          <w:sz w:val="24"/>
          <w:szCs w:val="24"/>
          <w:shd w:val="clear" w:color="auto" w:fill="FFFFFF"/>
        </w:rPr>
        <w:t xml:space="preserve"> sätestatakse näitajad, millest </w:t>
      </w:r>
      <w:proofErr w:type="spellStart"/>
      <w:r w:rsidRPr="00AF6307">
        <w:rPr>
          <w:rFonts w:ascii="Times New Roman" w:hAnsi="Times New Roman"/>
          <w:color w:val="000000"/>
          <w:sz w:val="24"/>
          <w:szCs w:val="24"/>
          <w:shd w:val="clear" w:color="auto" w:fill="FFFFFF"/>
        </w:rPr>
        <w:t>KOV-il</w:t>
      </w:r>
      <w:proofErr w:type="spellEnd"/>
      <w:r w:rsidRPr="00AF6307">
        <w:rPr>
          <w:rFonts w:ascii="Times New Roman" w:hAnsi="Times New Roman"/>
          <w:color w:val="000000"/>
          <w:sz w:val="24"/>
          <w:szCs w:val="24"/>
          <w:shd w:val="clear" w:color="auto" w:fill="FFFFFF"/>
        </w:rPr>
        <w:t xml:space="preserve"> tuleb rahvaraamatukogude võrgu loomisel juhinduda.</w:t>
      </w:r>
      <w:r w:rsidRPr="00AF6307" w:rsidR="00336EBC">
        <w:rPr>
          <w:rFonts w:ascii="Times New Roman" w:hAnsi="Times New Roman"/>
          <w:color w:val="000000"/>
          <w:sz w:val="24"/>
          <w:szCs w:val="24"/>
          <w:shd w:val="clear" w:color="auto" w:fill="FFFFFF"/>
        </w:rPr>
        <w:t xml:space="preserve"> </w:t>
      </w:r>
      <w:r w:rsidRPr="00AF6307" w:rsidR="005A4AB1">
        <w:rPr>
          <w:rFonts w:ascii="Times New Roman" w:hAnsi="Times New Roman"/>
          <w:color w:val="000000"/>
          <w:sz w:val="24"/>
          <w:szCs w:val="24"/>
          <w:shd w:val="clear" w:color="auto" w:fill="FFFFFF"/>
        </w:rPr>
        <w:t xml:space="preserve">Kui seni on </w:t>
      </w:r>
      <w:proofErr w:type="spellStart"/>
      <w:r w:rsidRPr="00AF6307" w:rsidR="005A4AB1">
        <w:rPr>
          <w:rFonts w:ascii="Times New Roman" w:hAnsi="Times New Roman"/>
          <w:color w:val="000000"/>
          <w:sz w:val="24"/>
          <w:szCs w:val="24"/>
          <w:shd w:val="clear" w:color="auto" w:fill="FFFFFF"/>
        </w:rPr>
        <w:t>RaRS-is</w:t>
      </w:r>
      <w:proofErr w:type="spellEnd"/>
      <w:r w:rsidRPr="00AF6307" w:rsidR="005A4AB1">
        <w:rPr>
          <w:rFonts w:ascii="Times New Roman" w:hAnsi="Times New Roman"/>
          <w:color w:val="000000"/>
          <w:sz w:val="24"/>
          <w:szCs w:val="24"/>
          <w:shd w:val="clear" w:color="auto" w:fill="FFFFFF"/>
        </w:rPr>
        <w:t xml:space="preserve"> olnud sätestatud </w:t>
      </w:r>
      <w:proofErr w:type="spellStart"/>
      <w:r w:rsidRPr="00AF6307" w:rsidR="005A4AB1">
        <w:rPr>
          <w:rFonts w:ascii="Times New Roman" w:hAnsi="Times New Roman"/>
          <w:color w:val="000000"/>
          <w:sz w:val="24"/>
          <w:szCs w:val="24"/>
          <w:shd w:val="clear" w:color="auto" w:fill="FFFFFF"/>
        </w:rPr>
        <w:t>KOV-i</w:t>
      </w:r>
      <w:proofErr w:type="spellEnd"/>
      <w:r w:rsidRPr="00AF6307" w:rsidR="005A4AB1">
        <w:rPr>
          <w:rFonts w:ascii="Times New Roman" w:hAnsi="Times New Roman"/>
          <w:color w:val="000000"/>
          <w:sz w:val="24"/>
          <w:szCs w:val="24"/>
          <w:shd w:val="clear" w:color="auto" w:fill="FFFFFF"/>
        </w:rPr>
        <w:t xml:space="preserve"> elanike arvul põhinevad numbrilised rahvaraamatukogude võrgu loomise kriteeriumid (kehtiva</w:t>
      </w:r>
      <w:r w:rsidR="005A2EFB">
        <w:rPr>
          <w:rFonts w:ascii="Times New Roman" w:hAnsi="Times New Roman"/>
          <w:color w:val="000000"/>
          <w:sz w:val="24"/>
          <w:szCs w:val="24"/>
          <w:shd w:val="clear" w:color="auto" w:fill="FFFFFF"/>
        </w:rPr>
        <w:t>s</w:t>
      </w:r>
      <w:r w:rsidRPr="00AF6307" w:rsidR="005A4AB1">
        <w:rPr>
          <w:rFonts w:ascii="Times New Roman" w:hAnsi="Times New Roman"/>
          <w:color w:val="000000"/>
          <w:sz w:val="24"/>
          <w:szCs w:val="24"/>
          <w:shd w:val="clear" w:color="auto" w:fill="FFFFFF"/>
        </w:rPr>
        <w:t xml:space="preserve"> </w:t>
      </w:r>
      <w:proofErr w:type="spellStart"/>
      <w:r w:rsidRPr="00AF6307" w:rsidR="005A4AB1">
        <w:rPr>
          <w:rFonts w:ascii="Times New Roman" w:hAnsi="Times New Roman"/>
          <w:color w:val="000000"/>
          <w:sz w:val="24"/>
          <w:szCs w:val="24"/>
          <w:shd w:val="clear" w:color="auto" w:fill="FFFFFF"/>
        </w:rPr>
        <w:t>RaRS</w:t>
      </w:r>
      <w:proofErr w:type="spellEnd"/>
      <w:r w:rsidRPr="00AF6307" w:rsidR="005A4AB1">
        <w:rPr>
          <w:rFonts w:ascii="Times New Roman" w:hAnsi="Times New Roman"/>
          <w:color w:val="000000"/>
          <w:sz w:val="24"/>
          <w:szCs w:val="24"/>
          <w:shd w:val="clear" w:color="auto" w:fill="FFFFFF"/>
        </w:rPr>
        <w:t xml:space="preserve"> § 4 lõikes 2)</w:t>
      </w:r>
      <w:r w:rsidRPr="00AF6307" w:rsidR="00B46E7B">
        <w:rPr>
          <w:rFonts w:ascii="Times New Roman" w:hAnsi="Times New Roman"/>
          <w:color w:val="000000"/>
          <w:sz w:val="24"/>
          <w:szCs w:val="24"/>
          <w:shd w:val="clear" w:color="auto" w:fill="FFFFFF"/>
        </w:rPr>
        <w:t xml:space="preserve">, siis eelnõuga muudetakse nõudeid paindlikumaks. Senised, 1998. aastast saati kehtivad, kriteeriumid ei ole enam kohaldatavad, kuna viimase pea 30 aasta jooksul on oluliselt muutunud nii Eesti haldusjaotus kui ka erinevate piirkondade asustustihedus, muuhulgas on näiteks märkimisväärselt kasvanud suuremate linnade lähedaste valdade elanike arv. </w:t>
      </w:r>
      <w:r w:rsidRPr="00AF6307" w:rsidR="00367957">
        <w:rPr>
          <w:rFonts w:ascii="Times New Roman" w:hAnsi="Times New Roman"/>
          <w:color w:val="000000"/>
          <w:sz w:val="24"/>
          <w:szCs w:val="24"/>
          <w:shd w:val="clear" w:color="auto" w:fill="FFFFFF"/>
        </w:rPr>
        <w:t xml:space="preserve">Eelnõu kohaselt tuleb rahvaraamatukogude võrgu loomisel arvestada: </w:t>
      </w:r>
      <w:r w:rsidRPr="00AF6307" w:rsidR="00367957">
        <w:rPr>
          <w:rStyle w:val="normaltextrun"/>
          <w:rFonts w:ascii="Times New Roman" w:hAnsi="Times New Roman"/>
          <w:color w:val="000000"/>
          <w:sz w:val="24"/>
          <w:szCs w:val="24"/>
          <w:bdr w:val="none" w:color="auto" w:sz="0" w:space="0" w:frame="1"/>
        </w:rPr>
        <w:t>1) paikkonna elanike arvu; 2) paikkonna asustustihedust ja asustusstruktuuri; 3) kohalike elanike vajadusi.</w:t>
      </w:r>
      <w:r w:rsidRPr="00AF6307" w:rsidR="006E5952">
        <w:rPr>
          <w:rStyle w:val="normaltextrun"/>
          <w:rFonts w:ascii="Times New Roman" w:hAnsi="Times New Roman"/>
          <w:color w:val="000000"/>
          <w:sz w:val="24"/>
          <w:szCs w:val="24"/>
          <w:bdr w:val="none" w:color="auto" w:sz="0" w:space="0" w:frame="1"/>
        </w:rPr>
        <w:t xml:space="preserve"> Kuna konkreetseid numbrilisi näitajaid seaduses ette ei nähta, tuleb </w:t>
      </w:r>
      <w:proofErr w:type="spellStart"/>
      <w:r w:rsidRPr="00AF6307" w:rsidR="006E5952">
        <w:rPr>
          <w:rStyle w:val="normaltextrun"/>
          <w:rFonts w:ascii="Times New Roman" w:hAnsi="Times New Roman"/>
          <w:color w:val="000000"/>
          <w:sz w:val="24"/>
          <w:szCs w:val="24"/>
          <w:bdr w:val="none" w:color="auto" w:sz="0" w:space="0" w:frame="1"/>
        </w:rPr>
        <w:t>KOV-il</w:t>
      </w:r>
      <w:proofErr w:type="spellEnd"/>
      <w:r w:rsidRPr="00AF6307" w:rsidR="006E5952">
        <w:rPr>
          <w:rStyle w:val="normaltextrun"/>
          <w:rFonts w:ascii="Times New Roman" w:hAnsi="Times New Roman"/>
          <w:color w:val="000000"/>
          <w:sz w:val="24"/>
          <w:szCs w:val="24"/>
          <w:bdr w:val="none" w:color="auto" w:sz="0" w:space="0" w:frame="1"/>
        </w:rPr>
        <w:t xml:space="preserve"> loetletud asjaolusid ise kaaluda ning leida selle tulemusena parim lahendus tagamaks, </w:t>
      </w:r>
      <w:r w:rsidRPr="00AF6307" w:rsidR="006E5952">
        <w:rPr>
          <w:rStyle w:val="normaltextrun"/>
          <w:rFonts w:ascii="Times New Roman" w:hAnsi="Times New Roman"/>
          <w:color w:val="000000"/>
          <w:sz w:val="24"/>
          <w:szCs w:val="24"/>
          <w:shd w:val="clear" w:color="auto" w:fill="FFFFFF"/>
        </w:rPr>
        <w:t xml:space="preserve">et ükski paikkond ei jääks rahvaraamatukogu teenindusest välja ning rahvaraamatukogu ruumid ja teenused oleksid ligipääsetavad. Kohalike elanike vajaduste hindamisel tuleks seejuures arvestada näiteks olulisemaid liikumisteid, </w:t>
      </w:r>
      <w:r w:rsidRPr="00AF6307" w:rsidR="005E0399">
        <w:rPr>
          <w:rStyle w:val="normaltextrun"/>
          <w:rFonts w:ascii="Times New Roman" w:hAnsi="Times New Roman"/>
          <w:color w:val="000000"/>
          <w:sz w:val="24"/>
          <w:szCs w:val="24"/>
          <w:shd w:val="clear" w:color="auto" w:fill="FFFFFF"/>
        </w:rPr>
        <w:t>ühistranspordi korraldust jms</w:t>
      </w:r>
      <w:r w:rsidRPr="5320929D" w:rsidR="6C87AFB8">
        <w:rPr>
          <w:rStyle w:val="normaltextrun"/>
          <w:rFonts w:ascii="Times New Roman" w:hAnsi="Times New Roman"/>
          <w:color w:val="000000" w:themeColor="text1"/>
          <w:sz w:val="24"/>
          <w:szCs w:val="24"/>
        </w:rPr>
        <w:t>, samuti tuleks elanike vajaduste väljaselgitamiseks neid otsustusprotsessi kaasata</w:t>
      </w:r>
      <w:r w:rsidR="00870E12">
        <w:rPr>
          <w:rStyle w:val="normaltextrun"/>
          <w:rFonts w:ascii="Times New Roman" w:hAnsi="Times New Roman"/>
          <w:color w:val="000000" w:themeColor="text1"/>
          <w:sz w:val="24"/>
          <w:szCs w:val="24"/>
        </w:rPr>
        <w:t>.</w:t>
      </w:r>
    </w:p>
    <w:p w:rsidRPr="00AF6307" w:rsidR="00870E12" w:rsidP="00870E12" w:rsidRDefault="00870E12" w14:paraId="1233D30A"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4069C2" w:rsidP="00870E12" w:rsidRDefault="00BA01AF" w14:paraId="48490F72" w14:textId="652E9BF5">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u w:val="single"/>
          <w:shd w:val="clear" w:color="auto" w:fill="FFFFFF"/>
        </w:rPr>
        <w:t>Lõige 4</w:t>
      </w:r>
      <w:r w:rsidRPr="00AF6307">
        <w:rPr>
          <w:rStyle w:val="normaltextrun"/>
          <w:rFonts w:ascii="Times New Roman" w:hAnsi="Times New Roman"/>
          <w:color w:val="000000"/>
          <w:sz w:val="24"/>
          <w:szCs w:val="24"/>
          <w:shd w:val="clear" w:color="auto" w:fill="FFFFFF"/>
        </w:rPr>
        <w:t xml:space="preserve"> sisaldab volitusnormi, mille kohaselt võib valdkonna eest vastutav minister (kultuuriminister) määrusega kehtestada sama paragrahvi lõikes 3 nimetatud näitajatest lähtumise täpsemad tingimused ja korra.</w:t>
      </w:r>
      <w:r w:rsidRPr="00AF6307" w:rsidR="004E07FF">
        <w:rPr>
          <w:rStyle w:val="normaltextrun"/>
          <w:rFonts w:ascii="Times New Roman" w:hAnsi="Times New Roman"/>
          <w:color w:val="000000"/>
          <w:sz w:val="24"/>
          <w:szCs w:val="24"/>
          <w:shd w:val="clear" w:color="auto" w:fill="FFFFFF"/>
        </w:rPr>
        <w:t xml:space="preserve"> </w:t>
      </w:r>
      <w:r w:rsidRPr="00AF6307" w:rsidR="00E50513">
        <w:rPr>
          <w:rStyle w:val="normaltextrun"/>
          <w:rFonts w:ascii="Times New Roman" w:hAnsi="Times New Roman"/>
          <w:color w:val="000000"/>
          <w:sz w:val="24"/>
          <w:szCs w:val="24"/>
          <w:shd w:val="clear" w:color="auto" w:fill="FFFFFF"/>
        </w:rPr>
        <w:t>Seega võib määrusega seada näiteks tingimuse, mi</w:t>
      </w:r>
      <w:r w:rsidRPr="00AF6307" w:rsidR="004069C2">
        <w:rPr>
          <w:rStyle w:val="normaltextrun"/>
          <w:rFonts w:ascii="Times New Roman" w:hAnsi="Times New Roman"/>
          <w:color w:val="000000"/>
          <w:sz w:val="24"/>
          <w:szCs w:val="24"/>
          <w:shd w:val="clear" w:color="auto" w:fill="FFFFFF"/>
        </w:rPr>
        <w:t>llega</w:t>
      </w:r>
      <w:r w:rsidRPr="00AF6307" w:rsidR="00E50513">
        <w:rPr>
          <w:rStyle w:val="normaltextrun"/>
          <w:rFonts w:ascii="Times New Roman" w:hAnsi="Times New Roman"/>
          <w:color w:val="000000"/>
          <w:sz w:val="24"/>
          <w:szCs w:val="24"/>
          <w:shd w:val="clear" w:color="auto" w:fill="FFFFFF"/>
        </w:rPr>
        <w:t xml:space="preserve"> määra</w:t>
      </w:r>
      <w:r w:rsidRPr="00AF6307" w:rsidR="004069C2">
        <w:rPr>
          <w:rStyle w:val="normaltextrun"/>
          <w:rFonts w:ascii="Times New Roman" w:hAnsi="Times New Roman"/>
          <w:color w:val="000000"/>
          <w:sz w:val="24"/>
          <w:szCs w:val="24"/>
          <w:shd w:val="clear" w:color="auto" w:fill="FFFFFF"/>
        </w:rPr>
        <w:t>takse kindlaks</w:t>
      </w:r>
      <w:r w:rsidRPr="00AF6307" w:rsidR="00E50513">
        <w:rPr>
          <w:rStyle w:val="normaltextrun"/>
          <w:rFonts w:ascii="Times New Roman" w:hAnsi="Times New Roman"/>
          <w:color w:val="000000"/>
          <w:sz w:val="24"/>
          <w:szCs w:val="24"/>
          <w:shd w:val="clear" w:color="auto" w:fill="FFFFFF"/>
        </w:rPr>
        <w:t xml:space="preserve"> kui mitme elaniku kohta peab </w:t>
      </w:r>
      <w:proofErr w:type="spellStart"/>
      <w:r w:rsidRPr="00AF6307" w:rsidR="00E50513">
        <w:rPr>
          <w:rStyle w:val="normaltextrun"/>
          <w:rFonts w:ascii="Times New Roman" w:hAnsi="Times New Roman"/>
          <w:color w:val="000000"/>
          <w:sz w:val="24"/>
          <w:szCs w:val="24"/>
          <w:shd w:val="clear" w:color="auto" w:fill="FFFFFF"/>
        </w:rPr>
        <w:t>KOV-is</w:t>
      </w:r>
      <w:proofErr w:type="spellEnd"/>
      <w:r w:rsidRPr="00AF6307" w:rsidR="00E50513">
        <w:rPr>
          <w:rStyle w:val="normaltextrun"/>
          <w:rFonts w:ascii="Times New Roman" w:hAnsi="Times New Roman"/>
          <w:color w:val="000000"/>
          <w:sz w:val="24"/>
          <w:szCs w:val="24"/>
          <w:shd w:val="clear" w:color="auto" w:fill="FFFFFF"/>
        </w:rPr>
        <w:t xml:space="preserve"> rahvaraamatukogu </w:t>
      </w:r>
      <w:r w:rsidRPr="00AF6307" w:rsidR="00E50513">
        <w:rPr>
          <w:rStyle w:val="normaltextrun"/>
          <w:rFonts w:ascii="Times New Roman" w:hAnsi="Times New Roman"/>
          <w:color w:val="000000"/>
          <w:sz w:val="24"/>
          <w:szCs w:val="24"/>
          <w:shd w:val="clear" w:color="auto" w:fill="FFFFFF"/>
        </w:rPr>
        <w:t xml:space="preserve">struktuuriüksus loodud olema (sarnaselt seni seaduses sätestatud lahendusele). Kõnealuse volitusnormi kohaselt on ministril kaalutlusõigus, kas selline määrus kehtestada või mitte. Vajadus selle järele sõltub ennekõike sellest, kuidas </w:t>
      </w:r>
      <w:proofErr w:type="spellStart"/>
      <w:r w:rsidRPr="00AF6307" w:rsidR="00E50513">
        <w:rPr>
          <w:rStyle w:val="normaltextrun"/>
          <w:rFonts w:ascii="Times New Roman" w:hAnsi="Times New Roman"/>
          <w:color w:val="000000"/>
          <w:sz w:val="24"/>
          <w:szCs w:val="24"/>
          <w:shd w:val="clear" w:color="auto" w:fill="FFFFFF"/>
        </w:rPr>
        <w:t>KOV-id</w:t>
      </w:r>
      <w:proofErr w:type="spellEnd"/>
      <w:r w:rsidRPr="00AF6307" w:rsidR="00E50513">
        <w:rPr>
          <w:rStyle w:val="normaltextrun"/>
          <w:rFonts w:ascii="Times New Roman" w:hAnsi="Times New Roman"/>
          <w:color w:val="000000"/>
          <w:sz w:val="24"/>
          <w:szCs w:val="24"/>
          <w:shd w:val="clear" w:color="auto" w:fill="FFFFFF"/>
        </w:rPr>
        <w:t xml:space="preserve"> uusi rahvaraamatukogude võrgu loomise põhimõtteid rakendavad. Kui ilmneb, et suurem paindlikkus hakkab näiteks ohustama rahvaraamatukogude teenuste kättesaadavust, saab minister täpsemate tingimuste seadmisega sekkuda.</w:t>
      </w:r>
    </w:p>
    <w:p w:rsidRPr="00AF6307" w:rsidR="004069C2" w:rsidP="00AF6307" w:rsidRDefault="004069C2" w14:paraId="4B475913"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5C27DF" w:rsidP="00AF6307" w:rsidRDefault="004069C2" w14:paraId="6C38CF5D" w14:textId="031A99EB">
      <w:pPr>
        <w:spacing w:after="0" w:line="240" w:lineRule="auto"/>
        <w:contextualSpacing/>
        <w:jc w:val="both"/>
        <w:rPr>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shd w:val="clear" w:color="auto" w:fill="FFFFFF"/>
        </w:rPr>
        <w:t xml:space="preserve">Kavandatav volitusnorm </w:t>
      </w:r>
      <w:r w:rsidRPr="00AF6307" w:rsidR="005D3FA9">
        <w:rPr>
          <w:rStyle w:val="normaltextrun"/>
          <w:rFonts w:ascii="Times New Roman" w:hAnsi="Times New Roman"/>
          <w:color w:val="000000"/>
          <w:sz w:val="24"/>
          <w:szCs w:val="24"/>
          <w:shd w:val="clear" w:color="auto" w:fill="FFFFFF"/>
        </w:rPr>
        <w:t xml:space="preserve">kujutab endast </w:t>
      </w:r>
      <w:r w:rsidRPr="00AF6307" w:rsidR="0004071A">
        <w:rPr>
          <w:rStyle w:val="normaltextrun"/>
          <w:rFonts w:ascii="Times New Roman" w:hAnsi="Times New Roman"/>
          <w:color w:val="000000"/>
          <w:sz w:val="24"/>
          <w:szCs w:val="24"/>
          <w:shd w:val="clear" w:color="auto" w:fill="FFFFFF"/>
        </w:rPr>
        <w:t xml:space="preserve">täidesaatva riigivõimu </w:t>
      </w:r>
      <w:r w:rsidRPr="00AF6307" w:rsidR="005D3FA9">
        <w:rPr>
          <w:rStyle w:val="normaltextrun"/>
          <w:rFonts w:ascii="Times New Roman" w:hAnsi="Times New Roman"/>
          <w:color w:val="000000"/>
          <w:sz w:val="24"/>
          <w:szCs w:val="24"/>
          <w:shd w:val="clear" w:color="auto" w:fill="FFFFFF"/>
        </w:rPr>
        <w:t xml:space="preserve">sekkumist </w:t>
      </w:r>
      <w:proofErr w:type="spellStart"/>
      <w:r w:rsidRPr="00AF6307" w:rsidR="005D3FA9">
        <w:rPr>
          <w:rStyle w:val="normaltextrun"/>
          <w:rFonts w:ascii="Times New Roman" w:hAnsi="Times New Roman"/>
          <w:color w:val="000000"/>
          <w:sz w:val="24"/>
          <w:szCs w:val="24"/>
          <w:shd w:val="clear" w:color="auto" w:fill="FFFFFF"/>
        </w:rPr>
        <w:t>KOV-i</w:t>
      </w:r>
      <w:proofErr w:type="spellEnd"/>
      <w:r w:rsidRPr="00AF6307" w:rsidR="005D3FA9">
        <w:rPr>
          <w:rStyle w:val="normaltextrun"/>
          <w:rFonts w:ascii="Times New Roman" w:hAnsi="Times New Roman"/>
          <w:color w:val="000000"/>
          <w:sz w:val="24"/>
          <w:szCs w:val="24"/>
          <w:shd w:val="clear" w:color="auto" w:fill="FFFFFF"/>
        </w:rPr>
        <w:t xml:space="preserve"> autonoomiasse.</w:t>
      </w:r>
      <w:r w:rsidRPr="00AF6307" w:rsidR="0004071A">
        <w:rPr>
          <w:rStyle w:val="normaltextrun"/>
          <w:rFonts w:ascii="Times New Roman" w:hAnsi="Times New Roman"/>
          <w:color w:val="000000"/>
          <w:sz w:val="24"/>
          <w:szCs w:val="24"/>
          <w:shd w:val="clear" w:color="auto" w:fill="FFFFFF"/>
        </w:rPr>
        <w:t xml:space="preserve"> </w:t>
      </w:r>
      <w:r w:rsidRPr="00AF6307" w:rsidR="00756A99">
        <w:rPr>
          <w:rStyle w:val="normaltextrun"/>
          <w:rFonts w:ascii="Times New Roman" w:hAnsi="Times New Roman"/>
          <w:color w:val="000000"/>
          <w:sz w:val="24"/>
          <w:szCs w:val="24"/>
          <w:shd w:val="clear" w:color="auto" w:fill="FFFFFF"/>
        </w:rPr>
        <w:t xml:space="preserve">Eesti Vabariigi põhiseaduse (edaspidi ka </w:t>
      </w:r>
      <w:r w:rsidRPr="5320929D" w:rsidR="00756A99">
        <w:rPr>
          <w:rStyle w:val="normaltextrun"/>
          <w:rFonts w:ascii="Times New Roman" w:hAnsi="Times New Roman"/>
          <w:i/>
          <w:iCs/>
          <w:color w:val="000000"/>
          <w:sz w:val="24"/>
          <w:szCs w:val="24"/>
          <w:shd w:val="clear" w:color="auto" w:fill="FFFFFF"/>
        </w:rPr>
        <w:t>PS</w:t>
      </w:r>
      <w:r w:rsidRPr="00AF6307" w:rsidR="00756A99">
        <w:rPr>
          <w:rStyle w:val="normaltextrun"/>
          <w:rFonts w:ascii="Times New Roman" w:hAnsi="Times New Roman"/>
          <w:color w:val="000000"/>
          <w:sz w:val="24"/>
          <w:szCs w:val="24"/>
          <w:shd w:val="clear" w:color="auto" w:fill="FFFFFF"/>
        </w:rPr>
        <w:t xml:space="preserve">) kohaselt võib </w:t>
      </w:r>
      <w:r w:rsidRPr="00AF6307" w:rsidR="00756A99">
        <w:rPr>
          <w:rFonts w:ascii="Times New Roman" w:hAnsi="Times New Roman"/>
          <w:color w:val="000000"/>
          <w:sz w:val="24"/>
          <w:szCs w:val="24"/>
          <w:shd w:val="clear" w:color="auto" w:fill="FFFFFF"/>
        </w:rPr>
        <w:t xml:space="preserve">seaduse alusel kehtestada </w:t>
      </w:r>
      <w:proofErr w:type="spellStart"/>
      <w:r w:rsidRPr="00AF6307" w:rsidR="00756A99">
        <w:rPr>
          <w:rFonts w:ascii="Times New Roman" w:hAnsi="Times New Roman"/>
          <w:color w:val="000000"/>
          <w:sz w:val="24"/>
          <w:szCs w:val="24"/>
          <w:shd w:val="clear" w:color="auto" w:fill="FFFFFF"/>
        </w:rPr>
        <w:t>KOV-i</w:t>
      </w:r>
      <w:proofErr w:type="spellEnd"/>
      <w:r w:rsidRPr="00AF6307" w:rsidR="00756A99">
        <w:rPr>
          <w:rFonts w:ascii="Times New Roman" w:hAnsi="Times New Roman"/>
          <w:color w:val="000000"/>
          <w:sz w:val="24"/>
          <w:szCs w:val="24"/>
          <w:shd w:val="clear" w:color="auto" w:fill="FFFFFF"/>
        </w:rPr>
        <w:t xml:space="preserve"> enesekorraldusõiguse vahetuid või kaudseid piiranguid.</w:t>
      </w:r>
      <w:r w:rsidRPr="00AF6307" w:rsidR="00756A99">
        <w:rPr>
          <w:rStyle w:val="Allmrkuseviide"/>
          <w:rFonts w:ascii="Times New Roman" w:hAnsi="Times New Roman"/>
          <w:color w:val="000000"/>
          <w:sz w:val="24"/>
          <w:szCs w:val="24"/>
          <w:shd w:val="clear" w:color="auto" w:fill="FFFFFF"/>
        </w:rPr>
        <w:footnoteReference w:id="22"/>
      </w:r>
      <w:r w:rsidRPr="00AF6307" w:rsidR="00756A99">
        <w:rPr>
          <w:rFonts w:ascii="Times New Roman" w:hAnsi="Times New Roman"/>
          <w:color w:val="000000"/>
          <w:sz w:val="24"/>
          <w:szCs w:val="24"/>
          <w:shd w:val="clear" w:color="auto" w:fill="FFFFFF"/>
        </w:rPr>
        <w:t xml:space="preserve"> Käesoleval juhul </w:t>
      </w:r>
      <w:r w:rsidRPr="00AF6307" w:rsidR="00982423">
        <w:rPr>
          <w:rFonts w:ascii="Times New Roman" w:hAnsi="Times New Roman"/>
          <w:color w:val="000000"/>
          <w:sz w:val="24"/>
          <w:szCs w:val="24"/>
          <w:shd w:val="clear" w:color="auto" w:fill="FFFFFF"/>
        </w:rPr>
        <w:t xml:space="preserve">oleks tegemist vahetu piiranguga, mis </w:t>
      </w:r>
      <w:r w:rsidRPr="00AF6307" w:rsidR="00756A99">
        <w:rPr>
          <w:rFonts w:ascii="Times New Roman" w:hAnsi="Times New Roman"/>
          <w:color w:val="000000"/>
          <w:sz w:val="24"/>
          <w:szCs w:val="24"/>
          <w:shd w:val="clear" w:color="auto" w:fill="FFFFFF"/>
        </w:rPr>
        <w:t>seisneks kohustuslikult lahendatavate kohaliku elu küsimuste lahendamise viisi ettekirjutamises.</w:t>
      </w:r>
      <w:r w:rsidRPr="00AF6307" w:rsidR="00982423">
        <w:rPr>
          <w:rFonts w:ascii="Times New Roman" w:hAnsi="Times New Roman"/>
          <w:color w:val="000000"/>
          <w:sz w:val="24"/>
          <w:szCs w:val="24"/>
          <w:shd w:val="clear" w:color="auto" w:fill="FFFFFF"/>
        </w:rPr>
        <w:t xml:space="preserve"> Kuigi PS § 154 lõikest 1 tuleneb kohustus kehtestada </w:t>
      </w:r>
      <w:proofErr w:type="spellStart"/>
      <w:r w:rsidRPr="00AF6307" w:rsidR="00982423">
        <w:rPr>
          <w:rFonts w:ascii="Times New Roman" w:hAnsi="Times New Roman"/>
          <w:color w:val="000000"/>
          <w:sz w:val="24"/>
          <w:szCs w:val="24"/>
          <w:shd w:val="clear" w:color="auto" w:fill="FFFFFF"/>
        </w:rPr>
        <w:t>KOV-i</w:t>
      </w:r>
      <w:proofErr w:type="spellEnd"/>
      <w:r w:rsidRPr="00AF6307" w:rsidR="00982423">
        <w:rPr>
          <w:rFonts w:ascii="Times New Roman" w:hAnsi="Times New Roman"/>
          <w:color w:val="000000"/>
          <w:sz w:val="24"/>
          <w:szCs w:val="24"/>
          <w:shd w:val="clear" w:color="auto" w:fill="FFFFFF"/>
        </w:rPr>
        <w:t xml:space="preserve"> autonoomia piirangud seadusega, ei tähenda seadusereservatsioon siiski seda, et seadus peab ammendavalt sätestama </w:t>
      </w:r>
      <w:proofErr w:type="spellStart"/>
      <w:r w:rsidRPr="00AF6307" w:rsidR="00982423">
        <w:rPr>
          <w:rFonts w:ascii="Times New Roman" w:hAnsi="Times New Roman"/>
          <w:color w:val="000000"/>
          <w:sz w:val="24"/>
          <w:szCs w:val="24"/>
          <w:shd w:val="clear" w:color="auto" w:fill="FFFFFF"/>
        </w:rPr>
        <w:t>KOV-i</w:t>
      </w:r>
      <w:proofErr w:type="spellEnd"/>
      <w:r w:rsidRPr="00AF6307" w:rsidR="00982423">
        <w:rPr>
          <w:rFonts w:ascii="Times New Roman" w:hAnsi="Times New Roman"/>
          <w:color w:val="000000"/>
          <w:sz w:val="24"/>
          <w:szCs w:val="24"/>
          <w:shd w:val="clear" w:color="auto" w:fill="FFFFFF"/>
        </w:rPr>
        <w:t xml:space="preserve"> põhiseaduslikke tagatisi puudutava regulatsiooni ning et sellega seonduva regulatsiooni kehtestamise delegeerimine täitevvõimule oleks täielikult keelatud. Küll aga peab seadusandja ise otsustama kõik enesekorraldusõiguse piiramise seisukohast olulised küsimused. Täitevvõimule võib delegeerida enesekorraldusõigusele seadusega kehtestatud piirangute täpsustamise, seega nende rakendamise seisukohalt vähem oluliste küsimuste määrusega reguleerimise. See eeldab seaduses täpset, selget ja piirangu intensiivsusega vastavuses olevat volitusnormi. Täitevvõimule ei või anda pädevust kehtestada seadusega võrreldes ulatuslikumaid piiranguid.</w:t>
      </w:r>
      <w:r w:rsidRPr="00AF6307" w:rsidR="00982423">
        <w:rPr>
          <w:rStyle w:val="Allmrkuseviide"/>
          <w:rFonts w:ascii="Times New Roman" w:hAnsi="Times New Roman"/>
          <w:color w:val="000000"/>
          <w:sz w:val="24"/>
          <w:szCs w:val="24"/>
          <w:shd w:val="clear" w:color="auto" w:fill="FFFFFF"/>
        </w:rPr>
        <w:footnoteReference w:id="23"/>
      </w:r>
      <w:r w:rsidRPr="00AF6307" w:rsidR="00982423">
        <w:rPr>
          <w:rFonts w:ascii="Times New Roman" w:hAnsi="Times New Roman"/>
          <w:color w:val="000000"/>
          <w:sz w:val="24"/>
          <w:szCs w:val="24"/>
          <w:shd w:val="clear" w:color="auto" w:fill="FFFFFF"/>
        </w:rPr>
        <w:t xml:space="preserve"> Kõnealu</w:t>
      </w:r>
      <w:r w:rsidRPr="00AF6307" w:rsidR="00EF475C">
        <w:rPr>
          <w:rFonts w:ascii="Times New Roman" w:hAnsi="Times New Roman"/>
          <w:color w:val="000000"/>
          <w:sz w:val="24"/>
          <w:szCs w:val="24"/>
          <w:shd w:val="clear" w:color="auto" w:fill="FFFFFF"/>
        </w:rPr>
        <w:t>n</w:t>
      </w:r>
      <w:r w:rsidRPr="00AF6307" w:rsidR="00982423">
        <w:rPr>
          <w:rFonts w:ascii="Times New Roman" w:hAnsi="Times New Roman"/>
          <w:color w:val="000000"/>
          <w:sz w:val="24"/>
          <w:szCs w:val="24"/>
          <w:shd w:val="clear" w:color="auto" w:fill="FFFFFF"/>
        </w:rPr>
        <w:t>e volitusnorm</w:t>
      </w:r>
      <w:r w:rsidRPr="00AF6307" w:rsidR="00EF475C">
        <w:rPr>
          <w:rFonts w:ascii="Times New Roman" w:hAnsi="Times New Roman"/>
          <w:color w:val="000000"/>
          <w:sz w:val="24"/>
          <w:szCs w:val="24"/>
          <w:shd w:val="clear" w:color="auto" w:fill="FFFFFF"/>
        </w:rPr>
        <w:t xml:space="preserve"> johtub kõrgendatud avalikust huvist ja on tagatiseks, et rahvaraamatukogude teenused oleksid kõigile Eesti inimestele jätkuvalt kättesaadavad. Seejuures on ministri õigus rahvaraamatukogude võrgu loomist korraldada selgelt piiratud </w:t>
      </w:r>
      <w:proofErr w:type="spellStart"/>
      <w:r w:rsidRPr="00AF6307" w:rsidR="00EF475C">
        <w:rPr>
          <w:rFonts w:ascii="Times New Roman" w:hAnsi="Times New Roman"/>
          <w:color w:val="000000"/>
          <w:sz w:val="24"/>
          <w:szCs w:val="24"/>
          <w:shd w:val="clear" w:color="auto" w:fill="FFFFFF"/>
        </w:rPr>
        <w:t>RaRS</w:t>
      </w:r>
      <w:proofErr w:type="spellEnd"/>
      <w:r w:rsidRPr="00AF6307" w:rsidR="00EF475C">
        <w:rPr>
          <w:rFonts w:ascii="Times New Roman" w:hAnsi="Times New Roman"/>
          <w:color w:val="000000"/>
          <w:sz w:val="24"/>
          <w:szCs w:val="24"/>
          <w:shd w:val="clear" w:color="auto" w:fill="FFFFFF"/>
        </w:rPr>
        <w:t>-i kavandatud näitajate (</w:t>
      </w:r>
      <w:r w:rsidRPr="00AF6307" w:rsidR="00EF475C">
        <w:rPr>
          <w:rStyle w:val="normaltextrun"/>
          <w:rFonts w:ascii="Times New Roman" w:hAnsi="Times New Roman"/>
          <w:color w:val="000000"/>
          <w:sz w:val="24"/>
          <w:szCs w:val="24"/>
          <w:bdr w:val="none" w:color="auto" w:sz="0" w:space="0" w:frame="1"/>
        </w:rPr>
        <w:t>paikkonna elanike arv, paikkonna asustustihedus ja asustusstruktuur ning kohalike elanike vajadused</w:t>
      </w:r>
      <w:r w:rsidRPr="00AF6307" w:rsidR="00EF475C">
        <w:rPr>
          <w:rFonts w:ascii="Times New Roman" w:hAnsi="Times New Roman"/>
          <w:color w:val="000000"/>
          <w:sz w:val="24"/>
          <w:szCs w:val="24"/>
          <w:shd w:val="clear" w:color="auto" w:fill="FFFFFF"/>
        </w:rPr>
        <w:t xml:space="preserve">) täpsustamisega. Kavandatav volitusnorm vastab seega </w:t>
      </w:r>
      <w:proofErr w:type="spellStart"/>
      <w:r w:rsidRPr="00AF6307" w:rsidR="00EF475C">
        <w:rPr>
          <w:rFonts w:ascii="Times New Roman" w:hAnsi="Times New Roman"/>
          <w:color w:val="000000"/>
          <w:sz w:val="24"/>
          <w:szCs w:val="24"/>
          <w:shd w:val="clear" w:color="auto" w:fill="FFFFFF"/>
        </w:rPr>
        <w:t>PS-ile</w:t>
      </w:r>
      <w:proofErr w:type="spellEnd"/>
      <w:r w:rsidRPr="00AF6307" w:rsidR="00EF475C">
        <w:rPr>
          <w:rFonts w:ascii="Times New Roman" w:hAnsi="Times New Roman"/>
          <w:color w:val="000000"/>
          <w:sz w:val="24"/>
          <w:szCs w:val="24"/>
          <w:shd w:val="clear" w:color="auto" w:fill="FFFFFF"/>
        </w:rPr>
        <w:t>.</w:t>
      </w:r>
    </w:p>
    <w:p w:rsidRPr="00AF6307" w:rsidR="005C27DF" w:rsidP="00AF6307" w:rsidRDefault="005C27DF" w14:paraId="4A2300DA" w14:textId="77777777">
      <w:pPr>
        <w:spacing w:after="0" w:line="240" w:lineRule="auto"/>
        <w:contextualSpacing/>
        <w:jc w:val="both"/>
        <w:rPr>
          <w:rFonts w:ascii="Times New Roman" w:hAnsi="Times New Roman"/>
          <w:color w:val="000000"/>
          <w:sz w:val="24"/>
          <w:szCs w:val="24"/>
          <w:shd w:val="clear" w:color="auto" w:fill="FFFFFF"/>
        </w:rPr>
      </w:pPr>
    </w:p>
    <w:p w:rsidRPr="00AF6307" w:rsidR="00BD3C6C" w:rsidP="00AF6307" w:rsidRDefault="005C27DF" w14:paraId="48EB0038" w14:textId="2B94C894">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color w:val="000000"/>
          <w:sz w:val="24"/>
          <w:szCs w:val="24"/>
          <w:u w:val="single"/>
          <w:shd w:val="clear" w:color="auto" w:fill="FFFFFF"/>
        </w:rPr>
        <w:t>Lõigetes 5 ja 6</w:t>
      </w:r>
      <w:r w:rsidRPr="00AF6307">
        <w:rPr>
          <w:rFonts w:ascii="Times New Roman" w:hAnsi="Times New Roman"/>
          <w:color w:val="000000"/>
          <w:sz w:val="24"/>
          <w:szCs w:val="24"/>
          <w:shd w:val="clear" w:color="auto" w:fill="FFFFFF"/>
        </w:rPr>
        <w:t xml:space="preserve"> esitatakse loetelu teabest, mille KOV peab rahvaraamatukogu asutamisel, selle ümberkorraldamisel või lõpetamisel </w:t>
      </w:r>
      <w:proofErr w:type="spellStart"/>
      <w:r w:rsidRPr="00AF6307" w:rsidR="0035237C">
        <w:rPr>
          <w:rFonts w:ascii="Times New Roman" w:hAnsi="Times New Roman"/>
          <w:color w:val="000000"/>
          <w:sz w:val="24"/>
          <w:szCs w:val="24"/>
          <w:shd w:val="clear" w:color="auto" w:fill="FFFFFF"/>
        </w:rPr>
        <w:t>KuM-ile</w:t>
      </w:r>
      <w:proofErr w:type="spellEnd"/>
      <w:r w:rsidRPr="00AF6307">
        <w:rPr>
          <w:rFonts w:ascii="Times New Roman" w:hAnsi="Times New Roman"/>
          <w:color w:val="000000"/>
          <w:sz w:val="24"/>
          <w:szCs w:val="24"/>
          <w:shd w:val="clear" w:color="auto" w:fill="FFFFFF"/>
        </w:rPr>
        <w:t xml:space="preserve"> esitama.</w:t>
      </w:r>
      <w:r w:rsidRPr="00AF6307" w:rsidR="00EA4279">
        <w:rPr>
          <w:rFonts w:ascii="Times New Roman" w:hAnsi="Times New Roman"/>
          <w:color w:val="000000"/>
          <w:sz w:val="24"/>
          <w:szCs w:val="24"/>
          <w:shd w:val="clear" w:color="auto" w:fill="FFFFFF"/>
        </w:rPr>
        <w:t xml:space="preserve"> </w:t>
      </w:r>
      <w:r w:rsidRPr="00AF6307" w:rsidR="007C1592">
        <w:rPr>
          <w:rFonts w:ascii="Times New Roman" w:hAnsi="Times New Roman"/>
          <w:color w:val="000000"/>
          <w:sz w:val="24"/>
          <w:szCs w:val="24"/>
          <w:shd w:val="clear" w:color="auto" w:fill="FFFFFF"/>
        </w:rPr>
        <w:t xml:space="preserve">Senisega võrreldes on lisandunud kohustus esitada teave ka </w:t>
      </w:r>
      <w:proofErr w:type="spellStart"/>
      <w:r w:rsidRPr="00AF6307" w:rsidR="007C1592">
        <w:rPr>
          <w:rStyle w:val="normaltextrun"/>
          <w:rFonts w:ascii="Times New Roman" w:hAnsi="Times New Roman"/>
          <w:color w:val="000000"/>
          <w:sz w:val="24"/>
          <w:szCs w:val="24"/>
          <w:shd w:val="clear" w:color="auto" w:fill="FFFFFF"/>
        </w:rPr>
        <w:t>RaRS</w:t>
      </w:r>
      <w:proofErr w:type="spellEnd"/>
      <w:r w:rsidRPr="00AF6307" w:rsidR="007C1592">
        <w:rPr>
          <w:rStyle w:val="normaltextrun"/>
          <w:rFonts w:ascii="Times New Roman" w:hAnsi="Times New Roman"/>
          <w:color w:val="000000"/>
          <w:sz w:val="24"/>
          <w:szCs w:val="24"/>
          <w:shd w:val="clear" w:color="auto" w:fill="FFFFFF"/>
        </w:rPr>
        <w:t xml:space="preserve"> § 5 lõikes 1 nimetatud struktuuriüksuste (keskraamatukogu ja haruraamatukogud) kohta. See on vajalik põhjusel, et kehtiv </w:t>
      </w:r>
      <w:proofErr w:type="spellStart"/>
      <w:r w:rsidRPr="00AF6307" w:rsidR="007C1592">
        <w:rPr>
          <w:rStyle w:val="normaltextrun"/>
          <w:rFonts w:ascii="Times New Roman" w:hAnsi="Times New Roman"/>
          <w:color w:val="000000"/>
          <w:sz w:val="24"/>
          <w:szCs w:val="24"/>
          <w:shd w:val="clear" w:color="auto" w:fill="FFFFFF"/>
        </w:rPr>
        <w:t>RaRS</w:t>
      </w:r>
      <w:proofErr w:type="spellEnd"/>
      <w:r w:rsidRPr="00AF6307" w:rsidR="007C1592">
        <w:rPr>
          <w:rStyle w:val="normaltextrun"/>
          <w:rFonts w:ascii="Times New Roman" w:hAnsi="Times New Roman"/>
          <w:color w:val="000000"/>
          <w:sz w:val="24"/>
          <w:szCs w:val="24"/>
          <w:shd w:val="clear" w:color="auto" w:fill="FFFFFF"/>
        </w:rPr>
        <w:t xml:space="preserve"> põhineb lahendusel, kus </w:t>
      </w:r>
      <w:proofErr w:type="spellStart"/>
      <w:r w:rsidRPr="00AF6307" w:rsidR="00DA5094">
        <w:rPr>
          <w:rStyle w:val="normaltextrun"/>
          <w:rFonts w:ascii="Times New Roman" w:hAnsi="Times New Roman"/>
          <w:color w:val="000000"/>
          <w:sz w:val="24"/>
          <w:szCs w:val="24"/>
          <w:shd w:val="clear" w:color="auto" w:fill="FFFFFF"/>
        </w:rPr>
        <w:t>KOV-is</w:t>
      </w:r>
      <w:proofErr w:type="spellEnd"/>
      <w:r w:rsidRPr="00AF6307" w:rsidR="00DA5094">
        <w:rPr>
          <w:rStyle w:val="normaltextrun"/>
          <w:rFonts w:ascii="Times New Roman" w:hAnsi="Times New Roman"/>
          <w:color w:val="000000"/>
          <w:sz w:val="24"/>
          <w:szCs w:val="24"/>
          <w:shd w:val="clear" w:color="auto" w:fill="FFFFFF"/>
        </w:rPr>
        <w:t xml:space="preserve"> oli sageli mitu eraldiseisva asutusena tegutsevat rahvaraamatukogu, kuid nüüd on nii eelnõus kui juba ka praktikas liigutud selles suunas, et </w:t>
      </w:r>
      <w:proofErr w:type="spellStart"/>
      <w:r w:rsidRPr="00AF6307" w:rsidR="00DA5094">
        <w:rPr>
          <w:rStyle w:val="normaltextrun"/>
          <w:rFonts w:ascii="Times New Roman" w:hAnsi="Times New Roman"/>
          <w:color w:val="000000"/>
          <w:sz w:val="24"/>
          <w:szCs w:val="24"/>
          <w:shd w:val="clear" w:color="auto" w:fill="FFFFFF"/>
        </w:rPr>
        <w:t>KOV-is</w:t>
      </w:r>
      <w:proofErr w:type="spellEnd"/>
      <w:r w:rsidRPr="00AF6307" w:rsidR="00DA5094">
        <w:rPr>
          <w:rStyle w:val="normaltextrun"/>
          <w:rFonts w:ascii="Times New Roman" w:hAnsi="Times New Roman"/>
          <w:color w:val="000000"/>
          <w:sz w:val="24"/>
          <w:szCs w:val="24"/>
          <w:shd w:val="clear" w:color="auto" w:fill="FFFFFF"/>
        </w:rPr>
        <w:t xml:space="preserve"> on üks rahvaraamatukogu, millel on struktuuriüksused erinevates asukohtades. Rahvaraamatukogude võrgust tervikliku pildi saamiseks vajab </w:t>
      </w:r>
      <w:proofErr w:type="spellStart"/>
      <w:r w:rsidRPr="00AF6307" w:rsidR="00DA5094">
        <w:rPr>
          <w:rStyle w:val="normaltextrun"/>
          <w:rFonts w:ascii="Times New Roman" w:hAnsi="Times New Roman"/>
          <w:color w:val="000000"/>
          <w:sz w:val="24"/>
          <w:szCs w:val="24"/>
          <w:shd w:val="clear" w:color="auto" w:fill="FFFFFF"/>
        </w:rPr>
        <w:t>KuM</w:t>
      </w:r>
      <w:proofErr w:type="spellEnd"/>
      <w:r w:rsidRPr="00AF6307" w:rsidR="00DA5094">
        <w:rPr>
          <w:rStyle w:val="normaltextrun"/>
          <w:rFonts w:ascii="Times New Roman" w:hAnsi="Times New Roman"/>
          <w:color w:val="000000"/>
          <w:sz w:val="24"/>
          <w:szCs w:val="24"/>
          <w:shd w:val="clear" w:color="auto" w:fill="FFFFFF"/>
        </w:rPr>
        <w:t xml:space="preserve"> seega teavet ka kõnealuste struktuuriüksuste kohta. </w:t>
      </w:r>
      <w:r w:rsidRPr="00AF6307" w:rsidR="00BD3C6C">
        <w:rPr>
          <w:rStyle w:val="normaltextrun"/>
          <w:rFonts w:ascii="Times New Roman" w:hAnsi="Times New Roman"/>
          <w:color w:val="000000"/>
          <w:sz w:val="24"/>
          <w:szCs w:val="24"/>
          <w:shd w:val="clear" w:color="auto" w:fill="FFFFFF"/>
        </w:rPr>
        <w:t xml:space="preserve">Struktuuriüksuste ring, mille kohta tuleb teave esitada on piiratud viitega </w:t>
      </w:r>
      <w:proofErr w:type="spellStart"/>
      <w:r w:rsidRPr="00AF6307" w:rsidR="00BD3C6C">
        <w:rPr>
          <w:rStyle w:val="normaltextrun"/>
          <w:rFonts w:ascii="Times New Roman" w:hAnsi="Times New Roman"/>
          <w:color w:val="000000"/>
          <w:sz w:val="24"/>
          <w:szCs w:val="24"/>
          <w:shd w:val="clear" w:color="auto" w:fill="FFFFFF"/>
        </w:rPr>
        <w:t>RaRS</w:t>
      </w:r>
      <w:proofErr w:type="spellEnd"/>
      <w:r w:rsidRPr="00AF6307" w:rsidR="00BD3C6C">
        <w:rPr>
          <w:rStyle w:val="normaltextrun"/>
          <w:rFonts w:ascii="Times New Roman" w:hAnsi="Times New Roman"/>
          <w:color w:val="000000"/>
          <w:sz w:val="24"/>
          <w:szCs w:val="24"/>
          <w:shd w:val="clear" w:color="auto" w:fill="FFFFFF"/>
        </w:rPr>
        <w:t xml:space="preserve"> § 5 lõikele 1 ehk silmas peetakse keskraamatukogu ja haruraamatukogusid. Teavet ei pea seega esitama väiksemate struktuuriüksuste (näiteks osakondade) täpsusega.</w:t>
      </w:r>
    </w:p>
    <w:p w:rsidRPr="00AF6307" w:rsidR="00BD3C6C" w:rsidP="00AF6307" w:rsidRDefault="00BD3C6C" w14:paraId="589C4195"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B5388E" w:rsidP="00AF6307" w:rsidRDefault="00DA5094" w14:paraId="009ACF8A" w14:textId="73A58B68">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shd w:val="clear" w:color="auto" w:fill="FFFFFF"/>
        </w:rPr>
        <w:t xml:space="preserve">Samuti on lisandunud kohustus lisada </w:t>
      </w:r>
      <w:proofErr w:type="spellStart"/>
      <w:r w:rsidRPr="00AF6307">
        <w:rPr>
          <w:rStyle w:val="normaltextrun"/>
          <w:rFonts w:ascii="Times New Roman" w:hAnsi="Times New Roman"/>
          <w:color w:val="000000"/>
          <w:sz w:val="24"/>
          <w:szCs w:val="24"/>
          <w:shd w:val="clear" w:color="auto" w:fill="FFFFFF"/>
        </w:rPr>
        <w:t>KuM-ile</w:t>
      </w:r>
      <w:proofErr w:type="spellEnd"/>
      <w:r w:rsidRPr="00AF6307">
        <w:rPr>
          <w:rStyle w:val="normaltextrun"/>
          <w:rFonts w:ascii="Times New Roman" w:hAnsi="Times New Roman"/>
          <w:color w:val="000000"/>
          <w:sz w:val="24"/>
          <w:szCs w:val="24"/>
          <w:shd w:val="clear" w:color="auto" w:fill="FFFFFF"/>
        </w:rPr>
        <w:t xml:space="preserve"> esitatavale teatele selgitus sama paragrahvi lõikest 2 tulenevate nõuete (ükski paikkond ei tohi jääda rahvaraamatukogu teenindusest välja ning rahvaraamatukogu ruumid ja teenused peavad olema ligipääsetavad) täitmise kohta, arvestades lõikes 3 nimetatud näitajaid (</w:t>
      </w:r>
      <w:r w:rsidRPr="00AF6307">
        <w:rPr>
          <w:rStyle w:val="normaltextrun"/>
          <w:rFonts w:ascii="Times New Roman" w:hAnsi="Times New Roman"/>
          <w:color w:val="000000"/>
          <w:sz w:val="24"/>
          <w:szCs w:val="24"/>
          <w:bdr w:val="none" w:color="auto" w:sz="0" w:space="0" w:frame="1"/>
        </w:rPr>
        <w:t>paikkonna elanike arv, paikkonna asustustihedus ja asustusstruktuur ning kohalike elanike vajadused</w:t>
      </w:r>
      <w:r w:rsidRPr="00AF6307">
        <w:rPr>
          <w:rStyle w:val="normaltextrun"/>
          <w:rFonts w:ascii="Times New Roman" w:hAnsi="Times New Roman"/>
          <w:color w:val="000000"/>
          <w:sz w:val="24"/>
          <w:szCs w:val="24"/>
          <w:shd w:val="clear" w:color="auto" w:fill="FFFFFF"/>
        </w:rPr>
        <w:t xml:space="preserve">). Seega tuleb kirjeldada kuidas on KOV kõiki </w:t>
      </w:r>
      <w:r w:rsidRPr="00AF6307">
        <w:rPr>
          <w:rStyle w:val="normaltextrun"/>
          <w:rFonts w:ascii="Times New Roman" w:hAnsi="Times New Roman"/>
          <w:color w:val="000000"/>
          <w:sz w:val="24"/>
          <w:szCs w:val="24"/>
          <w:shd w:val="clear" w:color="auto" w:fill="FFFFFF"/>
        </w:rPr>
        <w:t xml:space="preserve">asjaolusid arvestades jõudnud </w:t>
      </w:r>
      <w:r w:rsidRPr="00AF6307" w:rsidR="00BD3C6C">
        <w:rPr>
          <w:rStyle w:val="normaltextrun"/>
          <w:rFonts w:ascii="Times New Roman" w:hAnsi="Times New Roman"/>
          <w:color w:val="000000"/>
          <w:sz w:val="24"/>
          <w:szCs w:val="24"/>
          <w:shd w:val="clear" w:color="auto" w:fill="FFFFFF"/>
        </w:rPr>
        <w:t>otsuseni, et rahvaraamatukogu tegevus tuleb ümber korraldada</w:t>
      </w:r>
      <w:r w:rsidRPr="00AF6307" w:rsidR="00BD3C6C">
        <w:rPr>
          <w:rStyle w:val="Allmrkuseviide"/>
          <w:rFonts w:ascii="Times New Roman" w:hAnsi="Times New Roman"/>
          <w:color w:val="000000"/>
          <w:sz w:val="24"/>
          <w:szCs w:val="24"/>
          <w:shd w:val="clear" w:color="auto" w:fill="FFFFFF"/>
        </w:rPr>
        <w:footnoteReference w:id="24"/>
      </w:r>
      <w:r w:rsidRPr="00AF6307" w:rsidR="00BD3C6C">
        <w:rPr>
          <w:rStyle w:val="normaltextrun"/>
          <w:rFonts w:ascii="Times New Roman" w:hAnsi="Times New Roman"/>
          <w:color w:val="000000"/>
          <w:sz w:val="24"/>
          <w:szCs w:val="24"/>
          <w:shd w:val="clear" w:color="auto" w:fill="FFFFFF"/>
        </w:rPr>
        <w:t xml:space="preserve"> ja see on kooskõlas </w:t>
      </w:r>
      <w:proofErr w:type="spellStart"/>
      <w:r w:rsidRPr="00AF6307" w:rsidR="00BD3C6C">
        <w:rPr>
          <w:rStyle w:val="normaltextrun"/>
          <w:rFonts w:ascii="Times New Roman" w:hAnsi="Times New Roman"/>
          <w:color w:val="000000"/>
          <w:sz w:val="24"/>
          <w:szCs w:val="24"/>
          <w:shd w:val="clear" w:color="auto" w:fill="FFFFFF"/>
        </w:rPr>
        <w:t>RaRS-is</w:t>
      </w:r>
      <w:proofErr w:type="spellEnd"/>
      <w:r w:rsidRPr="00AF6307" w:rsidR="00BD3C6C">
        <w:rPr>
          <w:rStyle w:val="normaltextrun"/>
          <w:rFonts w:ascii="Times New Roman" w:hAnsi="Times New Roman"/>
          <w:color w:val="000000"/>
          <w:sz w:val="24"/>
          <w:szCs w:val="24"/>
          <w:shd w:val="clear" w:color="auto" w:fill="FFFFFF"/>
        </w:rPr>
        <w:t xml:space="preserve"> sätestatud nõuetega. </w:t>
      </w:r>
      <w:r w:rsidRPr="00AF6307" w:rsidR="00B5388E">
        <w:rPr>
          <w:rStyle w:val="normaltextrun"/>
          <w:rFonts w:ascii="Times New Roman" w:hAnsi="Times New Roman"/>
          <w:color w:val="000000"/>
          <w:sz w:val="24"/>
          <w:szCs w:val="24"/>
          <w:shd w:val="clear" w:color="auto" w:fill="FFFFFF"/>
        </w:rPr>
        <w:t xml:space="preserve">Rahvaraamatukogu tegevuse ümberkorraldamisel või lõpetamisel tuleb esitada </w:t>
      </w:r>
      <w:proofErr w:type="spellStart"/>
      <w:r w:rsidRPr="00AF6307" w:rsidR="00B5388E">
        <w:rPr>
          <w:rStyle w:val="normaltextrun"/>
          <w:rFonts w:ascii="Times New Roman" w:hAnsi="Times New Roman"/>
          <w:color w:val="000000"/>
          <w:sz w:val="24"/>
          <w:szCs w:val="24"/>
          <w:shd w:val="clear" w:color="auto" w:fill="FFFFFF"/>
        </w:rPr>
        <w:t>KuM-ile</w:t>
      </w:r>
      <w:proofErr w:type="spellEnd"/>
      <w:r w:rsidRPr="00AF6307" w:rsidR="00B5388E">
        <w:rPr>
          <w:rStyle w:val="normaltextrun"/>
          <w:rFonts w:ascii="Times New Roman" w:hAnsi="Times New Roman"/>
          <w:color w:val="000000"/>
          <w:sz w:val="24"/>
          <w:szCs w:val="24"/>
          <w:shd w:val="clear" w:color="auto" w:fill="FFFFFF"/>
        </w:rPr>
        <w:t xml:space="preserve"> ka teave selle kohta, kes võtab üle rahvaraamatukogu teeninduspiirkonna või selle osa ja kogud. Kogu eespool kirjeldatud teave on </w:t>
      </w:r>
      <w:proofErr w:type="spellStart"/>
      <w:r w:rsidRPr="00AF6307" w:rsidR="00B5388E">
        <w:rPr>
          <w:rStyle w:val="normaltextrun"/>
          <w:rFonts w:ascii="Times New Roman" w:hAnsi="Times New Roman"/>
          <w:color w:val="000000"/>
          <w:sz w:val="24"/>
          <w:szCs w:val="24"/>
          <w:shd w:val="clear" w:color="auto" w:fill="FFFFFF"/>
        </w:rPr>
        <w:t>KuM-ile</w:t>
      </w:r>
      <w:proofErr w:type="spellEnd"/>
      <w:r w:rsidRPr="00AF6307" w:rsidR="00B5388E">
        <w:rPr>
          <w:rStyle w:val="normaltextrun"/>
          <w:rFonts w:ascii="Times New Roman" w:hAnsi="Times New Roman"/>
          <w:color w:val="000000"/>
          <w:sz w:val="24"/>
          <w:szCs w:val="24"/>
          <w:shd w:val="clear" w:color="auto" w:fill="FFFFFF"/>
        </w:rPr>
        <w:t xml:space="preserve">, kui </w:t>
      </w:r>
      <w:proofErr w:type="spellStart"/>
      <w:r w:rsidRPr="00AF6307" w:rsidR="00B5388E">
        <w:rPr>
          <w:rStyle w:val="normaltextrun"/>
          <w:rFonts w:ascii="Times New Roman" w:hAnsi="Times New Roman"/>
          <w:color w:val="000000"/>
          <w:sz w:val="24"/>
          <w:szCs w:val="24"/>
          <w:shd w:val="clear" w:color="auto" w:fill="FFFFFF"/>
        </w:rPr>
        <w:t>RaRS-is</w:t>
      </w:r>
      <w:proofErr w:type="spellEnd"/>
      <w:r w:rsidRPr="00AF6307" w:rsidR="00B5388E">
        <w:rPr>
          <w:rStyle w:val="normaltextrun"/>
          <w:rFonts w:ascii="Times New Roman" w:hAnsi="Times New Roman"/>
          <w:color w:val="000000"/>
          <w:sz w:val="24"/>
          <w:szCs w:val="24"/>
          <w:shd w:val="clear" w:color="auto" w:fill="FFFFFF"/>
        </w:rPr>
        <w:t xml:space="preserve"> sätestatud nõuete üle haldusjärelevalve tegijale vajalik, et hinnata rahvaraamatukogude võrgu loomise õiguspärasust.</w:t>
      </w:r>
    </w:p>
    <w:p w:rsidRPr="00AF6307" w:rsidR="00651FF3" w:rsidP="00AF6307" w:rsidRDefault="00651FF3" w14:paraId="5DBF31BB"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651FF3" w:rsidP="00AF6307" w:rsidRDefault="00651FF3" w14:paraId="6019838B" w14:textId="6CE9F241">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shd w:val="clear" w:color="auto" w:fill="FFFFFF"/>
        </w:rPr>
        <w:t xml:space="preserve">Võrreldes kehtiva </w:t>
      </w:r>
      <w:proofErr w:type="spellStart"/>
      <w:r w:rsidRPr="00AF6307">
        <w:rPr>
          <w:rStyle w:val="normaltextrun"/>
          <w:rFonts w:ascii="Times New Roman" w:hAnsi="Times New Roman"/>
          <w:color w:val="000000"/>
          <w:sz w:val="24"/>
          <w:szCs w:val="24"/>
          <w:shd w:val="clear" w:color="auto" w:fill="FFFFFF"/>
        </w:rPr>
        <w:t>RaRS</w:t>
      </w:r>
      <w:proofErr w:type="spellEnd"/>
      <w:r w:rsidRPr="00AF6307">
        <w:rPr>
          <w:rStyle w:val="normaltextrun"/>
          <w:rFonts w:ascii="Times New Roman" w:hAnsi="Times New Roman"/>
          <w:color w:val="000000"/>
          <w:sz w:val="24"/>
          <w:szCs w:val="24"/>
          <w:shd w:val="clear" w:color="auto" w:fill="FFFFFF"/>
        </w:rPr>
        <w:t xml:space="preserve">-iga on nii kõnealustes sätetes kui ka muudel asjakohastel juhtudel asendatud viide valla- või linnavalitsusele üldisema viitega kohaliku omavalitsuse üksusele. Muudatus on seotud KOKS § 22 lõikega 2, mis näeb ette, et </w:t>
      </w:r>
      <w:r w:rsidRPr="00AF6307">
        <w:rPr>
          <w:rFonts w:ascii="Times New Roman" w:hAnsi="Times New Roman"/>
          <w:color w:val="000000"/>
          <w:sz w:val="24"/>
          <w:szCs w:val="24"/>
          <w:shd w:val="clear" w:color="auto" w:fill="FFFFFF"/>
        </w:rPr>
        <w:t xml:space="preserve">õigusaktiga kohaliku omavalitsuse, kohaliku omavalitsuse üksuse või kohaliku omavalitsuse organi pädevusse antud küsimused otsustab omavalitsusüksuse nimel volikogu, kes võib nende küsimuste lahendamise volitada valla- või linnavalitsusele või volikogu poolt määratud osavalla või linnaosa esinduskogule, ametiasutusele, asutuse struktuuriüksusele või ametnikule. Seega </w:t>
      </w:r>
      <w:r w:rsidRPr="00AF6307" w:rsidR="006B75CE">
        <w:rPr>
          <w:rFonts w:ascii="Times New Roman" w:hAnsi="Times New Roman"/>
          <w:color w:val="000000"/>
          <w:sz w:val="24"/>
          <w:szCs w:val="24"/>
          <w:shd w:val="clear" w:color="auto" w:fill="FFFFFF"/>
        </w:rPr>
        <w:t xml:space="preserve">võimaldab eelnõus kasutatud üldisem sõnastus </w:t>
      </w:r>
      <w:proofErr w:type="spellStart"/>
      <w:r w:rsidRPr="00AF6307" w:rsidR="006B75CE">
        <w:rPr>
          <w:rFonts w:ascii="Times New Roman" w:hAnsi="Times New Roman"/>
          <w:color w:val="000000"/>
          <w:sz w:val="24"/>
          <w:szCs w:val="24"/>
          <w:shd w:val="clear" w:color="auto" w:fill="FFFFFF"/>
        </w:rPr>
        <w:t>KOV-i</w:t>
      </w:r>
      <w:proofErr w:type="spellEnd"/>
      <w:r w:rsidRPr="00AF6307" w:rsidR="006B75CE">
        <w:rPr>
          <w:rFonts w:ascii="Times New Roman" w:hAnsi="Times New Roman"/>
          <w:color w:val="000000"/>
          <w:sz w:val="24"/>
          <w:szCs w:val="24"/>
          <w:shd w:val="clear" w:color="auto" w:fill="FFFFFF"/>
        </w:rPr>
        <w:t xml:space="preserve"> volikogul otsustada, kas üks või teine </w:t>
      </w:r>
      <w:proofErr w:type="spellStart"/>
      <w:r w:rsidRPr="00AF6307" w:rsidR="006B75CE">
        <w:rPr>
          <w:rFonts w:ascii="Times New Roman" w:hAnsi="Times New Roman"/>
          <w:color w:val="000000"/>
          <w:sz w:val="24"/>
          <w:szCs w:val="24"/>
          <w:shd w:val="clear" w:color="auto" w:fill="FFFFFF"/>
        </w:rPr>
        <w:t>RaRS</w:t>
      </w:r>
      <w:proofErr w:type="spellEnd"/>
      <w:r w:rsidRPr="00AF6307" w:rsidR="006B75CE">
        <w:rPr>
          <w:rFonts w:ascii="Times New Roman" w:hAnsi="Times New Roman"/>
          <w:color w:val="000000"/>
          <w:sz w:val="24"/>
          <w:szCs w:val="24"/>
          <w:shd w:val="clear" w:color="auto" w:fill="FFFFFF"/>
        </w:rPr>
        <w:t>-ist tulenev küsimus on valla- või linnavalitsuse või kellegi teise lahendada.</w:t>
      </w:r>
    </w:p>
    <w:p w:rsidRPr="00AF6307" w:rsidR="004F1A48" w:rsidP="00AF6307" w:rsidRDefault="004F1A48" w14:paraId="08453F38"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E63A9D" w:rsidP="00AF6307" w:rsidRDefault="004F1A48" w14:paraId="25E75AE5" w14:textId="2350B8ED">
      <w:pPr>
        <w:spacing w:after="0" w:line="240" w:lineRule="auto"/>
        <w:contextualSpacing/>
        <w:jc w:val="both"/>
        <w:rPr>
          <w:rFonts w:ascii="Times New Roman" w:hAnsi="Times New Roman"/>
          <w:sz w:val="24"/>
          <w:szCs w:val="24"/>
        </w:rPr>
      </w:pPr>
      <w:r w:rsidRPr="00AF6307">
        <w:rPr>
          <w:rStyle w:val="normaltextrun"/>
          <w:rFonts w:ascii="Times New Roman" w:hAnsi="Times New Roman"/>
          <w:color w:val="000000"/>
          <w:sz w:val="24"/>
          <w:szCs w:val="24"/>
          <w:u w:val="single"/>
          <w:shd w:val="clear" w:color="auto" w:fill="FFFFFF"/>
        </w:rPr>
        <w:t>Lõike 7</w:t>
      </w:r>
      <w:r w:rsidRPr="00AF6307">
        <w:rPr>
          <w:rStyle w:val="normaltextrun"/>
          <w:rFonts w:ascii="Times New Roman" w:hAnsi="Times New Roman"/>
          <w:color w:val="000000"/>
          <w:sz w:val="24"/>
          <w:szCs w:val="24"/>
          <w:shd w:val="clear" w:color="auto" w:fill="FFFFFF"/>
        </w:rPr>
        <w:t xml:space="preserve"> kohaselt tuleb selleks, et tagada rahvaraamatukogu teenuste kättesaadavus ja vastavus kohalike elanike vajadustele, kaasata sama paragrahvi lõikes 1 nimetatud otsuste (</w:t>
      </w:r>
      <w:r w:rsidRPr="00AF6307">
        <w:rPr>
          <w:rStyle w:val="normaltextrun"/>
          <w:rFonts w:ascii="Times New Roman" w:hAnsi="Times New Roman"/>
          <w:color w:val="000000"/>
          <w:sz w:val="24"/>
          <w:szCs w:val="24"/>
          <w:bdr w:val="none" w:color="auto" w:sz="0" w:space="0" w:frame="1"/>
        </w:rPr>
        <w:t>rahvaraamatukogu asutamine, ümberkorraldamine ja tegevuse lõpetamine</w:t>
      </w:r>
      <w:r w:rsidRPr="00AF6307">
        <w:rPr>
          <w:rStyle w:val="normaltextrun"/>
          <w:rFonts w:ascii="Times New Roman" w:hAnsi="Times New Roman"/>
          <w:color w:val="000000"/>
          <w:sz w:val="24"/>
          <w:szCs w:val="24"/>
          <w:shd w:val="clear" w:color="auto" w:fill="FFFFFF"/>
        </w:rPr>
        <w:t xml:space="preserve">) ettevalmistamisse kohalikud elanikud ja rahvaraamatukogu nõukogu. </w:t>
      </w:r>
      <w:r w:rsidRPr="00AF6307" w:rsidR="00B878D4">
        <w:rPr>
          <w:rStyle w:val="normaltextrun"/>
          <w:rFonts w:ascii="Times New Roman" w:hAnsi="Times New Roman"/>
          <w:color w:val="000000"/>
          <w:sz w:val="24"/>
          <w:szCs w:val="24"/>
          <w:shd w:val="clear" w:color="auto" w:fill="FFFFFF"/>
        </w:rPr>
        <w:t xml:space="preserve">Tegemist on </w:t>
      </w:r>
      <w:proofErr w:type="spellStart"/>
      <w:r w:rsidRPr="00AF6307" w:rsidR="00B878D4">
        <w:rPr>
          <w:rStyle w:val="normaltextrun"/>
          <w:rFonts w:ascii="Times New Roman" w:hAnsi="Times New Roman"/>
          <w:color w:val="000000"/>
          <w:sz w:val="24"/>
          <w:szCs w:val="24"/>
          <w:shd w:val="clear" w:color="auto" w:fill="FFFFFF"/>
        </w:rPr>
        <w:t>RaRS-is</w:t>
      </w:r>
      <w:proofErr w:type="spellEnd"/>
      <w:r w:rsidRPr="00AF6307" w:rsidR="00B878D4">
        <w:rPr>
          <w:rStyle w:val="normaltextrun"/>
          <w:rFonts w:ascii="Times New Roman" w:hAnsi="Times New Roman"/>
          <w:color w:val="000000"/>
          <w:sz w:val="24"/>
          <w:szCs w:val="24"/>
          <w:shd w:val="clear" w:color="auto" w:fill="FFFFFF"/>
        </w:rPr>
        <w:t xml:space="preserve"> uue põhimõttega, mille </w:t>
      </w:r>
      <w:r w:rsidRPr="00AF6307" w:rsidR="00A641CB">
        <w:rPr>
          <w:rFonts w:ascii="Times New Roman" w:hAnsi="Times New Roman"/>
          <w:sz w:val="24"/>
          <w:szCs w:val="24"/>
        </w:rPr>
        <w:t xml:space="preserve">eesmärk on tagada, et </w:t>
      </w:r>
      <w:r w:rsidRPr="00AF6307" w:rsidR="00B878D4">
        <w:rPr>
          <w:rFonts w:ascii="Times New Roman" w:hAnsi="Times New Roman"/>
          <w:sz w:val="24"/>
          <w:szCs w:val="24"/>
        </w:rPr>
        <w:t>rahva</w:t>
      </w:r>
      <w:r w:rsidRPr="00AF6307" w:rsidR="00A641CB">
        <w:rPr>
          <w:rFonts w:ascii="Times New Roman" w:hAnsi="Times New Roman"/>
          <w:sz w:val="24"/>
          <w:szCs w:val="24"/>
        </w:rPr>
        <w:t>raamatukogu</w:t>
      </w:r>
      <w:r w:rsidRPr="00AF6307" w:rsidR="00B878D4">
        <w:rPr>
          <w:rFonts w:ascii="Times New Roman" w:hAnsi="Times New Roman"/>
          <w:sz w:val="24"/>
          <w:szCs w:val="24"/>
        </w:rPr>
        <w:t xml:space="preserve"> </w:t>
      </w:r>
      <w:r w:rsidRPr="00AF6307" w:rsidR="00A641CB">
        <w:rPr>
          <w:rFonts w:ascii="Times New Roman" w:hAnsi="Times New Roman"/>
          <w:sz w:val="24"/>
          <w:szCs w:val="24"/>
        </w:rPr>
        <w:t xml:space="preserve">teenused vastaksid kohalike elanike vajadustele. </w:t>
      </w:r>
      <w:r w:rsidRPr="00AF6307" w:rsidR="00B878D4">
        <w:rPr>
          <w:rFonts w:ascii="Times New Roman" w:hAnsi="Times New Roman"/>
          <w:sz w:val="24"/>
          <w:szCs w:val="24"/>
        </w:rPr>
        <w:t>Seaduses ei täpsustata</w:t>
      </w:r>
      <w:r w:rsidRPr="00AF6307" w:rsidR="00A641CB">
        <w:rPr>
          <w:rFonts w:ascii="Times New Roman" w:hAnsi="Times New Roman"/>
          <w:sz w:val="24"/>
          <w:szCs w:val="24"/>
        </w:rPr>
        <w:t>, kuidas</w:t>
      </w:r>
      <w:r w:rsidR="00A80EEF">
        <w:rPr>
          <w:rFonts w:ascii="Times New Roman" w:hAnsi="Times New Roman"/>
          <w:sz w:val="24"/>
          <w:szCs w:val="24"/>
        </w:rPr>
        <w:t xml:space="preserve"> </w:t>
      </w:r>
      <w:r w:rsidRPr="00AF6307" w:rsidR="00A641CB">
        <w:rPr>
          <w:rFonts w:ascii="Times New Roman" w:hAnsi="Times New Roman"/>
          <w:sz w:val="24"/>
          <w:szCs w:val="24"/>
        </w:rPr>
        <w:t>kaasamine peaks toimuma.</w:t>
      </w:r>
      <w:r w:rsidRPr="00AF6307" w:rsidR="00B878D4">
        <w:rPr>
          <w:rFonts w:ascii="Times New Roman" w:hAnsi="Times New Roman"/>
          <w:color w:val="000000"/>
          <w:sz w:val="24"/>
          <w:szCs w:val="24"/>
          <w:shd w:val="clear" w:color="auto" w:fill="FFFFFF"/>
        </w:rPr>
        <w:t xml:space="preserve"> Oluline </w:t>
      </w:r>
      <w:r w:rsidRPr="00AF6307" w:rsidR="00A641CB">
        <w:rPr>
          <w:rFonts w:ascii="Times New Roman" w:hAnsi="Times New Roman"/>
          <w:sz w:val="24"/>
          <w:szCs w:val="24"/>
        </w:rPr>
        <w:t>on, et kogukon</w:t>
      </w:r>
      <w:r w:rsidRPr="00AF6307" w:rsidR="00B878D4">
        <w:rPr>
          <w:rFonts w:ascii="Times New Roman" w:hAnsi="Times New Roman"/>
          <w:sz w:val="24"/>
          <w:szCs w:val="24"/>
        </w:rPr>
        <w:t>nad</w:t>
      </w:r>
      <w:r w:rsidRPr="00AF6307" w:rsidR="00A641CB">
        <w:rPr>
          <w:rFonts w:ascii="Times New Roman" w:hAnsi="Times New Roman"/>
          <w:sz w:val="24"/>
          <w:szCs w:val="24"/>
        </w:rPr>
        <w:t xml:space="preserve"> saaks</w:t>
      </w:r>
      <w:r w:rsidRPr="00AF6307" w:rsidR="00B878D4">
        <w:rPr>
          <w:rFonts w:ascii="Times New Roman" w:hAnsi="Times New Roman"/>
          <w:sz w:val="24"/>
          <w:szCs w:val="24"/>
        </w:rPr>
        <w:t>id</w:t>
      </w:r>
      <w:r w:rsidRPr="00AF6307" w:rsidR="00A641CB">
        <w:rPr>
          <w:rFonts w:ascii="Times New Roman" w:hAnsi="Times New Roman"/>
          <w:sz w:val="24"/>
          <w:szCs w:val="24"/>
        </w:rPr>
        <w:t xml:space="preserve"> kaasa rääkida ja edastada p</w:t>
      </w:r>
      <w:r w:rsidRPr="00AF6307" w:rsidR="00B878D4">
        <w:rPr>
          <w:rFonts w:ascii="Times New Roman" w:hAnsi="Times New Roman"/>
          <w:sz w:val="24"/>
          <w:szCs w:val="24"/>
        </w:rPr>
        <w:t>aik</w:t>
      </w:r>
      <w:r w:rsidRPr="00AF6307" w:rsidR="00A641CB">
        <w:rPr>
          <w:rFonts w:ascii="Times New Roman" w:hAnsi="Times New Roman"/>
          <w:sz w:val="24"/>
          <w:szCs w:val="24"/>
        </w:rPr>
        <w:t>konna unikaalseid olusid ning vajadusi peegeldavad ootused. Näiteks võib kaaluda avalikke koosolekuid, küsitlusi,</w:t>
      </w:r>
      <w:r w:rsidR="006B601A">
        <w:rPr>
          <w:rFonts w:ascii="Times New Roman" w:hAnsi="Times New Roman"/>
          <w:sz w:val="24"/>
          <w:szCs w:val="24"/>
        </w:rPr>
        <w:t xml:space="preserve"> kasutajakeskse </w:t>
      </w:r>
      <w:r w:rsidR="006B297D">
        <w:rPr>
          <w:rFonts w:ascii="Times New Roman" w:hAnsi="Times New Roman"/>
          <w:sz w:val="24"/>
          <w:szCs w:val="24"/>
        </w:rPr>
        <w:t>teenuse</w:t>
      </w:r>
      <w:r w:rsidR="006B601A">
        <w:rPr>
          <w:rFonts w:ascii="Times New Roman" w:hAnsi="Times New Roman"/>
          <w:sz w:val="24"/>
          <w:szCs w:val="24"/>
        </w:rPr>
        <w:t>disaini töötubasid</w:t>
      </w:r>
      <w:r w:rsidRPr="00AF6307" w:rsidR="00A641CB">
        <w:rPr>
          <w:rFonts w:ascii="Times New Roman" w:hAnsi="Times New Roman"/>
          <w:sz w:val="24"/>
          <w:szCs w:val="24"/>
        </w:rPr>
        <w:t xml:space="preserve">, fookusgruppe või digitaalseid kanaleid, et koguda võimalikult laiapõhjalist tagasisidet ja arvamusi. Tagada tuleks kaasamisprotsessi läbipaistvus, avatus ja võimalikult paljude huvigruppide hõlmatus, mis kindlustaks ümberkorralduste järgselt </w:t>
      </w:r>
      <w:r w:rsidRPr="00AF6307" w:rsidR="00B878D4">
        <w:rPr>
          <w:rFonts w:ascii="Times New Roman" w:hAnsi="Times New Roman"/>
          <w:sz w:val="24"/>
          <w:szCs w:val="24"/>
        </w:rPr>
        <w:t>rahva</w:t>
      </w:r>
      <w:r w:rsidRPr="00AF6307" w:rsidR="00A641CB">
        <w:rPr>
          <w:rFonts w:ascii="Times New Roman" w:hAnsi="Times New Roman"/>
          <w:sz w:val="24"/>
          <w:szCs w:val="24"/>
        </w:rPr>
        <w:t>raamatukogu</w:t>
      </w:r>
      <w:r w:rsidRPr="00AF6307" w:rsidR="00B878D4">
        <w:rPr>
          <w:rFonts w:ascii="Times New Roman" w:hAnsi="Times New Roman"/>
          <w:sz w:val="24"/>
          <w:szCs w:val="24"/>
        </w:rPr>
        <w:t xml:space="preserve"> </w:t>
      </w:r>
      <w:r w:rsidRPr="00AF6307" w:rsidR="00A641CB">
        <w:rPr>
          <w:rFonts w:ascii="Times New Roman" w:hAnsi="Times New Roman"/>
          <w:sz w:val="24"/>
          <w:szCs w:val="24"/>
        </w:rPr>
        <w:t xml:space="preserve">teenuste </w:t>
      </w:r>
      <w:r w:rsidRPr="00AF6307" w:rsidR="000D7CFE">
        <w:rPr>
          <w:rFonts w:ascii="Times New Roman" w:hAnsi="Times New Roman"/>
          <w:sz w:val="24"/>
          <w:szCs w:val="24"/>
        </w:rPr>
        <w:t xml:space="preserve">kõrge </w:t>
      </w:r>
      <w:r w:rsidRPr="00AF6307" w:rsidR="00A641CB">
        <w:rPr>
          <w:rFonts w:ascii="Times New Roman" w:hAnsi="Times New Roman"/>
          <w:sz w:val="24"/>
          <w:szCs w:val="24"/>
        </w:rPr>
        <w:t>kvaliteedi ja asjakohasuse igas p</w:t>
      </w:r>
      <w:r w:rsidRPr="00AF6307" w:rsidR="00B878D4">
        <w:rPr>
          <w:rFonts w:ascii="Times New Roman" w:hAnsi="Times New Roman"/>
          <w:sz w:val="24"/>
          <w:szCs w:val="24"/>
        </w:rPr>
        <w:t>aik</w:t>
      </w:r>
      <w:r w:rsidRPr="00AF6307" w:rsidR="00A641CB">
        <w:rPr>
          <w:rFonts w:ascii="Times New Roman" w:hAnsi="Times New Roman"/>
          <w:sz w:val="24"/>
          <w:szCs w:val="24"/>
        </w:rPr>
        <w:t>konnas.</w:t>
      </w:r>
    </w:p>
    <w:p w:rsidRPr="00AF6307" w:rsidR="00E63A9D" w:rsidP="00AF6307" w:rsidRDefault="00E63A9D" w14:paraId="432FEDD5" w14:textId="77777777">
      <w:pPr>
        <w:spacing w:after="0" w:line="240" w:lineRule="auto"/>
        <w:contextualSpacing/>
        <w:jc w:val="both"/>
        <w:rPr>
          <w:rFonts w:ascii="Times New Roman" w:hAnsi="Times New Roman"/>
          <w:sz w:val="24"/>
          <w:szCs w:val="24"/>
        </w:rPr>
      </w:pPr>
    </w:p>
    <w:p w:rsidRPr="00AF6307" w:rsidR="00E63A9D" w:rsidP="00AF6307" w:rsidRDefault="00E63A9D" w14:paraId="15FCF2D6" w14:textId="546A6443">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b/>
          <w:bCs/>
          <w:sz w:val="24"/>
          <w:szCs w:val="24"/>
        </w:rPr>
        <w:t>Eelnõu § 5</w:t>
      </w:r>
      <w:r w:rsidRPr="00AF6307">
        <w:rPr>
          <w:rFonts w:ascii="Times New Roman" w:hAnsi="Times New Roman"/>
          <w:sz w:val="24"/>
          <w:szCs w:val="24"/>
        </w:rPr>
        <w:t xml:space="preserve"> – </w:t>
      </w:r>
      <w:r w:rsidRPr="00AF6307" w:rsidR="00AB7E83">
        <w:rPr>
          <w:rFonts w:ascii="Times New Roman" w:hAnsi="Times New Roman"/>
          <w:sz w:val="24"/>
          <w:szCs w:val="24"/>
        </w:rPr>
        <w:t xml:space="preserve">kirjeldatakse </w:t>
      </w:r>
      <w:r w:rsidRPr="00AF6307" w:rsidR="00AB7E83">
        <w:rPr>
          <w:rStyle w:val="normaltextrun"/>
          <w:rFonts w:ascii="Times New Roman" w:hAnsi="Times New Roman"/>
          <w:color w:val="000000"/>
          <w:sz w:val="24"/>
          <w:szCs w:val="24"/>
          <w:shd w:val="clear" w:color="auto" w:fill="FFFFFF"/>
        </w:rPr>
        <w:t>rahvaraamatukogu struktuuri ja teenuste osutamise erilahendusi.</w:t>
      </w:r>
    </w:p>
    <w:p w:rsidRPr="00AF6307" w:rsidR="00AC122F" w:rsidP="00AF6307" w:rsidRDefault="00AC122F" w14:paraId="15698D8C"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136842" w:rsidP="00AF6307" w:rsidRDefault="009D7B45" w14:paraId="1451373D" w14:textId="2687C920">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u w:val="single"/>
          <w:shd w:val="clear" w:color="auto" w:fill="FFFFFF"/>
        </w:rPr>
        <w:t>Lõikes 1</w:t>
      </w:r>
      <w:r w:rsidRPr="00AF6307">
        <w:rPr>
          <w:rStyle w:val="normaltextrun"/>
          <w:rFonts w:ascii="Times New Roman" w:hAnsi="Times New Roman"/>
          <w:color w:val="000000"/>
          <w:sz w:val="24"/>
          <w:szCs w:val="24"/>
          <w:shd w:val="clear" w:color="auto" w:fill="FFFFFF"/>
        </w:rPr>
        <w:t xml:space="preserve"> nähakse ette, et </w:t>
      </w:r>
      <w:proofErr w:type="spellStart"/>
      <w:r w:rsidRPr="00AF6307">
        <w:rPr>
          <w:rStyle w:val="normaltextrun"/>
          <w:rFonts w:ascii="Times New Roman" w:hAnsi="Times New Roman"/>
          <w:color w:val="000000"/>
          <w:sz w:val="24"/>
          <w:szCs w:val="24"/>
          <w:shd w:val="clear" w:color="auto" w:fill="FFFFFF"/>
        </w:rPr>
        <w:t>KOV-is</w:t>
      </w:r>
      <w:proofErr w:type="spellEnd"/>
      <w:r w:rsidRPr="00AF6307">
        <w:rPr>
          <w:rStyle w:val="normaltextrun"/>
          <w:rFonts w:ascii="Times New Roman" w:hAnsi="Times New Roman"/>
          <w:color w:val="000000"/>
          <w:sz w:val="24"/>
          <w:szCs w:val="24"/>
          <w:shd w:val="clear" w:color="auto" w:fill="FFFFFF"/>
        </w:rPr>
        <w:t xml:space="preserve"> on üks rahvaraamatukogu, mille struktuur koosneb keskraamatukogust ja haruraamatukogudest. Erandina sätestatakse väiksematele </w:t>
      </w:r>
      <w:proofErr w:type="spellStart"/>
      <w:r w:rsidRPr="00AF6307">
        <w:rPr>
          <w:rStyle w:val="normaltextrun"/>
          <w:rFonts w:ascii="Times New Roman" w:hAnsi="Times New Roman"/>
          <w:color w:val="000000"/>
          <w:sz w:val="24"/>
          <w:szCs w:val="24"/>
          <w:shd w:val="clear" w:color="auto" w:fill="FFFFFF"/>
        </w:rPr>
        <w:t>KOV-idele</w:t>
      </w:r>
      <w:proofErr w:type="spellEnd"/>
      <w:r w:rsidRPr="00AF6307">
        <w:rPr>
          <w:rStyle w:val="normaltextrun"/>
          <w:rFonts w:ascii="Times New Roman" w:hAnsi="Times New Roman"/>
          <w:color w:val="000000"/>
          <w:sz w:val="24"/>
          <w:szCs w:val="24"/>
          <w:shd w:val="clear" w:color="auto" w:fill="FFFFFF"/>
        </w:rPr>
        <w:t xml:space="preserve"> võimalus pidada üht haruraamatukogudeta rahvaraamatukogu. </w:t>
      </w:r>
      <w:r w:rsidRPr="00AF6307" w:rsidR="00C93338">
        <w:rPr>
          <w:rStyle w:val="normaltextrun"/>
          <w:rFonts w:ascii="Times New Roman" w:hAnsi="Times New Roman"/>
          <w:color w:val="000000"/>
          <w:sz w:val="24"/>
          <w:szCs w:val="24"/>
          <w:shd w:val="clear" w:color="auto" w:fill="FFFFFF"/>
        </w:rPr>
        <w:t>Nagu</w:t>
      </w:r>
      <w:r w:rsidRPr="00AF6307" w:rsidR="00D865CE">
        <w:rPr>
          <w:rStyle w:val="normaltextrun"/>
          <w:rFonts w:ascii="Times New Roman" w:hAnsi="Times New Roman"/>
          <w:color w:val="000000"/>
          <w:sz w:val="24"/>
          <w:szCs w:val="24"/>
          <w:shd w:val="clear" w:color="auto" w:fill="FFFFFF"/>
        </w:rPr>
        <w:t xml:space="preserve"> ka</w:t>
      </w:r>
      <w:r w:rsidRPr="00AF6307" w:rsidR="00C93338">
        <w:rPr>
          <w:rStyle w:val="normaltextrun"/>
          <w:rFonts w:ascii="Times New Roman" w:hAnsi="Times New Roman"/>
          <w:color w:val="000000"/>
          <w:sz w:val="24"/>
          <w:szCs w:val="24"/>
          <w:shd w:val="clear" w:color="auto" w:fill="FFFFFF"/>
        </w:rPr>
        <w:t xml:space="preserve"> eelnõu § 4 lõigete 5 ja 6 selgituse juures märgitud, on rahvaraamatukogude </w:t>
      </w:r>
      <w:r w:rsidRPr="00AF6307" w:rsidR="00D865CE">
        <w:rPr>
          <w:rStyle w:val="normaltextrun"/>
          <w:rFonts w:ascii="Times New Roman" w:hAnsi="Times New Roman"/>
          <w:color w:val="000000"/>
          <w:sz w:val="24"/>
          <w:szCs w:val="24"/>
          <w:shd w:val="clear" w:color="auto" w:fill="FFFFFF"/>
        </w:rPr>
        <w:t xml:space="preserve">võrgu korraldamise praktika juba liikunud suunas, kus </w:t>
      </w:r>
      <w:proofErr w:type="spellStart"/>
      <w:r w:rsidRPr="00AF6307" w:rsidR="00D865CE">
        <w:rPr>
          <w:rStyle w:val="normaltextrun"/>
          <w:rFonts w:ascii="Times New Roman" w:hAnsi="Times New Roman"/>
          <w:color w:val="000000"/>
          <w:sz w:val="24"/>
          <w:szCs w:val="24"/>
          <w:shd w:val="clear" w:color="auto" w:fill="FFFFFF"/>
        </w:rPr>
        <w:t>KOV-is</w:t>
      </w:r>
      <w:proofErr w:type="spellEnd"/>
      <w:r w:rsidRPr="00AF6307" w:rsidR="00D865CE">
        <w:rPr>
          <w:rStyle w:val="normaltextrun"/>
          <w:rFonts w:ascii="Times New Roman" w:hAnsi="Times New Roman"/>
          <w:color w:val="000000"/>
          <w:sz w:val="24"/>
          <w:szCs w:val="24"/>
          <w:shd w:val="clear" w:color="auto" w:fill="FFFFFF"/>
        </w:rPr>
        <w:t xml:space="preserve"> ei ole mitut eraldiseisva asutusena tegutsevat rahvaraamatukogu, vaid üks rahvaraamatukogu, millel on struktuuriüksused erinevates asukohtades.</w:t>
      </w:r>
      <w:r w:rsidRPr="00AF6307" w:rsidR="00000E97">
        <w:rPr>
          <w:rStyle w:val="normaltextrun"/>
          <w:rFonts w:ascii="Times New Roman" w:hAnsi="Times New Roman"/>
          <w:color w:val="000000"/>
          <w:sz w:val="24"/>
          <w:szCs w:val="24"/>
          <w:shd w:val="clear" w:color="auto" w:fill="FFFFFF"/>
        </w:rPr>
        <w:t xml:space="preserve"> </w:t>
      </w:r>
      <w:r w:rsidRPr="00AF6307" w:rsidR="00136842">
        <w:rPr>
          <w:rFonts w:ascii="Times New Roman" w:hAnsi="Times New Roman"/>
          <w:sz w:val="24"/>
          <w:szCs w:val="24"/>
        </w:rPr>
        <w:t>2024. aastaks oli keskraamatukogu moodustatud 66</w:t>
      </w:r>
      <w:r w:rsidR="00660DF9">
        <w:rPr>
          <w:rFonts w:ascii="Times New Roman" w:hAnsi="Times New Roman"/>
          <w:sz w:val="24"/>
          <w:szCs w:val="24"/>
        </w:rPr>
        <w:t xml:space="preserve"> </w:t>
      </w:r>
      <w:proofErr w:type="spellStart"/>
      <w:r w:rsidRPr="00AF6307" w:rsidR="00660DF9">
        <w:rPr>
          <w:rFonts w:ascii="Times New Roman" w:hAnsi="Times New Roman"/>
          <w:sz w:val="24"/>
          <w:szCs w:val="24"/>
        </w:rPr>
        <w:t>KOV-is</w:t>
      </w:r>
      <w:proofErr w:type="spellEnd"/>
      <w:r w:rsidRPr="00AF6307" w:rsidR="00136842">
        <w:rPr>
          <w:rStyle w:val="Allmrkuseviide"/>
          <w:rFonts w:ascii="Times New Roman" w:hAnsi="Times New Roman"/>
          <w:sz w:val="24"/>
          <w:szCs w:val="24"/>
        </w:rPr>
        <w:footnoteReference w:id="25"/>
      </w:r>
      <w:r w:rsidRPr="00AF6307" w:rsidR="00136842">
        <w:rPr>
          <w:rFonts w:ascii="Times New Roman" w:hAnsi="Times New Roman"/>
          <w:sz w:val="24"/>
          <w:szCs w:val="24"/>
        </w:rPr>
        <w:t xml:space="preserve"> (neist mõnes on küll </w:t>
      </w:r>
      <w:r w:rsidRPr="00AF6307" w:rsidR="00EB61C7">
        <w:rPr>
          <w:rFonts w:ascii="Times New Roman" w:hAnsi="Times New Roman"/>
          <w:sz w:val="24"/>
          <w:szCs w:val="24"/>
        </w:rPr>
        <w:t>lisaks ka</w:t>
      </w:r>
      <w:r w:rsidRPr="00AF6307" w:rsidR="00136842">
        <w:rPr>
          <w:rFonts w:ascii="Times New Roman" w:hAnsi="Times New Roman"/>
          <w:sz w:val="24"/>
          <w:szCs w:val="24"/>
        </w:rPr>
        <w:t xml:space="preserve"> rahvaraamatukogusid</w:t>
      </w:r>
      <w:r w:rsidRPr="00AF6307" w:rsidR="00EB61C7">
        <w:rPr>
          <w:rFonts w:ascii="Times New Roman" w:hAnsi="Times New Roman"/>
          <w:sz w:val="24"/>
          <w:szCs w:val="24"/>
        </w:rPr>
        <w:t>, kes</w:t>
      </w:r>
      <w:r w:rsidRPr="00AF6307" w:rsidR="00136842">
        <w:rPr>
          <w:rFonts w:ascii="Times New Roman" w:hAnsi="Times New Roman"/>
          <w:sz w:val="24"/>
          <w:szCs w:val="24"/>
        </w:rPr>
        <w:t xml:space="preserve"> tegutsevad veel eraldiseisvate asutustena)</w:t>
      </w:r>
      <w:r w:rsidRPr="00AF6307" w:rsidR="00F12AB6">
        <w:rPr>
          <w:rFonts w:ascii="Times New Roman" w:hAnsi="Times New Roman"/>
          <w:sz w:val="24"/>
          <w:szCs w:val="24"/>
        </w:rPr>
        <w:t xml:space="preserve">. </w:t>
      </w:r>
      <w:r w:rsidRPr="00AF6307" w:rsidR="00000E97">
        <w:rPr>
          <w:rStyle w:val="normaltextrun"/>
          <w:rFonts w:ascii="Times New Roman" w:hAnsi="Times New Roman"/>
          <w:color w:val="000000"/>
          <w:sz w:val="24"/>
          <w:szCs w:val="24"/>
          <w:shd w:val="clear" w:color="auto" w:fill="FFFFFF"/>
        </w:rPr>
        <w:t>See on eelistatud lahendus, kuna</w:t>
      </w:r>
      <w:r w:rsidRPr="00AF6307" w:rsidR="00F12AB6">
        <w:rPr>
          <w:rStyle w:val="normaltextrun"/>
          <w:rFonts w:ascii="Times New Roman" w:hAnsi="Times New Roman"/>
          <w:color w:val="000000"/>
          <w:sz w:val="24"/>
          <w:szCs w:val="24"/>
          <w:shd w:val="clear" w:color="auto" w:fill="FFFFFF"/>
        </w:rPr>
        <w:t xml:space="preserve"> ühtne juhtimine tagab reeglina kvaliteetsemad teenused ja samas ei pea iga väike rahvaraamatukogu üksi korraldama näiteks kõigi rahvaraamatukogu põhiülesannete täitmist. Suurema rahvaraamatukogu koosseisu</w:t>
      </w:r>
      <w:r w:rsidRPr="00AF6307" w:rsidR="00DF534E">
        <w:rPr>
          <w:rStyle w:val="normaltextrun"/>
          <w:rFonts w:ascii="Times New Roman" w:hAnsi="Times New Roman"/>
          <w:color w:val="000000"/>
          <w:sz w:val="24"/>
          <w:szCs w:val="24"/>
          <w:shd w:val="clear" w:color="auto" w:fill="FFFFFF"/>
        </w:rPr>
        <w:t>s</w:t>
      </w:r>
      <w:r w:rsidRPr="00AF6307" w:rsidR="00F12AB6">
        <w:rPr>
          <w:rStyle w:val="normaltextrun"/>
          <w:rFonts w:ascii="Times New Roman" w:hAnsi="Times New Roman"/>
          <w:color w:val="000000"/>
          <w:sz w:val="24"/>
          <w:szCs w:val="24"/>
          <w:shd w:val="clear" w:color="auto" w:fill="FFFFFF"/>
        </w:rPr>
        <w:t xml:space="preserve"> saavad haruraamatukogud kõnealuseid ülesandeid ka omavahel jagada.</w:t>
      </w:r>
    </w:p>
    <w:p w:rsidRPr="00AF6307" w:rsidR="00E07BF8" w:rsidP="00AF6307" w:rsidRDefault="00E07BF8" w14:paraId="38DD8B6B"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9D7B45" w:rsidP="00AF6307" w:rsidRDefault="00E07BF8" w14:paraId="5415499F" w14:textId="110F1558">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shd w:val="clear" w:color="auto" w:fill="FFFFFF"/>
        </w:rPr>
        <w:t xml:space="preserve">Mis puudutab väiksematele </w:t>
      </w:r>
      <w:proofErr w:type="spellStart"/>
      <w:r w:rsidRPr="00AF6307">
        <w:rPr>
          <w:rStyle w:val="normaltextrun"/>
          <w:rFonts w:ascii="Times New Roman" w:hAnsi="Times New Roman"/>
          <w:color w:val="000000"/>
          <w:sz w:val="24"/>
          <w:szCs w:val="24"/>
          <w:shd w:val="clear" w:color="auto" w:fill="FFFFFF"/>
        </w:rPr>
        <w:t>KOV-idele</w:t>
      </w:r>
      <w:proofErr w:type="spellEnd"/>
      <w:r w:rsidRPr="00AF6307">
        <w:rPr>
          <w:rStyle w:val="normaltextrun"/>
          <w:rFonts w:ascii="Times New Roman" w:hAnsi="Times New Roman"/>
          <w:color w:val="000000"/>
          <w:sz w:val="24"/>
          <w:szCs w:val="24"/>
          <w:shd w:val="clear" w:color="auto" w:fill="FFFFFF"/>
        </w:rPr>
        <w:t xml:space="preserve"> kohalduvat erandit (võimalus pidada üht haruraamatukogudeta rahvaraamatukogu), siis siin on väikeste </w:t>
      </w:r>
      <w:proofErr w:type="spellStart"/>
      <w:r w:rsidRPr="00AF6307">
        <w:rPr>
          <w:rStyle w:val="normaltextrun"/>
          <w:rFonts w:ascii="Times New Roman" w:hAnsi="Times New Roman"/>
          <w:color w:val="000000"/>
          <w:sz w:val="24"/>
          <w:szCs w:val="24"/>
          <w:shd w:val="clear" w:color="auto" w:fill="FFFFFF"/>
        </w:rPr>
        <w:t>KOV-ide</w:t>
      </w:r>
      <w:proofErr w:type="spellEnd"/>
      <w:r w:rsidRPr="00AF6307">
        <w:rPr>
          <w:rStyle w:val="normaltextrun"/>
          <w:rFonts w:ascii="Times New Roman" w:hAnsi="Times New Roman"/>
          <w:color w:val="000000"/>
          <w:sz w:val="24"/>
          <w:szCs w:val="24"/>
          <w:shd w:val="clear" w:color="auto" w:fill="FFFFFF"/>
        </w:rPr>
        <w:t xml:space="preserve"> all silmas peetud ennekõike Kihnu valda, Ruhnu valda ja Vormsi valda, kuid konkreetset elanike arvust lähtuvat kriteeriumi siiski seadma ei hakata ja teenuse korraldus jääb selles osas </w:t>
      </w:r>
      <w:proofErr w:type="spellStart"/>
      <w:r w:rsidRPr="00AF6307">
        <w:rPr>
          <w:rStyle w:val="normaltextrun"/>
          <w:rFonts w:ascii="Times New Roman" w:hAnsi="Times New Roman"/>
          <w:color w:val="000000"/>
          <w:sz w:val="24"/>
          <w:szCs w:val="24"/>
          <w:shd w:val="clear" w:color="auto" w:fill="FFFFFF"/>
        </w:rPr>
        <w:t>KOV-i</w:t>
      </w:r>
      <w:proofErr w:type="spellEnd"/>
      <w:r w:rsidRPr="00AF6307">
        <w:rPr>
          <w:rStyle w:val="normaltextrun"/>
          <w:rFonts w:ascii="Times New Roman" w:hAnsi="Times New Roman"/>
          <w:color w:val="000000"/>
          <w:sz w:val="24"/>
          <w:szCs w:val="24"/>
          <w:shd w:val="clear" w:color="auto" w:fill="FFFFFF"/>
        </w:rPr>
        <w:t xml:space="preserve"> otsustada.</w:t>
      </w:r>
    </w:p>
    <w:p w:rsidRPr="00AF6307" w:rsidR="00EB61C7" w:rsidP="00AF6307" w:rsidRDefault="00EB61C7" w14:paraId="58617817"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EB61C7" w:rsidP="00AF6307" w:rsidRDefault="00EB61C7" w14:paraId="3DA660FE" w14:textId="0AB27F0E">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sz w:val="24"/>
          <w:szCs w:val="24"/>
        </w:rPr>
        <w:t xml:space="preserve">Seadusega ei reguleerita rahvaraamatukogu struktuuri ega selle juhtimise astmeid detailsemalt, millega jääb </w:t>
      </w:r>
      <w:proofErr w:type="spellStart"/>
      <w:r w:rsidRPr="00AF6307" w:rsidR="0007317E">
        <w:rPr>
          <w:rFonts w:ascii="Times New Roman" w:hAnsi="Times New Roman"/>
          <w:sz w:val="24"/>
          <w:szCs w:val="24"/>
        </w:rPr>
        <w:t>KOV-ile</w:t>
      </w:r>
      <w:proofErr w:type="spellEnd"/>
      <w:r w:rsidRPr="00AF6307">
        <w:rPr>
          <w:rFonts w:ascii="Times New Roman" w:hAnsi="Times New Roman"/>
          <w:sz w:val="24"/>
          <w:szCs w:val="24"/>
        </w:rPr>
        <w:t xml:space="preserve"> võimalus </w:t>
      </w:r>
      <w:r w:rsidRPr="00AF6307" w:rsidR="0007317E">
        <w:rPr>
          <w:rFonts w:ascii="Times New Roman" w:hAnsi="Times New Roman"/>
          <w:sz w:val="24"/>
          <w:szCs w:val="24"/>
        </w:rPr>
        <w:t xml:space="preserve">luua asutuse sees osakondi või muid </w:t>
      </w:r>
      <w:r w:rsidRPr="00AF6307" w:rsidR="00ED73EC">
        <w:rPr>
          <w:rFonts w:ascii="Times New Roman" w:hAnsi="Times New Roman"/>
          <w:sz w:val="24"/>
          <w:szCs w:val="24"/>
        </w:rPr>
        <w:t>madalama astme</w:t>
      </w:r>
      <w:r w:rsidRPr="00AF6307" w:rsidR="0007317E">
        <w:rPr>
          <w:rFonts w:ascii="Times New Roman" w:hAnsi="Times New Roman"/>
          <w:sz w:val="24"/>
          <w:szCs w:val="24"/>
        </w:rPr>
        <w:t xml:space="preserve"> struktuuriüksuseid ning </w:t>
      </w:r>
      <w:r w:rsidRPr="00AF6307">
        <w:rPr>
          <w:rFonts w:ascii="Times New Roman" w:hAnsi="Times New Roman"/>
          <w:sz w:val="24"/>
          <w:szCs w:val="24"/>
        </w:rPr>
        <w:t>määrata ase- või teenuste juhte (näiteks peavarahoidja, teenuste juht, laste- ja noorte teeninduse juht, avalike suhete juht).</w:t>
      </w:r>
    </w:p>
    <w:p w:rsidRPr="00AF6307" w:rsidR="00AC122F" w:rsidP="00AF6307" w:rsidRDefault="00AC122F" w14:paraId="53BD21F4" w14:textId="7D70BBF3">
      <w:pPr>
        <w:spacing w:after="0" w:line="240" w:lineRule="auto"/>
        <w:contextualSpacing/>
        <w:jc w:val="both"/>
        <w:rPr>
          <w:rFonts w:ascii="Times New Roman" w:hAnsi="Times New Roman"/>
          <w:sz w:val="24"/>
          <w:szCs w:val="24"/>
        </w:rPr>
      </w:pPr>
    </w:p>
    <w:p w:rsidRPr="00AF6307" w:rsidR="009C382D" w:rsidP="00AF6307" w:rsidRDefault="009C382D" w14:paraId="7C0746A2" w14:textId="7CC0E465">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sz w:val="24"/>
          <w:szCs w:val="24"/>
          <w:u w:val="single"/>
        </w:rPr>
        <w:t>Lõike 2</w:t>
      </w:r>
      <w:r w:rsidRPr="00AF6307">
        <w:rPr>
          <w:rFonts w:ascii="Times New Roman" w:hAnsi="Times New Roman"/>
          <w:sz w:val="24"/>
          <w:szCs w:val="24"/>
        </w:rPr>
        <w:t xml:space="preserve"> kohaselt</w:t>
      </w:r>
      <w:r w:rsidRPr="00AF6307">
        <w:rPr>
          <w:rFonts w:ascii="Times New Roman" w:hAnsi="Times New Roman"/>
          <w:b/>
          <w:bCs/>
          <w:sz w:val="24"/>
          <w:szCs w:val="24"/>
        </w:rPr>
        <w:t xml:space="preserve"> </w:t>
      </w:r>
      <w:r w:rsidRPr="00AF6307">
        <w:rPr>
          <w:rFonts w:ascii="Times New Roman" w:hAnsi="Times New Roman"/>
          <w:sz w:val="24"/>
          <w:szCs w:val="24"/>
        </w:rPr>
        <w:t xml:space="preserve">juhib </w:t>
      </w:r>
      <w:r w:rsidRPr="00AF6307">
        <w:rPr>
          <w:rStyle w:val="normaltextrun"/>
          <w:rFonts w:ascii="Times New Roman" w:hAnsi="Times New Roman"/>
          <w:color w:val="000000"/>
          <w:sz w:val="24"/>
          <w:szCs w:val="24"/>
          <w:shd w:val="clear" w:color="auto" w:fill="FFFFFF"/>
        </w:rPr>
        <w:t xml:space="preserve">keskraamatukogu haruraamatukogude tööd, täites haruraamatukogude üleselt muu hulgas järgmiseid ülesandeid: 1) </w:t>
      </w:r>
      <w:proofErr w:type="spellStart"/>
      <w:r w:rsidRPr="00AF6307">
        <w:rPr>
          <w:rStyle w:val="normaltextrun"/>
          <w:rFonts w:ascii="Times New Roman" w:hAnsi="Times New Roman"/>
          <w:color w:val="000000"/>
          <w:sz w:val="24"/>
          <w:szCs w:val="24"/>
          <w:shd w:val="clear" w:color="auto" w:fill="FFFFFF"/>
        </w:rPr>
        <w:t>RaRS</w:t>
      </w:r>
      <w:proofErr w:type="spellEnd"/>
      <w:r w:rsidRPr="00AF6307">
        <w:rPr>
          <w:rStyle w:val="normaltextrun"/>
          <w:rFonts w:ascii="Times New Roman" w:hAnsi="Times New Roman"/>
          <w:color w:val="000000"/>
          <w:sz w:val="24"/>
          <w:szCs w:val="24"/>
          <w:shd w:val="clear" w:color="auto" w:fill="FFFFFF"/>
        </w:rPr>
        <w:t xml:space="preserve"> § 2 lõikes 2 nimetatud ülesannete (rahvaraamatukogu põhiülesanded) täitmise koordineerimine; 2) töö korraldamine infosüsteemides ja andmekogudes; 3) statistilise aruandluse korraldamine ja rahvaraamatukogu tegevuse analüüsimine; </w:t>
      </w:r>
      <w:r w:rsidRPr="00AF6307">
        <w:rPr>
          <w:rStyle w:val="normaltextrun"/>
          <w:rFonts w:ascii="Times New Roman" w:hAnsi="Times New Roman"/>
          <w:color w:val="000000"/>
          <w:sz w:val="24"/>
          <w:szCs w:val="24"/>
          <w:bdr w:val="none" w:color="auto" w:sz="0" w:space="0" w:frame="1"/>
        </w:rPr>
        <w:t xml:space="preserve">4) erialane nõustamine ja raamatukogutöötajate täienduskoolituste korraldamine. </w:t>
      </w:r>
      <w:r w:rsidRPr="00AF6307" w:rsidR="00BA5B1A">
        <w:rPr>
          <w:rStyle w:val="normaltextrun"/>
          <w:rFonts w:ascii="Times New Roman" w:hAnsi="Times New Roman"/>
          <w:color w:val="000000"/>
          <w:sz w:val="24"/>
          <w:szCs w:val="24"/>
          <w:bdr w:val="none" w:color="auto" w:sz="0" w:space="0" w:frame="1"/>
        </w:rPr>
        <w:t xml:space="preserve">Keskraamatukogu ülesanded kattuvad </w:t>
      </w:r>
      <w:r w:rsidRPr="00AF6307" w:rsidR="0081515C">
        <w:rPr>
          <w:rStyle w:val="normaltextrun"/>
          <w:rFonts w:ascii="Times New Roman" w:hAnsi="Times New Roman"/>
          <w:color w:val="000000"/>
          <w:sz w:val="24"/>
          <w:szCs w:val="24"/>
          <w:bdr w:val="none" w:color="auto" w:sz="0" w:space="0" w:frame="1"/>
        </w:rPr>
        <w:t xml:space="preserve">sisult </w:t>
      </w:r>
      <w:r w:rsidRPr="00AF6307" w:rsidR="00BA5B1A">
        <w:rPr>
          <w:rStyle w:val="normaltextrun"/>
          <w:rFonts w:ascii="Times New Roman" w:hAnsi="Times New Roman"/>
          <w:color w:val="000000"/>
          <w:sz w:val="24"/>
          <w:szCs w:val="24"/>
          <w:bdr w:val="none" w:color="auto" w:sz="0" w:space="0" w:frame="1"/>
        </w:rPr>
        <w:t>suures osas kehtiva</w:t>
      </w:r>
      <w:r w:rsidR="00BD3608">
        <w:rPr>
          <w:rStyle w:val="normaltextrun"/>
          <w:rFonts w:ascii="Times New Roman" w:hAnsi="Times New Roman"/>
          <w:color w:val="000000"/>
          <w:sz w:val="24"/>
          <w:szCs w:val="24"/>
          <w:bdr w:val="none" w:color="auto" w:sz="0" w:space="0" w:frame="1"/>
        </w:rPr>
        <w:t>s</w:t>
      </w:r>
      <w:r w:rsidRPr="00AF6307" w:rsidR="00BA5B1A">
        <w:rPr>
          <w:rStyle w:val="normaltextrun"/>
          <w:rFonts w:ascii="Times New Roman" w:hAnsi="Times New Roman"/>
          <w:color w:val="000000"/>
          <w:sz w:val="24"/>
          <w:szCs w:val="24"/>
          <w:bdr w:val="none" w:color="auto" w:sz="0" w:space="0" w:frame="1"/>
        </w:rPr>
        <w:t xml:space="preserve"> </w:t>
      </w:r>
      <w:proofErr w:type="spellStart"/>
      <w:r w:rsidRPr="00AF6307" w:rsidR="00BA5B1A">
        <w:rPr>
          <w:rStyle w:val="normaltextrun"/>
          <w:rFonts w:ascii="Times New Roman" w:hAnsi="Times New Roman"/>
          <w:color w:val="000000"/>
          <w:sz w:val="24"/>
          <w:szCs w:val="24"/>
          <w:bdr w:val="none" w:color="auto" w:sz="0" w:space="0" w:frame="1"/>
        </w:rPr>
        <w:t>RaRS</w:t>
      </w:r>
      <w:proofErr w:type="spellEnd"/>
      <w:r w:rsidRPr="00AF6307" w:rsidR="00BA5B1A">
        <w:rPr>
          <w:rStyle w:val="normaltextrun"/>
          <w:rFonts w:ascii="Times New Roman" w:hAnsi="Times New Roman"/>
          <w:color w:val="000000"/>
          <w:sz w:val="24"/>
          <w:szCs w:val="24"/>
          <w:bdr w:val="none" w:color="auto" w:sz="0" w:space="0" w:frame="1"/>
        </w:rPr>
        <w:t xml:space="preserve"> § 5 lõikes 5 sätestatuga. Küll aga ei ole </w:t>
      </w:r>
      <w:r w:rsidRPr="00AF6307" w:rsidR="0081515C">
        <w:rPr>
          <w:rStyle w:val="normaltextrun"/>
          <w:rFonts w:ascii="Times New Roman" w:hAnsi="Times New Roman"/>
          <w:color w:val="000000"/>
          <w:sz w:val="24"/>
          <w:szCs w:val="24"/>
          <w:bdr w:val="none" w:color="auto" w:sz="0" w:space="0" w:frame="1"/>
        </w:rPr>
        <w:t xml:space="preserve">enam </w:t>
      </w:r>
      <w:r w:rsidRPr="00AF6307" w:rsidR="00BA5B1A">
        <w:rPr>
          <w:rStyle w:val="normaltextrun"/>
          <w:rFonts w:ascii="Times New Roman" w:hAnsi="Times New Roman"/>
          <w:color w:val="000000"/>
          <w:sz w:val="24"/>
          <w:szCs w:val="24"/>
          <w:bdr w:val="none" w:color="auto" w:sz="0" w:space="0" w:frame="1"/>
        </w:rPr>
        <w:t>keskraamatukogu ülesanne</w:t>
      </w:r>
      <w:r w:rsidRPr="00AF6307" w:rsidR="0081515C">
        <w:rPr>
          <w:rStyle w:val="normaltextrun"/>
          <w:rFonts w:ascii="Times New Roman" w:hAnsi="Times New Roman"/>
          <w:color w:val="000000"/>
          <w:sz w:val="24"/>
          <w:szCs w:val="24"/>
          <w:bdr w:val="none" w:color="auto" w:sz="0" w:space="0" w:frame="1"/>
        </w:rPr>
        <w:t xml:space="preserve"> </w:t>
      </w:r>
      <w:proofErr w:type="spellStart"/>
      <w:r w:rsidRPr="00AF6307" w:rsidR="00BA5B1A">
        <w:rPr>
          <w:rStyle w:val="normaltextrun"/>
          <w:rFonts w:ascii="Times New Roman" w:hAnsi="Times New Roman"/>
          <w:color w:val="000000"/>
          <w:sz w:val="24"/>
          <w:szCs w:val="24"/>
          <w:bdr w:val="none" w:color="auto" w:sz="0" w:space="0" w:frame="1"/>
        </w:rPr>
        <w:t>teatmebibliograafilise</w:t>
      </w:r>
      <w:proofErr w:type="spellEnd"/>
      <w:r w:rsidRPr="00AF6307" w:rsidR="00BA5B1A">
        <w:rPr>
          <w:rStyle w:val="normaltextrun"/>
          <w:rFonts w:ascii="Times New Roman" w:hAnsi="Times New Roman"/>
          <w:color w:val="000000"/>
          <w:sz w:val="24"/>
          <w:szCs w:val="24"/>
          <w:bdr w:val="none" w:color="auto" w:sz="0" w:space="0" w:frame="1"/>
        </w:rPr>
        <w:t xml:space="preserve"> töö korraldamine</w:t>
      </w:r>
      <w:r w:rsidRPr="00AF6307" w:rsidR="0081515C">
        <w:rPr>
          <w:rStyle w:val="normaltextrun"/>
          <w:rFonts w:ascii="Times New Roman" w:hAnsi="Times New Roman"/>
          <w:color w:val="000000"/>
          <w:sz w:val="24"/>
          <w:szCs w:val="24"/>
          <w:bdr w:val="none" w:color="auto" w:sz="0" w:space="0" w:frame="1"/>
        </w:rPr>
        <w:t>.</w:t>
      </w:r>
      <w:r w:rsidR="003442C2">
        <w:rPr>
          <w:rStyle w:val="normaltextrun"/>
          <w:rFonts w:ascii="Times New Roman" w:hAnsi="Times New Roman"/>
          <w:color w:val="000000"/>
          <w:sz w:val="24"/>
          <w:szCs w:val="24"/>
          <w:bdr w:val="none" w:color="auto" w:sz="0" w:space="0" w:frame="1"/>
        </w:rPr>
        <w:t xml:space="preserve"> </w:t>
      </w:r>
      <w:r w:rsidRPr="00AF6307" w:rsidR="003442C2">
        <w:rPr>
          <w:rFonts w:ascii="Times New Roman" w:hAnsi="Times New Roman"/>
          <w:sz w:val="24"/>
          <w:szCs w:val="24"/>
          <w:lang w:eastAsia="et-EE"/>
        </w:rPr>
        <w:t>T</w:t>
      </w:r>
      <w:r w:rsidRPr="00AF6307" w:rsidR="003442C2">
        <w:rPr>
          <w:rFonts w:ascii="Times New Roman" w:hAnsi="Times New Roman" w:eastAsia="Times New Roman"/>
          <w:sz w:val="24"/>
          <w:szCs w:val="24"/>
        </w:rPr>
        <w:t>ulenevalt info- ja kommunikatsioonitehnoloogia arengust teevad teatmebibliograafilist tööd kõik rahvaraamatukogud ning see vaja koordineerimist.</w:t>
      </w:r>
    </w:p>
    <w:p w:rsidRPr="00AF6307" w:rsidR="00AC122F" w:rsidP="00AF6307" w:rsidRDefault="00AC122F" w14:paraId="5093D7E6" w14:textId="3E2DA35F">
      <w:pPr>
        <w:spacing w:after="0" w:line="240" w:lineRule="auto"/>
        <w:contextualSpacing/>
        <w:jc w:val="both"/>
        <w:rPr>
          <w:rFonts w:ascii="Times New Roman" w:hAnsi="Times New Roman"/>
          <w:b/>
          <w:bCs/>
          <w:sz w:val="24"/>
          <w:szCs w:val="24"/>
        </w:rPr>
      </w:pPr>
    </w:p>
    <w:p w:rsidRPr="00AF6307" w:rsidR="00AC122F" w:rsidP="00AF6307" w:rsidRDefault="00CE06FB" w14:paraId="16A53BE4" w14:textId="7EA52996">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Lõikega 3</w:t>
      </w:r>
      <w:r w:rsidRPr="00AF6307">
        <w:rPr>
          <w:rFonts w:ascii="Times New Roman" w:hAnsi="Times New Roman"/>
          <w:sz w:val="24"/>
          <w:szCs w:val="24"/>
        </w:rPr>
        <w:t xml:space="preserve"> võetakse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kasutusele termin „teeninduspunkt“. Nimelt näe</w:t>
      </w:r>
      <w:r w:rsidRPr="00AF6307" w:rsidR="00142C7D">
        <w:rPr>
          <w:rFonts w:ascii="Times New Roman" w:hAnsi="Times New Roman"/>
          <w:sz w:val="24"/>
          <w:szCs w:val="24"/>
        </w:rPr>
        <w:t>b</w:t>
      </w:r>
      <w:r w:rsidRPr="00AF6307">
        <w:rPr>
          <w:rFonts w:ascii="Times New Roman" w:hAnsi="Times New Roman"/>
          <w:sz w:val="24"/>
          <w:szCs w:val="24"/>
        </w:rPr>
        <w:t xml:space="preserve"> </w:t>
      </w:r>
      <w:r w:rsidRPr="00AF6307" w:rsidR="00142C7D">
        <w:rPr>
          <w:rFonts w:ascii="Times New Roman" w:hAnsi="Times New Roman"/>
          <w:sz w:val="24"/>
          <w:szCs w:val="24"/>
        </w:rPr>
        <w:t>k</w:t>
      </w:r>
      <w:r w:rsidRPr="00AF6307">
        <w:rPr>
          <w:rFonts w:ascii="Times New Roman" w:hAnsi="Times New Roman"/>
          <w:sz w:val="24"/>
          <w:szCs w:val="24"/>
        </w:rPr>
        <w:t xml:space="preserve">õnealune lõige ette, et </w:t>
      </w:r>
      <w:r w:rsidRPr="00AF6307">
        <w:rPr>
          <w:rStyle w:val="normaltextrun"/>
          <w:rFonts w:ascii="Times New Roman" w:hAnsi="Times New Roman"/>
          <w:color w:val="000000"/>
          <w:sz w:val="24"/>
          <w:szCs w:val="24"/>
          <w:shd w:val="clear" w:color="auto" w:fill="FFFFFF"/>
        </w:rPr>
        <w:t>rahvaraamatukogu teenuseid võib ligipääsetavuse tagamiseks ajutiselt või regulaarselt osutada väljaspool rahvaraamatukogu ruume asuvas teeninduspunktis.</w:t>
      </w:r>
      <w:r w:rsidRPr="00AF6307" w:rsidR="00F15511">
        <w:rPr>
          <w:rStyle w:val="normaltextrun"/>
          <w:rFonts w:ascii="Times New Roman" w:hAnsi="Times New Roman"/>
          <w:color w:val="000000"/>
          <w:sz w:val="24"/>
          <w:szCs w:val="24"/>
          <w:shd w:val="clear" w:color="auto" w:fill="FFFFFF"/>
        </w:rPr>
        <w:t xml:space="preserve"> </w:t>
      </w:r>
      <w:r w:rsidRPr="00AF6307" w:rsidR="00F15511">
        <w:rPr>
          <w:rFonts w:ascii="Times New Roman" w:hAnsi="Times New Roman"/>
          <w:sz w:val="24"/>
          <w:szCs w:val="24"/>
        </w:rPr>
        <w:t>T</w:t>
      </w:r>
      <w:r w:rsidRPr="00AF6307" w:rsidR="00AC122F">
        <w:rPr>
          <w:rFonts w:ascii="Times New Roman" w:hAnsi="Times New Roman"/>
          <w:sz w:val="24"/>
          <w:szCs w:val="24"/>
        </w:rPr>
        <w:t>eeninduspunkt pole rahvaraamatukogu</w:t>
      </w:r>
      <w:r w:rsidRPr="00AF6307" w:rsidR="00F15511">
        <w:rPr>
          <w:rFonts w:ascii="Times New Roman" w:hAnsi="Times New Roman"/>
          <w:sz w:val="24"/>
          <w:szCs w:val="24"/>
        </w:rPr>
        <w:t xml:space="preserve"> struktuuriüksus</w:t>
      </w:r>
      <w:r w:rsidRPr="00AF6307" w:rsidR="00AC122F">
        <w:rPr>
          <w:rFonts w:ascii="Times New Roman" w:hAnsi="Times New Roman"/>
          <w:sz w:val="24"/>
          <w:szCs w:val="24"/>
        </w:rPr>
        <w:t xml:space="preserve">, vaid </w:t>
      </w:r>
      <w:r w:rsidRPr="00AF6307" w:rsidR="00F15511">
        <w:rPr>
          <w:rFonts w:ascii="Times New Roman" w:hAnsi="Times New Roman"/>
          <w:sz w:val="24"/>
          <w:szCs w:val="24"/>
        </w:rPr>
        <w:t xml:space="preserve">erilahendus rahvaraamatukogu mõne </w:t>
      </w:r>
      <w:r w:rsidRPr="00AF6307" w:rsidR="00AC122F">
        <w:rPr>
          <w:rFonts w:ascii="Times New Roman" w:hAnsi="Times New Roman"/>
          <w:sz w:val="24"/>
          <w:szCs w:val="24"/>
        </w:rPr>
        <w:t>teenus</w:t>
      </w:r>
      <w:r w:rsidRPr="00AF6307" w:rsidR="00F15511">
        <w:rPr>
          <w:rFonts w:ascii="Times New Roman" w:hAnsi="Times New Roman"/>
          <w:sz w:val="24"/>
          <w:szCs w:val="24"/>
        </w:rPr>
        <w:t>e osutamiseks</w:t>
      </w:r>
      <w:r w:rsidRPr="00AF6307" w:rsidR="00AC122F">
        <w:rPr>
          <w:rFonts w:ascii="Times New Roman" w:hAnsi="Times New Roman"/>
          <w:sz w:val="24"/>
          <w:szCs w:val="24"/>
        </w:rPr>
        <w:t xml:space="preserve">. Teeninduspunkt võib olla </w:t>
      </w:r>
      <w:r w:rsidRPr="00AF6307" w:rsidR="00F15511">
        <w:rPr>
          <w:rFonts w:ascii="Times New Roman" w:hAnsi="Times New Roman"/>
          <w:sz w:val="24"/>
          <w:szCs w:val="24"/>
        </w:rPr>
        <w:t xml:space="preserve">hea </w:t>
      </w:r>
      <w:r w:rsidRPr="00AF6307" w:rsidR="00B83637">
        <w:rPr>
          <w:rFonts w:ascii="Times New Roman" w:hAnsi="Times New Roman"/>
          <w:sz w:val="24"/>
          <w:szCs w:val="24"/>
        </w:rPr>
        <w:t>lahendus</w:t>
      </w:r>
      <w:r w:rsidRPr="00AF6307" w:rsidR="00F15511">
        <w:rPr>
          <w:rFonts w:ascii="Times New Roman" w:hAnsi="Times New Roman"/>
          <w:sz w:val="24"/>
          <w:szCs w:val="24"/>
        </w:rPr>
        <w:t xml:space="preserve"> olukorras, kus rahvaraamatukogu teenuseid </w:t>
      </w:r>
      <w:r w:rsidRPr="00AF6307" w:rsidR="00AC122F">
        <w:rPr>
          <w:rFonts w:ascii="Times New Roman" w:hAnsi="Times New Roman"/>
          <w:sz w:val="24"/>
          <w:szCs w:val="24"/>
        </w:rPr>
        <w:t xml:space="preserve">vajab mõni </w:t>
      </w:r>
      <w:r w:rsidRPr="00AF6307" w:rsidR="00F15511">
        <w:rPr>
          <w:rFonts w:ascii="Times New Roman" w:hAnsi="Times New Roman"/>
          <w:sz w:val="24"/>
          <w:szCs w:val="24"/>
        </w:rPr>
        <w:t xml:space="preserve">muu </w:t>
      </w:r>
      <w:r w:rsidRPr="00AF6307" w:rsidR="00AC122F">
        <w:rPr>
          <w:rFonts w:ascii="Times New Roman" w:hAnsi="Times New Roman"/>
          <w:sz w:val="24"/>
          <w:szCs w:val="24"/>
        </w:rPr>
        <w:t xml:space="preserve">asutus (näiteks hooldekodu, lasteaed, kool, haigla), kes võimaldab selleks </w:t>
      </w:r>
      <w:r w:rsidRPr="00AF6307" w:rsidR="00F15511">
        <w:rPr>
          <w:rFonts w:ascii="Times New Roman" w:hAnsi="Times New Roman"/>
          <w:sz w:val="24"/>
          <w:szCs w:val="24"/>
        </w:rPr>
        <w:t xml:space="preserve">vajaliku </w:t>
      </w:r>
      <w:r w:rsidRPr="00AF6307" w:rsidR="00AC122F">
        <w:rPr>
          <w:rFonts w:ascii="Times New Roman" w:hAnsi="Times New Roman"/>
          <w:sz w:val="24"/>
          <w:szCs w:val="24"/>
        </w:rPr>
        <w:t>ruumi.</w:t>
      </w:r>
      <w:r w:rsidRPr="00AF6307" w:rsidR="00F15511">
        <w:rPr>
          <w:rFonts w:ascii="Times New Roman" w:hAnsi="Times New Roman"/>
          <w:color w:val="000000"/>
          <w:sz w:val="24"/>
          <w:szCs w:val="24"/>
          <w:shd w:val="clear" w:color="auto" w:fill="FFFFFF"/>
        </w:rPr>
        <w:t xml:space="preserve"> </w:t>
      </w:r>
      <w:r w:rsidRPr="00AF6307" w:rsidR="00AC122F">
        <w:rPr>
          <w:rFonts w:ascii="Times New Roman" w:hAnsi="Times New Roman"/>
          <w:sz w:val="24"/>
          <w:szCs w:val="24"/>
        </w:rPr>
        <w:t xml:space="preserve">Ajutise teeninduspunktina võib tegutseda ka </w:t>
      </w:r>
      <w:proofErr w:type="spellStart"/>
      <w:r w:rsidRPr="00AF6307" w:rsidR="00AC122F">
        <w:rPr>
          <w:rFonts w:ascii="Times New Roman" w:hAnsi="Times New Roman"/>
          <w:i/>
          <w:iCs/>
          <w:sz w:val="24"/>
          <w:szCs w:val="24"/>
        </w:rPr>
        <w:t>pop-up</w:t>
      </w:r>
      <w:proofErr w:type="spellEnd"/>
      <w:r w:rsidRPr="00AF6307" w:rsidR="00AC122F">
        <w:rPr>
          <w:rFonts w:ascii="Times New Roman" w:hAnsi="Times New Roman"/>
          <w:sz w:val="24"/>
          <w:szCs w:val="24"/>
        </w:rPr>
        <w:t xml:space="preserve"> ehk hüpikraamatukogu, mida </w:t>
      </w:r>
      <w:r w:rsidRPr="00AF6307" w:rsidR="00F15511">
        <w:rPr>
          <w:rFonts w:ascii="Times New Roman" w:hAnsi="Times New Roman"/>
          <w:sz w:val="24"/>
          <w:szCs w:val="24"/>
        </w:rPr>
        <w:t>rahva</w:t>
      </w:r>
      <w:r w:rsidRPr="00AF6307" w:rsidR="00AC122F">
        <w:rPr>
          <w:rFonts w:ascii="Times New Roman" w:hAnsi="Times New Roman"/>
          <w:sz w:val="24"/>
          <w:szCs w:val="24"/>
        </w:rPr>
        <w:t>raamatukogu saab pakkuda näiteks kirjandus- vms üritustel, -tänavatel, messidel ja laatadel.</w:t>
      </w:r>
    </w:p>
    <w:p w:rsidRPr="00AF6307" w:rsidR="001B704F" w:rsidP="00AF6307" w:rsidRDefault="001B704F" w14:paraId="45C49F1D" w14:textId="77777777">
      <w:pPr>
        <w:spacing w:after="0" w:line="240" w:lineRule="auto"/>
        <w:contextualSpacing/>
        <w:jc w:val="both"/>
        <w:rPr>
          <w:rFonts w:ascii="Times New Roman" w:hAnsi="Times New Roman"/>
          <w:sz w:val="24"/>
          <w:szCs w:val="24"/>
        </w:rPr>
      </w:pPr>
    </w:p>
    <w:p w:rsidRPr="00AF6307" w:rsidR="001B704F" w:rsidP="00AF6307" w:rsidRDefault="00671E2F" w14:paraId="11A3BD5E" w14:textId="53325B5D">
      <w:pPr>
        <w:spacing w:after="0" w:line="240" w:lineRule="auto"/>
        <w:contextualSpacing/>
        <w:jc w:val="both"/>
        <w:rPr>
          <w:rFonts w:ascii="Times New Roman" w:hAnsi="Times New Roman"/>
          <w:color w:val="000000"/>
          <w:sz w:val="24"/>
          <w:szCs w:val="24"/>
          <w:shd w:val="clear" w:color="auto" w:fill="FFFFFF"/>
        </w:rPr>
      </w:pPr>
      <w:r w:rsidRPr="00AF6307">
        <w:rPr>
          <w:rFonts w:ascii="Times New Roman" w:hAnsi="Times New Roman"/>
          <w:sz w:val="24"/>
          <w:szCs w:val="24"/>
          <w:u w:val="single"/>
        </w:rPr>
        <w:t>Lõikega 4</w:t>
      </w:r>
      <w:r w:rsidRPr="00AF6307">
        <w:rPr>
          <w:rFonts w:ascii="Times New Roman" w:hAnsi="Times New Roman"/>
          <w:sz w:val="24"/>
          <w:szCs w:val="24"/>
        </w:rPr>
        <w:t xml:space="preserve"> võetakse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kasutusele termin „rändraamatukogu“. </w:t>
      </w:r>
      <w:r w:rsidRPr="00AF6307" w:rsidR="00EB61C7">
        <w:rPr>
          <w:rFonts w:ascii="Times New Roman" w:hAnsi="Times New Roman"/>
          <w:sz w:val="24"/>
          <w:szCs w:val="24"/>
        </w:rPr>
        <w:t xml:space="preserve">Säte näeb ette, et </w:t>
      </w:r>
      <w:r w:rsidRPr="00AF6307" w:rsidR="00EB61C7">
        <w:rPr>
          <w:rStyle w:val="normaltextrun"/>
          <w:rFonts w:ascii="Times New Roman" w:hAnsi="Times New Roman"/>
          <w:color w:val="000000"/>
          <w:sz w:val="24"/>
          <w:szCs w:val="24"/>
          <w:shd w:val="clear" w:color="auto" w:fill="FFFFFF"/>
        </w:rPr>
        <w:t>paikkondades, kus rahvaraamatukogu puudub, võib rahvaraamatukogu teenuseid osutada liikuvas raamatukogus ehk rändraamatukogus. Rändraamatukogu on näiteks raamatukogubuss.</w:t>
      </w:r>
    </w:p>
    <w:p w:rsidRPr="00AF6307" w:rsidR="00E63A9D" w:rsidP="00AF6307" w:rsidRDefault="00E63A9D" w14:paraId="60EDA58A" w14:textId="77777777">
      <w:pPr>
        <w:spacing w:after="0" w:line="240" w:lineRule="auto"/>
        <w:contextualSpacing/>
        <w:jc w:val="both"/>
        <w:rPr>
          <w:rFonts w:ascii="Times New Roman" w:hAnsi="Times New Roman"/>
          <w:sz w:val="24"/>
          <w:szCs w:val="24"/>
        </w:rPr>
      </w:pPr>
    </w:p>
    <w:p w:rsidRPr="00AF6307" w:rsidR="0038067F" w:rsidP="00AF6307" w:rsidRDefault="00E63A9D" w14:paraId="513B4442" w14:textId="37BAF93C">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6</w:t>
      </w:r>
      <w:r w:rsidRPr="00AF6307">
        <w:rPr>
          <w:rFonts w:ascii="Times New Roman" w:hAnsi="Times New Roman"/>
          <w:sz w:val="24"/>
          <w:szCs w:val="24"/>
        </w:rPr>
        <w:t xml:space="preserve"> – </w:t>
      </w:r>
      <w:r w:rsidRPr="00AF6307" w:rsidR="0088702C">
        <w:rPr>
          <w:rFonts w:ascii="Times New Roman" w:hAnsi="Times New Roman"/>
          <w:sz w:val="24"/>
          <w:szCs w:val="24"/>
        </w:rPr>
        <w:t>reguleeri</w:t>
      </w:r>
      <w:r w:rsidRPr="00AF6307" w:rsidR="00D07A12">
        <w:rPr>
          <w:rFonts w:ascii="Times New Roman" w:hAnsi="Times New Roman"/>
          <w:sz w:val="24"/>
          <w:szCs w:val="24"/>
        </w:rPr>
        <w:t>takse</w:t>
      </w:r>
      <w:r w:rsidRPr="00AF6307" w:rsidR="0088702C">
        <w:rPr>
          <w:rFonts w:ascii="Times New Roman" w:hAnsi="Times New Roman"/>
          <w:sz w:val="24"/>
          <w:szCs w:val="24"/>
        </w:rPr>
        <w:t xml:space="preserve"> maakonnaraamatukoguga seonduvat. Kõnealune paragrahv kehtib kuni 2026. aasta 31. detsembrini, mil maakonnaraamatukogude tegevus lõpetatakse. Kuivõrd tegemist on </w:t>
      </w:r>
      <w:r w:rsidRPr="00AF6307" w:rsidR="00CB422F">
        <w:rPr>
          <w:rFonts w:ascii="Times New Roman" w:hAnsi="Times New Roman"/>
          <w:sz w:val="24"/>
          <w:szCs w:val="24"/>
        </w:rPr>
        <w:t xml:space="preserve">tavaliste rahvaraamatukogudega, kes täidavad riikliku kohustusena täiendavaid ülesandeid, ei tähenda maakonnaraamatukogude tegevuse lõpetamine asjaomaste rahvaraamatukogude sulgemist, vaid üksnes lisaülesannete täitmise lõppemist. Seni maakonnaraamatukogude poolt täidetud raamatukoguteeninduse koordineerimise ülesanded antakse ajakohastatud sisus ja vormis järk-järgult üle </w:t>
      </w:r>
      <w:proofErr w:type="spellStart"/>
      <w:r w:rsidRPr="00AF6307" w:rsidR="00CB422F">
        <w:rPr>
          <w:rFonts w:ascii="Times New Roman" w:hAnsi="Times New Roman"/>
          <w:sz w:val="24"/>
          <w:szCs w:val="24"/>
        </w:rPr>
        <w:t>RaRa-le</w:t>
      </w:r>
      <w:proofErr w:type="spellEnd"/>
      <w:r w:rsidRPr="00AF6307" w:rsidR="00CB422F">
        <w:rPr>
          <w:rFonts w:ascii="Times New Roman" w:hAnsi="Times New Roman"/>
          <w:sz w:val="24"/>
          <w:szCs w:val="24"/>
        </w:rPr>
        <w:t xml:space="preserve"> (vt selle kohta täpsemalt eelnõu § 29 punktide 9–11 selgitusi).</w:t>
      </w:r>
    </w:p>
    <w:p w:rsidRPr="00AF6307" w:rsidR="0038067F" w:rsidP="00AF6307" w:rsidRDefault="0038067F" w14:paraId="19FC50C9" w14:textId="77777777">
      <w:pPr>
        <w:spacing w:after="0" w:line="240" w:lineRule="auto"/>
        <w:contextualSpacing/>
        <w:jc w:val="both"/>
        <w:rPr>
          <w:rFonts w:ascii="Times New Roman" w:hAnsi="Times New Roman"/>
          <w:sz w:val="24"/>
          <w:szCs w:val="24"/>
        </w:rPr>
      </w:pPr>
    </w:p>
    <w:p w:rsidRPr="00AF6307" w:rsidR="0038067F" w:rsidP="00AF6307" w:rsidRDefault="0038067F" w14:paraId="2C9FB6A4" w14:textId="1C74D1B6">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1</w:t>
      </w:r>
      <w:r w:rsidRPr="00AF6307">
        <w:rPr>
          <w:rFonts w:ascii="Times New Roman" w:hAnsi="Times New Roman"/>
          <w:sz w:val="24"/>
          <w:szCs w:val="24"/>
        </w:rPr>
        <w:t xml:space="preserve"> on võrreldes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-iga (kehtivas seaduses § 5 lõige 1) lisatud täpsustus, et raamatukoguteeninduse maakondliku koordineerimise ülesanded, mida maakonnaraamatukogud täidavad, on neile pandud riiklik kohustus.</w:t>
      </w:r>
    </w:p>
    <w:p w:rsidRPr="00AF6307" w:rsidR="0038067F" w:rsidP="00AF6307" w:rsidRDefault="0038067F" w14:paraId="42AD1949" w14:textId="77777777">
      <w:pPr>
        <w:spacing w:after="0" w:line="240" w:lineRule="auto"/>
        <w:contextualSpacing/>
        <w:jc w:val="both"/>
        <w:rPr>
          <w:rFonts w:ascii="Times New Roman" w:hAnsi="Times New Roman"/>
          <w:sz w:val="24"/>
          <w:szCs w:val="24"/>
        </w:rPr>
      </w:pPr>
    </w:p>
    <w:p w:rsidRPr="00AF6307" w:rsidR="0038067F" w:rsidP="00AF6307" w:rsidRDefault="0038067F" w14:paraId="58E9819F" w14:textId="489DF607">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Lõiked 2 ja 3</w:t>
      </w:r>
      <w:r w:rsidRPr="00AF6307">
        <w:rPr>
          <w:rFonts w:ascii="Times New Roman" w:hAnsi="Times New Roman"/>
          <w:sz w:val="24"/>
          <w:szCs w:val="24"/>
        </w:rPr>
        <w:t xml:space="preserve"> vastavad kehtivatele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5 lõigetele 2 ja 2</w:t>
      </w:r>
      <w:r w:rsidRPr="00AF6307">
        <w:rPr>
          <w:rFonts w:ascii="Times New Roman" w:hAnsi="Times New Roman"/>
          <w:sz w:val="24"/>
          <w:szCs w:val="24"/>
          <w:vertAlign w:val="superscript"/>
        </w:rPr>
        <w:t>1</w:t>
      </w:r>
      <w:r w:rsidRPr="00AF6307">
        <w:rPr>
          <w:rFonts w:ascii="Times New Roman" w:hAnsi="Times New Roman"/>
          <w:sz w:val="24"/>
          <w:szCs w:val="24"/>
        </w:rPr>
        <w:t>.</w:t>
      </w:r>
    </w:p>
    <w:p w:rsidRPr="00AF6307" w:rsidR="0038067F" w:rsidP="00AF6307" w:rsidRDefault="0038067F" w14:paraId="5EF6C23E" w14:textId="77777777">
      <w:pPr>
        <w:spacing w:after="0" w:line="240" w:lineRule="auto"/>
        <w:contextualSpacing/>
        <w:jc w:val="both"/>
        <w:rPr>
          <w:rFonts w:ascii="Times New Roman" w:hAnsi="Times New Roman"/>
          <w:sz w:val="24"/>
          <w:szCs w:val="24"/>
        </w:rPr>
      </w:pPr>
    </w:p>
    <w:p w:rsidRPr="00AF6307" w:rsidR="00E63A9D" w:rsidP="00AF6307" w:rsidRDefault="0038067F" w14:paraId="1A10CBC7" w14:textId="10C2507E">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4</w:t>
      </w:r>
      <w:r w:rsidRPr="00AF6307">
        <w:rPr>
          <w:rFonts w:ascii="Times New Roman" w:hAnsi="Times New Roman"/>
          <w:sz w:val="24"/>
          <w:szCs w:val="24"/>
        </w:rPr>
        <w:t xml:space="preserve"> on esitatud maakonnaraamatukoguspetsiifilised ülesanded, mida on küll võrreldes kehtivas </w:t>
      </w:r>
      <w:proofErr w:type="spellStart"/>
      <w:r w:rsidRPr="00AF6307">
        <w:rPr>
          <w:rFonts w:ascii="Times New Roman" w:hAnsi="Times New Roman"/>
          <w:sz w:val="24"/>
          <w:szCs w:val="24"/>
        </w:rPr>
        <w:t>RaRS</w:t>
      </w:r>
      <w:proofErr w:type="spellEnd"/>
      <w:r w:rsidRPr="00AF6307" w:rsidR="00D07A12">
        <w:rPr>
          <w:rFonts w:ascii="Times New Roman" w:hAnsi="Times New Roman"/>
          <w:sz w:val="24"/>
          <w:szCs w:val="24"/>
        </w:rPr>
        <w:t xml:space="preserve"> § 5 lõikes 5 sätestatuga oluliselt vähem. Seda seetõttu, et osa riikliku kohustusena täidetavatest raamatukoguteeninduse koordineerimise ülesannetest hakkab juba alates 2026. aasta 1. juulist täitma </w:t>
      </w:r>
      <w:proofErr w:type="spellStart"/>
      <w:r w:rsidRPr="00AF6307" w:rsidR="00D07A12">
        <w:rPr>
          <w:rFonts w:ascii="Times New Roman" w:hAnsi="Times New Roman"/>
          <w:sz w:val="24"/>
          <w:szCs w:val="24"/>
        </w:rPr>
        <w:t>RaRa</w:t>
      </w:r>
      <w:proofErr w:type="spellEnd"/>
      <w:r w:rsidRPr="00AF6307" w:rsidR="00D07A12">
        <w:rPr>
          <w:rFonts w:ascii="Times New Roman" w:hAnsi="Times New Roman"/>
          <w:sz w:val="24"/>
          <w:szCs w:val="24"/>
        </w:rPr>
        <w:t xml:space="preserve"> (vt selle kohta täpsemalt eelnõu § 29 punkti 9 selgitus</w:t>
      </w:r>
      <w:r w:rsidRPr="00AF6307" w:rsidR="000B0240">
        <w:rPr>
          <w:rFonts w:ascii="Times New Roman" w:hAnsi="Times New Roman"/>
          <w:sz w:val="24"/>
          <w:szCs w:val="24"/>
        </w:rPr>
        <w:t>t</w:t>
      </w:r>
      <w:r w:rsidRPr="00AF6307" w:rsidR="00D07A12">
        <w:rPr>
          <w:rFonts w:ascii="Times New Roman" w:hAnsi="Times New Roman"/>
          <w:sz w:val="24"/>
          <w:szCs w:val="24"/>
        </w:rPr>
        <w:t xml:space="preserve">). Maakonnaraamatukogud jätkavad kuni 2026. aasta 31. detsembrini veel järgmiste ülesannete täitmist: </w:t>
      </w:r>
      <w:r w:rsidRPr="00AF6307" w:rsidR="00D07A12">
        <w:rPr>
          <w:rFonts w:ascii="Times New Roman" w:hAnsi="Times New Roman" w:eastAsia="Times New Roman"/>
          <w:sz w:val="24"/>
          <w:szCs w:val="24"/>
          <w:lang w:eastAsia="et-EE"/>
        </w:rPr>
        <w:t>1) kogude komplekteerimine ja töötlemine; 2) rahvaraamatukogude tegevuseks vajalike bibliograafia-, täistekst- ja muude andmebaaside loomine ja pidamine.</w:t>
      </w:r>
    </w:p>
    <w:p w:rsidRPr="00AF6307" w:rsidR="00E63A9D" w:rsidP="00AF6307" w:rsidRDefault="00E63A9D" w14:paraId="2B9EEB4C" w14:textId="77777777">
      <w:pPr>
        <w:spacing w:after="0" w:line="240" w:lineRule="auto"/>
        <w:contextualSpacing/>
        <w:jc w:val="both"/>
        <w:rPr>
          <w:rFonts w:ascii="Times New Roman" w:hAnsi="Times New Roman"/>
          <w:sz w:val="24"/>
          <w:szCs w:val="24"/>
        </w:rPr>
      </w:pPr>
    </w:p>
    <w:p w:rsidRPr="00AF6307" w:rsidR="00E63A9D" w:rsidP="00AF6307" w:rsidRDefault="00E63A9D" w14:paraId="7311E707" w14:textId="0996BCDB">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b/>
          <w:bCs/>
          <w:sz w:val="24"/>
          <w:szCs w:val="24"/>
        </w:rPr>
        <w:t>Eelnõu § 7</w:t>
      </w:r>
      <w:r w:rsidRPr="00AF6307">
        <w:rPr>
          <w:rFonts w:ascii="Times New Roman" w:hAnsi="Times New Roman"/>
          <w:sz w:val="24"/>
          <w:szCs w:val="24"/>
        </w:rPr>
        <w:t xml:space="preserve"> – </w:t>
      </w:r>
      <w:r w:rsidRPr="00AF6307" w:rsidR="00D07A12">
        <w:rPr>
          <w:rFonts w:ascii="Times New Roman" w:hAnsi="Times New Roman"/>
          <w:sz w:val="24"/>
          <w:szCs w:val="24"/>
        </w:rPr>
        <w:t xml:space="preserve">sisaldab </w:t>
      </w:r>
      <w:r w:rsidRPr="00AF6307" w:rsidR="00D07A12">
        <w:rPr>
          <w:rFonts w:ascii="Times New Roman" w:hAnsi="Times New Roman" w:eastAsia="Times New Roman"/>
          <w:sz w:val="24"/>
          <w:szCs w:val="24"/>
          <w:lang w:eastAsia="et-EE"/>
        </w:rPr>
        <w:t>rahvaraamatukogu põhimääruse, arengukava ja töökorralduse eeskirjaga seotud regulatsiooni.</w:t>
      </w:r>
    </w:p>
    <w:p w:rsidRPr="00AF6307" w:rsidR="00D07A12" w:rsidP="00AF6307" w:rsidRDefault="00D07A12" w14:paraId="4B69C7B3" w14:textId="77777777">
      <w:pPr>
        <w:spacing w:after="0" w:line="240" w:lineRule="auto"/>
        <w:contextualSpacing/>
        <w:jc w:val="both"/>
        <w:rPr>
          <w:rFonts w:ascii="Times New Roman" w:hAnsi="Times New Roman" w:eastAsia="Times New Roman"/>
          <w:sz w:val="24"/>
          <w:szCs w:val="24"/>
          <w:lang w:eastAsia="et-EE"/>
        </w:rPr>
      </w:pPr>
    </w:p>
    <w:p w:rsidRPr="00AF6307" w:rsidR="00F5495E" w:rsidP="00AF6307" w:rsidRDefault="00E45DF5" w14:paraId="42C78383" w14:textId="76D7D12E">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Lõikesse 1</w:t>
      </w:r>
      <w:r w:rsidRPr="00AF6307">
        <w:rPr>
          <w:rFonts w:ascii="Times New Roman" w:hAnsi="Times New Roman"/>
          <w:sz w:val="24"/>
          <w:szCs w:val="24"/>
        </w:rPr>
        <w:t xml:space="preserve">, mis puudutab rahvaraamatukogu põhimäärust, on võrreldes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-iga (kehtivas seaduses § 6 lõige 1) lisatud täpsustus, et rahvaraamatukogu struktuur tuleb põhimääruses sätestada vähemalt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5 lõikes 1 nimetatud struktuuriüksuste (keskraamatukogu ja haruraamatukogud) täpsusega ja kirjeldada ka struktuuri sellisest ülesehitusest tulenevat </w:t>
      </w:r>
      <w:r w:rsidRPr="00AF6307">
        <w:rPr>
          <w:rStyle w:val="normaltextrun"/>
          <w:rFonts w:ascii="Times New Roman" w:hAnsi="Times New Roman"/>
          <w:color w:val="000000"/>
          <w:sz w:val="24"/>
          <w:szCs w:val="24"/>
          <w:bdr w:val="none" w:color="auto" w:sz="0" w:space="0" w:frame="1"/>
        </w:rPr>
        <w:t>raamatukoguteeninduse omavalitsuslikku koordineerimist (näiteks rahvaraamatukogu põhiülesannete jagamisel haruraamatukogude vahel viidata, milline haruraamatukogu millist põhiülesannet täidab</w:t>
      </w:r>
      <w:r w:rsidRPr="00AF6307" w:rsidR="000B0240">
        <w:rPr>
          <w:rStyle w:val="normaltextrun"/>
          <w:rFonts w:ascii="Times New Roman" w:hAnsi="Times New Roman"/>
          <w:color w:val="000000"/>
          <w:sz w:val="24"/>
          <w:szCs w:val="24"/>
          <w:bdr w:val="none" w:color="auto" w:sz="0" w:space="0" w:frame="1"/>
        </w:rPr>
        <w:t xml:space="preserve"> või koordineerib</w:t>
      </w:r>
      <w:r w:rsidRPr="00AF6307">
        <w:rPr>
          <w:rStyle w:val="normaltextrun"/>
          <w:rFonts w:ascii="Times New Roman" w:hAnsi="Times New Roman"/>
          <w:color w:val="000000"/>
          <w:sz w:val="24"/>
          <w:szCs w:val="24"/>
          <w:bdr w:val="none" w:color="auto" w:sz="0" w:space="0" w:frame="1"/>
        </w:rPr>
        <w:t xml:space="preserve">). </w:t>
      </w:r>
      <w:r w:rsidRPr="00AF6307" w:rsidR="000B0240">
        <w:rPr>
          <w:rStyle w:val="normaltextrun"/>
          <w:rFonts w:ascii="Times New Roman" w:hAnsi="Times New Roman"/>
          <w:color w:val="000000"/>
          <w:sz w:val="24"/>
          <w:szCs w:val="24"/>
          <w:bdr w:val="none" w:color="auto" w:sz="0" w:space="0" w:frame="1"/>
        </w:rPr>
        <w:t xml:space="preserve">Uuendusena on lisatud ka nõue, et enne põhimääruse kehtestamist peab </w:t>
      </w:r>
      <w:proofErr w:type="spellStart"/>
      <w:r w:rsidRPr="00AF6307" w:rsidR="000B0240">
        <w:rPr>
          <w:rStyle w:val="normaltextrun"/>
          <w:rFonts w:ascii="Times New Roman" w:hAnsi="Times New Roman"/>
          <w:color w:val="000000"/>
          <w:sz w:val="24"/>
          <w:szCs w:val="24"/>
          <w:bdr w:val="none" w:color="auto" w:sz="0" w:space="0" w:frame="1"/>
        </w:rPr>
        <w:t>KOV-i</w:t>
      </w:r>
      <w:proofErr w:type="spellEnd"/>
      <w:r w:rsidRPr="00AF6307" w:rsidR="000B0240">
        <w:rPr>
          <w:rStyle w:val="normaltextrun"/>
          <w:rFonts w:ascii="Times New Roman" w:hAnsi="Times New Roman"/>
          <w:color w:val="000000"/>
          <w:sz w:val="24"/>
          <w:szCs w:val="24"/>
          <w:bdr w:val="none" w:color="auto" w:sz="0" w:space="0" w:frame="1"/>
        </w:rPr>
        <w:t xml:space="preserve"> volikogu kuulama ära rahvaraamatukogu nõukogu arvamuse. Rahvaraamatukogu nõukogu on </w:t>
      </w:r>
      <w:proofErr w:type="spellStart"/>
      <w:r w:rsidRPr="00AF6307" w:rsidR="000B0240">
        <w:rPr>
          <w:rFonts w:ascii="Times New Roman" w:hAnsi="Times New Roman"/>
          <w:sz w:val="24"/>
          <w:szCs w:val="24"/>
        </w:rPr>
        <w:t>KOV-ile</w:t>
      </w:r>
      <w:proofErr w:type="spellEnd"/>
      <w:r w:rsidRPr="00AF6307" w:rsidR="000B0240">
        <w:rPr>
          <w:rFonts w:ascii="Times New Roman" w:hAnsi="Times New Roman"/>
          <w:sz w:val="24"/>
          <w:szCs w:val="24"/>
        </w:rPr>
        <w:t xml:space="preserve"> raamatukoguteeninduse korraldamise kohta ettepanekute tegemiseks kogukonna esindajatest ja teistest valdkonna asjatundjatest moodustatud vähemalt kolmeliikmeline nõuandev kogu, kes hindab rahvaraamatukogu tööd ja arutab muid rahvaraamatukogu tegevust puudutavaid olulisi küsimusi (vt selle kohta täpsemalt eelnõu § 10 lõike 1 selgitust). Kuivõrd rahvaraamatukogu põhimääruse kehtestamine on kahtlemata rahvaraamatukogu tegevust puudutav oluline küsimus, on rahvaraamatukogu nõukogu kaasatus siin vajalik.</w:t>
      </w:r>
    </w:p>
    <w:p w:rsidRPr="00AF6307" w:rsidR="00F5495E" w:rsidP="00AF6307" w:rsidRDefault="00F5495E" w14:paraId="3FCDD488" w14:textId="77777777">
      <w:pPr>
        <w:spacing w:after="0" w:line="240" w:lineRule="auto"/>
        <w:contextualSpacing/>
        <w:jc w:val="both"/>
        <w:rPr>
          <w:rFonts w:ascii="Times New Roman" w:hAnsi="Times New Roman"/>
          <w:sz w:val="24"/>
          <w:szCs w:val="24"/>
        </w:rPr>
      </w:pPr>
    </w:p>
    <w:p w:rsidRPr="00AF6307" w:rsidR="00054B3C" w:rsidP="00AF6307" w:rsidRDefault="00F5495E" w14:paraId="4844F7DC" w14:textId="0062409A">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Lõikega 2</w:t>
      </w:r>
      <w:r w:rsidRPr="00AF6307">
        <w:rPr>
          <w:rFonts w:ascii="Times New Roman" w:hAnsi="Times New Roman"/>
          <w:sz w:val="24"/>
          <w:szCs w:val="24"/>
        </w:rPr>
        <w:t xml:space="preserve"> nähakse ette, et rahvaraamatukogu arengusuunad </w:t>
      </w:r>
      <w:r w:rsidRPr="00AF6307" w:rsidR="00B84086">
        <w:rPr>
          <w:rFonts w:ascii="Times New Roman" w:hAnsi="Times New Roman"/>
          <w:sz w:val="24"/>
          <w:szCs w:val="24"/>
        </w:rPr>
        <w:t xml:space="preserve">peavad olema kajastatud valla või linna arengukavas või kui </w:t>
      </w:r>
      <w:proofErr w:type="spellStart"/>
      <w:r w:rsidRPr="00AF6307" w:rsidR="00B84086">
        <w:rPr>
          <w:rFonts w:ascii="Times New Roman" w:hAnsi="Times New Roman"/>
          <w:sz w:val="24"/>
          <w:szCs w:val="24"/>
        </w:rPr>
        <w:t>KOV-is</w:t>
      </w:r>
      <w:proofErr w:type="spellEnd"/>
      <w:r w:rsidRPr="00AF6307" w:rsidR="00B84086">
        <w:rPr>
          <w:rFonts w:ascii="Times New Roman" w:hAnsi="Times New Roman"/>
          <w:sz w:val="24"/>
          <w:szCs w:val="24"/>
        </w:rPr>
        <w:t xml:space="preserve"> on koostatud näiteks eraldi kultuuri- ja haridusvaldkonna arengukava, siis </w:t>
      </w:r>
      <w:r w:rsidR="00BE4444">
        <w:rPr>
          <w:rFonts w:ascii="Times New Roman" w:hAnsi="Times New Roman"/>
          <w:sz w:val="24"/>
          <w:szCs w:val="24"/>
        </w:rPr>
        <w:t>(ka)</w:t>
      </w:r>
      <w:r w:rsidRPr="00AF6307" w:rsidR="00B84086">
        <w:rPr>
          <w:rFonts w:ascii="Times New Roman" w:hAnsi="Times New Roman"/>
          <w:sz w:val="24"/>
          <w:szCs w:val="24"/>
        </w:rPr>
        <w:t xml:space="preserve"> selles. Täiendav arengukava võib olla koostatud ka veelgi kitsama tegevusvaldkonna arendamiseks ehk ainult rahvaraamatukogu kohta. </w:t>
      </w:r>
      <w:r w:rsidRPr="00AF6307" w:rsidR="00054B3C">
        <w:rPr>
          <w:rFonts w:ascii="Times New Roman" w:hAnsi="Times New Roman"/>
          <w:sz w:val="24"/>
          <w:szCs w:val="24"/>
        </w:rPr>
        <w:t>Rahvaraamatukogu</w:t>
      </w:r>
      <w:r w:rsidRPr="00AF6307" w:rsidR="00B84086">
        <w:rPr>
          <w:rFonts w:ascii="Times New Roman" w:hAnsi="Times New Roman"/>
          <w:sz w:val="24"/>
          <w:szCs w:val="24"/>
        </w:rPr>
        <w:t xml:space="preserve"> arengusuundade käsitlemine valla või linna</w:t>
      </w:r>
      <w:r w:rsidRPr="00AF6307" w:rsidR="00054B3C">
        <w:rPr>
          <w:rFonts w:ascii="Times New Roman" w:hAnsi="Times New Roman"/>
          <w:sz w:val="24"/>
          <w:szCs w:val="24"/>
        </w:rPr>
        <w:t xml:space="preserve"> arengukava</w:t>
      </w:r>
      <w:r w:rsidRPr="00AF6307" w:rsidR="00B84086">
        <w:rPr>
          <w:rFonts w:ascii="Times New Roman" w:hAnsi="Times New Roman"/>
          <w:sz w:val="24"/>
          <w:szCs w:val="24"/>
        </w:rPr>
        <w:t>s</w:t>
      </w:r>
      <w:r w:rsidRPr="00AF6307" w:rsidR="00054B3C">
        <w:rPr>
          <w:rFonts w:ascii="Times New Roman" w:hAnsi="Times New Roman"/>
          <w:sz w:val="24"/>
          <w:szCs w:val="24"/>
        </w:rPr>
        <w:t xml:space="preserve"> </w:t>
      </w:r>
      <w:r w:rsidRPr="00AF6307" w:rsidR="00B84086">
        <w:rPr>
          <w:rFonts w:ascii="Times New Roman" w:hAnsi="Times New Roman"/>
          <w:sz w:val="24"/>
          <w:szCs w:val="24"/>
        </w:rPr>
        <w:t xml:space="preserve">või selleks eraldi arengukava </w:t>
      </w:r>
      <w:r w:rsidRPr="50E84584">
        <w:t>￼</w:t>
      </w:r>
      <w:r w:rsidRPr="00AF6307" w:rsidR="00B84086">
        <w:rPr>
          <w:rFonts w:ascii="Times New Roman" w:hAnsi="Times New Roman"/>
          <w:sz w:val="24"/>
          <w:szCs w:val="24"/>
        </w:rPr>
        <w:t>koostamine</w:t>
      </w:r>
      <w:r w:rsidRPr="50E84584">
        <w:t>￼</w:t>
      </w:r>
      <w:r w:rsidRPr="00AF6307" w:rsidR="00B84086">
        <w:rPr>
          <w:rFonts w:ascii="Times New Roman" w:hAnsi="Times New Roman"/>
          <w:sz w:val="24"/>
          <w:szCs w:val="24"/>
        </w:rPr>
        <w:t xml:space="preserve"> </w:t>
      </w:r>
      <w:r w:rsidRPr="00AF6307" w:rsidR="00054B3C">
        <w:rPr>
          <w:rFonts w:ascii="Times New Roman" w:hAnsi="Times New Roman"/>
          <w:sz w:val="24"/>
          <w:szCs w:val="24"/>
        </w:rPr>
        <w:t xml:space="preserve">aitab tagada </w:t>
      </w:r>
      <w:r w:rsidRPr="00AF6307" w:rsidR="00B84086">
        <w:rPr>
          <w:rFonts w:ascii="Times New Roman" w:hAnsi="Times New Roman"/>
          <w:sz w:val="24"/>
          <w:szCs w:val="24"/>
        </w:rPr>
        <w:t xml:space="preserve">rahvaraamatukogu </w:t>
      </w:r>
      <w:r w:rsidRPr="00AF6307" w:rsidR="00054B3C">
        <w:rPr>
          <w:rFonts w:ascii="Times New Roman" w:hAnsi="Times New Roman"/>
          <w:sz w:val="24"/>
          <w:szCs w:val="24"/>
        </w:rPr>
        <w:t xml:space="preserve">sihipärase arengu ja teenuste vastavuse kogukonna vajadustele. </w:t>
      </w:r>
      <w:r w:rsidRPr="00AF6307" w:rsidR="00B84086">
        <w:rPr>
          <w:rFonts w:ascii="Times New Roman" w:hAnsi="Times New Roman"/>
          <w:sz w:val="24"/>
          <w:szCs w:val="24"/>
        </w:rPr>
        <w:t xml:space="preserve">Arengukava olemasolu on </w:t>
      </w:r>
      <w:r w:rsidRPr="00AF6307" w:rsidR="00054B3C">
        <w:rPr>
          <w:rFonts w:ascii="Times New Roman" w:hAnsi="Times New Roman"/>
          <w:sz w:val="24"/>
          <w:szCs w:val="24"/>
        </w:rPr>
        <w:t xml:space="preserve">sageli </w:t>
      </w:r>
      <w:r w:rsidRPr="00AF6307" w:rsidR="00B84086">
        <w:rPr>
          <w:rFonts w:ascii="Times New Roman" w:hAnsi="Times New Roman"/>
          <w:sz w:val="24"/>
          <w:szCs w:val="24"/>
        </w:rPr>
        <w:t xml:space="preserve">ka </w:t>
      </w:r>
      <w:r w:rsidRPr="00AF6307" w:rsidR="00054B3C">
        <w:rPr>
          <w:rFonts w:ascii="Times New Roman" w:hAnsi="Times New Roman"/>
          <w:sz w:val="24"/>
          <w:szCs w:val="24"/>
        </w:rPr>
        <w:t xml:space="preserve">eelduseks </w:t>
      </w:r>
      <w:r w:rsidRPr="00AF6307" w:rsidR="00B84086">
        <w:rPr>
          <w:rFonts w:ascii="Times New Roman" w:hAnsi="Times New Roman"/>
          <w:sz w:val="24"/>
          <w:szCs w:val="24"/>
        </w:rPr>
        <w:t xml:space="preserve">riiklikest </w:t>
      </w:r>
      <w:r w:rsidRPr="00AF6307" w:rsidR="00054B3C">
        <w:rPr>
          <w:rFonts w:ascii="Times New Roman" w:hAnsi="Times New Roman"/>
          <w:sz w:val="24"/>
          <w:szCs w:val="24"/>
        </w:rPr>
        <w:t>toetusmeetmetest</w:t>
      </w:r>
      <w:r w:rsidRPr="00AF6307" w:rsidR="000C376F">
        <w:rPr>
          <w:rStyle w:val="Allmrkuseviide"/>
          <w:rFonts w:ascii="Times New Roman" w:hAnsi="Times New Roman"/>
          <w:sz w:val="24"/>
          <w:szCs w:val="24"/>
        </w:rPr>
        <w:footnoteReference w:id="26"/>
      </w:r>
      <w:r w:rsidRPr="00AF6307" w:rsidR="00054B3C">
        <w:rPr>
          <w:rFonts w:ascii="Times New Roman" w:hAnsi="Times New Roman"/>
          <w:sz w:val="24"/>
          <w:szCs w:val="24"/>
        </w:rPr>
        <w:t xml:space="preserve"> rahastuse taotlemisel</w:t>
      </w:r>
      <w:r w:rsidRPr="00AF6307" w:rsidR="005E4C25">
        <w:rPr>
          <w:rFonts w:ascii="Times New Roman" w:hAnsi="Times New Roman"/>
          <w:sz w:val="24"/>
          <w:szCs w:val="24"/>
        </w:rPr>
        <w:t>,</w:t>
      </w:r>
      <w:r w:rsidRPr="00AF6307" w:rsidR="00054B3C">
        <w:rPr>
          <w:rFonts w:ascii="Times New Roman" w:hAnsi="Times New Roman"/>
          <w:sz w:val="24"/>
          <w:szCs w:val="24"/>
        </w:rPr>
        <w:t xml:space="preserve"> tagades, et investeeringud põhinevad selgelt kavandatud eesmärkidel ja pikaajalisel strateegial.</w:t>
      </w:r>
    </w:p>
    <w:p w:rsidRPr="00AF6307" w:rsidR="004540E9" w:rsidP="00AF6307" w:rsidRDefault="004540E9" w14:paraId="609DE50E" w14:textId="77777777">
      <w:pPr>
        <w:spacing w:after="0" w:line="240" w:lineRule="auto"/>
        <w:contextualSpacing/>
        <w:jc w:val="both"/>
        <w:rPr>
          <w:rFonts w:ascii="Times New Roman" w:hAnsi="Times New Roman"/>
          <w:sz w:val="24"/>
          <w:szCs w:val="24"/>
        </w:rPr>
      </w:pPr>
    </w:p>
    <w:p w:rsidRPr="00AF6307" w:rsidR="00D07A12" w:rsidP="00AF6307" w:rsidRDefault="004540E9" w14:paraId="2185636E" w14:textId="6DA3ADEA">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3</w:t>
      </w:r>
      <w:r w:rsidRPr="00AF6307">
        <w:rPr>
          <w:rFonts w:ascii="Times New Roman" w:hAnsi="Times New Roman"/>
          <w:sz w:val="24"/>
          <w:szCs w:val="24"/>
        </w:rPr>
        <w:t xml:space="preserve"> sisaldab volitusnormi valdkonna eest vastutavale ministrile (kultuuriminister) rahvaraamatukogu töökorralduse eeskirja kehtestamiseks. Volitusnormi sõnastust on võrreldes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-iga (kehtiva seaduse § 6 lõige 2) täpsustatud, määratlemaks seaduses selge</w:t>
      </w:r>
      <w:r w:rsidRPr="00AF6307" w:rsidR="00386E2A">
        <w:rPr>
          <w:rFonts w:ascii="Times New Roman" w:hAnsi="Times New Roman"/>
          <w:sz w:val="24"/>
          <w:szCs w:val="24"/>
        </w:rPr>
        <w:t xml:space="preserve">lt </w:t>
      </w:r>
      <w:r w:rsidRPr="00AF6307">
        <w:rPr>
          <w:rFonts w:ascii="Times New Roman" w:hAnsi="Times New Roman"/>
          <w:sz w:val="24"/>
          <w:szCs w:val="24"/>
        </w:rPr>
        <w:t>piirid, mil</w:t>
      </w:r>
      <w:r w:rsidRPr="00AF6307" w:rsidR="00386E2A">
        <w:rPr>
          <w:rFonts w:ascii="Times New Roman" w:hAnsi="Times New Roman"/>
          <w:sz w:val="24"/>
          <w:szCs w:val="24"/>
        </w:rPr>
        <w:t>lises ulatuses minister rahvaraamatukogu töökorraldust võib reguleerida. Seejuures on arvestatud kultuuriministri 12. juuli 2004. a määruses nr 9 „Rahvaraamatukogu töökorralduse juhend“ sätestatut. Kõnealuse r</w:t>
      </w:r>
      <w:r w:rsidRPr="00AF6307" w:rsidR="00054B3C">
        <w:rPr>
          <w:rFonts w:ascii="Times New Roman" w:hAnsi="Times New Roman"/>
          <w:sz w:val="24"/>
          <w:szCs w:val="24"/>
        </w:rPr>
        <w:t xml:space="preserve">akendusakti kavand on lisatud </w:t>
      </w:r>
      <w:r w:rsidRPr="00AF6307" w:rsidR="00386E2A">
        <w:rPr>
          <w:rFonts w:ascii="Times New Roman" w:hAnsi="Times New Roman"/>
          <w:sz w:val="24"/>
          <w:szCs w:val="24"/>
        </w:rPr>
        <w:t xml:space="preserve">käesolevale </w:t>
      </w:r>
      <w:r w:rsidRPr="00AF6307" w:rsidR="00054B3C">
        <w:rPr>
          <w:rFonts w:ascii="Times New Roman" w:hAnsi="Times New Roman"/>
          <w:sz w:val="24"/>
          <w:szCs w:val="24"/>
        </w:rPr>
        <w:t>seletuskirja</w:t>
      </w:r>
      <w:r w:rsidRPr="00AF6307" w:rsidR="00386E2A">
        <w:rPr>
          <w:rFonts w:ascii="Times New Roman" w:hAnsi="Times New Roman"/>
          <w:sz w:val="24"/>
          <w:szCs w:val="24"/>
        </w:rPr>
        <w:t>le</w:t>
      </w:r>
      <w:r w:rsidRPr="00AF6307" w:rsidR="007E632D">
        <w:rPr>
          <w:rFonts w:ascii="Times New Roman" w:hAnsi="Times New Roman"/>
          <w:sz w:val="24"/>
          <w:szCs w:val="24"/>
        </w:rPr>
        <w:t xml:space="preserve"> (vt seletuskirja lisa </w:t>
      </w:r>
      <w:r w:rsidR="00A5533C">
        <w:rPr>
          <w:rFonts w:ascii="Times New Roman" w:hAnsi="Times New Roman"/>
          <w:sz w:val="24"/>
          <w:szCs w:val="24"/>
        </w:rPr>
        <w:t>21</w:t>
      </w:r>
      <w:r w:rsidRPr="00AF6307" w:rsidR="007E632D">
        <w:rPr>
          <w:rFonts w:ascii="Times New Roman" w:hAnsi="Times New Roman"/>
          <w:sz w:val="24"/>
          <w:szCs w:val="24"/>
        </w:rPr>
        <w:t>)</w:t>
      </w:r>
      <w:r w:rsidRPr="00AF6307" w:rsidR="00054B3C">
        <w:rPr>
          <w:rFonts w:ascii="Times New Roman" w:hAnsi="Times New Roman"/>
          <w:sz w:val="24"/>
          <w:szCs w:val="24"/>
        </w:rPr>
        <w:t>.</w:t>
      </w:r>
    </w:p>
    <w:p w:rsidRPr="00AF6307" w:rsidR="00E63A9D" w:rsidP="00AF6307" w:rsidRDefault="00E63A9D" w14:paraId="212F92EA" w14:textId="77777777">
      <w:pPr>
        <w:spacing w:after="0" w:line="240" w:lineRule="auto"/>
        <w:contextualSpacing/>
        <w:jc w:val="both"/>
        <w:rPr>
          <w:rFonts w:ascii="Times New Roman" w:hAnsi="Times New Roman"/>
          <w:sz w:val="24"/>
          <w:szCs w:val="24"/>
        </w:rPr>
      </w:pPr>
    </w:p>
    <w:p w:rsidRPr="00AF6307" w:rsidR="00E63A9D" w:rsidP="00AF6307" w:rsidRDefault="00E63A9D" w14:paraId="32BA22E9" w14:textId="5144BA2D">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8</w:t>
      </w:r>
      <w:r w:rsidRPr="00AF6307">
        <w:rPr>
          <w:rFonts w:ascii="Times New Roman" w:hAnsi="Times New Roman"/>
          <w:sz w:val="24"/>
          <w:szCs w:val="24"/>
        </w:rPr>
        <w:t xml:space="preserve"> – </w:t>
      </w:r>
      <w:r w:rsidRPr="00AF6307" w:rsidR="00735BB4">
        <w:rPr>
          <w:rFonts w:ascii="Times New Roman" w:hAnsi="Times New Roman"/>
          <w:sz w:val="24"/>
          <w:szCs w:val="24"/>
        </w:rPr>
        <w:t>reguleeritakse rahvaraamatukogu juhi ning tema haridus- ja kutsenõuetega seonduvat.</w:t>
      </w:r>
    </w:p>
    <w:p w:rsidRPr="00AF6307" w:rsidR="00735BB4" w:rsidP="00AF6307" w:rsidRDefault="00735BB4" w14:paraId="1FE5CB56" w14:textId="77777777">
      <w:pPr>
        <w:spacing w:after="0" w:line="240" w:lineRule="auto"/>
        <w:contextualSpacing/>
        <w:jc w:val="both"/>
        <w:rPr>
          <w:rFonts w:ascii="Times New Roman" w:hAnsi="Times New Roman"/>
          <w:sz w:val="24"/>
          <w:szCs w:val="24"/>
        </w:rPr>
      </w:pPr>
    </w:p>
    <w:p w:rsidRPr="00AF6307" w:rsidR="00AD40FA" w:rsidP="00AF6307" w:rsidRDefault="00E00E95" w14:paraId="7A2D4DBA" w14:textId="14BDBA67">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1</w:t>
      </w:r>
      <w:r w:rsidRPr="00AF6307">
        <w:rPr>
          <w:rFonts w:ascii="Times New Roman" w:hAnsi="Times New Roman"/>
          <w:sz w:val="24"/>
          <w:szCs w:val="24"/>
        </w:rPr>
        <w:t xml:space="preserve"> nähakse ette, et </w:t>
      </w:r>
      <w:r w:rsidRPr="00AF6307">
        <w:rPr>
          <w:rFonts w:ascii="Times New Roman" w:hAnsi="Times New Roman" w:eastAsia="Times New Roman"/>
          <w:sz w:val="24"/>
          <w:szCs w:val="24"/>
          <w:lang w:eastAsia="et-EE"/>
        </w:rPr>
        <w:t xml:space="preserve">keskraamatukogu koos haruraamatukogudega või haruraamatukogudeta rahvaraamatukogu juhib </w:t>
      </w:r>
      <w:r w:rsidRPr="00AF6307">
        <w:rPr>
          <w:rStyle w:val="normaltextrun"/>
          <w:rFonts w:ascii="Times New Roman" w:hAnsi="Times New Roman"/>
          <w:color w:val="202020"/>
          <w:sz w:val="24"/>
          <w:szCs w:val="24"/>
          <w:bdr w:val="none" w:color="auto" w:sz="0" w:space="0" w:frame="1"/>
        </w:rPr>
        <w:t xml:space="preserve">rahvaraamatukogu </w:t>
      </w:r>
      <w:r w:rsidRPr="50E84584">
        <w:rPr>
          <w:rStyle w:val="normaltextrun"/>
          <w:rFonts w:ascii="Times New Roman" w:hAnsi="Times New Roman"/>
          <w:color w:val="202020"/>
          <w:sz w:val="24"/>
          <w:szCs w:val="24"/>
        </w:rPr>
        <w:t>juht</w:t>
      </w:r>
      <w:r w:rsidRPr="00AF6307">
        <w:rPr>
          <w:rFonts w:ascii="Times New Roman" w:hAnsi="Times New Roman" w:eastAsia="Times New Roman"/>
          <w:sz w:val="24"/>
          <w:szCs w:val="24"/>
          <w:lang w:eastAsia="et-EE"/>
        </w:rPr>
        <w:t>. Loobutud on sõna „direktor“ kasutamisest</w:t>
      </w:r>
      <w:r w:rsidRPr="00AF6307" w:rsidR="00DB7E0D">
        <w:rPr>
          <w:rFonts w:ascii="Times New Roman" w:hAnsi="Times New Roman"/>
          <w:sz w:val="24"/>
          <w:szCs w:val="24"/>
        </w:rPr>
        <w:t>, välti</w:t>
      </w:r>
      <w:r w:rsidRPr="00AF6307">
        <w:rPr>
          <w:rFonts w:ascii="Times New Roman" w:hAnsi="Times New Roman"/>
          <w:sz w:val="24"/>
          <w:szCs w:val="24"/>
        </w:rPr>
        <w:t>maks</w:t>
      </w:r>
      <w:r w:rsidRPr="00AF6307" w:rsidR="00DB7E0D">
        <w:rPr>
          <w:rFonts w:ascii="Times New Roman" w:hAnsi="Times New Roman"/>
          <w:sz w:val="24"/>
          <w:szCs w:val="24"/>
        </w:rPr>
        <w:t xml:space="preserve"> arusaama, </w:t>
      </w:r>
      <w:r w:rsidRPr="00AF6307">
        <w:rPr>
          <w:rFonts w:ascii="Times New Roman" w:hAnsi="Times New Roman"/>
          <w:sz w:val="24"/>
          <w:szCs w:val="24"/>
        </w:rPr>
        <w:t>et</w:t>
      </w:r>
      <w:r w:rsidRPr="00AF6307" w:rsidR="00DB7E0D">
        <w:rPr>
          <w:rFonts w:ascii="Times New Roman" w:hAnsi="Times New Roman"/>
          <w:sz w:val="24"/>
          <w:szCs w:val="24"/>
        </w:rPr>
        <w:t xml:space="preserve"> seadus kohus</w:t>
      </w:r>
      <w:r w:rsidRPr="00AF6307">
        <w:rPr>
          <w:rFonts w:ascii="Times New Roman" w:hAnsi="Times New Roman"/>
          <w:sz w:val="24"/>
          <w:szCs w:val="24"/>
        </w:rPr>
        <w:t>tab</w:t>
      </w:r>
      <w:r w:rsidRPr="00AF6307" w:rsidR="00DB7E0D">
        <w:rPr>
          <w:rFonts w:ascii="Times New Roman" w:hAnsi="Times New Roman"/>
          <w:sz w:val="24"/>
          <w:szCs w:val="24"/>
        </w:rPr>
        <w:t xml:space="preserve"> kasutama direktori ametinimetust. </w:t>
      </w:r>
      <w:r w:rsidRPr="00AF6307">
        <w:rPr>
          <w:rFonts w:ascii="Times New Roman" w:hAnsi="Times New Roman"/>
          <w:sz w:val="24"/>
          <w:szCs w:val="24"/>
        </w:rPr>
        <w:t xml:space="preserve">Täpsustatud on ka, et rahvaraamatukogu juhina mõistetakse rahvaraamatukogu kui terviku juhti (keskraamatukogu koos </w:t>
      </w:r>
      <w:r w:rsidRPr="00AF6307" w:rsidR="00AD40FA">
        <w:rPr>
          <w:rFonts w:ascii="Times New Roman" w:hAnsi="Times New Roman"/>
          <w:sz w:val="24"/>
          <w:szCs w:val="24"/>
        </w:rPr>
        <w:t xml:space="preserve">haruraamatukogudega või väiksemate </w:t>
      </w:r>
      <w:proofErr w:type="spellStart"/>
      <w:r w:rsidRPr="00AF6307" w:rsidR="00AD40FA">
        <w:rPr>
          <w:rFonts w:ascii="Times New Roman" w:hAnsi="Times New Roman"/>
          <w:sz w:val="24"/>
          <w:szCs w:val="24"/>
        </w:rPr>
        <w:t>KOV-ide</w:t>
      </w:r>
      <w:proofErr w:type="spellEnd"/>
      <w:r w:rsidRPr="00AF6307" w:rsidR="00AD40FA">
        <w:rPr>
          <w:rFonts w:ascii="Times New Roman" w:hAnsi="Times New Roman"/>
          <w:sz w:val="24"/>
          <w:szCs w:val="24"/>
        </w:rPr>
        <w:t xml:space="preserve"> puhul </w:t>
      </w:r>
      <w:r w:rsidRPr="00AF6307" w:rsidR="00AD40FA">
        <w:rPr>
          <w:rFonts w:ascii="Times New Roman" w:hAnsi="Times New Roman" w:eastAsia="Times New Roman"/>
          <w:sz w:val="24"/>
          <w:szCs w:val="24"/>
          <w:lang w:eastAsia="et-EE"/>
        </w:rPr>
        <w:t>haruraamatukogudeta rahvaraamatukogu</w:t>
      </w:r>
      <w:r w:rsidRPr="00AF6307">
        <w:rPr>
          <w:rFonts w:ascii="Times New Roman" w:hAnsi="Times New Roman"/>
          <w:sz w:val="24"/>
          <w:szCs w:val="24"/>
        </w:rPr>
        <w:t>)</w:t>
      </w:r>
      <w:r w:rsidRPr="00AF6307" w:rsidR="00AD40FA">
        <w:rPr>
          <w:rFonts w:ascii="Times New Roman" w:hAnsi="Times New Roman"/>
          <w:sz w:val="24"/>
          <w:szCs w:val="24"/>
        </w:rPr>
        <w:t>, mitte näiteks haruraamatukogude juhte, kui need on määratud. Seega kohalduvad ka kõnealusest paragrahvist tulenevad nõuded rahvaraamatukogu kui terviku juhile.</w:t>
      </w:r>
    </w:p>
    <w:p w:rsidRPr="00AF6307" w:rsidR="00AD40FA" w:rsidP="00AF6307" w:rsidRDefault="00AD40FA" w14:paraId="5B93A0BE" w14:textId="77777777">
      <w:pPr>
        <w:spacing w:after="0" w:line="240" w:lineRule="auto"/>
        <w:contextualSpacing/>
        <w:jc w:val="both"/>
        <w:rPr>
          <w:rFonts w:ascii="Times New Roman" w:hAnsi="Times New Roman"/>
          <w:sz w:val="24"/>
          <w:szCs w:val="24"/>
        </w:rPr>
      </w:pPr>
    </w:p>
    <w:p w:rsidRPr="00AF6307" w:rsidR="00AD40FA" w:rsidP="00AF6307" w:rsidRDefault="00AD40FA" w14:paraId="216947EF" w14:textId="4DA4CAB3">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2</w:t>
      </w:r>
      <w:r w:rsidRPr="00AF6307">
        <w:rPr>
          <w:rFonts w:ascii="Times New Roman" w:hAnsi="Times New Roman"/>
          <w:sz w:val="24"/>
          <w:szCs w:val="24"/>
        </w:rPr>
        <w:t xml:space="preserve"> puudutab </w:t>
      </w:r>
      <w:r w:rsidRPr="00AF6307">
        <w:rPr>
          <w:rFonts w:ascii="Times New Roman" w:hAnsi="Times New Roman" w:eastAsia="Times New Roman"/>
          <w:sz w:val="24"/>
          <w:szCs w:val="24"/>
          <w:lang w:eastAsia="et-EE"/>
        </w:rPr>
        <w:t xml:space="preserve">rahvaraamatukogu juhi vaba ametikoha täitmiseks avaliku konkursi korraldamist. Võrreldes kehtiva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-iga (kehtiva seaduse § 7 lõige 2) on sättesse lisatud täiendus, mille kohaselt tuleb </w:t>
      </w:r>
      <w:r w:rsidRPr="00AF6307">
        <w:rPr>
          <w:rStyle w:val="normaltextrun"/>
          <w:rFonts w:ascii="Times New Roman" w:hAnsi="Times New Roman"/>
          <w:color w:val="000000"/>
          <w:sz w:val="24"/>
          <w:szCs w:val="24"/>
          <w:shd w:val="clear" w:color="auto" w:fill="FFFFFF"/>
        </w:rPr>
        <w:t xml:space="preserve">juhi kandidaadi sobivuse kohta kuulata ära ka rahvaraamatukogu nõukogu arvamus. </w:t>
      </w:r>
      <w:r w:rsidRPr="29480E0F">
        <w:rPr>
          <w:rStyle w:val="normaltextrun"/>
          <w:rFonts w:ascii="Times New Roman" w:hAnsi="Times New Roman"/>
          <w:color w:val="000000" w:themeColor="text1"/>
          <w:sz w:val="24"/>
          <w:szCs w:val="24"/>
        </w:rPr>
        <w:t>Nagu juba eespool selgitatud</w:t>
      </w:r>
      <w:r w:rsidRPr="00AF6307">
        <w:rPr>
          <w:rStyle w:val="normaltextrun"/>
          <w:rFonts w:ascii="Times New Roman" w:hAnsi="Times New Roman"/>
          <w:color w:val="000000"/>
          <w:sz w:val="24"/>
          <w:szCs w:val="24"/>
          <w:shd w:val="clear" w:color="auto" w:fill="FFFFFF"/>
        </w:rPr>
        <w:t xml:space="preserve">, on </w:t>
      </w:r>
      <w:r w:rsidRPr="00AF6307">
        <w:rPr>
          <w:rStyle w:val="normaltextrun"/>
          <w:rFonts w:ascii="Times New Roman" w:hAnsi="Times New Roman"/>
          <w:color w:val="000000"/>
          <w:sz w:val="24"/>
          <w:szCs w:val="24"/>
          <w:bdr w:val="none" w:color="auto" w:sz="0" w:space="0" w:frame="1"/>
        </w:rPr>
        <w:t xml:space="preserve">rahvaraamatukogu nõukogu </w:t>
      </w:r>
      <w:proofErr w:type="spellStart"/>
      <w:r w:rsidRPr="00AF6307">
        <w:rPr>
          <w:rFonts w:ascii="Times New Roman" w:hAnsi="Times New Roman"/>
          <w:sz w:val="24"/>
          <w:szCs w:val="24"/>
        </w:rPr>
        <w:t>KOV-ile</w:t>
      </w:r>
      <w:proofErr w:type="spellEnd"/>
      <w:r w:rsidRPr="00AF6307">
        <w:rPr>
          <w:rFonts w:ascii="Times New Roman" w:hAnsi="Times New Roman"/>
          <w:sz w:val="24"/>
          <w:szCs w:val="24"/>
        </w:rPr>
        <w:t xml:space="preserve"> raamatukoguteeninduse korraldamise kohta ettepanekute tegemiseks kogukonna esindajatest ja teistest valdkonna asjatundjatest moodustatud vähemalt kolmeliikmeline nõuandev kogu, kes hindab rahvaraamatukogu tööd ja arutab muid rahvaraamatukogu tegevust puudutavaid olulisi küsimusi (vt selle kohta täpsemalt eelnõu § 10 lõike 1 selgitust). Kuivõrd rahvaraamatukogu juhi valimine on kahtlemata rahvaraamatukogu tegevust puudutav oluline küsimus, on rahvaraamatukogu nõukogu kaasatus siin vajalik.</w:t>
      </w:r>
    </w:p>
    <w:p w:rsidRPr="00AF6307" w:rsidR="00AD40FA" w:rsidP="00AF6307" w:rsidRDefault="00AD40FA" w14:paraId="1DA62BAC" w14:textId="77777777">
      <w:pPr>
        <w:spacing w:after="0" w:line="240" w:lineRule="auto"/>
        <w:contextualSpacing/>
        <w:jc w:val="both"/>
        <w:rPr>
          <w:rFonts w:ascii="Times New Roman" w:hAnsi="Times New Roman"/>
          <w:sz w:val="24"/>
          <w:szCs w:val="24"/>
        </w:rPr>
      </w:pPr>
    </w:p>
    <w:p w:rsidR="00AD40FA" w:rsidP="4451B391" w:rsidRDefault="00AD40FA" w14:paraId="59B6FCE3" w14:textId="4EF3E36A">
      <w:pPr>
        <w:spacing w:after="0" w:line="240" w:lineRule="auto"/>
        <w:contextualSpacing/>
        <w:jc w:val="both"/>
        <w:rPr>
          <w:rFonts w:ascii="Times New Roman" w:hAnsi="Times New Roman"/>
          <w:sz w:val="24"/>
          <w:szCs w:val="24"/>
        </w:rPr>
      </w:pPr>
      <w:r w:rsidRPr="4451B391" w:rsidDel="00AD40FA">
        <w:rPr>
          <w:rFonts w:ascii="Times New Roman" w:hAnsi="Times New Roman"/>
          <w:sz w:val="24"/>
          <w:szCs w:val="24"/>
          <w:u w:val="single"/>
        </w:rPr>
        <w:t>Lõikes 3</w:t>
      </w:r>
      <w:r w:rsidRPr="4451B391" w:rsidDel="00AD40FA">
        <w:rPr>
          <w:rFonts w:ascii="Times New Roman" w:hAnsi="Times New Roman"/>
          <w:sz w:val="24"/>
          <w:szCs w:val="24"/>
        </w:rPr>
        <w:t xml:space="preserve"> reguleeritakse rahvaraamatukogu juhiga töölepingu sõlmimisega seonduvat. Võrreldes kehtiva </w:t>
      </w:r>
      <w:proofErr w:type="spellStart"/>
      <w:r w:rsidRPr="4451B391" w:rsidDel="00AD40FA">
        <w:rPr>
          <w:rFonts w:ascii="Times New Roman" w:hAnsi="Times New Roman"/>
          <w:sz w:val="24"/>
          <w:szCs w:val="24"/>
        </w:rPr>
        <w:t>RaRS</w:t>
      </w:r>
      <w:proofErr w:type="spellEnd"/>
      <w:r w:rsidRPr="4451B391" w:rsidDel="00AD40FA">
        <w:rPr>
          <w:rFonts w:ascii="Times New Roman" w:hAnsi="Times New Roman"/>
          <w:sz w:val="24"/>
          <w:szCs w:val="24"/>
        </w:rPr>
        <w:t xml:space="preserve">-iga (kehtiva seaduse § 7 lõige 3) on täpsustatud, et rahvaraamatukogu juhiga võib </w:t>
      </w:r>
      <w:r w:rsidRPr="4451B391" w:rsidDel="00D36299">
        <w:rPr>
          <w:rFonts w:ascii="Times New Roman" w:hAnsi="Times New Roman"/>
          <w:sz w:val="24"/>
          <w:szCs w:val="24"/>
        </w:rPr>
        <w:t xml:space="preserve">vallavanema või linnapea asemel töölepingu sõlmida ka tema määratud isik. See tagab vajaliku paindlikkuse ennekõike suuremates </w:t>
      </w:r>
      <w:proofErr w:type="spellStart"/>
      <w:r w:rsidRPr="4451B391" w:rsidDel="00D36299">
        <w:rPr>
          <w:rFonts w:ascii="Times New Roman" w:hAnsi="Times New Roman"/>
          <w:sz w:val="24"/>
          <w:szCs w:val="24"/>
        </w:rPr>
        <w:t>KOV-ides</w:t>
      </w:r>
      <w:proofErr w:type="spellEnd"/>
      <w:r w:rsidRPr="4451B391" w:rsidDel="00D36299">
        <w:rPr>
          <w:rFonts w:ascii="Times New Roman" w:hAnsi="Times New Roman"/>
          <w:sz w:val="24"/>
          <w:szCs w:val="24"/>
        </w:rPr>
        <w:t xml:space="preserve">, kus taolised ülesanded on sageli delegeeritud mõne ametiasutuse juhile. Oluline muudatus on tehtud ka seoses rahvaraamatukogu juhi töölepingu tähtajalisusega. Kui kehtiva </w:t>
      </w:r>
      <w:proofErr w:type="spellStart"/>
      <w:r w:rsidRPr="4451B391" w:rsidDel="00D36299">
        <w:rPr>
          <w:rFonts w:ascii="Times New Roman" w:hAnsi="Times New Roman"/>
          <w:sz w:val="24"/>
          <w:szCs w:val="24"/>
        </w:rPr>
        <w:t>RaRS</w:t>
      </w:r>
      <w:proofErr w:type="spellEnd"/>
      <w:r w:rsidRPr="4451B391" w:rsidDel="00D36299">
        <w:rPr>
          <w:rFonts w:ascii="Times New Roman" w:hAnsi="Times New Roman"/>
          <w:sz w:val="24"/>
          <w:szCs w:val="24"/>
        </w:rPr>
        <w:t xml:space="preserve">-i kohaselt võis juhiga sõlmida tähtajalise või tähtajatu töölepingu, siis eelnõu kohaselt võib sõlmida üksnes </w:t>
      </w:r>
      <w:r w:rsidRPr="4451B391" w:rsidDel="00D36299">
        <w:rPr>
          <w:rStyle w:val="normaltextrun"/>
          <w:rFonts w:ascii="Times New Roman" w:hAnsi="Times New Roman"/>
          <w:color w:val="000000" w:themeColor="text1"/>
          <w:sz w:val="24"/>
          <w:szCs w:val="24"/>
        </w:rPr>
        <w:t xml:space="preserve">tähtajalise töölepingu kuni seitsmeks aastaks, mida võib ühe korra uut konkurssi korraldamata kuni kolme aasta võrra pikendada. </w:t>
      </w:r>
      <w:r w:rsidRPr="4451B391" w:rsidDel="00C57632">
        <w:rPr>
          <w:rStyle w:val="normaltextrun"/>
          <w:rFonts w:ascii="Times New Roman" w:hAnsi="Times New Roman"/>
          <w:color w:val="000000" w:themeColor="text1"/>
          <w:sz w:val="24"/>
          <w:szCs w:val="24"/>
        </w:rPr>
        <w:t xml:space="preserve">Muudatus on vajalik </w:t>
      </w:r>
      <w:r w:rsidRPr="4451B391" w:rsidDel="000D7CFE">
        <w:rPr>
          <w:rStyle w:val="normaltextrun"/>
          <w:rFonts w:ascii="Times New Roman" w:hAnsi="Times New Roman"/>
          <w:color w:val="000000" w:themeColor="text1"/>
          <w:sz w:val="24"/>
          <w:szCs w:val="24"/>
        </w:rPr>
        <w:t xml:space="preserve">kõrge </w:t>
      </w:r>
      <w:r w:rsidRPr="4451B391" w:rsidDel="00C57632">
        <w:rPr>
          <w:rStyle w:val="normaltextrun"/>
          <w:rFonts w:ascii="Times New Roman" w:hAnsi="Times New Roman"/>
          <w:color w:val="000000" w:themeColor="text1"/>
          <w:sz w:val="24"/>
          <w:szCs w:val="24"/>
        </w:rPr>
        <w:t xml:space="preserve">juhtimiskvaliteedi </w:t>
      </w:r>
      <w:r w:rsidRPr="4451B391" w:rsidDel="000F7310">
        <w:rPr>
          <w:rStyle w:val="normaltextrun"/>
          <w:rFonts w:ascii="Times New Roman" w:hAnsi="Times New Roman"/>
          <w:color w:val="000000" w:themeColor="text1"/>
          <w:sz w:val="24"/>
          <w:szCs w:val="24"/>
        </w:rPr>
        <w:t>ja valdkonnasises</w:t>
      </w:r>
      <w:r w:rsidRPr="4451B391" w:rsidDel="00FE513C">
        <w:rPr>
          <w:rStyle w:val="normaltextrun"/>
          <w:rFonts w:ascii="Times New Roman" w:hAnsi="Times New Roman"/>
          <w:color w:val="000000" w:themeColor="text1"/>
          <w:sz w:val="24"/>
          <w:szCs w:val="24"/>
        </w:rPr>
        <w:t>t</w:t>
      </w:r>
      <w:r w:rsidRPr="4451B391" w:rsidDel="000F7310">
        <w:rPr>
          <w:rStyle w:val="normaltextrun"/>
          <w:rFonts w:ascii="Times New Roman" w:hAnsi="Times New Roman"/>
          <w:color w:val="000000" w:themeColor="text1"/>
          <w:sz w:val="24"/>
          <w:szCs w:val="24"/>
        </w:rPr>
        <w:t>e karjääri</w:t>
      </w:r>
      <w:r w:rsidRPr="4451B391" w:rsidDel="00FE513C">
        <w:rPr>
          <w:rStyle w:val="normaltextrun"/>
          <w:rFonts w:ascii="Times New Roman" w:hAnsi="Times New Roman"/>
          <w:color w:val="000000" w:themeColor="text1"/>
          <w:sz w:val="24"/>
          <w:szCs w:val="24"/>
        </w:rPr>
        <w:t>võimaluste</w:t>
      </w:r>
      <w:r w:rsidRPr="4451B391" w:rsidDel="00C57632">
        <w:rPr>
          <w:rStyle w:val="normaltextrun"/>
          <w:rFonts w:ascii="Times New Roman" w:hAnsi="Times New Roman"/>
          <w:color w:val="000000" w:themeColor="text1"/>
          <w:sz w:val="24"/>
          <w:szCs w:val="24"/>
        </w:rPr>
        <w:t xml:space="preserve"> tagamiseks. </w:t>
      </w:r>
      <w:r w:rsidRPr="4451B391" w:rsidDel="004C14A6">
        <w:rPr>
          <w:rStyle w:val="normaltextrun"/>
          <w:rFonts w:ascii="Times New Roman" w:hAnsi="Times New Roman"/>
          <w:color w:val="000000" w:themeColor="text1"/>
          <w:sz w:val="24"/>
          <w:szCs w:val="24"/>
        </w:rPr>
        <w:t xml:space="preserve">Kavandatav </w:t>
      </w:r>
      <w:r w:rsidRPr="4451B391" w:rsidDel="004C14A6">
        <w:rPr>
          <w:rFonts w:ascii="Times New Roman" w:hAnsi="Times New Roman"/>
          <w:sz w:val="24"/>
          <w:szCs w:val="24"/>
        </w:rPr>
        <w:t>lahendus tagab, et KOV analüüsib perioodiliselt rahvaraamatukogu juhi töö tulemuslikkust ja arengukavas seatud eesmärkide saavutamist, samuti rahvaraamatukogu tulevikuvajadusi. Muudatuse mõjul on rahvaraamatukogu juhi töökohale juurdepääs kõikidel sobivatel kandidaatidel vähemalt iga kümne aasta tagant. Piiratud ei ole ka senise juhi uuesti kandideerimine.</w:t>
      </w:r>
    </w:p>
    <w:p w:rsidRPr="00AF6307" w:rsidR="00DB7E0D" w:rsidP="00AF6307" w:rsidRDefault="00DB7E0D" w14:paraId="292CFCC4" w14:textId="77777777">
      <w:pPr>
        <w:spacing w:after="0" w:line="240" w:lineRule="auto"/>
        <w:contextualSpacing/>
        <w:jc w:val="both"/>
        <w:rPr>
          <w:rFonts w:ascii="Times New Roman" w:hAnsi="Times New Roman"/>
          <w:sz w:val="24"/>
          <w:szCs w:val="24"/>
        </w:rPr>
      </w:pPr>
    </w:p>
    <w:p w:rsidRPr="00AF6307" w:rsidR="00BA4FB5" w:rsidP="00AF6307" w:rsidRDefault="00BA4FB5" w14:paraId="25FB29FC" w14:textId="407129D5">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 4</w:t>
      </w:r>
      <w:r w:rsidRPr="00AF6307">
        <w:rPr>
          <w:rFonts w:ascii="Times New Roman" w:hAnsi="Times New Roman"/>
          <w:sz w:val="24"/>
          <w:szCs w:val="24"/>
        </w:rPr>
        <w:t xml:space="preserve"> kohaselt ei muutu juhul, </w:t>
      </w:r>
      <w:r w:rsidRPr="00AF6307">
        <w:rPr>
          <w:rFonts w:ascii="Times New Roman" w:hAnsi="Times New Roman" w:eastAsia="Times New Roman"/>
          <w:sz w:val="24"/>
          <w:szCs w:val="24"/>
          <w:lang w:eastAsia="et-EE"/>
        </w:rPr>
        <w:t xml:space="preserve">kui rahvaraamatukogu juhiga sõlmitakse tähtajaline tööleping järjestikku või seda pikendatakse, töösuhe tähtajatuks. </w:t>
      </w:r>
      <w:r w:rsidRPr="00AF6307" w:rsidR="00E90414">
        <w:rPr>
          <w:rFonts w:ascii="Times New Roman" w:hAnsi="Times New Roman" w:eastAsia="Times New Roman"/>
          <w:sz w:val="24"/>
          <w:szCs w:val="24"/>
          <w:lang w:eastAsia="et-EE"/>
        </w:rPr>
        <w:t xml:space="preserve">Tegemist on erisusega töölepingu seaduse § 10 lõikes 1 sätestatud tähtajalise töölepingu järjestikuse sõlmimise ja pikendamise piirangust. Erisus on õigustatud rahvaraamatukogu </w:t>
      </w:r>
      <w:r w:rsidRPr="00AF6307" w:rsidR="000D7CFE">
        <w:rPr>
          <w:rFonts w:ascii="Times New Roman" w:hAnsi="Times New Roman" w:eastAsia="Times New Roman"/>
          <w:sz w:val="24"/>
          <w:szCs w:val="24"/>
          <w:lang w:eastAsia="et-EE"/>
        </w:rPr>
        <w:t xml:space="preserve">kõrge </w:t>
      </w:r>
      <w:r w:rsidRPr="00AF6307" w:rsidR="00E90414">
        <w:rPr>
          <w:rFonts w:ascii="Times New Roman" w:hAnsi="Times New Roman" w:eastAsia="Times New Roman"/>
          <w:sz w:val="24"/>
          <w:szCs w:val="24"/>
          <w:lang w:eastAsia="et-EE"/>
        </w:rPr>
        <w:t>juhtimiskvaliteedi tagamise vajadusega.</w:t>
      </w:r>
    </w:p>
    <w:p w:rsidRPr="00AF6307" w:rsidR="00E90414" w:rsidP="00AF6307" w:rsidRDefault="00E90414" w14:paraId="4FF01401" w14:textId="77777777">
      <w:pPr>
        <w:spacing w:after="0" w:line="240" w:lineRule="auto"/>
        <w:contextualSpacing/>
        <w:jc w:val="both"/>
        <w:rPr>
          <w:rFonts w:ascii="Times New Roman" w:hAnsi="Times New Roman" w:eastAsia="Times New Roman"/>
          <w:sz w:val="24"/>
          <w:szCs w:val="24"/>
          <w:lang w:eastAsia="et-EE"/>
        </w:rPr>
      </w:pPr>
    </w:p>
    <w:p w:rsidRPr="00AF6307" w:rsidR="00E90414" w:rsidP="00AF6307" w:rsidRDefault="004376E5" w14:paraId="495F4417" w14:textId="505EA02D">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5</w:t>
      </w:r>
      <w:r w:rsidRPr="00AF6307">
        <w:rPr>
          <w:rFonts w:ascii="Times New Roman" w:hAnsi="Times New Roman"/>
          <w:sz w:val="24"/>
          <w:szCs w:val="24"/>
        </w:rPr>
        <w:t xml:space="preserve"> näeb ette, et rahvaraamatukogu juhil peab olema kõrgharidus. Sama nõue on ka kehtivas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(kehtiva seaduse § 7 lõige 4), kuid seda erisusega, et kõrgharidust ei nõuta rahvaraamatukogu juhilt, kui rahvaraamatukogu teeninduspiirkonnas on kuni 500 elanikku. Sarnane erisus on kavandatud ka eelnõusse (kõnealuse paragrahvi lõikesse 8) ehk väiksema teeninduspiirkonnaga (nüüd kuni 800 elanikku) rahvaraamatukogude puhul juhilt kõrgharidust ei nõuta (vt selle kohta ka eelnõu § 8 lõike 8 selgitust).</w:t>
      </w:r>
    </w:p>
    <w:p w:rsidRPr="00AF6307" w:rsidR="004376E5" w:rsidP="00AF6307" w:rsidRDefault="004376E5" w14:paraId="1CC0E958" w14:textId="77777777">
      <w:pPr>
        <w:spacing w:after="0" w:line="240" w:lineRule="auto"/>
        <w:contextualSpacing/>
        <w:jc w:val="both"/>
        <w:rPr>
          <w:rFonts w:ascii="Times New Roman" w:hAnsi="Times New Roman"/>
          <w:sz w:val="24"/>
          <w:szCs w:val="24"/>
        </w:rPr>
      </w:pPr>
    </w:p>
    <w:p w:rsidRPr="00AF6307" w:rsidR="004376E5" w:rsidP="00AF6307" w:rsidRDefault="004376E5" w14:paraId="20F597A0" w14:textId="0BB9E0A1">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6</w:t>
      </w:r>
      <w:r w:rsidRPr="00AF6307">
        <w:rPr>
          <w:rFonts w:ascii="Times New Roman" w:hAnsi="Times New Roman"/>
          <w:sz w:val="24"/>
          <w:szCs w:val="24"/>
        </w:rPr>
        <w:t xml:space="preserve"> sätestatakse, et </w:t>
      </w:r>
      <w:r w:rsidRPr="00AF6307">
        <w:rPr>
          <w:rFonts w:ascii="Times New Roman" w:hAnsi="Times New Roman" w:eastAsia="Times New Roman"/>
          <w:sz w:val="24"/>
          <w:szCs w:val="24"/>
          <w:lang w:eastAsia="et-EE"/>
        </w:rPr>
        <w:t xml:space="preserve">kui rahvaraamatukogu juhil ei ole raamatukogunduse või infoteaduste kõrgharidust </w:t>
      </w:r>
      <w:r w:rsidRPr="00AF6307" w:rsidR="00B04452">
        <w:rPr>
          <w:rFonts w:ascii="Times New Roman" w:hAnsi="Times New Roman" w:eastAsia="Times New Roman"/>
          <w:sz w:val="24"/>
          <w:szCs w:val="24"/>
          <w:lang w:eastAsia="et-EE"/>
        </w:rPr>
        <w:t>ehk</w:t>
      </w:r>
      <w:r w:rsidRPr="00AF6307">
        <w:rPr>
          <w:rFonts w:ascii="Times New Roman" w:hAnsi="Times New Roman" w:eastAsia="Times New Roman"/>
          <w:sz w:val="24"/>
          <w:szCs w:val="24"/>
          <w:lang w:eastAsia="et-EE"/>
        </w:rPr>
        <w:t xml:space="preserve"> eriala</w:t>
      </w:r>
      <w:r w:rsidRPr="00AF6307" w:rsidR="00B04452">
        <w:rPr>
          <w:rFonts w:ascii="Times New Roman" w:hAnsi="Times New Roman" w:eastAsia="Times New Roman"/>
          <w:sz w:val="24"/>
          <w:szCs w:val="24"/>
          <w:lang w:eastAsia="et-EE"/>
        </w:rPr>
        <w:t>st</w:t>
      </w:r>
      <w:r w:rsidRPr="00AF6307">
        <w:rPr>
          <w:rFonts w:ascii="Times New Roman" w:hAnsi="Times New Roman" w:eastAsia="Times New Roman"/>
          <w:sz w:val="24"/>
          <w:szCs w:val="24"/>
          <w:lang w:eastAsia="et-EE"/>
        </w:rPr>
        <w:t xml:space="preserve"> kõrgharidus</w:t>
      </w:r>
      <w:r w:rsidRPr="00AF6307" w:rsidR="00B04452">
        <w:rPr>
          <w:rFonts w:ascii="Times New Roman" w:hAnsi="Times New Roman" w:eastAsia="Times New Roman"/>
          <w:sz w:val="24"/>
          <w:szCs w:val="24"/>
          <w:lang w:eastAsia="et-EE"/>
        </w:rPr>
        <w:t>t</w:t>
      </w:r>
      <w:r w:rsidRPr="00AF6307">
        <w:rPr>
          <w:rFonts w:ascii="Times New Roman" w:hAnsi="Times New Roman" w:eastAsia="Times New Roman"/>
          <w:sz w:val="24"/>
          <w:szCs w:val="24"/>
          <w:lang w:eastAsia="et-EE"/>
        </w:rPr>
        <w:t>, peab tal olema:</w:t>
      </w:r>
      <w:r w:rsidRPr="00AF6307" w:rsidR="00B04452">
        <w:rPr>
          <w:rFonts w:ascii="Times New Roman" w:hAnsi="Times New Roman" w:eastAsia="Times New Roman"/>
          <w:sz w:val="24"/>
          <w:szCs w:val="24"/>
          <w:lang w:eastAsia="et-EE"/>
        </w:rPr>
        <w:t xml:space="preserve"> </w:t>
      </w:r>
      <w:r w:rsidRPr="00AF6307">
        <w:rPr>
          <w:rFonts w:ascii="Times New Roman" w:hAnsi="Times New Roman" w:eastAsia="Times New Roman"/>
          <w:sz w:val="24"/>
          <w:szCs w:val="24"/>
          <w:lang w:eastAsia="et-EE"/>
        </w:rPr>
        <w:t xml:space="preserve">1) muu </w:t>
      </w:r>
      <w:r w:rsidRPr="00AF6307">
        <w:rPr>
          <w:rStyle w:val="normaltextrun"/>
          <w:rFonts w:ascii="Times New Roman" w:hAnsi="Times New Roman"/>
          <w:color w:val="000000"/>
          <w:sz w:val="24"/>
          <w:szCs w:val="24"/>
          <w:bdr w:val="none" w:color="auto" w:sz="0" w:space="0" w:frame="1"/>
        </w:rPr>
        <w:t xml:space="preserve">kõrgharidus ja juhile vastav raamatukoguhoidja kutsekvalifikatsioon või </w:t>
      </w:r>
      <w:r w:rsidRPr="00AF6307">
        <w:rPr>
          <w:rFonts w:ascii="Times New Roman" w:hAnsi="Times New Roman" w:eastAsia="Times New Roman"/>
          <w:sz w:val="24"/>
          <w:szCs w:val="24"/>
          <w:lang w:eastAsia="et-EE"/>
        </w:rPr>
        <w:t xml:space="preserve">2) </w:t>
      </w:r>
      <w:r w:rsidRPr="00AF6307">
        <w:rPr>
          <w:rStyle w:val="normaltextrun"/>
          <w:rFonts w:ascii="Times New Roman" w:hAnsi="Times New Roman"/>
          <w:color w:val="000000"/>
          <w:sz w:val="24"/>
          <w:szCs w:val="24"/>
          <w:bdr w:val="none" w:color="auto" w:sz="0" w:space="0" w:frame="1"/>
        </w:rPr>
        <w:t>valmisolek erialane kõrgharidus või nõutav kutsekvalifikatsioon nominaalse õppeaja jooksul omandada.</w:t>
      </w:r>
      <w:r w:rsidRPr="00AF6307" w:rsidR="00B04452">
        <w:rPr>
          <w:rStyle w:val="normaltextrun"/>
          <w:rFonts w:ascii="Times New Roman" w:hAnsi="Times New Roman"/>
          <w:color w:val="000000"/>
          <w:sz w:val="24"/>
          <w:szCs w:val="24"/>
          <w:bdr w:val="none" w:color="auto" w:sz="0" w:space="0" w:frame="1"/>
        </w:rPr>
        <w:t xml:space="preserve"> </w:t>
      </w:r>
      <w:r w:rsidRPr="00AF6307" w:rsidR="00C8265E">
        <w:rPr>
          <w:rStyle w:val="normaltextrun"/>
          <w:rFonts w:ascii="Times New Roman" w:hAnsi="Times New Roman"/>
          <w:color w:val="000000"/>
          <w:sz w:val="24"/>
          <w:szCs w:val="24"/>
          <w:bdr w:val="none" w:color="auto" w:sz="0" w:space="0" w:frame="1"/>
        </w:rPr>
        <w:t xml:space="preserve">Kõnealuse lõike punkt 1 vastab sisult kehtivale </w:t>
      </w:r>
      <w:proofErr w:type="spellStart"/>
      <w:r w:rsidRPr="00AF6307" w:rsidR="00C8265E">
        <w:rPr>
          <w:rStyle w:val="normaltextrun"/>
          <w:rFonts w:ascii="Times New Roman" w:hAnsi="Times New Roman"/>
          <w:color w:val="000000"/>
          <w:sz w:val="24"/>
          <w:szCs w:val="24"/>
          <w:bdr w:val="none" w:color="auto" w:sz="0" w:space="0" w:frame="1"/>
        </w:rPr>
        <w:t>RaRS</w:t>
      </w:r>
      <w:proofErr w:type="spellEnd"/>
      <w:r w:rsidRPr="00AF6307" w:rsidR="00C8265E">
        <w:rPr>
          <w:rStyle w:val="normaltextrun"/>
          <w:rFonts w:ascii="Times New Roman" w:hAnsi="Times New Roman"/>
          <w:color w:val="000000"/>
          <w:sz w:val="24"/>
          <w:szCs w:val="24"/>
          <w:bdr w:val="none" w:color="auto" w:sz="0" w:space="0" w:frame="1"/>
        </w:rPr>
        <w:t xml:space="preserve"> § 7 lõikele 5. Selles on ajakohastatud vaid kutsekvalifikatsiooni osa. </w:t>
      </w:r>
      <w:r w:rsidRPr="00AF6307" w:rsidR="00C8265E">
        <w:rPr>
          <w:rFonts w:ascii="Times New Roman" w:hAnsi="Times New Roman"/>
          <w:sz w:val="24"/>
          <w:szCs w:val="24"/>
        </w:rPr>
        <w:t>Juhi kompetentsid on nüüd kirjeldatud kutsestandardites “Raamatukoguhoidja, tase 7”</w:t>
      </w:r>
      <w:r w:rsidRPr="00AF6307" w:rsidR="00C8265E">
        <w:rPr>
          <w:rStyle w:val="Allmrkuseviide"/>
          <w:rFonts w:ascii="Times New Roman" w:hAnsi="Times New Roman"/>
          <w:sz w:val="24"/>
          <w:szCs w:val="24"/>
        </w:rPr>
        <w:footnoteReference w:id="27"/>
      </w:r>
      <w:r w:rsidRPr="00AF6307" w:rsidR="00C8265E">
        <w:rPr>
          <w:rFonts w:ascii="Times New Roman" w:hAnsi="Times New Roman"/>
          <w:sz w:val="24"/>
          <w:szCs w:val="24"/>
        </w:rPr>
        <w:t xml:space="preserve"> ja “Raamatukoguhoidja, tase 8”</w:t>
      </w:r>
      <w:r w:rsidRPr="00AF6307" w:rsidR="00C8265E">
        <w:rPr>
          <w:rStyle w:val="Allmrkuseviide"/>
          <w:rFonts w:ascii="Times New Roman" w:hAnsi="Times New Roman"/>
          <w:sz w:val="24"/>
          <w:szCs w:val="24"/>
        </w:rPr>
        <w:footnoteReference w:id="28"/>
      </w:r>
      <w:r w:rsidRPr="00AF6307" w:rsidR="0012639F">
        <w:rPr>
          <w:rFonts w:ascii="Times New Roman" w:hAnsi="Times New Roman"/>
          <w:sz w:val="24"/>
          <w:szCs w:val="24"/>
        </w:rPr>
        <w:t xml:space="preserve">, </w:t>
      </w:r>
      <w:r w:rsidRPr="00AF6307" w:rsidR="00EA4FD7">
        <w:rPr>
          <w:rFonts w:ascii="Times New Roman" w:hAnsi="Times New Roman"/>
          <w:sz w:val="24"/>
          <w:szCs w:val="24"/>
        </w:rPr>
        <w:t xml:space="preserve">millele viidatakse </w:t>
      </w:r>
      <w:r w:rsidRPr="00AF6307" w:rsidR="000B370E">
        <w:rPr>
          <w:rFonts w:ascii="Times New Roman" w:hAnsi="Times New Roman"/>
          <w:sz w:val="24"/>
          <w:szCs w:val="24"/>
        </w:rPr>
        <w:t>eelnõus sõnastus</w:t>
      </w:r>
      <w:r w:rsidRPr="00AF6307" w:rsidR="00EA4FD7">
        <w:rPr>
          <w:rFonts w:ascii="Times New Roman" w:hAnsi="Times New Roman"/>
          <w:sz w:val="24"/>
          <w:szCs w:val="24"/>
        </w:rPr>
        <w:t>es</w:t>
      </w:r>
      <w:r w:rsidRPr="00AF6307" w:rsidR="000B370E">
        <w:rPr>
          <w:rFonts w:ascii="Times New Roman" w:hAnsi="Times New Roman"/>
          <w:sz w:val="24"/>
          <w:szCs w:val="24"/>
        </w:rPr>
        <w:t xml:space="preserve"> „</w:t>
      </w:r>
      <w:r w:rsidRPr="00AF6307" w:rsidR="000B370E">
        <w:rPr>
          <w:rStyle w:val="normaltextrun"/>
          <w:rFonts w:ascii="Times New Roman" w:hAnsi="Times New Roman"/>
          <w:color w:val="000000"/>
          <w:sz w:val="24"/>
          <w:szCs w:val="24"/>
          <w:bdr w:val="none" w:color="auto" w:sz="0" w:space="0" w:frame="1"/>
        </w:rPr>
        <w:t>juhile vastav raamatukoguhoidja kutsekvalifikatsioon</w:t>
      </w:r>
      <w:r w:rsidRPr="00AF6307" w:rsidR="000B370E">
        <w:rPr>
          <w:rFonts w:ascii="Times New Roman" w:hAnsi="Times New Roman"/>
          <w:sz w:val="24"/>
          <w:szCs w:val="24"/>
        </w:rPr>
        <w:t xml:space="preserve">“. </w:t>
      </w:r>
      <w:r w:rsidRPr="00AF6307" w:rsidR="00162A86">
        <w:rPr>
          <w:rFonts w:ascii="Times New Roman" w:hAnsi="Times New Roman"/>
          <w:sz w:val="24"/>
          <w:szCs w:val="24"/>
        </w:rPr>
        <w:t xml:space="preserve">Punkti 2 näol on tegemist aga uue lahendusega, mille kohaselt võib rahvaraamatukogu juhil olla ka mitteerialane kõrgharidus ja puududa </w:t>
      </w:r>
      <w:r w:rsidRPr="00AF6307" w:rsidR="00162A86">
        <w:rPr>
          <w:rStyle w:val="normaltextrun"/>
          <w:rFonts w:ascii="Times New Roman" w:hAnsi="Times New Roman"/>
          <w:color w:val="000000"/>
          <w:sz w:val="24"/>
          <w:szCs w:val="24"/>
          <w:bdr w:val="none" w:color="auto" w:sz="0" w:space="0" w:frame="1"/>
        </w:rPr>
        <w:t>juhile vastav raamatukoguhoidja kutsekvalifikatsioon, kui ta kinnitab valmisolekut asuda erialast kõrgharidust või nõutavat kutsekvalifikatsiooni nominaalse õppeaja jooksul omandama. Kuivõrd kehtivas seaduses sellist võimalust ette nähtud ei ole, on eelnõu selles osas paindlikum</w:t>
      </w:r>
      <w:r w:rsidRPr="00AF6307" w:rsidR="00595D64">
        <w:rPr>
          <w:rStyle w:val="normaltextrun"/>
          <w:rFonts w:ascii="Times New Roman" w:hAnsi="Times New Roman"/>
          <w:color w:val="000000"/>
          <w:sz w:val="24"/>
          <w:szCs w:val="24"/>
          <w:bdr w:val="none" w:color="auto" w:sz="0" w:space="0" w:frame="1"/>
        </w:rPr>
        <w:t>, võimaldades vajadusel (näiteks kui erialaste teadmistega juhikandidaate ei leita) rahvaraamatukogu juhina tööle võtta inimese, kes alles siseneb raamatukogunduse valdkonda</w:t>
      </w:r>
      <w:r w:rsidRPr="00AF6307" w:rsidR="00162A86">
        <w:rPr>
          <w:rStyle w:val="normaltextrun"/>
          <w:rFonts w:ascii="Times New Roman" w:hAnsi="Times New Roman"/>
          <w:color w:val="000000"/>
          <w:sz w:val="24"/>
          <w:szCs w:val="24"/>
          <w:bdr w:val="none" w:color="auto" w:sz="0" w:space="0" w:frame="1"/>
        </w:rPr>
        <w:t>.</w:t>
      </w:r>
    </w:p>
    <w:p w:rsidRPr="00AF6307" w:rsidR="00BA4FB5" w:rsidP="00AF6307" w:rsidRDefault="00BA4FB5" w14:paraId="50B601A7" w14:textId="77777777">
      <w:pPr>
        <w:spacing w:after="0" w:line="240" w:lineRule="auto"/>
        <w:contextualSpacing/>
        <w:jc w:val="both"/>
        <w:rPr>
          <w:rFonts w:ascii="Times New Roman" w:hAnsi="Times New Roman"/>
          <w:sz w:val="24"/>
          <w:szCs w:val="24"/>
        </w:rPr>
      </w:pPr>
    </w:p>
    <w:p w:rsidRPr="00AF6307" w:rsidR="00C04BA2" w:rsidP="00AF6307" w:rsidRDefault="00C04BA2" w14:paraId="22D7DD4A" w14:textId="01D176E4">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sz w:val="24"/>
          <w:szCs w:val="24"/>
          <w:u w:val="single"/>
        </w:rPr>
        <w:t>Lõike 7</w:t>
      </w:r>
      <w:r w:rsidRPr="00AF6307">
        <w:rPr>
          <w:rFonts w:ascii="Times New Roman" w:hAnsi="Times New Roman"/>
          <w:sz w:val="24"/>
          <w:szCs w:val="24"/>
        </w:rPr>
        <w:t xml:space="preserve"> kohaselt tuleb sama </w:t>
      </w:r>
      <w:r w:rsidRPr="00AF6307">
        <w:rPr>
          <w:rStyle w:val="normaltextrun"/>
          <w:rFonts w:ascii="Times New Roman" w:hAnsi="Times New Roman"/>
          <w:color w:val="000000"/>
          <w:sz w:val="24"/>
          <w:szCs w:val="24"/>
          <w:shd w:val="clear" w:color="auto" w:fill="FFFFFF"/>
        </w:rPr>
        <w:t xml:space="preserve">paragrahvi lõike 6 punktis 2 nimetatud juhul (ehk juhul kui </w:t>
      </w:r>
      <w:r w:rsidRPr="00AF6307">
        <w:rPr>
          <w:rFonts w:ascii="Times New Roman" w:hAnsi="Times New Roman"/>
          <w:sz w:val="24"/>
          <w:szCs w:val="24"/>
        </w:rPr>
        <w:t xml:space="preserve">rahvaraamatukogu juhil puudub erialane kõrgharidus ja </w:t>
      </w:r>
      <w:r w:rsidRPr="00AF6307">
        <w:rPr>
          <w:rStyle w:val="normaltextrun"/>
          <w:rFonts w:ascii="Times New Roman" w:hAnsi="Times New Roman"/>
          <w:color w:val="000000"/>
          <w:sz w:val="24"/>
          <w:szCs w:val="24"/>
          <w:bdr w:val="none" w:color="auto" w:sz="0" w:space="0" w:frame="1"/>
        </w:rPr>
        <w:t>juhile vastav raamatukoguhoidja kutsekvalifikatsioon, kuid ta kinnitab valmisolekut asuda erialast kõrgharidust või nõutavat kutsekvalifikatsiooni nominaalse õppeaja jooksul omandama</w:t>
      </w:r>
      <w:r w:rsidRPr="00AF6307">
        <w:rPr>
          <w:rStyle w:val="normaltextrun"/>
          <w:rFonts w:ascii="Times New Roman" w:hAnsi="Times New Roman"/>
          <w:color w:val="000000"/>
          <w:sz w:val="24"/>
          <w:szCs w:val="24"/>
          <w:shd w:val="clear" w:color="auto" w:fill="FFFFFF"/>
        </w:rPr>
        <w:t xml:space="preserve">) sõlmida rahvaraamatukogu juhiga tähtajaline tööleping kuni kolmeks aastaks, arvestades erialase kõrghariduse või </w:t>
      </w:r>
      <w:r w:rsidRPr="00AF6307">
        <w:rPr>
          <w:rStyle w:val="normaltextrun"/>
          <w:rFonts w:ascii="Times New Roman" w:hAnsi="Times New Roman"/>
          <w:color w:val="000000"/>
          <w:sz w:val="24"/>
          <w:szCs w:val="24"/>
          <w:bdr w:val="none" w:color="auto" w:sz="0" w:space="0" w:frame="1"/>
        </w:rPr>
        <w:t>juhile vastava raamatukoguhoidja kutsekvalifikatsiooni</w:t>
      </w:r>
      <w:r w:rsidRPr="00AF6307">
        <w:rPr>
          <w:rStyle w:val="normaltextrun"/>
          <w:rFonts w:ascii="Times New Roman" w:hAnsi="Times New Roman"/>
          <w:color w:val="000000"/>
          <w:sz w:val="24"/>
          <w:szCs w:val="24"/>
          <w:shd w:val="clear" w:color="auto" w:fill="FFFFFF"/>
        </w:rPr>
        <w:t xml:space="preserve"> omandamise nominaalset õppeaega. Erialase kõrghariduse või nõutava kutsekvalifikatsiooni omandamisel võib töölepingu tähtaega sama paragrahvi lõikes 3 nimetatud tähtajani (ehk kuni seitsme aastani võimalusega pikendada seda konkurssi korraldamata hiljem veel kolme aasta võrra) pikendada. </w:t>
      </w:r>
      <w:r w:rsidRPr="00AF6307" w:rsidR="00595D64">
        <w:rPr>
          <w:rStyle w:val="normaltextrun"/>
          <w:rFonts w:ascii="Times New Roman" w:hAnsi="Times New Roman"/>
          <w:color w:val="000000"/>
          <w:sz w:val="24"/>
          <w:szCs w:val="24"/>
          <w:shd w:val="clear" w:color="auto" w:fill="FFFFFF"/>
        </w:rPr>
        <w:t>Töölepingu lühem tähtaeg on siin õigustatud asjaoluga, et</w:t>
      </w:r>
      <w:r w:rsidRPr="00AF6307" w:rsidR="00041BAD">
        <w:rPr>
          <w:rStyle w:val="normaltextrun"/>
          <w:rFonts w:ascii="Times New Roman" w:hAnsi="Times New Roman"/>
          <w:color w:val="000000"/>
          <w:sz w:val="24"/>
          <w:szCs w:val="24"/>
          <w:shd w:val="clear" w:color="auto" w:fill="FFFFFF"/>
        </w:rPr>
        <w:t xml:space="preserve"> rahvaraamatukogu juhil puuduvad tööle asumisel erialased teadmised ja vajadusega tagada nende omandamine mõistliku aja jooksul.</w:t>
      </w:r>
    </w:p>
    <w:p w:rsidRPr="00AF6307" w:rsidR="00EA4FD7" w:rsidP="00AF6307" w:rsidRDefault="00EA4FD7" w14:paraId="5A477BC1"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EA4FD7" w:rsidP="00AF6307" w:rsidRDefault="00EA4FD7" w14:paraId="6669B7A4" w14:textId="362A7D1F">
      <w:pPr>
        <w:spacing w:after="0" w:line="240" w:lineRule="auto"/>
        <w:contextualSpacing/>
        <w:jc w:val="both"/>
        <w:rPr>
          <w:rStyle w:val="normaltextrun"/>
          <w:rFonts w:ascii="Times New Roman" w:hAnsi="Times New Roman"/>
          <w:color w:val="000000"/>
          <w:sz w:val="24"/>
          <w:szCs w:val="24"/>
          <w:shd w:val="clear" w:color="auto" w:fill="FFFFFF"/>
        </w:rPr>
      </w:pPr>
      <w:r w:rsidRPr="00AF6307">
        <w:rPr>
          <w:rStyle w:val="normaltextrun"/>
          <w:rFonts w:ascii="Times New Roman" w:hAnsi="Times New Roman"/>
          <w:color w:val="000000"/>
          <w:sz w:val="24"/>
          <w:szCs w:val="24"/>
          <w:u w:val="single"/>
          <w:shd w:val="clear" w:color="auto" w:fill="FFFFFF"/>
        </w:rPr>
        <w:t>Lõige 8</w:t>
      </w:r>
      <w:r w:rsidRPr="00AF6307">
        <w:rPr>
          <w:rStyle w:val="normaltextrun"/>
          <w:rFonts w:ascii="Times New Roman" w:hAnsi="Times New Roman"/>
          <w:color w:val="000000"/>
          <w:sz w:val="24"/>
          <w:szCs w:val="24"/>
          <w:shd w:val="clear" w:color="auto" w:fill="FFFFFF"/>
        </w:rPr>
        <w:t xml:space="preserve"> näeb ette, et sama paragrahvi lõikeid 5–7 ei kohaldata </w:t>
      </w:r>
      <w:proofErr w:type="spellStart"/>
      <w:r w:rsidRPr="00AF6307">
        <w:rPr>
          <w:rStyle w:val="normaltextrun"/>
          <w:rFonts w:ascii="Times New Roman" w:hAnsi="Times New Roman"/>
          <w:color w:val="000000"/>
          <w:sz w:val="24"/>
          <w:szCs w:val="24"/>
          <w:shd w:val="clear" w:color="auto" w:fill="FFFFFF"/>
        </w:rPr>
        <w:t>KOV-is</w:t>
      </w:r>
      <w:proofErr w:type="spellEnd"/>
      <w:r w:rsidRPr="00AF6307">
        <w:rPr>
          <w:rStyle w:val="normaltextrun"/>
          <w:rFonts w:ascii="Times New Roman" w:hAnsi="Times New Roman"/>
          <w:color w:val="000000"/>
          <w:sz w:val="24"/>
          <w:szCs w:val="24"/>
          <w:shd w:val="clear" w:color="auto" w:fill="FFFFFF"/>
        </w:rPr>
        <w:t xml:space="preserve">, kus elab kuni 800 elanikku. Sellisel juhul peab rahvaraamatukogu juhil olema </w:t>
      </w:r>
      <w:r w:rsidRPr="00AF6307" w:rsidR="0008469A">
        <w:rPr>
          <w:rFonts w:ascii="Times New Roman" w:hAnsi="Times New Roman"/>
          <w:color w:val="000000"/>
          <w:sz w:val="24"/>
          <w:szCs w:val="24"/>
          <w:shd w:val="clear" w:color="auto" w:fill="FFFFFF"/>
        </w:rPr>
        <w:t>vähemalt raamatukoguhoidja kutsekvalifikatsiooni kuues tase</w:t>
      </w:r>
      <w:r w:rsidRPr="00AF6307" w:rsidR="0008469A">
        <w:rPr>
          <w:rStyle w:val="Allmrkuseviide"/>
          <w:rFonts w:ascii="Times New Roman" w:hAnsi="Times New Roman"/>
          <w:color w:val="000000"/>
          <w:sz w:val="24"/>
          <w:szCs w:val="24"/>
          <w:shd w:val="clear" w:color="auto" w:fill="FFFFFF"/>
        </w:rPr>
        <w:footnoteReference w:id="29"/>
      </w:r>
      <w:r w:rsidRPr="00AF6307">
        <w:rPr>
          <w:rStyle w:val="normaltextrun"/>
          <w:rFonts w:ascii="Times New Roman" w:hAnsi="Times New Roman"/>
          <w:color w:val="000000"/>
          <w:sz w:val="24"/>
          <w:szCs w:val="24"/>
          <w:shd w:val="clear" w:color="auto" w:fill="FFFFFF"/>
        </w:rPr>
        <w:t xml:space="preserve">. Seega ei pea väiksemate </w:t>
      </w:r>
      <w:proofErr w:type="spellStart"/>
      <w:r w:rsidRPr="00AF6307">
        <w:rPr>
          <w:rStyle w:val="normaltextrun"/>
          <w:rFonts w:ascii="Times New Roman" w:hAnsi="Times New Roman"/>
          <w:color w:val="000000"/>
          <w:sz w:val="24"/>
          <w:szCs w:val="24"/>
          <w:shd w:val="clear" w:color="auto" w:fill="FFFFFF"/>
        </w:rPr>
        <w:t>KOV-ide</w:t>
      </w:r>
      <w:proofErr w:type="spellEnd"/>
      <w:r w:rsidRPr="00AF6307">
        <w:rPr>
          <w:rStyle w:val="normaltextrun"/>
          <w:rFonts w:ascii="Times New Roman" w:hAnsi="Times New Roman"/>
          <w:color w:val="000000"/>
          <w:sz w:val="24"/>
          <w:szCs w:val="24"/>
          <w:shd w:val="clear" w:color="auto" w:fill="FFFFFF"/>
        </w:rPr>
        <w:t xml:space="preserve"> rahvaraamatukogude juhtidel olema küll kõrgharidust</w:t>
      </w:r>
      <w:r w:rsidRPr="00AF6307" w:rsidR="005013B0">
        <w:rPr>
          <w:rStyle w:val="Allmrkuseviide"/>
          <w:rFonts w:ascii="Times New Roman" w:hAnsi="Times New Roman"/>
          <w:color w:val="000000"/>
          <w:sz w:val="24"/>
          <w:szCs w:val="24"/>
          <w:shd w:val="clear" w:color="auto" w:fill="FFFFFF"/>
        </w:rPr>
        <w:footnoteReference w:id="30"/>
      </w:r>
      <w:r w:rsidRPr="00AF6307">
        <w:rPr>
          <w:rStyle w:val="normaltextrun"/>
          <w:rFonts w:ascii="Times New Roman" w:hAnsi="Times New Roman"/>
          <w:color w:val="000000"/>
          <w:sz w:val="24"/>
          <w:szCs w:val="24"/>
          <w:shd w:val="clear" w:color="auto" w:fill="FFFFFF"/>
        </w:rPr>
        <w:t xml:space="preserve"> ega tule erialase kõrghariduse või juhile vastava </w:t>
      </w:r>
      <w:r w:rsidRPr="00AF6307">
        <w:rPr>
          <w:rStyle w:val="normaltextrun"/>
          <w:rFonts w:ascii="Times New Roman" w:hAnsi="Times New Roman"/>
          <w:color w:val="000000"/>
          <w:sz w:val="24"/>
          <w:szCs w:val="24"/>
          <w:bdr w:val="none" w:color="auto" w:sz="0" w:space="0" w:frame="1"/>
        </w:rPr>
        <w:t>raamatukoguhoidja kutsekvalifikatsiooni</w:t>
      </w:r>
      <w:r w:rsidRPr="00AF6307">
        <w:rPr>
          <w:rStyle w:val="normaltextrun"/>
          <w:rFonts w:ascii="Times New Roman" w:hAnsi="Times New Roman"/>
          <w:color w:val="000000"/>
          <w:sz w:val="24"/>
          <w:szCs w:val="24"/>
          <w:shd w:val="clear" w:color="auto" w:fill="FFFFFF"/>
        </w:rPr>
        <w:t xml:space="preserve"> puudumise tõttu sõlmida </w:t>
      </w:r>
      <w:r w:rsidRPr="00AF6307" w:rsidR="00060AC1">
        <w:rPr>
          <w:rStyle w:val="normaltextrun"/>
          <w:rFonts w:ascii="Times New Roman" w:hAnsi="Times New Roman"/>
          <w:color w:val="000000"/>
          <w:sz w:val="24"/>
          <w:szCs w:val="24"/>
          <w:shd w:val="clear" w:color="auto" w:fill="FFFFFF"/>
        </w:rPr>
        <w:t xml:space="preserve">nendega </w:t>
      </w:r>
      <w:r w:rsidRPr="00AF6307">
        <w:rPr>
          <w:rStyle w:val="normaltextrun"/>
          <w:rFonts w:ascii="Times New Roman" w:hAnsi="Times New Roman"/>
          <w:color w:val="000000"/>
          <w:sz w:val="24"/>
          <w:szCs w:val="24"/>
          <w:shd w:val="clear" w:color="auto" w:fill="FFFFFF"/>
        </w:rPr>
        <w:t xml:space="preserve">lühema tähtajaga töölepingut, kuid </w:t>
      </w:r>
      <w:r w:rsidRPr="00AF6307" w:rsidR="009D513B">
        <w:rPr>
          <w:rStyle w:val="normaltextrun"/>
          <w:rFonts w:ascii="Times New Roman" w:hAnsi="Times New Roman"/>
          <w:color w:val="000000"/>
          <w:sz w:val="24"/>
          <w:szCs w:val="24"/>
          <w:shd w:val="clear" w:color="auto" w:fill="FFFFFF"/>
        </w:rPr>
        <w:t>n</w:t>
      </w:r>
      <w:r w:rsidRPr="00AF6307" w:rsidR="00060AC1">
        <w:rPr>
          <w:rStyle w:val="normaltextrun"/>
          <w:rFonts w:ascii="Times New Roman" w:hAnsi="Times New Roman"/>
          <w:color w:val="000000"/>
          <w:sz w:val="24"/>
          <w:szCs w:val="24"/>
          <w:shd w:val="clear" w:color="auto" w:fill="FFFFFF"/>
        </w:rPr>
        <w:t xml:space="preserve">eil </w:t>
      </w:r>
      <w:r w:rsidRPr="00AF6307">
        <w:rPr>
          <w:rStyle w:val="normaltextrun"/>
          <w:rFonts w:ascii="Times New Roman" w:hAnsi="Times New Roman"/>
          <w:color w:val="000000"/>
          <w:sz w:val="24"/>
          <w:szCs w:val="24"/>
          <w:shd w:val="clear" w:color="auto" w:fill="FFFFFF"/>
        </w:rPr>
        <w:t>pea</w:t>
      </w:r>
      <w:r w:rsidRPr="00AF6307" w:rsidR="005013B0">
        <w:rPr>
          <w:rStyle w:val="normaltextrun"/>
          <w:rFonts w:ascii="Times New Roman" w:hAnsi="Times New Roman"/>
          <w:color w:val="000000"/>
          <w:sz w:val="24"/>
          <w:szCs w:val="24"/>
          <w:shd w:val="clear" w:color="auto" w:fill="FFFFFF"/>
        </w:rPr>
        <w:t>b</w:t>
      </w:r>
      <w:r w:rsidRPr="00AF6307">
        <w:rPr>
          <w:rStyle w:val="normaltextrun"/>
          <w:rFonts w:ascii="Times New Roman" w:hAnsi="Times New Roman"/>
          <w:color w:val="000000"/>
          <w:sz w:val="24"/>
          <w:szCs w:val="24"/>
          <w:shd w:val="clear" w:color="auto" w:fill="FFFFFF"/>
        </w:rPr>
        <w:t xml:space="preserve"> siiski olema </w:t>
      </w:r>
      <w:r w:rsidRPr="00AF6307" w:rsidR="005013B0">
        <w:rPr>
          <w:rStyle w:val="normaltextrun"/>
          <w:rFonts w:ascii="Times New Roman" w:hAnsi="Times New Roman"/>
          <w:color w:val="000000"/>
          <w:sz w:val="24"/>
          <w:szCs w:val="24"/>
          <w:shd w:val="clear" w:color="auto" w:fill="FFFFFF"/>
        </w:rPr>
        <w:t xml:space="preserve">vähemalt raamatukoguhoidja </w:t>
      </w:r>
      <w:r w:rsidRPr="00AF6307" w:rsidR="0047381E">
        <w:rPr>
          <w:rStyle w:val="normaltextrun"/>
          <w:rFonts w:ascii="Times New Roman" w:hAnsi="Times New Roman"/>
          <w:color w:val="000000"/>
          <w:sz w:val="24"/>
          <w:szCs w:val="24"/>
          <w:shd w:val="clear" w:color="auto" w:fill="FFFFFF"/>
        </w:rPr>
        <w:t>kutse</w:t>
      </w:r>
      <w:r w:rsidRPr="00AF6307" w:rsidR="005013B0">
        <w:rPr>
          <w:rStyle w:val="normaltextrun"/>
          <w:rFonts w:ascii="Times New Roman" w:hAnsi="Times New Roman"/>
          <w:color w:val="000000"/>
          <w:sz w:val="24"/>
          <w:szCs w:val="24"/>
          <w:shd w:val="clear" w:color="auto" w:fill="FFFFFF"/>
        </w:rPr>
        <w:t>kvalifikatsiooni madalaim tase</w:t>
      </w:r>
      <w:r w:rsidRPr="00AF6307" w:rsidR="0047381E">
        <w:rPr>
          <w:rStyle w:val="normaltextrun"/>
          <w:rFonts w:ascii="Times New Roman" w:hAnsi="Times New Roman"/>
          <w:color w:val="000000"/>
          <w:sz w:val="24"/>
          <w:szCs w:val="24"/>
          <w:shd w:val="clear" w:color="auto" w:fill="FFFFFF"/>
        </w:rPr>
        <w:t xml:space="preserve">. </w:t>
      </w:r>
      <w:r w:rsidRPr="00AF6307" w:rsidR="00EC5D57">
        <w:rPr>
          <w:rStyle w:val="normaltextrun"/>
          <w:rFonts w:ascii="Times New Roman" w:hAnsi="Times New Roman"/>
          <w:color w:val="000000"/>
          <w:sz w:val="24"/>
          <w:szCs w:val="24"/>
          <w:shd w:val="clear" w:color="auto" w:fill="FFFFFF"/>
        </w:rPr>
        <w:t>Elanike arvu järgi kohalduks kõnealune erisus hetkel Kihnu vallale, Ruhnu vallale ja Vormsi vallale.</w:t>
      </w:r>
      <w:r w:rsidRPr="00AF6307" w:rsidR="00060AC1">
        <w:rPr>
          <w:rStyle w:val="normaltextrun"/>
          <w:rFonts w:ascii="Times New Roman" w:hAnsi="Times New Roman"/>
          <w:color w:val="000000"/>
          <w:sz w:val="24"/>
          <w:szCs w:val="24"/>
          <w:shd w:val="clear" w:color="auto" w:fill="FFFFFF"/>
        </w:rPr>
        <w:t xml:space="preserve"> Sarnane väikese teeninduspiirkonna erisus on ka kehtivas </w:t>
      </w:r>
      <w:proofErr w:type="spellStart"/>
      <w:r w:rsidRPr="00AF6307" w:rsidR="00060AC1">
        <w:rPr>
          <w:rStyle w:val="normaltextrun"/>
          <w:rFonts w:ascii="Times New Roman" w:hAnsi="Times New Roman"/>
          <w:color w:val="000000"/>
          <w:sz w:val="24"/>
          <w:szCs w:val="24"/>
          <w:shd w:val="clear" w:color="auto" w:fill="FFFFFF"/>
        </w:rPr>
        <w:t>RaRS</w:t>
      </w:r>
      <w:proofErr w:type="spellEnd"/>
      <w:r w:rsidRPr="00AF6307" w:rsidR="00060AC1">
        <w:rPr>
          <w:rStyle w:val="normaltextrun"/>
          <w:rFonts w:ascii="Times New Roman" w:hAnsi="Times New Roman"/>
          <w:color w:val="000000"/>
          <w:sz w:val="24"/>
          <w:szCs w:val="24"/>
          <w:shd w:val="clear" w:color="auto" w:fill="FFFFFF"/>
        </w:rPr>
        <w:t xml:space="preserve"> § 7 lõikes 6</w:t>
      </w:r>
      <w:r w:rsidRPr="00AF6307" w:rsidR="009D513B">
        <w:rPr>
          <w:rStyle w:val="normaltextrun"/>
          <w:rFonts w:ascii="Times New Roman" w:hAnsi="Times New Roman"/>
          <w:color w:val="000000"/>
          <w:sz w:val="24"/>
          <w:szCs w:val="24"/>
          <w:shd w:val="clear" w:color="auto" w:fill="FFFFFF"/>
        </w:rPr>
        <w:t xml:space="preserve"> ning on põhjendatud seetõttu, et viidatud väiksemate </w:t>
      </w:r>
      <w:proofErr w:type="spellStart"/>
      <w:r w:rsidRPr="00AF6307" w:rsidR="009D513B">
        <w:rPr>
          <w:rStyle w:val="normaltextrun"/>
          <w:rFonts w:ascii="Times New Roman" w:hAnsi="Times New Roman"/>
          <w:color w:val="000000"/>
          <w:sz w:val="24"/>
          <w:szCs w:val="24"/>
          <w:shd w:val="clear" w:color="auto" w:fill="FFFFFF"/>
        </w:rPr>
        <w:t>KOV-ide</w:t>
      </w:r>
      <w:proofErr w:type="spellEnd"/>
      <w:r w:rsidRPr="00AF6307" w:rsidR="009D513B">
        <w:rPr>
          <w:rStyle w:val="normaltextrun"/>
          <w:rFonts w:ascii="Times New Roman" w:hAnsi="Times New Roman"/>
          <w:color w:val="000000"/>
          <w:sz w:val="24"/>
          <w:szCs w:val="24"/>
          <w:shd w:val="clear" w:color="auto" w:fill="FFFFFF"/>
        </w:rPr>
        <w:t xml:space="preserve"> rahvaraamatukogude puhul võib nii töökoha võrdlemisi eraldatud asupaigast kui ka eelduslikult tagasihoidlikumast palgatasemest tulenevalt olla keeruline kõikidele eespool kirjeldatud nõuetele vastavaid juhikandidaate leida.</w:t>
      </w:r>
    </w:p>
    <w:p w:rsidRPr="00AF6307" w:rsidR="00E63A9D" w:rsidP="00AF6307" w:rsidRDefault="00E63A9D" w14:paraId="40FA3213" w14:textId="64368608">
      <w:pPr>
        <w:spacing w:after="0" w:line="240" w:lineRule="auto"/>
        <w:contextualSpacing/>
        <w:jc w:val="both"/>
        <w:rPr>
          <w:rFonts w:ascii="Times New Roman" w:hAnsi="Times New Roman"/>
          <w:sz w:val="24"/>
          <w:szCs w:val="24"/>
        </w:rPr>
      </w:pPr>
    </w:p>
    <w:p w:rsidRPr="003063CD" w:rsidR="35B7C124" w:rsidP="5320929D" w:rsidRDefault="35B7C124" w14:paraId="09EBCA0A" w14:textId="4268FE69">
      <w:pPr>
        <w:pStyle w:val="Pealkiri1"/>
        <w:spacing w:before="0" w:line="240" w:lineRule="auto"/>
        <w:jc w:val="both"/>
        <w:rPr>
          <w:rFonts w:ascii="Times New Roman" w:hAnsi="Times New Roman" w:eastAsia="Times New Roman"/>
          <w:color w:val="auto"/>
          <w:sz w:val="24"/>
          <w:szCs w:val="24"/>
        </w:rPr>
      </w:pPr>
      <w:r w:rsidRPr="5320929D">
        <w:rPr>
          <w:rFonts w:ascii="Times New Roman" w:hAnsi="Times New Roman" w:eastAsia="Times New Roman" w:cs="Times New Roman"/>
          <w:color w:val="auto"/>
          <w:sz w:val="24"/>
          <w:szCs w:val="24"/>
        </w:rPr>
        <w:t>Proportsionaalsuse kontroll rahvaraamatukogu juhile esitatava kutsenõude muudatuse kohta, mis on koostatud kooskõlas Euroopa Liidu tasandil kutsealase reguleerimise proportsionaalsuse kontrolli direktiiviga (ELT L 173, 09.07.2018, lk 25–34) ja selle rakendamiseks kehtestatud Eesti haldusjuhise põhimõtetega.</w:t>
      </w:r>
    </w:p>
    <w:p w:rsidRPr="00B97A52" w:rsidR="632083B7" w:rsidP="0004600C" w:rsidRDefault="632083B7" w14:paraId="0BE7F7D3" w14:textId="06F6D721">
      <w:pPr>
        <w:spacing w:after="0" w:line="240" w:lineRule="auto"/>
        <w:jc w:val="both"/>
        <w:rPr>
          <w:rFonts w:ascii="Times New Roman" w:hAnsi="Times New Roman" w:eastAsia="Times New Roman"/>
          <w:sz w:val="24"/>
          <w:szCs w:val="24"/>
        </w:rPr>
      </w:pPr>
    </w:p>
    <w:p w:rsidRPr="0061146E" w:rsidR="35B7C124" w:rsidP="0004600C" w:rsidRDefault="35B7C124" w14:paraId="1735B9E0" w14:textId="1E5949DC">
      <w:pPr>
        <w:spacing w:after="0" w:line="240" w:lineRule="auto"/>
        <w:jc w:val="both"/>
        <w:rPr>
          <w:rFonts w:ascii="Times New Roman" w:hAnsi="Times New Roman" w:eastAsia="Times New Roman"/>
          <w:sz w:val="24"/>
          <w:szCs w:val="24"/>
        </w:rPr>
      </w:pPr>
      <w:r w:rsidRPr="5320929D">
        <w:rPr>
          <w:rFonts w:ascii="Times New Roman" w:hAnsi="Times New Roman" w:eastAsia="Times New Roman"/>
          <w:sz w:val="24"/>
          <w:szCs w:val="24"/>
        </w:rPr>
        <w:t>Eelnõuga ajakohastatakse rahvaraamatukogu juhi kvalifikatsiooninõuded, nähes ette paindlikuma ja astmelise lähenemise, kus esmaseks nõudeks on kõrgharidus. Erialase kõrghariduse puudumisel peab juhil olema muu kõrgharidus koos kutsekvalifikatsiooniga või valmisolek nõutav kvalifikatsioon omandada nominaalse õppeaja jooksul. Sellisel juhul sõlmitakse tööleping kuni kolmeks aastaks ning seda saab pikendada pärast kvalifikatsiooni omandamist juhile seatud tähtajalise töölepingu kehtivuse aja lõpuni.</w:t>
      </w:r>
    </w:p>
    <w:p w:rsidRPr="003063CD" w:rsidR="00056423" w:rsidP="0004600C" w:rsidRDefault="00056423" w14:paraId="5088A407" w14:textId="77777777">
      <w:pPr>
        <w:spacing w:after="0" w:line="240" w:lineRule="auto"/>
        <w:jc w:val="both"/>
        <w:rPr>
          <w:rFonts w:ascii="Times New Roman" w:hAnsi="Times New Roman" w:eastAsia="Times New Roman"/>
          <w:sz w:val="24"/>
          <w:szCs w:val="24"/>
        </w:rPr>
      </w:pPr>
    </w:p>
    <w:p w:rsidRPr="0061146E" w:rsidR="35B7C124" w:rsidP="0004600C" w:rsidRDefault="35B7C124" w14:paraId="3E3C5340" w14:textId="20A6EAB9">
      <w:pPr>
        <w:spacing w:after="0" w:line="240" w:lineRule="auto"/>
        <w:jc w:val="both"/>
        <w:rPr>
          <w:rFonts w:ascii="Times New Roman" w:hAnsi="Times New Roman" w:eastAsia="Times New Roman"/>
          <w:sz w:val="24"/>
          <w:szCs w:val="24"/>
        </w:rPr>
      </w:pPr>
      <w:r w:rsidRPr="5320929D">
        <w:rPr>
          <w:rFonts w:ascii="Times New Roman" w:hAnsi="Times New Roman" w:eastAsia="Times New Roman"/>
          <w:sz w:val="24"/>
          <w:szCs w:val="24"/>
        </w:rPr>
        <w:t>Muudatus teenib avalikku huvi,</w:t>
      </w:r>
      <w:r w:rsidRPr="5320929D" w:rsidR="00347DFD">
        <w:rPr>
          <w:rFonts w:ascii="Times New Roman" w:hAnsi="Times New Roman" w:eastAsia="Times New Roman"/>
          <w:sz w:val="24"/>
          <w:szCs w:val="24"/>
        </w:rPr>
        <w:t xml:space="preserve"> </w:t>
      </w:r>
      <w:r w:rsidRPr="5320929D" w:rsidR="057CDFA3">
        <w:rPr>
          <w:rFonts w:ascii="Times New Roman" w:hAnsi="Times New Roman" w:eastAsia="Times New Roman"/>
          <w:sz w:val="24"/>
          <w:szCs w:val="24"/>
        </w:rPr>
        <w:t>et tagada</w:t>
      </w:r>
      <w:r w:rsidRPr="5320929D" w:rsidR="7F1A5665">
        <w:rPr>
          <w:rFonts w:ascii="Times New Roman" w:hAnsi="Times New Roman" w:eastAsia="Times New Roman"/>
          <w:sz w:val="24"/>
          <w:szCs w:val="24"/>
        </w:rPr>
        <w:t xml:space="preserve"> </w:t>
      </w:r>
      <w:r w:rsidRPr="5320929D" w:rsidR="1A1D5961">
        <w:rPr>
          <w:rFonts w:ascii="Times New Roman" w:hAnsi="Times New Roman" w:eastAsia="Times New Roman"/>
          <w:sz w:val="24"/>
          <w:szCs w:val="24"/>
        </w:rPr>
        <w:t>kasutaja vajadustele vastav ajakohane</w:t>
      </w:r>
      <w:r w:rsidRPr="5320929D">
        <w:rPr>
          <w:rFonts w:ascii="Times New Roman" w:hAnsi="Times New Roman" w:eastAsia="Times New Roman"/>
          <w:sz w:val="24"/>
          <w:szCs w:val="24"/>
        </w:rPr>
        <w:t xml:space="preserve"> raamatukogu- ja infoteenuste </w:t>
      </w:r>
      <w:r w:rsidRPr="5320929D" w:rsidR="7F1A5665">
        <w:rPr>
          <w:rFonts w:ascii="Times New Roman" w:hAnsi="Times New Roman" w:eastAsia="Times New Roman"/>
          <w:sz w:val="24"/>
          <w:szCs w:val="24"/>
        </w:rPr>
        <w:t>kvaliteet</w:t>
      </w:r>
      <w:r w:rsidRPr="5320929D" w:rsidR="3C2E68FE">
        <w:rPr>
          <w:rFonts w:ascii="Times New Roman" w:hAnsi="Times New Roman" w:eastAsia="Times New Roman"/>
          <w:sz w:val="24"/>
          <w:szCs w:val="24"/>
        </w:rPr>
        <w:t>n</w:t>
      </w:r>
      <w:r w:rsidRPr="5320929D" w:rsidR="7F1A5665">
        <w:rPr>
          <w:rFonts w:ascii="Times New Roman" w:hAnsi="Times New Roman" w:eastAsia="Times New Roman"/>
          <w:sz w:val="24"/>
          <w:szCs w:val="24"/>
        </w:rPr>
        <w:t>e korraldus.</w:t>
      </w:r>
      <w:r w:rsidRPr="5320929D">
        <w:rPr>
          <w:rFonts w:ascii="Times New Roman" w:hAnsi="Times New Roman" w:eastAsia="Times New Roman"/>
          <w:sz w:val="24"/>
          <w:szCs w:val="24"/>
        </w:rPr>
        <w:t xml:space="preserve"> Juhi töö eeldab lisaks juhtimisoskustele ka teadmisi kogude kujundamisest, töötlemisest ja kättesaadavaks tegemisest. Kvalifikatsiooninõue aitab tagada avaliku teenuse kvaliteedi.</w:t>
      </w:r>
    </w:p>
    <w:p w:rsidRPr="003063CD" w:rsidR="00461DB3" w:rsidP="5320929D" w:rsidRDefault="00461DB3" w14:paraId="79B659CD" w14:textId="77777777">
      <w:pPr>
        <w:spacing w:after="0" w:line="240" w:lineRule="auto"/>
        <w:jc w:val="both"/>
        <w:rPr>
          <w:rFonts w:ascii="Times New Roman" w:hAnsi="Times New Roman" w:eastAsia="Times New Roman"/>
          <w:sz w:val="24"/>
          <w:szCs w:val="24"/>
        </w:rPr>
      </w:pPr>
    </w:p>
    <w:p w:rsidRPr="0061146E" w:rsidR="35B7C124" w:rsidP="5320929D" w:rsidRDefault="35B7C124" w14:paraId="5008BE6D" w14:textId="24247837">
      <w:pPr>
        <w:spacing w:after="0" w:line="240" w:lineRule="auto"/>
        <w:jc w:val="both"/>
        <w:rPr>
          <w:rFonts w:ascii="Times New Roman" w:hAnsi="Times New Roman" w:eastAsia="Times New Roman"/>
          <w:sz w:val="24"/>
          <w:szCs w:val="24"/>
        </w:rPr>
      </w:pPr>
      <w:proofErr w:type="spellStart"/>
      <w:r w:rsidRPr="5320929D">
        <w:rPr>
          <w:rFonts w:ascii="Times New Roman" w:hAnsi="Times New Roman" w:eastAsia="Times New Roman"/>
          <w:sz w:val="24"/>
          <w:szCs w:val="24"/>
        </w:rPr>
        <w:t>Üldnormid</w:t>
      </w:r>
      <w:proofErr w:type="spellEnd"/>
      <w:r w:rsidRPr="5320929D">
        <w:rPr>
          <w:rFonts w:ascii="Times New Roman" w:hAnsi="Times New Roman" w:eastAsia="Times New Roman"/>
          <w:sz w:val="24"/>
          <w:szCs w:val="24"/>
        </w:rPr>
        <w:t xml:space="preserve"> ei sätesta erialaspetsiifilisi standardiseeritud </w:t>
      </w:r>
      <w:r w:rsidRPr="5320929D" w:rsidR="7F1A5665">
        <w:rPr>
          <w:rFonts w:ascii="Times New Roman" w:hAnsi="Times New Roman" w:eastAsia="Times New Roman"/>
          <w:sz w:val="24"/>
          <w:szCs w:val="24"/>
        </w:rPr>
        <w:t>tegevusteg</w:t>
      </w:r>
      <w:r w:rsidRPr="5320929D" w:rsidR="1A4997F2">
        <w:rPr>
          <w:rFonts w:ascii="Times New Roman" w:hAnsi="Times New Roman" w:eastAsia="Times New Roman"/>
          <w:sz w:val="24"/>
          <w:szCs w:val="24"/>
        </w:rPr>
        <w:t>a</w:t>
      </w:r>
      <w:r w:rsidRPr="5320929D">
        <w:rPr>
          <w:rFonts w:ascii="Times New Roman" w:hAnsi="Times New Roman" w:eastAsia="Times New Roman"/>
          <w:sz w:val="24"/>
          <w:szCs w:val="24"/>
        </w:rPr>
        <w:t xml:space="preserve"> soetud oskusi ega teadmisi raamatukogutööks vajalike andmete haldamisel.</w:t>
      </w:r>
    </w:p>
    <w:p w:rsidRPr="003063CD" w:rsidR="00461DB3" w:rsidP="5320929D" w:rsidRDefault="00461DB3" w14:paraId="2B05AFF9" w14:textId="77777777">
      <w:pPr>
        <w:spacing w:after="0" w:line="240" w:lineRule="auto"/>
        <w:jc w:val="both"/>
        <w:rPr>
          <w:rFonts w:ascii="Times New Roman" w:hAnsi="Times New Roman" w:eastAsia="Times New Roman"/>
          <w:sz w:val="24"/>
          <w:szCs w:val="24"/>
        </w:rPr>
      </w:pPr>
    </w:p>
    <w:p w:rsidRPr="00571095" w:rsidR="35B7C124" w:rsidP="5320929D" w:rsidRDefault="35B7C124" w14:paraId="1B40137A" w14:textId="332BEBDE">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 xml:space="preserve">Muudatus on sobiv vajalike teadmiste ja oskuste tagamiseks, pakkudes samal ajal võimalust tööle asuda ka neil, kes on valmis kvalifikatsiooni töö käigus omandama. Lähenemine arvestab piirkondlikke tööjõuprobleeme, sh </w:t>
      </w:r>
      <w:proofErr w:type="spellStart"/>
      <w:r w:rsidRPr="00571095">
        <w:rPr>
          <w:rFonts w:ascii="Times New Roman" w:hAnsi="Times New Roman" w:eastAsia="Times New Roman"/>
          <w:sz w:val="24"/>
          <w:szCs w:val="24"/>
        </w:rPr>
        <w:t>hajaasustusaladel</w:t>
      </w:r>
      <w:proofErr w:type="spellEnd"/>
      <w:r w:rsidRPr="00571095">
        <w:rPr>
          <w:rFonts w:ascii="Times New Roman" w:hAnsi="Times New Roman" w:eastAsia="Times New Roman"/>
          <w:sz w:val="24"/>
          <w:szCs w:val="24"/>
        </w:rPr>
        <w:t xml:space="preserve"> kvalifitseeritud kandidaatide nappust.</w:t>
      </w:r>
    </w:p>
    <w:p w:rsidRPr="00571095" w:rsidR="35B7C124" w:rsidP="5320929D" w:rsidRDefault="35B7C124" w14:paraId="5F751B1E" w14:textId="63B7574B">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 xml:space="preserve">Muudatus võib mõjutada 79 rahvaraamatukogu juhi ametikohale kandideerijaid üle Eesti. 2024. aasta lõpuks oli 66 omavalitsuses rakendatud rahvaraamatukogude ühtne juhtimine, </w:t>
      </w:r>
      <w:r w:rsidRPr="00571095" w:rsidR="5B6551FC">
        <w:rPr>
          <w:rFonts w:ascii="Times New Roman" w:hAnsi="Times New Roman" w:eastAsia="Times New Roman"/>
          <w:sz w:val="24"/>
          <w:szCs w:val="24"/>
        </w:rPr>
        <w:t xml:space="preserve">rakendades </w:t>
      </w:r>
      <w:r w:rsidRPr="00571095" w:rsidR="7F1A5665">
        <w:rPr>
          <w:rFonts w:ascii="Times New Roman" w:hAnsi="Times New Roman" w:eastAsia="Times New Roman"/>
          <w:sz w:val="24"/>
          <w:szCs w:val="24"/>
        </w:rPr>
        <w:t>kehtiva</w:t>
      </w:r>
      <w:r w:rsidRPr="00571095">
        <w:rPr>
          <w:rFonts w:ascii="Times New Roman" w:hAnsi="Times New Roman" w:eastAsia="Times New Roman"/>
          <w:sz w:val="24"/>
          <w:szCs w:val="24"/>
        </w:rPr>
        <w:t xml:space="preserve"> </w:t>
      </w:r>
      <w:proofErr w:type="spellStart"/>
      <w:r w:rsidRPr="00571095">
        <w:rPr>
          <w:rFonts w:ascii="Times New Roman" w:hAnsi="Times New Roman" w:eastAsia="Times New Roman"/>
          <w:sz w:val="24"/>
          <w:szCs w:val="24"/>
        </w:rPr>
        <w:t>RaRS</w:t>
      </w:r>
      <w:proofErr w:type="spellEnd"/>
      <w:r w:rsidRPr="00571095" w:rsidR="000243E1">
        <w:rPr>
          <w:rFonts w:ascii="Times New Roman" w:hAnsi="Times New Roman" w:eastAsia="Times New Roman"/>
          <w:sz w:val="24"/>
          <w:szCs w:val="24"/>
        </w:rPr>
        <w:t>-iga</w:t>
      </w:r>
      <w:r w:rsidRPr="00571095">
        <w:rPr>
          <w:rFonts w:ascii="Times New Roman" w:hAnsi="Times New Roman" w:eastAsia="Times New Roman"/>
          <w:sz w:val="24"/>
          <w:szCs w:val="24"/>
        </w:rPr>
        <w:t xml:space="preserve"> </w:t>
      </w:r>
      <w:r w:rsidRPr="00571095" w:rsidR="0B60BB16">
        <w:rPr>
          <w:rFonts w:ascii="Times New Roman" w:hAnsi="Times New Roman" w:eastAsia="Times New Roman"/>
          <w:sz w:val="24"/>
          <w:szCs w:val="24"/>
        </w:rPr>
        <w:t xml:space="preserve">juhile sätestatud </w:t>
      </w:r>
      <w:r w:rsidRPr="00571095" w:rsidR="7F1A5665">
        <w:rPr>
          <w:rFonts w:ascii="Times New Roman" w:hAnsi="Times New Roman" w:eastAsia="Times New Roman"/>
          <w:sz w:val="24"/>
          <w:szCs w:val="24"/>
        </w:rPr>
        <w:t>nõu</w:t>
      </w:r>
      <w:r w:rsidRPr="00571095" w:rsidR="0004222D">
        <w:rPr>
          <w:rFonts w:ascii="Times New Roman" w:hAnsi="Times New Roman" w:eastAsia="Times New Roman"/>
          <w:sz w:val="24"/>
          <w:szCs w:val="24"/>
        </w:rPr>
        <w:t>deid</w:t>
      </w:r>
      <w:r w:rsidRPr="00571095">
        <w:rPr>
          <w:rFonts w:ascii="Times New Roman" w:hAnsi="Times New Roman" w:eastAsia="Times New Roman"/>
          <w:sz w:val="24"/>
          <w:szCs w:val="24"/>
        </w:rPr>
        <w:t xml:space="preserve">, mis välistasid kvalifikatsiooni omandamise töö käigus. Eelnõuga on kavandatud raamatukogude andmekogu loomine ja ühise </w:t>
      </w:r>
      <w:r w:rsidRPr="00571095" w:rsidR="7F9537A9">
        <w:rPr>
          <w:rFonts w:ascii="Times New Roman" w:hAnsi="Times New Roman" w:eastAsia="Times New Roman"/>
          <w:sz w:val="24"/>
          <w:szCs w:val="24"/>
        </w:rPr>
        <w:t>raamatukogu</w:t>
      </w:r>
      <w:r w:rsidRPr="00571095" w:rsidR="7F1A5665">
        <w:rPr>
          <w:rFonts w:ascii="Times New Roman" w:hAnsi="Times New Roman" w:eastAsia="Times New Roman"/>
          <w:sz w:val="24"/>
          <w:szCs w:val="24"/>
        </w:rPr>
        <w:t>süsteemi</w:t>
      </w:r>
      <w:r w:rsidRPr="00571095">
        <w:rPr>
          <w:rFonts w:ascii="Times New Roman" w:hAnsi="Times New Roman" w:eastAsia="Times New Roman"/>
          <w:sz w:val="24"/>
          <w:szCs w:val="24"/>
        </w:rPr>
        <w:t xml:space="preserve"> rakendamine, mis eeldab erialaseid teadmisi ja oskusi </w:t>
      </w:r>
      <w:r w:rsidRPr="00571095" w:rsidR="5D8695F0">
        <w:rPr>
          <w:rFonts w:ascii="Times New Roman" w:hAnsi="Times New Roman" w:eastAsia="Times New Roman"/>
          <w:sz w:val="24"/>
          <w:szCs w:val="24"/>
        </w:rPr>
        <w:t>rahvaraamatukogu põhiülesannete korraldamiseks</w:t>
      </w:r>
      <w:r w:rsidRPr="00571095" w:rsidR="00120506">
        <w:rPr>
          <w:rFonts w:ascii="Times New Roman" w:hAnsi="Times New Roman" w:eastAsia="Times New Roman"/>
          <w:sz w:val="24"/>
          <w:szCs w:val="24"/>
        </w:rPr>
        <w:t xml:space="preserve">. </w:t>
      </w:r>
      <w:r w:rsidRPr="00571095" w:rsidR="00155E0F">
        <w:rPr>
          <w:rFonts w:ascii="Times New Roman" w:hAnsi="Times New Roman" w:eastAsia="Times New Roman"/>
          <w:sz w:val="24"/>
          <w:szCs w:val="24"/>
        </w:rPr>
        <w:t>Erialased teadmised</w:t>
      </w:r>
      <w:r w:rsidRPr="00571095" w:rsidR="00351327">
        <w:rPr>
          <w:rFonts w:ascii="Times New Roman" w:hAnsi="Times New Roman" w:eastAsia="Times New Roman"/>
          <w:sz w:val="24"/>
          <w:szCs w:val="24"/>
        </w:rPr>
        <w:t xml:space="preserve"> on vajalikud </w:t>
      </w:r>
      <w:r w:rsidRPr="00571095" w:rsidR="00146067">
        <w:rPr>
          <w:rFonts w:ascii="Times New Roman" w:hAnsi="Times New Roman" w:eastAsia="Times New Roman"/>
          <w:sz w:val="24"/>
          <w:szCs w:val="24"/>
        </w:rPr>
        <w:t>u</w:t>
      </w:r>
      <w:r w:rsidRPr="00571095" w:rsidR="00BA4D98">
        <w:rPr>
          <w:rFonts w:ascii="Times New Roman" w:hAnsi="Times New Roman" w:eastAsia="Times New Roman"/>
          <w:sz w:val="24"/>
          <w:szCs w:val="24"/>
        </w:rPr>
        <w:t xml:space="preserve">ute teenusmudelite </w:t>
      </w:r>
      <w:r w:rsidRPr="00571095" w:rsidR="001A7FC2">
        <w:rPr>
          <w:rFonts w:ascii="Times New Roman" w:hAnsi="Times New Roman" w:eastAsia="Times New Roman"/>
          <w:sz w:val="24"/>
          <w:szCs w:val="24"/>
        </w:rPr>
        <w:t>väljatöötamises ning rakendamises osalemiseks</w:t>
      </w:r>
      <w:r w:rsidRPr="00571095" w:rsidR="005E625E">
        <w:rPr>
          <w:rFonts w:ascii="Times New Roman" w:hAnsi="Times New Roman" w:eastAsia="Times New Roman"/>
          <w:sz w:val="24"/>
          <w:szCs w:val="24"/>
        </w:rPr>
        <w:t xml:space="preserve">, </w:t>
      </w:r>
      <w:r w:rsidRPr="00571095" w:rsidR="00155E0F">
        <w:rPr>
          <w:rFonts w:ascii="Times New Roman" w:hAnsi="Times New Roman" w:eastAsia="Times New Roman"/>
          <w:sz w:val="24"/>
          <w:szCs w:val="24"/>
        </w:rPr>
        <w:t xml:space="preserve">et </w:t>
      </w:r>
      <w:r w:rsidRPr="00571095" w:rsidR="3CC66CBB">
        <w:rPr>
          <w:rFonts w:ascii="Times New Roman" w:hAnsi="Times New Roman" w:eastAsia="Times New Roman"/>
          <w:sz w:val="24"/>
          <w:szCs w:val="24"/>
        </w:rPr>
        <w:t>vä</w:t>
      </w:r>
      <w:r w:rsidRPr="00571095" w:rsidR="00E77258">
        <w:rPr>
          <w:rFonts w:ascii="Times New Roman" w:hAnsi="Times New Roman" w:eastAsia="Times New Roman"/>
          <w:sz w:val="24"/>
          <w:szCs w:val="24"/>
        </w:rPr>
        <w:t>h</w:t>
      </w:r>
      <w:r w:rsidRPr="00571095" w:rsidR="3CC66CBB">
        <w:rPr>
          <w:rFonts w:ascii="Times New Roman" w:hAnsi="Times New Roman" w:eastAsia="Times New Roman"/>
          <w:sz w:val="24"/>
          <w:szCs w:val="24"/>
        </w:rPr>
        <w:t xml:space="preserve">endada </w:t>
      </w:r>
      <w:r w:rsidRPr="00571095" w:rsidR="007006F5">
        <w:rPr>
          <w:rFonts w:ascii="Times New Roman" w:hAnsi="Times New Roman" w:eastAsia="Times New Roman"/>
          <w:sz w:val="24"/>
          <w:szCs w:val="24"/>
        </w:rPr>
        <w:t>regionaalseid, infotehnoloogilisi</w:t>
      </w:r>
      <w:r w:rsidRPr="00571095" w:rsidR="004F4416">
        <w:rPr>
          <w:rFonts w:ascii="Times New Roman" w:hAnsi="Times New Roman" w:eastAsia="Times New Roman"/>
          <w:sz w:val="24"/>
          <w:szCs w:val="24"/>
        </w:rPr>
        <w:t xml:space="preserve"> ja muid barjääre </w:t>
      </w:r>
      <w:r w:rsidRPr="00571095" w:rsidR="00C73BCF">
        <w:rPr>
          <w:rFonts w:ascii="Times New Roman" w:hAnsi="Times New Roman" w:eastAsia="Times New Roman"/>
          <w:sz w:val="24"/>
          <w:szCs w:val="24"/>
        </w:rPr>
        <w:t>raamatukogude infovarade kasutamisel</w:t>
      </w:r>
      <w:r w:rsidRPr="00571095" w:rsidR="00154BA3">
        <w:rPr>
          <w:rFonts w:ascii="Times New Roman" w:hAnsi="Times New Roman" w:eastAsia="Times New Roman"/>
          <w:sz w:val="24"/>
          <w:szCs w:val="24"/>
        </w:rPr>
        <w:t>, et</w:t>
      </w:r>
      <w:r w:rsidRPr="00571095" w:rsidR="004D1330">
        <w:rPr>
          <w:rFonts w:ascii="Times New Roman" w:hAnsi="Times New Roman" w:eastAsia="Times New Roman"/>
          <w:sz w:val="24"/>
          <w:szCs w:val="24"/>
        </w:rPr>
        <w:t xml:space="preserve"> suurendada juurdepääsu raamatukogu</w:t>
      </w:r>
      <w:r w:rsidRPr="00571095" w:rsidR="004A7585">
        <w:rPr>
          <w:rFonts w:ascii="Times New Roman" w:hAnsi="Times New Roman" w:eastAsia="Times New Roman"/>
          <w:sz w:val="24"/>
          <w:szCs w:val="24"/>
        </w:rPr>
        <w:t>de</w:t>
      </w:r>
      <w:r w:rsidRPr="00571095" w:rsidR="004D1330">
        <w:rPr>
          <w:rFonts w:ascii="Times New Roman" w:hAnsi="Times New Roman" w:eastAsia="Times New Roman"/>
          <w:sz w:val="24"/>
          <w:szCs w:val="24"/>
        </w:rPr>
        <w:t xml:space="preserve"> teenustele.</w:t>
      </w:r>
      <w:r w:rsidR="00325283">
        <w:rPr>
          <w:rStyle w:val="Allmrkuseviide"/>
          <w:rFonts w:ascii="Times New Roman" w:hAnsi="Times New Roman" w:eastAsia="Times New Roman"/>
          <w:sz w:val="24"/>
          <w:szCs w:val="24"/>
          <w:lang w:val="en-US"/>
        </w:rPr>
        <w:footnoteReference w:id="31"/>
      </w:r>
    </w:p>
    <w:p w:rsidRPr="00571095" w:rsidR="35B7C124" w:rsidP="5320929D" w:rsidRDefault="35B7C124" w14:paraId="16355D87" w14:textId="7FF903B5">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 xml:space="preserve">Kehtiv õigusnorm seadis koheselt täidetava kvalifikatsiooninõude, mis välistas potentsiaalsed kandidaadid, kes oleksid valmis vajaliku kvalifikatsiooni omandama töö kõrvalt. </w:t>
      </w:r>
      <w:r w:rsidRPr="00571095" w:rsidR="004A7585">
        <w:rPr>
          <w:rFonts w:ascii="Times New Roman" w:hAnsi="Times New Roman" w:eastAsia="Times New Roman"/>
          <w:sz w:val="24"/>
          <w:szCs w:val="24"/>
        </w:rPr>
        <w:t>Paindlikkuse puudumine</w:t>
      </w:r>
      <w:r w:rsidRPr="00571095">
        <w:rPr>
          <w:rFonts w:ascii="Times New Roman" w:hAnsi="Times New Roman" w:eastAsia="Times New Roman"/>
          <w:sz w:val="24"/>
          <w:szCs w:val="24"/>
        </w:rPr>
        <w:t xml:space="preserve"> ei vastanud tööjõuturu tegelikule olukorrale ning ei võimaldanud piisavalt paindlikkust rahvaraamatukogu juhi</w:t>
      </w:r>
      <w:r w:rsidRPr="00571095" w:rsidR="001123D6">
        <w:rPr>
          <w:rFonts w:ascii="Times New Roman" w:hAnsi="Times New Roman" w:eastAsia="Times New Roman"/>
          <w:sz w:val="24"/>
          <w:szCs w:val="24"/>
        </w:rPr>
        <w:t xml:space="preserve"> värbamisel</w:t>
      </w:r>
      <w:r w:rsidRPr="00571095">
        <w:rPr>
          <w:rFonts w:ascii="Times New Roman" w:hAnsi="Times New Roman" w:eastAsia="Times New Roman"/>
          <w:sz w:val="24"/>
          <w:szCs w:val="24"/>
        </w:rPr>
        <w:t>.</w:t>
      </w:r>
    </w:p>
    <w:p w:rsidRPr="00571095" w:rsidR="35B7C124" w:rsidP="5320929D" w:rsidRDefault="35B7C124" w14:paraId="54D37E01" w14:textId="202BF5D6">
      <w:pPr>
        <w:spacing w:after="0" w:line="240" w:lineRule="auto"/>
        <w:jc w:val="both"/>
        <w:rPr>
          <w:rFonts w:ascii="Times New Roman" w:hAnsi="Times New Roman" w:eastAsia="Times New Roman"/>
          <w:sz w:val="24"/>
          <w:szCs w:val="24"/>
        </w:rPr>
      </w:pPr>
    </w:p>
    <w:p w:rsidRPr="00571095" w:rsidR="35B7C124" w:rsidP="5320929D" w:rsidRDefault="35B7C124" w14:paraId="1C3FA2BE" w14:textId="5B91A15A">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Muudatus ei piira kvalifikatsiooniga isikute ega teistest riikidest pärit kandidaatide juurdepääsu ametikohale, kuna nõuded ei sea piiranguid riigi osas.</w:t>
      </w:r>
      <w:r w:rsidRPr="00571095" w:rsidR="00200EC1">
        <w:rPr>
          <w:rFonts w:ascii="Times New Roman" w:hAnsi="Times New Roman" w:eastAsia="Times New Roman"/>
          <w:sz w:val="24"/>
          <w:szCs w:val="24"/>
        </w:rPr>
        <w:t xml:space="preserve"> </w:t>
      </w:r>
      <w:r w:rsidRPr="00571095">
        <w:rPr>
          <w:rFonts w:ascii="Times New Roman" w:hAnsi="Times New Roman" w:eastAsia="Times New Roman"/>
          <w:sz w:val="24"/>
          <w:szCs w:val="24"/>
        </w:rPr>
        <w:t xml:space="preserve">Muudatus ei too kaasa </w:t>
      </w:r>
      <w:r w:rsidRPr="00571095" w:rsidR="00DD76B0">
        <w:rPr>
          <w:rFonts w:ascii="Times New Roman" w:hAnsi="Times New Roman" w:eastAsia="Times New Roman"/>
          <w:sz w:val="24"/>
          <w:szCs w:val="24"/>
        </w:rPr>
        <w:t xml:space="preserve">ka </w:t>
      </w:r>
      <w:r w:rsidRPr="00571095">
        <w:rPr>
          <w:rFonts w:ascii="Times New Roman" w:hAnsi="Times New Roman" w:eastAsia="Times New Roman"/>
          <w:sz w:val="24"/>
          <w:szCs w:val="24"/>
        </w:rPr>
        <w:t>uusi piiranguid seoses kutseorganisatsioonide liikmelisuse, kindlustuskohustuse või keeleoskuse nõuetega. Tegemist ei ole piiratud juurdepääsuga tegevusega ega kaitstud kutsenimetusega.</w:t>
      </w:r>
    </w:p>
    <w:p w:rsidRPr="00571095" w:rsidR="000E4E1F" w:rsidP="5320929D" w:rsidRDefault="000E4E1F" w14:paraId="41AC1F54" w14:textId="77777777">
      <w:pPr>
        <w:spacing w:after="0" w:line="240" w:lineRule="auto"/>
        <w:jc w:val="both"/>
        <w:rPr>
          <w:rFonts w:ascii="Times New Roman" w:hAnsi="Times New Roman" w:eastAsia="Times New Roman"/>
          <w:sz w:val="24"/>
          <w:szCs w:val="24"/>
        </w:rPr>
      </w:pPr>
    </w:p>
    <w:p w:rsidRPr="00571095" w:rsidR="35B7C124" w:rsidP="5320929D" w:rsidRDefault="35B7C124" w14:paraId="0358409A" w14:textId="4AB98575">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 xml:space="preserve">Nõue ei ole liigselt piirav, sest aktsepteeritav on ka muu kõrgharidus. Samuti võimaldab muudatus tööle asuda erialase ettevalmistuseta, kui on olemas valmisolek kvalifikatsioon omandada. </w:t>
      </w:r>
      <w:r w:rsidRPr="00571095" w:rsidR="00225873">
        <w:rPr>
          <w:rFonts w:ascii="Times New Roman" w:hAnsi="Times New Roman" w:eastAsia="Times New Roman"/>
          <w:sz w:val="24"/>
          <w:szCs w:val="24"/>
        </w:rPr>
        <w:t>P</w:t>
      </w:r>
      <w:r w:rsidRPr="00571095">
        <w:rPr>
          <w:rFonts w:ascii="Times New Roman" w:hAnsi="Times New Roman" w:eastAsia="Times New Roman"/>
          <w:sz w:val="24"/>
          <w:szCs w:val="24"/>
        </w:rPr>
        <w:t>iirang on põhjendatud avalike huvidega ning võimaldab paindlikke lahendusi kvalifikatsiooni omandamisel.</w:t>
      </w:r>
    </w:p>
    <w:p w:rsidRPr="00571095" w:rsidR="000E4E1F" w:rsidP="5320929D" w:rsidRDefault="000E4E1F" w14:paraId="7D081837" w14:textId="77777777">
      <w:pPr>
        <w:spacing w:after="0" w:line="240" w:lineRule="auto"/>
        <w:jc w:val="both"/>
        <w:rPr>
          <w:rFonts w:ascii="Times New Roman" w:hAnsi="Times New Roman" w:eastAsia="Times New Roman"/>
          <w:sz w:val="24"/>
          <w:szCs w:val="24"/>
        </w:rPr>
      </w:pPr>
    </w:p>
    <w:p w:rsidRPr="00571095" w:rsidR="35B7C124" w:rsidP="5320929D" w:rsidRDefault="35B7C124" w14:paraId="1283762C" w14:textId="19385D6E">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 xml:space="preserve">Muudatus on proportsionaalne, sest suurendab juhi ametikohale kandideerimise paindlikkust, säilitades </w:t>
      </w:r>
      <w:r w:rsidRPr="00571095" w:rsidR="00D4116C">
        <w:rPr>
          <w:rFonts w:ascii="Times New Roman" w:hAnsi="Times New Roman" w:eastAsia="Times New Roman"/>
          <w:sz w:val="24"/>
          <w:szCs w:val="24"/>
        </w:rPr>
        <w:t>erialase</w:t>
      </w:r>
      <w:r w:rsidRPr="00571095" w:rsidR="006B73C6">
        <w:rPr>
          <w:rFonts w:ascii="Times New Roman" w:hAnsi="Times New Roman" w:eastAsia="Times New Roman"/>
          <w:sz w:val="24"/>
          <w:szCs w:val="24"/>
        </w:rPr>
        <w:t>lt pädeva</w:t>
      </w:r>
      <w:r w:rsidRPr="00571095" w:rsidR="00D4116C">
        <w:rPr>
          <w:rFonts w:ascii="Times New Roman" w:hAnsi="Times New Roman" w:eastAsia="Times New Roman"/>
          <w:sz w:val="24"/>
          <w:szCs w:val="24"/>
        </w:rPr>
        <w:t xml:space="preserve"> </w:t>
      </w:r>
      <w:r w:rsidRPr="00571095" w:rsidR="005D3920">
        <w:rPr>
          <w:rFonts w:ascii="Times New Roman" w:hAnsi="Times New Roman" w:eastAsia="Times New Roman"/>
          <w:sz w:val="24"/>
          <w:szCs w:val="24"/>
        </w:rPr>
        <w:t>juhtimis</w:t>
      </w:r>
      <w:r w:rsidRPr="00571095" w:rsidR="006B73C6">
        <w:rPr>
          <w:rFonts w:ascii="Times New Roman" w:hAnsi="Times New Roman" w:eastAsia="Times New Roman"/>
          <w:sz w:val="24"/>
          <w:szCs w:val="24"/>
        </w:rPr>
        <w:t xml:space="preserve">e ja raamatukoguteenuste </w:t>
      </w:r>
      <w:r w:rsidRPr="00571095">
        <w:rPr>
          <w:rFonts w:ascii="Times New Roman" w:hAnsi="Times New Roman" w:eastAsia="Times New Roman"/>
          <w:sz w:val="24"/>
          <w:szCs w:val="24"/>
        </w:rPr>
        <w:t>kvaliteedi</w:t>
      </w:r>
      <w:r w:rsidRPr="00571095" w:rsidR="007C29B5">
        <w:rPr>
          <w:rFonts w:ascii="Times New Roman" w:hAnsi="Times New Roman" w:eastAsia="Times New Roman"/>
          <w:sz w:val="24"/>
          <w:szCs w:val="24"/>
        </w:rPr>
        <w:t xml:space="preserve"> nõude</w:t>
      </w:r>
      <w:r w:rsidRPr="00571095">
        <w:rPr>
          <w:rFonts w:ascii="Times New Roman" w:hAnsi="Times New Roman" w:eastAsia="Times New Roman"/>
          <w:sz w:val="24"/>
          <w:szCs w:val="24"/>
        </w:rPr>
        <w:t>. See avab tööturu ka neile, kel puudub erialane</w:t>
      </w:r>
      <w:r w:rsidRPr="00571095" w:rsidR="007C29B5">
        <w:rPr>
          <w:rFonts w:ascii="Times New Roman" w:hAnsi="Times New Roman" w:eastAsia="Times New Roman"/>
          <w:sz w:val="24"/>
          <w:szCs w:val="24"/>
        </w:rPr>
        <w:t xml:space="preserve"> kõrgharidus võ</w:t>
      </w:r>
      <w:r w:rsidRPr="00571095" w:rsidR="007172BC">
        <w:rPr>
          <w:rFonts w:ascii="Times New Roman" w:hAnsi="Times New Roman" w:eastAsia="Times New Roman"/>
          <w:sz w:val="24"/>
          <w:szCs w:val="24"/>
        </w:rPr>
        <w:t xml:space="preserve">i </w:t>
      </w:r>
      <w:r w:rsidRPr="00571095" w:rsidR="0011142A">
        <w:rPr>
          <w:rFonts w:ascii="Times New Roman" w:hAnsi="Times New Roman" w:eastAsia="Times New Roman"/>
          <w:sz w:val="24"/>
          <w:szCs w:val="24"/>
        </w:rPr>
        <w:t xml:space="preserve">juhile vastav </w:t>
      </w:r>
      <w:r w:rsidRPr="00571095" w:rsidR="00730868">
        <w:rPr>
          <w:rFonts w:ascii="Times New Roman" w:hAnsi="Times New Roman" w:eastAsia="Times New Roman"/>
          <w:sz w:val="24"/>
          <w:szCs w:val="24"/>
        </w:rPr>
        <w:t>raamatukoguhoidja kutsekvalifikatsioon</w:t>
      </w:r>
      <w:r w:rsidRPr="00571095">
        <w:rPr>
          <w:rFonts w:ascii="Times New Roman" w:hAnsi="Times New Roman" w:eastAsia="Times New Roman"/>
          <w:sz w:val="24"/>
          <w:szCs w:val="24"/>
        </w:rPr>
        <w:t xml:space="preserve">, tingimusel, et see omandatakse tähtajalise töösuhte jooksul. Nii kujuneb </w:t>
      </w:r>
      <w:r w:rsidRPr="00571095" w:rsidR="00A61AD9">
        <w:rPr>
          <w:rFonts w:ascii="Times New Roman" w:hAnsi="Times New Roman" w:eastAsia="Times New Roman"/>
          <w:sz w:val="24"/>
          <w:szCs w:val="24"/>
        </w:rPr>
        <w:t>erialane</w:t>
      </w:r>
      <w:r w:rsidRPr="00571095" w:rsidR="00D4116C">
        <w:rPr>
          <w:rFonts w:ascii="Times New Roman" w:hAnsi="Times New Roman" w:eastAsia="Times New Roman"/>
          <w:sz w:val="24"/>
          <w:szCs w:val="24"/>
        </w:rPr>
        <w:t xml:space="preserve"> </w:t>
      </w:r>
      <w:r w:rsidRPr="00571095">
        <w:rPr>
          <w:rFonts w:ascii="Times New Roman" w:hAnsi="Times New Roman" w:eastAsia="Times New Roman"/>
          <w:sz w:val="24"/>
          <w:szCs w:val="24"/>
        </w:rPr>
        <w:t>juhtimispädevus välja mõistliku aja jooksul.</w:t>
      </w:r>
    </w:p>
    <w:p w:rsidRPr="00571095" w:rsidR="35B7C124" w:rsidP="5320929D" w:rsidRDefault="35B7C124" w14:paraId="0E601248" w14:textId="0A7C13C9">
      <w:pPr>
        <w:spacing w:after="0" w:line="240" w:lineRule="auto"/>
        <w:jc w:val="both"/>
        <w:rPr>
          <w:rFonts w:ascii="Times New Roman" w:hAnsi="Times New Roman" w:eastAsia="Times New Roman"/>
          <w:sz w:val="24"/>
          <w:szCs w:val="24"/>
        </w:rPr>
      </w:pPr>
    </w:p>
    <w:p w:rsidRPr="00571095" w:rsidR="35B7C124" w:rsidP="5320929D" w:rsidRDefault="35B7C124" w14:paraId="77EB16BB" w14:textId="6052C24D">
      <w:pPr>
        <w:spacing w:after="0" w:line="240" w:lineRule="auto"/>
        <w:jc w:val="both"/>
        <w:rPr>
          <w:rFonts w:ascii="Times New Roman" w:hAnsi="Times New Roman" w:eastAsia="Times New Roman"/>
          <w:sz w:val="24"/>
          <w:szCs w:val="24"/>
        </w:rPr>
      </w:pPr>
      <w:r w:rsidRPr="00571095">
        <w:rPr>
          <w:rFonts w:ascii="Times New Roman" w:hAnsi="Times New Roman" w:eastAsia="Times New Roman"/>
          <w:sz w:val="24"/>
          <w:szCs w:val="24"/>
        </w:rPr>
        <w:t>Vähem piiravat, kuid sama tõhusat alternatiivi olemasolevale lahendusele ei ole. Kavandatav muudatus vastab proportsionaalsuse kriteeriumile: see on vajalik, sobiv ja paindlikum kui kehtiv regulatsioon. Muudatus laiendab kandidaatide ringi, säilitades siiski nõutava kvalifikatsioonitaseme.</w:t>
      </w:r>
    </w:p>
    <w:p w:rsidR="632083B7" w:rsidP="5320929D" w:rsidRDefault="632083B7" w14:paraId="6B45918E" w14:textId="6978B545">
      <w:pPr>
        <w:spacing w:after="0" w:line="240" w:lineRule="auto"/>
        <w:contextualSpacing/>
        <w:jc w:val="both"/>
        <w:rPr>
          <w:rFonts w:ascii="Times New Roman" w:hAnsi="Times New Roman"/>
          <w:sz w:val="24"/>
          <w:szCs w:val="24"/>
        </w:rPr>
      </w:pPr>
    </w:p>
    <w:p w:rsidRPr="00AF6307" w:rsidR="00E63A9D" w:rsidP="5320929D" w:rsidRDefault="00E63A9D" w14:paraId="4F9E1FEF" w14:textId="50CE552F">
      <w:pPr>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Eelnõu § 9</w:t>
      </w:r>
      <w:r w:rsidRPr="5320929D">
        <w:rPr>
          <w:rFonts w:ascii="Times New Roman" w:hAnsi="Times New Roman"/>
          <w:sz w:val="24"/>
          <w:szCs w:val="24"/>
        </w:rPr>
        <w:t xml:space="preserve"> – </w:t>
      </w:r>
      <w:commentRangeStart w:id="4"/>
      <w:r w:rsidRPr="5320929D" w:rsidR="00230577">
        <w:rPr>
          <w:rFonts w:ascii="Times New Roman" w:hAnsi="Times New Roman"/>
          <w:sz w:val="24"/>
          <w:szCs w:val="24"/>
        </w:rPr>
        <w:t>reguleeritakse raamatukogutöötaja haridus- ja kutsenõuetega seonduvat</w:t>
      </w:r>
      <w:r w:rsidRPr="5320929D" w:rsidR="006E6D7D">
        <w:rPr>
          <w:rFonts w:ascii="Times New Roman" w:hAnsi="Times New Roman"/>
          <w:sz w:val="24"/>
          <w:szCs w:val="24"/>
        </w:rPr>
        <w:t xml:space="preserve">, mida kehtivas </w:t>
      </w:r>
      <w:proofErr w:type="spellStart"/>
      <w:r w:rsidRPr="5320929D" w:rsidR="006E6D7D">
        <w:rPr>
          <w:rFonts w:ascii="Times New Roman" w:hAnsi="Times New Roman"/>
          <w:sz w:val="24"/>
          <w:szCs w:val="24"/>
        </w:rPr>
        <w:t>RaRS-is</w:t>
      </w:r>
      <w:proofErr w:type="spellEnd"/>
      <w:r w:rsidRPr="5320929D" w:rsidR="006E6D7D">
        <w:rPr>
          <w:rFonts w:ascii="Times New Roman" w:hAnsi="Times New Roman"/>
          <w:sz w:val="24"/>
          <w:szCs w:val="24"/>
        </w:rPr>
        <w:t xml:space="preserve"> tehtud ei ole.</w:t>
      </w:r>
      <w:commentRangeEnd w:id="4"/>
      <w:r w:rsidR="002E0B67">
        <w:rPr>
          <w:rStyle w:val="Kommentaariviide"/>
        </w:rPr>
        <w:commentReference w:id="4"/>
      </w:r>
    </w:p>
    <w:p w:rsidRPr="00AF6307" w:rsidR="00BF1906" w:rsidP="5320929D" w:rsidRDefault="00BF1906" w14:paraId="0EB53D76" w14:textId="77777777">
      <w:pPr>
        <w:spacing w:after="0" w:line="240" w:lineRule="auto"/>
        <w:contextualSpacing/>
        <w:jc w:val="both"/>
        <w:rPr>
          <w:rFonts w:ascii="Times New Roman" w:hAnsi="Times New Roman"/>
          <w:sz w:val="24"/>
          <w:szCs w:val="24"/>
        </w:rPr>
      </w:pPr>
    </w:p>
    <w:p w:rsidRPr="00AF6307" w:rsidR="00BF1906" w:rsidP="00AF6307" w:rsidRDefault="006E6D7D" w14:paraId="2A262B18" w14:textId="00A00738">
      <w:pPr>
        <w:spacing w:after="0" w:line="240" w:lineRule="auto"/>
        <w:contextualSpacing/>
        <w:jc w:val="both"/>
        <w:rPr>
          <w:rFonts w:ascii="Times New Roman" w:hAnsi="Times New Roman"/>
          <w:sz w:val="24"/>
          <w:szCs w:val="24"/>
        </w:rPr>
      </w:pPr>
      <w:r w:rsidRPr="5320929D">
        <w:rPr>
          <w:rFonts w:ascii="Times New Roman" w:hAnsi="Times New Roman"/>
          <w:sz w:val="24"/>
          <w:szCs w:val="24"/>
          <w:u w:val="single"/>
        </w:rPr>
        <w:t>Lõige 1</w:t>
      </w:r>
      <w:r w:rsidRPr="5320929D">
        <w:rPr>
          <w:rFonts w:ascii="Times New Roman" w:hAnsi="Times New Roman"/>
          <w:sz w:val="24"/>
          <w:szCs w:val="24"/>
        </w:rPr>
        <w:t xml:space="preserve"> näeb ette, et </w:t>
      </w:r>
      <w:r w:rsidRPr="5320929D">
        <w:rPr>
          <w:rStyle w:val="normaltextrun"/>
          <w:rFonts w:ascii="Times New Roman" w:hAnsi="Times New Roman"/>
          <w:color w:val="000000" w:themeColor="text1"/>
          <w:sz w:val="24"/>
          <w:szCs w:val="24"/>
        </w:rPr>
        <w:t xml:space="preserve">raamatukogutöötajal, kes täidab </w:t>
      </w:r>
      <w:proofErr w:type="spellStart"/>
      <w:r w:rsidRPr="5320929D">
        <w:rPr>
          <w:rStyle w:val="normaltextrun"/>
          <w:rFonts w:ascii="Times New Roman" w:hAnsi="Times New Roman"/>
          <w:color w:val="000000" w:themeColor="text1"/>
          <w:sz w:val="24"/>
          <w:szCs w:val="24"/>
        </w:rPr>
        <w:t>RaRS</w:t>
      </w:r>
      <w:proofErr w:type="spellEnd"/>
      <w:r w:rsidRPr="5320929D">
        <w:rPr>
          <w:rStyle w:val="normaltextrun"/>
          <w:rFonts w:ascii="Times New Roman" w:hAnsi="Times New Roman"/>
          <w:color w:val="000000" w:themeColor="text1"/>
          <w:sz w:val="24"/>
          <w:szCs w:val="24"/>
        </w:rPr>
        <w:t xml:space="preserve"> § 2 lõikes 2 nimetatud ülesandeid (rahvaraamatukogu põhiülesanded), peab olema nende täitmiseks piisav haridus ja kompetents või raamatukoguhoidja kutsekvalifikatsioon. Nõue on vajalik rahvaraamatukogude teenuste </w:t>
      </w:r>
      <w:r w:rsidRPr="5320929D" w:rsidR="000D7CFE">
        <w:rPr>
          <w:rStyle w:val="normaltextrun"/>
          <w:rFonts w:ascii="Times New Roman" w:hAnsi="Times New Roman"/>
          <w:color w:val="000000" w:themeColor="text1"/>
          <w:sz w:val="24"/>
          <w:szCs w:val="24"/>
        </w:rPr>
        <w:t xml:space="preserve">kõrge </w:t>
      </w:r>
      <w:r w:rsidRPr="5320929D">
        <w:rPr>
          <w:rStyle w:val="normaltextrun"/>
          <w:rFonts w:ascii="Times New Roman" w:hAnsi="Times New Roman"/>
          <w:color w:val="000000" w:themeColor="text1"/>
          <w:sz w:val="24"/>
          <w:szCs w:val="24"/>
        </w:rPr>
        <w:t xml:space="preserve">kvaliteedi tagamiseks. Sättes ei viidata konkreetselt </w:t>
      </w:r>
      <w:r w:rsidRPr="5320929D">
        <w:rPr>
          <w:rFonts w:ascii="Times New Roman" w:hAnsi="Times New Roman" w:eastAsia="Times New Roman"/>
          <w:sz w:val="24"/>
          <w:szCs w:val="24"/>
          <w:lang w:eastAsia="et-EE"/>
        </w:rPr>
        <w:t>raamatukogunduse või infoteaduste alasele haridusele, kuna teatud põhiülesannete täitmiseks</w:t>
      </w:r>
      <w:r w:rsidRPr="5320929D" w:rsidR="00B40715">
        <w:rPr>
          <w:rFonts w:ascii="Times New Roman" w:hAnsi="Times New Roman" w:eastAsia="Times New Roman"/>
          <w:sz w:val="24"/>
          <w:szCs w:val="24"/>
          <w:lang w:eastAsia="et-EE"/>
        </w:rPr>
        <w:t xml:space="preserve"> (näiteks </w:t>
      </w:r>
      <w:r w:rsidRPr="5320929D" w:rsidR="00B40715">
        <w:rPr>
          <w:rFonts w:ascii="Times New Roman" w:hAnsi="Times New Roman"/>
          <w:sz w:val="24"/>
          <w:szCs w:val="24"/>
        </w:rPr>
        <w:t>avalikule teabele ja elektroonilistele avalikele teenustele juurdepääsu võimaldamisel toe pakkumiseks ning digipädevusealaseks juhendamiseks</w:t>
      </w:r>
      <w:r w:rsidRPr="5320929D" w:rsidR="00B40715">
        <w:rPr>
          <w:rFonts w:ascii="Times New Roman" w:hAnsi="Times New Roman" w:eastAsia="Times New Roman"/>
          <w:sz w:val="24"/>
          <w:szCs w:val="24"/>
          <w:lang w:eastAsia="et-EE"/>
        </w:rPr>
        <w:t>)</w:t>
      </w:r>
      <w:r w:rsidRPr="5320929D">
        <w:rPr>
          <w:rFonts w:ascii="Times New Roman" w:hAnsi="Times New Roman" w:eastAsia="Times New Roman"/>
          <w:sz w:val="24"/>
          <w:szCs w:val="24"/>
          <w:lang w:eastAsia="et-EE"/>
        </w:rPr>
        <w:t xml:space="preserve"> võib olla sobilik ka muu valdkonna haridus</w:t>
      </w:r>
      <w:r w:rsidRPr="5320929D" w:rsidR="00B40715">
        <w:rPr>
          <w:rFonts w:ascii="Times New Roman" w:hAnsi="Times New Roman" w:eastAsia="Times New Roman"/>
          <w:sz w:val="24"/>
          <w:szCs w:val="24"/>
          <w:lang w:eastAsia="et-EE"/>
        </w:rPr>
        <w:t xml:space="preserve">. </w:t>
      </w:r>
      <w:r w:rsidRPr="5320929D" w:rsidR="00293AF5">
        <w:rPr>
          <w:rFonts w:ascii="Times New Roman" w:hAnsi="Times New Roman" w:eastAsia="Times New Roman"/>
          <w:sz w:val="24"/>
          <w:szCs w:val="24"/>
          <w:lang w:eastAsia="et-EE"/>
        </w:rPr>
        <w:t xml:space="preserve">Samuti ei nõuta kõrghariduse olemasolu, vaid </w:t>
      </w:r>
      <w:r w:rsidRPr="5320929D" w:rsidR="00684EA0">
        <w:rPr>
          <w:rFonts w:ascii="Times New Roman" w:hAnsi="Times New Roman" w:eastAsia="Times New Roman"/>
          <w:sz w:val="24"/>
          <w:szCs w:val="24"/>
          <w:lang w:eastAsia="et-EE"/>
        </w:rPr>
        <w:t xml:space="preserve">piisavaks hariduseks võib olla ka näiteks raamatukoguhoidjate kutsekoolituse läbimine. </w:t>
      </w:r>
      <w:r w:rsidRPr="5320929D" w:rsidR="002F47B6">
        <w:rPr>
          <w:rFonts w:ascii="Times New Roman" w:hAnsi="Times New Roman" w:eastAsia="Times New Roman"/>
          <w:sz w:val="24"/>
          <w:szCs w:val="24"/>
          <w:lang w:eastAsia="et-EE"/>
        </w:rPr>
        <w:t>Haridus- ja kutsenõuded ei laiene rahvaraamatukogu töötajatele, kes täidavad muid ülesandeid (näiteks pakuvad tugiteenuseid).</w:t>
      </w:r>
    </w:p>
    <w:p w:rsidRPr="00AF6307" w:rsidR="00BF1906" w:rsidP="00AF6307" w:rsidRDefault="00BF1906" w14:paraId="56FF69E1" w14:textId="77777777">
      <w:pPr>
        <w:spacing w:after="0" w:line="240" w:lineRule="auto"/>
        <w:contextualSpacing/>
        <w:jc w:val="both"/>
        <w:rPr>
          <w:rFonts w:ascii="Times New Roman" w:hAnsi="Times New Roman"/>
          <w:sz w:val="24"/>
          <w:szCs w:val="24"/>
        </w:rPr>
      </w:pPr>
    </w:p>
    <w:p w:rsidRPr="00AF6307" w:rsidR="002F47B6" w:rsidP="00AF6307" w:rsidRDefault="002F47B6" w14:paraId="687BB43A" w14:textId="19311A98">
      <w:pPr>
        <w:spacing w:after="0" w:line="240" w:lineRule="auto"/>
        <w:contextualSpacing/>
        <w:jc w:val="both"/>
        <w:rPr>
          <w:rStyle w:val="normaltextrun"/>
          <w:rFonts w:ascii="Times New Roman" w:hAnsi="Times New Roman"/>
          <w:color w:val="000000"/>
          <w:sz w:val="24"/>
          <w:szCs w:val="24"/>
        </w:rPr>
      </w:pPr>
      <w:r w:rsidRPr="00AF6307">
        <w:rPr>
          <w:rFonts w:ascii="Times New Roman" w:hAnsi="Times New Roman"/>
          <w:sz w:val="24"/>
          <w:szCs w:val="24"/>
          <w:u w:val="single"/>
        </w:rPr>
        <w:t>Lõike 2</w:t>
      </w:r>
      <w:r w:rsidRPr="00AF6307">
        <w:rPr>
          <w:rFonts w:ascii="Times New Roman" w:hAnsi="Times New Roman"/>
          <w:sz w:val="24"/>
          <w:szCs w:val="24"/>
        </w:rPr>
        <w:t xml:space="preserve"> kohaselt </w:t>
      </w:r>
      <w:r w:rsidRPr="00AF6307">
        <w:rPr>
          <w:rStyle w:val="normaltextrun"/>
          <w:rFonts w:ascii="Times New Roman" w:hAnsi="Times New Roman"/>
          <w:color w:val="000000"/>
          <w:sz w:val="24"/>
          <w:szCs w:val="24"/>
        </w:rPr>
        <w:t xml:space="preserve">võib juhul, kui sama paragrahvi lõikes 1 sätestatud nõuetele vastavaid raamatukogutöötajaid ei leita, rahvaraamatukogu põhiülesandeid täita ka töötaja, kellel on valmisolek vajalik haridus või kutsekvalifikatsioon </w:t>
      </w:r>
      <w:r w:rsidRPr="00AF6307">
        <w:rPr>
          <w:rStyle w:val="normaltextrun"/>
          <w:rFonts w:ascii="Times New Roman" w:hAnsi="Times New Roman"/>
          <w:color w:val="000000"/>
          <w:sz w:val="24"/>
          <w:szCs w:val="24"/>
          <w:bdr w:val="none" w:color="auto" w:sz="0" w:space="0" w:frame="1"/>
        </w:rPr>
        <w:t>nominaalse õppeaja jooksul omandada</w:t>
      </w:r>
      <w:r w:rsidRPr="00AF6307">
        <w:rPr>
          <w:rStyle w:val="normaltextrun"/>
          <w:rFonts w:ascii="Times New Roman" w:hAnsi="Times New Roman"/>
          <w:color w:val="000000"/>
          <w:sz w:val="24"/>
          <w:szCs w:val="24"/>
        </w:rPr>
        <w:t xml:space="preserve">. </w:t>
      </w:r>
      <w:r w:rsidRPr="00AF6307" w:rsidR="00293AF5">
        <w:rPr>
          <w:rStyle w:val="normaltextrun"/>
          <w:rFonts w:ascii="Times New Roman" w:hAnsi="Times New Roman"/>
          <w:color w:val="000000"/>
          <w:sz w:val="24"/>
          <w:szCs w:val="24"/>
        </w:rPr>
        <w:t xml:space="preserve">Arvestades asjaolu, et rahvaraamatukogude võrk katab tervet Eestit ja kõikjale ei pruugi olla võimalik piisava hariduse ja kompetentsiga töötajaid leida, jäetakse raamatukogutöötaja haridus- ja kutsenõuetesse teatav paindlikkus, ent kasutatakse seejuures siiski lahendust, mis </w:t>
      </w:r>
      <w:r w:rsidRPr="00AF6307">
        <w:rPr>
          <w:rStyle w:val="normaltextrun"/>
          <w:rFonts w:ascii="Times New Roman" w:hAnsi="Times New Roman"/>
          <w:color w:val="000000"/>
          <w:sz w:val="24"/>
          <w:szCs w:val="24"/>
        </w:rPr>
        <w:t>suunab</w:t>
      </w:r>
      <w:r w:rsidRPr="00AF6307" w:rsidR="00293AF5">
        <w:rPr>
          <w:rStyle w:val="normaltextrun"/>
          <w:rFonts w:ascii="Times New Roman" w:hAnsi="Times New Roman"/>
          <w:color w:val="000000"/>
          <w:sz w:val="24"/>
          <w:szCs w:val="24"/>
        </w:rPr>
        <w:t xml:space="preserve"> vajalikke teadmisi mõistliku aja jooksul omandama.</w:t>
      </w:r>
    </w:p>
    <w:p w:rsidRPr="00AF6307" w:rsidR="002F47B6" w:rsidP="00AF6307" w:rsidRDefault="002F47B6" w14:paraId="02808E3C" w14:textId="6CBDFEB8">
      <w:pPr>
        <w:spacing w:after="0" w:line="240" w:lineRule="auto"/>
        <w:contextualSpacing/>
        <w:jc w:val="both"/>
        <w:rPr>
          <w:rFonts w:ascii="Times New Roman" w:hAnsi="Times New Roman"/>
          <w:sz w:val="24"/>
          <w:szCs w:val="24"/>
        </w:rPr>
      </w:pPr>
    </w:p>
    <w:p w:rsidRPr="00AF6307" w:rsidR="00BF1906" w:rsidP="00AF6307" w:rsidRDefault="00293AF5" w14:paraId="1B1AD802" w14:textId="29C0B082">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3</w:t>
      </w:r>
      <w:r w:rsidRPr="00AF6307">
        <w:rPr>
          <w:rFonts w:ascii="Times New Roman" w:hAnsi="Times New Roman"/>
          <w:sz w:val="24"/>
          <w:szCs w:val="24"/>
        </w:rPr>
        <w:t xml:space="preserve"> sätestatakse, et rahvaraamatukogu põhiülesannete täitmiseks </w:t>
      </w:r>
      <w:r w:rsidRPr="00AF6307">
        <w:rPr>
          <w:rStyle w:val="normaltextrun"/>
          <w:rFonts w:ascii="Times New Roman" w:hAnsi="Times New Roman"/>
          <w:color w:val="000000"/>
          <w:sz w:val="24"/>
          <w:szCs w:val="24"/>
        </w:rPr>
        <w:t xml:space="preserve">piisava hariduse ja kompetentsita või raamatukoguhoidja kutsekvalifikatsioonita töötajaga võib sõlmida üksnes tähtajalise töölepingu, mille kestus on vajaliku hariduse või </w:t>
      </w:r>
      <w:r w:rsidRPr="00AF6307">
        <w:rPr>
          <w:rStyle w:val="normaltextrun"/>
          <w:rFonts w:ascii="Times New Roman" w:hAnsi="Times New Roman"/>
          <w:color w:val="000000"/>
          <w:sz w:val="24"/>
          <w:szCs w:val="24"/>
          <w:bdr w:val="none" w:color="auto" w:sz="0" w:space="0" w:frame="1"/>
        </w:rPr>
        <w:t>kutsekvalifikatsiooni</w:t>
      </w:r>
      <w:r w:rsidRPr="00AF6307">
        <w:rPr>
          <w:rStyle w:val="normaltextrun"/>
          <w:rFonts w:ascii="Times New Roman" w:hAnsi="Times New Roman"/>
          <w:color w:val="000000"/>
          <w:sz w:val="24"/>
          <w:szCs w:val="24"/>
          <w:shd w:val="clear" w:color="auto" w:fill="FFFFFF"/>
        </w:rPr>
        <w:t xml:space="preserve"> omandamise nominaalne õppeaeg</w:t>
      </w:r>
      <w:r w:rsidRPr="00AF6307">
        <w:rPr>
          <w:rStyle w:val="normaltextrun"/>
          <w:rFonts w:ascii="Times New Roman" w:hAnsi="Times New Roman"/>
          <w:color w:val="000000"/>
          <w:sz w:val="24"/>
          <w:szCs w:val="24"/>
        </w:rPr>
        <w:t>. Lisaks nähakse ette, et vajaliku hariduse või kutsekvalifikatsiooni omandamisel muutub töösuhe tähtajatuks.</w:t>
      </w:r>
      <w:r w:rsidRPr="00AF6307" w:rsidR="000D7CFE">
        <w:rPr>
          <w:rStyle w:val="normaltextrun"/>
          <w:rFonts w:ascii="Times New Roman" w:hAnsi="Times New Roman"/>
          <w:color w:val="000000"/>
          <w:sz w:val="24"/>
          <w:szCs w:val="24"/>
        </w:rPr>
        <w:t xml:space="preserve"> Tegemist on nõudega, mis taaskord motiveerib vajalike teadmiste omandamisega mitte viivitama, tagades seeläbi rahvaraamatukogu teenuste kõrge kvaliteedi.</w:t>
      </w:r>
    </w:p>
    <w:p w:rsidR="00E63A9D" w:rsidP="5320929D" w:rsidRDefault="00E63A9D" w14:paraId="44F435D5" w14:textId="77777777">
      <w:pPr>
        <w:spacing w:after="0" w:line="240" w:lineRule="auto"/>
        <w:contextualSpacing/>
        <w:jc w:val="both"/>
        <w:rPr>
          <w:rFonts w:ascii="Times New Roman" w:hAnsi="Times New Roman"/>
          <w:sz w:val="24"/>
          <w:szCs w:val="24"/>
        </w:rPr>
      </w:pPr>
    </w:p>
    <w:p w:rsidR="003A0B62" w:rsidP="5320929D" w:rsidRDefault="00F94C26" w14:paraId="34A6B66F" w14:textId="0A1BF5BF">
      <w:pPr>
        <w:pStyle w:val="Pealkiri1"/>
        <w:spacing w:before="0" w:line="240" w:lineRule="auto"/>
        <w:jc w:val="both"/>
        <w:rPr>
          <w:rFonts w:ascii="Times New Roman" w:hAnsi="Times New Roman" w:eastAsia="Times New Roman" w:cs="Times New Roman"/>
          <w:color w:val="auto"/>
          <w:sz w:val="24"/>
          <w:szCs w:val="24"/>
        </w:rPr>
      </w:pPr>
      <w:r w:rsidRPr="5320929D">
        <w:rPr>
          <w:rFonts w:ascii="Times New Roman" w:hAnsi="Times New Roman" w:eastAsia="Times New Roman" w:cs="Times New Roman"/>
          <w:color w:val="auto"/>
          <w:sz w:val="24"/>
          <w:szCs w:val="24"/>
        </w:rPr>
        <w:t xml:space="preserve">Proportsionaalsuse kontroll </w:t>
      </w:r>
      <w:r w:rsidRPr="5320929D" w:rsidR="00A11043">
        <w:rPr>
          <w:rFonts w:ascii="Times New Roman" w:hAnsi="Times New Roman" w:eastAsia="Times New Roman" w:cs="Times New Roman"/>
          <w:color w:val="auto"/>
          <w:sz w:val="24"/>
          <w:szCs w:val="24"/>
        </w:rPr>
        <w:t xml:space="preserve">uute </w:t>
      </w:r>
      <w:r w:rsidRPr="5320929D">
        <w:rPr>
          <w:rFonts w:ascii="Times New Roman" w:hAnsi="Times New Roman" w:eastAsia="Times New Roman" w:cs="Times New Roman"/>
          <w:color w:val="auto"/>
          <w:sz w:val="24"/>
          <w:szCs w:val="24"/>
        </w:rPr>
        <w:t xml:space="preserve">rahvaraamatukogu töötaja </w:t>
      </w:r>
      <w:r w:rsidRPr="5320929D" w:rsidR="00911416">
        <w:rPr>
          <w:rFonts w:ascii="Times New Roman" w:hAnsi="Times New Roman"/>
          <w:color w:val="auto"/>
          <w:sz w:val="24"/>
          <w:szCs w:val="24"/>
        </w:rPr>
        <w:t xml:space="preserve">haridus- ja kutsenõuete </w:t>
      </w:r>
      <w:r w:rsidRPr="5320929D">
        <w:rPr>
          <w:rFonts w:ascii="Times New Roman" w:hAnsi="Times New Roman" w:eastAsia="Times New Roman" w:cs="Times New Roman"/>
          <w:color w:val="auto"/>
          <w:sz w:val="24"/>
          <w:szCs w:val="24"/>
        </w:rPr>
        <w:t>kohta, mis on koostatud kooskõlas Euroopa Liidu tasandil kutsealase reguleerimise proportsionaalsuse kontrolli direktiiviga (ELT L 173, 09.07.2018, lk 25–34) ja selle rakendamiseks kehtestatud Eesti haldusjuhise põhimõtetega.</w:t>
      </w:r>
    </w:p>
    <w:p w:rsidR="00051A20" w:rsidP="5320929D" w:rsidRDefault="00051A20" w14:paraId="4A56D52A" w14:textId="40BBAF2B">
      <w:pPr>
        <w:spacing w:after="0" w:line="240" w:lineRule="auto"/>
        <w:jc w:val="both"/>
        <w:rPr>
          <w:rFonts w:ascii="Times New Roman" w:hAnsi="Times New Roman"/>
          <w:sz w:val="24"/>
          <w:szCs w:val="24"/>
        </w:rPr>
      </w:pPr>
    </w:p>
    <w:p w:rsidR="003A0B62" w:rsidP="003A0B62" w:rsidRDefault="003A0B62" w14:paraId="0B6E23AF" w14:textId="77777777">
      <w:pPr>
        <w:spacing w:after="0" w:line="240" w:lineRule="auto"/>
        <w:jc w:val="both"/>
        <w:rPr>
          <w:rFonts w:ascii="Times New Roman" w:hAnsi="Times New Roman"/>
          <w:sz w:val="24"/>
          <w:szCs w:val="24"/>
        </w:rPr>
      </w:pPr>
      <w:r w:rsidRPr="5320929D">
        <w:rPr>
          <w:rFonts w:ascii="Times New Roman" w:hAnsi="Times New Roman"/>
          <w:sz w:val="24"/>
          <w:szCs w:val="24"/>
        </w:rPr>
        <w:t>Muudatuse eesmärk on tagada kvaliteetne, asjakohane ja ajakohane rahvaraamatukogu teenuse osutamine, mis vastab erinevate sihtrühmade (sh lapsed, eakad, tööotsijad, digivajadustega inimesed) vajadustele. Raamatukogutöötajatel on oluline roll Eesti kultuuri- ja haridusruumi edendamisel ning elanike info- ja digipädevuse tõstmisel.</w:t>
      </w:r>
    </w:p>
    <w:p w:rsidR="003A0B62" w:rsidP="003A0B62" w:rsidRDefault="003A0B62" w14:paraId="1B5B966A" w14:textId="77777777">
      <w:pPr>
        <w:spacing w:after="0" w:line="240" w:lineRule="auto"/>
        <w:jc w:val="both"/>
        <w:rPr>
          <w:rFonts w:ascii="Times New Roman" w:hAnsi="Times New Roman"/>
          <w:sz w:val="24"/>
          <w:szCs w:val="24"/>
        </w:rPr>
      </w:pPr>
    </w:p>
    <w:p w:rsidR="003A0B62" w:rsidP="003A0B62" w:rsidRDefault="003A0B62" w14:paraId="23A62FEF" w14:textId="77777777">
      <w:pPr>
        <w:spacing w:after="0" w:line="240" w:lineRule="auto"/>
        <w:jc w:val="both"/>
        <w:rPr>
          <w:rFonts w:ascii="Times New Roman" w:hAnsi="Times New Roman"/>
          <w:sz w:val="24"/>
          <w:szCs w:val="24"/>
        </w:rPr>
      </w:pPr>
      <w:r w:rsidRPr="5320929D">
        <w:rPr>
          <w:rFonts w:ascii="Times New Roman" w:hAnsi="Times New Roman"/>
          <w:sz w:val="24"/>
          <w:szCs w:val="24"/>
        </w:rPr>
        <w:t>IFLA/UNESCO rahvaraamatukogude manifest rõhutab, et raamatukoguhoidja on raamatukogu ja kasutajate vaheline aktiivne vahendaja ning et teenuse kvaliteedi tagamiseks on vaja erialast haridust ja pidevat täiendusõpet. Hea väljaõppega ja motiveeritud raamatukogutöötajad on oluline ressurss selle eesmärgi saavutamisel.</w:t>
      </w:r>
    </w:p>
    <w:p w:rsidR="003A0B62" w:rsidP="003A0B62" w:rsidRDefault="003A0B62" w14:paraId="3989ABFB" w14:textId="77777777">
      <w:pPr>
        <w:spacing w:after="0" w:line="240" w:lineRule="auto"/>
        <w:jc w:val="both"/>
        <w:rPr>
          <w:rFonts w:ascii="Times New Roman" w:hAnsi="Times New Roman"/>
          <w:sz w:val="24"/>
          <w:szCs w:val="24"/>
        </w:rPr>
      </w:pPr>
    </w:p>
    <w:p w:rsidR="003A0B62" w:rsidP="003A0B62" w:rsidRDefault="003A0B62" w14:paraId="719792F3" w14:textId="77777777">
      <w:pPr>
        <w:spacing w:after="0" w:line="240" w:lineRule="auto"/>
        <w:jc w:val="both"/>
        <w:rPr>
          <w:rFonts w:ascii="Times New Roman" w:hAnsi="Times New Roman"/>
          <w:sz w:val="24"/>
          <w:szCs w:val="24"/>
        </w:rPr>
      </w:pPr>
      <w:r w:rsidRPr="5320929D">
        <w:rPr>
          <w:rFonts w:ascii="Times New Roman" w:hAnsi="Times New Roman"/>
          <w:sz w:val="24"/>
          <w:szCs w:val="24"/>
        </w:rPr>
        <w:t>2023. aasta Statistikaameti andmetel tegutseb Eestis 489 rahvaraamatukogu, kus töötab kokku 1302 raamatukogutöötajat. Need töötajad teenindavad 357 900 lugejat kõigis 79 kohalikus omavalitsuses. Arvestades, et Eesti elanike arv on ligikaudu 1 369 285, pakuvad rahvaraamatukogud potentsiaalselt teenust kogu elanikkonnale.</w:t>
      </w:r>
    </w:p>
    <w:p w:rsidR="00C00EFD" w:rsidP="003A0B62" w:rsidRDefault="00C00EFD" w14:paraId="080279CA" w14:textId="77777777">
      <w:pPr>
        <w:spacing w:after="0" w:line="240" w:lineRule="auto"/>
        <w:jc w:val="both"/>
        <w:rPr>
          <w:rFonts w:ascii="Times New Roman" w:hAnsi="Times New Roman"/>
          <w:sz w:val="24"/>
          <w:szCs w:val="24"/>
        </w:rPr>
      </w:pPr>
    </w:p>
    <w:p w:rsidRPr="00D84DB2" w:rsidR="003A0B62" w:rsidP="003A0B62" w:rsidRDefault="049A7CC4" w14:paraId="5EED5B27" w14:textId="1CC26365">
      <w:pPr>
        <w:spacing w:after="0" w:line="240" w:lineRule="auto"/>
        <w:jc w:val="both"/>
        <w:rPr>
          <w:rFonts w:ascii="Times New Roman" w:hAnsi="Times New Roman"/>
          <w:sz w:val="24"/>
          <w:szCs w:val="24"/>
        </w:rPr>
      </w:pPr>
      <w:r w:rsidRPr="5320929D">
        <w:rPr>
          <w:rFonts w:ascii="Times New Roman" w:hAnsi="Times New Roman"/>
          <w:sz w:val="24"/>
          <w:szCs w:val="24"/>
        </w:rPr>
        <w:t xml:space="preserve">Suur hulk </w:t>
      </w:r>
      <w:r w:rsidRPr="5320929D" w:rsidR="15017D30">
        <w:rPr>
          <w:rFonts w:ascii="Times New Roman" w:hAnsi="Times New Roman"/>
          <w:sz w:val="24"/>
          <w:szCs w:val="24"/>
        </w:rPr>
        <w:t>r</w:t>
      </w:r>
      <w:r w:rsidRPr="5320929D" w:rsidR="003A0B62">
        <w:rPr>
          <w:rFonts w:ascii="Times New Roman" w:hAnsi="Times New Roman"/>
          <w:sz w:val="24"/>
          <w:szCs w:val="24"/>
        </w:rPr>
        <w:t>aamatukogutöötajad täidavad seadusega määratud järgmisi rahvaraamatukogu põhiülesandeid:</w:t>
      </w:r>
    </w:p>
    <w:p w:rsidR="00687043" w:rsidP="003A0B62" w:rsidRDefault="00687043" w14:paraId="0835FC23" w14:textId="77777777">
      <w:pPr>
        <w:spacing w:after="0" w:line="240" w:lineRule="auto"/>
        <w:jc w:val="both"/>
        <w:rPr>
          <w:rFonts w:ascii="Times New Roman" w:hAnsi="Times New Roman"/>
          <w:sz w:val="24"/>
          <w:szCs w:val="24"/>
        </w:rPr>
      </w:pPr>
    </w:p>
    <w:p w:rsidRPr="001F104E" w:rsidR="003A0B62" w:rsidP="003A0B62" w:rsidRDefault="003A0B62" w14:paraId="52CED024" w14:textId="14688153">
      <w:pPr>
        <w:spacing w:after="0" w:line="240" w:lineRule="auto"/>
        <w:jc w:val="both"/>
        <w:rPr>
          <w:rFonts w:ascii="Times New Roman" w:hAnsi="Times New Roman"/>
          <w:sz w:val="24"/>
          <w:szCs w:val="24"/>
        </w:rPr>
      </w:pPr>
      <w:r w:rsidRPr="5320929D">
        <w:rPr>
          <w:rFonts w:ascii="Times New Roman" w:hAnsi="Times New Roman"/>
          <w:sz w:val="24"/>
          <w:szCs w:val="24"/>
        </w:rPr>
        <w:t xml:space="preserve">1) trükiste, </w:t>
      </w:r>
      <w:proofErr w:type="spellStart"/>
      <w:r w:rsidRPr="5320929D">
        <w:rPr>
          <w:rFonts w:ascii="Times New Roman" w:hAnsi="Times New Roman"/>
          <w:sz w:val="24"/>
          <w:szCs w:val="24"/>
        </w:rPr>
        <w:t>auviste</w:t>
      </w:r>
      <w:proofErr w:type="spellEnd"/>
      <w:r w:rsidRPr="5320929D">
        <w:rPr>
          <w:rFonts w:ascii="Times New Roman" w:hAnsi="Times New Roman"/>
          <w:sz w:val="24"/>
          <w:szCs w:val="24"/>
        </w:rPr>
        <w:t xml:space="preserve">, võrgu- ja muude väljaannete (edaspidi koos </w:t>
      </w:r>
      <w:r w:rsidRPr="5320929D">
        <w:rPr>
          <w:rFonts w:ascii="Times New Roman" w:hAnsi="Times New Roman"/>
          <w:i/>
          <w:iCs/>
          <w:sz w:val="24"/>
          <w:szCs w:val="24"/>
        </w:rPr>
        <w:t>väljaanded</w:t>
      </w:r>
      <w:r w:rsidRPr="5320929D">
        <w:rPr>
          <w:rFonts w:ascii="Times New Roman" w:hAnsi="Times New Roman"/>
          <w:sz w:val="24"/>
          <w:szCs w:val="24"/>
        </w:rPr>
        <w:t>) ning esemete kättesaadavaks tegemine ja valikule andmebaasidest juurdepääsu võimaldamine;</w:t>
      </w:r>
    </w:p>
    <w:p w:rsidRPr="001F104E" w:rsidR="003A0B62" w:rsidP="003A0B62" w:rsidRDefault="003A0B62" w14:paraId="6313E146" w14:textId="77777777">
      <w:pPr>
        <w:spacing w:after="0" w:line="240" w:lineRule="auto"/>
        <w:jc w:val="both"/>
        <w:rPr>
          <w:rFonts w:ascii="Times New Roman" w:hAnsi="Times New Roman"/>
          <w:sz w:val="24"/>
          <w:szCs w:val="24"/>
        </w:rPr>
      </w:pPr>
      <w:r w:rsidRPr="5320929D">
        <w:rPr>
          <w:rFonts w:ascii="Times New Roman" w:hAnsi="Times New Roman"/>
          <w:sz w:val="24"/>
          <w:szCs w:val="24"/>
        </w:rPr>
        <w:t>2) kogukonna vajadustest lähtuvate mitmekülgsete ja pidevalt uuenevate kogude loomine ja haldamine;</w:t>
      </w:r>
    </w:p>
    <w:p w:rsidRPr="001F104E" w:rsidR="003A0B62" w:rsidP="003A0B62" w:rsidRDefault="003A0B62" w14:paraId="0CB61F5D" w14:textId="77777777">
      <w:pPr>
        <w:spacing w:after="0" w:line="240" w:lineRule="auto"/>
        <w:jc w:val="both"/>
        <w:rPr>
          <w:rFonts w:ascii="Times New Roman" w:hAnsi="Times New Roman"/>
          <w:sz w:val="24"/>
          <w:szCs w:val="24"/>
        </w:rPr>
      </w:pPr>
      <w:r w:rsidRPr="5320929D">
        <w:rPr>
          <w:rFonts w:ascii="Times New Roman" w:hAnsi="Times New Roman"/>
          <w:sz w:val="24"/>
          <w:szCs w:val="24"/>
        </w:rPr>
        <w:t>3) avalikule teabele ja elektroonilistele avalikele teenustele juurdepääsu võimaldamine;</w:t>
      </w:r>
    </w:p>
    <w:p w:rsidRPr="001F104E" w:rsidR="003A0B62" w:rsidP="003A0B62" w:rsidRDefault="003A0B62" w14:paraId="41DDD999" w14:textId="77777777">
      <w:pPr>
        <w:spacing w:after="0" w:line="240" w:lineRule="auto"/>
        <w:jc w:val="both"/>
        <w:rPr>
          <w:rFonts w:ascii="Times New Roman" w:hAnsi="Times New Roman"/>
          <w:sz w:val="24"/>
          <w:szCs w:val="24"/>
        </w:rPr>
      </w:pPr>
      <w:r w:rsidRPr="5320929D">
        <w:rPr>
          <w:rFonts w:ascii="Times New Roman" w:hAnsi="Times New Roman"/>
          <w:sz w:val="24"/>
          <w:szCs w:val="24"/>
        </w:rPr>
        <w:t>4) kirjandust tutvustavate ning eriti laste ja noorte lugemisharjumuse kujunemist soodustavate tegevuste korraldamine;</w:t>
      </w:r>
    </w:p>
    <w:p w:rsidRPr="001F104E" w:rsidR="003A0B62" w:rsidP="003A0B62" w:rsidRDefault="003A0B62" w14:paraId="76F19FDD" w14:textId="77777777">
      <w:pPr>
        <w:spacing w:after="0" w:line="240" w:lineRule="auto"/>
        <w:jc w:val="both"/>
        <w:rPr>
          <w:rFonts w:ascii="Times New Roman" w:hAnsi="Times New Roman"/>
          <w:sz w:val="24"/>
          <w:szCs w:val="24"/>
        </w:rPr>
      </w:pPr>
      <w:r w:rsidRPr="5320929D">
        <w:rPr>
          <w:rFonts w:ascii="Times New Roman" w:hAnsi="Times New Roman"/>
          <w:sz w:val="24"/>
          <w:szCs w:val="24"/>
        </w:rPr>
        <w:t>5) info- ja digipädevusealane juhendamine;</w:t>
      </w:r>
    </w:p>
    <w:p w:rsidRPr="001F104E" w:rsidR="003A0B62" w:rsidP="003A0B62" w:rsidRDefault="003A0B62" w14:paraId="2E8EE6F5" w14:textId="77777777">
      <w:pPr>
        <w:spacing w:after="0" w:line="240" w:lineRule="auto"/>
        <w:jc w:val="both"/>
        <w:rPr>
          <w:rFonts w:ascii="Times New Roman" w:hAnsi="Times New Roman"/>
          <w:sz w:val="24"/>
          <w:szCs w:val="24"/>
        </w:rPr>
      </w:pPr>
      <w:r w:rsidRPr="5320929D">
        <w:rPr>
          <w:rFonts w:ascii="Times New Roman" w:hAnsi="Times New Roman"/>
          <w:sz w:val="24"/>
          <w:szCs w:val="24"/>
        </w:rPr>
        <w:t>6) formaalharidust toetavate koolituste ja muude harivate tegevuste korraldamine.</w:t>
      </w:r>
    </w:p>
    <w:p w:rsidR="5320929D" w:rsidP="5320929D" w:rsidRDefault="5320929D" w14:paraId="194682B0" w14:textId="595DCCD3">
      <w:pPr>
        <w:spacing w:after="0" w:line="240" w:lineRule="auto"/>
        <w:jc w:val="both"/>
        <w:rPr>
          <w:rFonts w:ascii="Times New Roman" w:hAnsi="Times New Roman"/>
          <w:sz w:val="24"/>
          <w:szCs w:val="24"/>
        </w:rPr>
      </w:pPr>
    </w:p>
    <w:p w:rsidRPr="00D84DB2" w:rsidR="003A0B62" w:rsidP="003A0B62" w:rsidRDefault="003A0B62" w14:paraId="3B3F20A4" w14:textId="77777777">
      <w:pPr>
        <w:spacing w:after="0" w:line="240" w:lineRule="auto"/>
        <w:jc w:val="both"/>
        <w:rPr>
          <w:rFonts w:ascii="Times New Roman" w:hAnsi="Times New Roman"/>
          <w:sz w:val="24"/>
          <w:szCs w:val="24"/>
        </w:rPr>
      </w:pPr>
      <w:r w:rsidRPr="5320929D">
        <w:rPr>
          <w:rFonts w:ascii="Times New Roman" w:hAnsi="Times New Roman"/>
          <w:sz w:val="24"/>
          <w:szCs w:val="24"/>
        </w:rPr>
        <w:t>Need ülesanded nõuavad töötajate pädevust nii sisulises kui tehnilises mõttes.</w:t>
      </w:r>
    </w:p>
    <w:p w:rsidRPr="00D84DB2" w:rsidR="003A0B62" w:rsidP="003A0B62" w:rsidRDefault="003A0B62" w14:paraId="7FD41308" w14:textId="77777777">
      <w:pPr>
        <w:spacing w:after="0" w:line="240" w:lineRule="auto"/>
        <w:jc w:val="both"/>
        <w:rPr>
          <w:rFonts w:ascii="Times New Roman" w:hAnsi="Times New Roman"/>
          <w:sz w:val="24"/>
          <w:szCs w:val="24"/>
        </w:rPr>
      </w:pPr>
    </w:p>
    <w:p w:rsidR="003A0B62" w:rsidP="003A0B62" w:rsidRDefault="003A0B62" w14:paraId="05EB29D9" w14:textId="77777777">
      <w:pPr>
        <w:spacing w:after="0" w:line="240" w:lineRule="auto"/>
        <w:jc w:val="both"/>
        <w:rPr>
          <w:rFonts w:ascii="Times New Roman" w:hAnsi="Times New Roman"/>
          <w:sz w:val="24"/>
          <w:szCs w:val="24"/>
        </w:rPr>
      </w:pPr>
      <w:r w:rsidRPr="5320929D">
        <w:rPr>
          <w:rFonts w:ascii="Times New Roman" w:hAnsi="Times New Roman"/>
          <w:sz w:val="24"/>
          <w:szCs w:val="24"/>
        </w:rPr>
        <w:t>Kehtivas seaduses ei ole raamatukogutöötajatele haridus- ega kutsekvalifikatsiooni nõuet.</w:t>
      </w:r>
    </w:p>
    <w:p w:rsidR="003A0B62" w:rsidP="003A0B62" w:rsidRDefault="003A0B62" w14:paraId="29B11AC3" w14:textId="77777777">
      <w:pPr>
        <w:spacing w:after="0" w:line="240" w:lineRule="auto"/>
        <w:jc w:val="both"/>
        <w:rPr>
          <w:rFonts w:ascii="Times New Roman" w:hAnsi="Times New Roman"/>
          <w:sz w:val="24"/>
          <w:szCs w:val="24"/>
        </w:rPr>
      </w:pPr>
      <w:r w:rsidRPr="5320929D">
        <w:rPr>
          <w:rFonts w:ascii="Times New Roman" w:hAnsi="Times New Roman"/>
          <w:sz w:val="24"/>
          <w:szCs w:val="24"/>
        </w:rPr>
        <w:t>Praktikas võib see ohustada teenuse kvaliteeti, kuna puudub kindlustunne, et töötajatel on vajalikud teadmised ja oskused nimetatud ülesannete täitmiseks ning teenuste pakkumiseks eri sihtrühmadele.</w:t>
      </w:r>
    </w:p>
    <w:p w:rsidR="007A0AD3" w:rsidP="003A0B62" w:rsidRDefault="007A0AD3" w14:paraId="1485D1D9" w14:textId="77777777">
      <w:pPr>
        <w:spacing w:after="0" w:line="240" w:lineRule="auto"/>
        <w:jc w:val="both"/>
        <w:rPr>
          <w:rFonts w:ascii="Times New Roman" w:hAnsi="Times New Roman"/>
          <w:sz w:val="24"/>
          <w:szCs w:val="24"/>
        </w:rPr>
      </w:pPr>
    </w:p>
    <w:p w:rsidR="003A0B62" w:rsidP="003A0B62" w:rsidRDefault="003A0B62" w14:paraId="0A5C75C6" w14:textId="77777777">
      <w:pPr>
        <w:spacing w:after="0" w:line="240" w:lineRule="auto"/>
        <w:jc w:val="both"/>
        <w:rPr>
          <w:rFonts w:ascii="Times New Roman" w:hAnsi="Times New Roman"/>
          <w:sz w:val="24"/>
          <w:szCs w:val="24"/>
        </w:rPr>
      </w:pPr>
      <w:r w:rsidRPr="5320929D">
        <w:rPr>
          <w:rFonts w:ascii="Times New Roman" w:hAnsi="Times New Roman"/>
          <w:sz w:val="24"/>
          <w:szCs w:val="24"/>
        </w:rPr>
        <w:t>Nõue, et töötajal peab olema piisav haridus või raamatukoguhoidja kutsekvalifikatsioon, aitab tagada, et raamatukogu põhiülesandeid täidavad inimesed, kes suudavad pädevalt teenindada erinevaid sihtrühmi – lapsi ja noori, eakaid, õpetajaid, õpilasi ja erivajadustega inimesi.</w:t>
      </w:r>
    </w:p>
    <w:p w:rsidRPr="00D84DB2" w:rsidR="003A0B62" w:rsidP="003A0B62" w:rsidRDefault="003A0B62" w14:paraId="181ED29F" w14:textId="77777777">
      <w:pPr>
        <w:spacing w:after="0" w:line="240" w:lineRule="auto"/>
        <w:jc w:val="both"/>
        <w:rPr>
          <w:rFonts w:ascii="Times New Roman" w:hAnsi="Times New Roman"/>
          <w:sz w:val="24"/>
          <w:szCs w:val="24"/>
        </w:rPr>
      </w:pPr>
      <w:r w:rsidRPr="5320929D">
        <w:rPr>
          <w:rFonts w:ascii="Times New Roman" w:hAnsi="Times New Roman"/>
          <w:sz w:val="24"/>
          <w:szCs w:val="24"/>
        </w:rPr>
        <w:t>Eesmärk ei ole kitsendada ligipääsu elukutsele, vaid tagada, et teenus oleks kvaliteetne ja toetaks elukestvat õpet, info- ja digipädevust ning kogukonna sidusust.</w:t>
      </w:r>
    </w:p>
    <w:p w:rsidR="00DF108F" w:rsidP="003A0B62" w:rsidRDefault="00DF108F" w14:paraId="1C15B126" w14:textId="77777777">
      <w:pPr>
        <w:spacing w:after="0" w:line="240" w:lineRule="auto"/>
        <w:jc w:val="both"/>
        <w:rPr>
          <w:rFonts w:ascii="Times New Roman" w:hAnsi="Times New Roman"/>
          <w:sz w:val="24"/>
          <w:szCs w:val="24"/>
        </w:rPr>
      </w:pPr>
    </w:p>
    <w:p w:rsidRPr="00D84DB2" w:rsidR="003A0B62" w:rsidP="003A0B62" w:rsidRDefault="00DF108F" w14:paraId="44BB6AA6" w14:textId="549CBD44">
      <w:pPr>
        <w:spacing w:after="0" w:line="240" w:lineRule="auto"/>
        <w:jc w:val="both"/>
        <w:rPr>
          <w:rFonts w:ascii="Times New Roman" w:hAnsi="Times New Roman"/>
          <w:sz w:val="24"/>
          <w:szCs w:val="24"/>
        </w:rPr>
      </w:pPr>
      <w:r>
        <w:rPr>
          <w:rFonts w:ascii="Times New Roman" w:hAnsi="Times New Roman"/>
          <w:sz w:val="24"/>
          <w:szCs w:val="24"/>
        </w:rPr>
        <w:t>Paragrahv</w:t>
      </w:r>
      <w:r w:rsidRPr="5320929D" w:rsidR="003A0B62">
        <w:rPr>
          <w:rFonts w:ascii="Times New Roman" w:hAnsi="Times New Roman"/>
          <w:sz w:val="24"/>
          <w:szCs w:val="24"/>
        </w:rPr>
        <w:t xml:space="preserve"> kehtestab haridus- ja kutsekvalifikatsiooninõuded </w:t>
      </w:r>
      <w:r w:rsidRPr="5320929D" w:rsidR="4188D5CA">
        <w:rPr>
          <w:rFonts w:ascii="Times New Roman" w:hAnsi="Times New Roman"/>
          <w:sz w:val="24"/>
          <w:szCs w:val="24"/>
        </w:rPr>
        <w:t xml:space="preserve">vaid </w:t>
      </w:r>
      <w:r w:rsidRPr="5320929D" w:rsidR="003A0B62">
        <w:rPr>
          <w:rFonts w:ascii="Times New Roman" w:hAnsi="Times New Roman"/>
          <w:sz w:val="24"/>
          <w:szCs w:val="24"/>
        </w:rPr>
        <w:t>neile raamatukogutöötajatele, kes täidavad rahvaraamatukogu põhiülesandeid. Samas ei nõuta kitsalt erialast kõrgharidust, vaid piisavat haridust ja kompetentsust, mistõttu on meede eesmärgipärane ja realistlik.</w:t>
      </w:r>
    </w:p>
    <w:p w:rsidRPr="00D84DB2" w:rsidR="003A0B62" w:rsidP="003A0B62" w:rsidRDefault="003A0B62" w14:paraId="64F73865" w14:textId="77777777">
      <w:pPr>
        <w:spacing w:after="0" w:line="240" w:lineRule="auto"/>
        <w:jc w:val="both"/>
        <w:rPr>
          <w:rFonts w:ascii="Times New Roman" w:hAnsi="Times New Roman"/>
          <w:sz w:val="24"/>
          <w:szCs w:val="24"/>
        </w:rPr>
      </w:pPr>
    </w:p>
    <w:p w:rsidRPr="00D84DB2" w:rsidR="003A0B62" w:rsidP="003A0B62" w:rsidRDefault="003A0B62" w14:paraId="7B3B6F94" w14:textId="77777777">
      <w:pPr>
        <w:spacing w:after="0" w:line="240" w:lineRule="auto"/>
        <w:jc w:val="both"/>
        <w:rPr>
          <w:rFonts w:ascii="Times New Roman" w:hAnsi="Times New Roman"/>
          <w:sz w:val="24"/>
          <w:szCs w:val="24"/>
        </w:rPr>
      </w:pPr>
      <w:r w:rsidRPr="5320929D">
        <w:rPr>
          <w:rFonts w:ascii="Times New Roman" w:hAnsi="Times New Roman"/>
          <w:sz w:val="24"/>
          <w:szCs w:val="24"/>
        </w:rPr>
        <w:t>Nõuded kehtivad ainult töötajatele, kes täidavad rahvaraamatukogu põhiülesandeid. Need ei piira otseselt isikute ega teenuste vaba liikumist Euroopa Liidu siseturul, kuna kvalifikatsioonide paindlik tunnustamine ja nominaalajal piisava hariduse ja kompetentside omandamise võimalus on tagatud. Lisaks võimaldatakse ka töötamine tingimusel, et isik on valmis vajalikku kvalifikatsiooni omandama, mis tagab avatuse tööturule.</w:t>
      </w:r>
    </w:p>
    <w:p w:rsidRPr="00D84DB2" w:rsidR="003A0B62" w:rsidP="003A0B62" w:rsidRDefault="003A0B62" w14:paraId="32346865" w14:textId="77777777">
      <w:pPr>
        <w:spacing w:after="0" w:line="240" w:lineRule="auto"/>
        <w:jc w:val="both"/>
        <w:rPr>
          <w:rFonts w:ascii="Times New Roman" w:hAnsi="Times New Roman"/>
          <w:sz w:val="24"/>
          <w:szCs w:val="24"/>
        </w:rPr>
      </w:pPr>
    </w:p>
    <w:p w:rsidRPr="002A20DC" w:rsidR="003A0B62" w:rsidP="003A0B62" w:rsidRDefault="003A0B62" w14:paraId="1F95A643" w14:textId="77777777">
      <w:pPr>
        <w:spacing w:after="0" w:line="240" w:lineRule="auto"/>
        <w:jc w:val="both"/>
        <w:rPr>
          <w:rFonts w:ascii="Times New Roman" w:hAnsi="Times New Roman"/>
          <w:sz w:val="24"/>
          <w:szCs w:val="24"/>
        </w:rPr>
      </w:pPr>
      <w:r w:rsidRPr="5320929D">
        <w:rPr>
          <w:rFonts w:ascii="Times New Roman" w:hAnsi="Times New Roman"/>
          <w:sz w:val="24"/>
          <w:szCs w:val="24"/>
        </w:rPr>
        <w:t>Arvestatud on, et kõikjal Eestis ei pruugi olla koheselt kättesaadavad nõuetele vastavad töötajad. Eelnõu võimaldab ka sellise töötaja töölevõttu, kes alles omandab vajalikku haridust või kutsekvalifikatsiooni. See lähenemine on kooskõlas EL direktiiviga 2018/958, mille kohaselt tuleb piiranguid kehtestades valida vähem piiravad vahendid. Nõude kehtestamine ei välista tööle asumist, vaid julgustab töötajat kvalifikatsiooni omandama, kindlustades samas, et teenuse kvaliteet aja jooksul paraneb.</w:t>
      </w:r>
    </w:p>
    <w:p w:rsidR="00ED3389" w:rsidP="003A0B62" w:rsidRDefault="00ED3389" w14:paraId="0B6F2F9D" w14:textId="77777777">
      <w:pPr>
        <w:spacing w:after="0" w:line="240" w:lineRule="auto"/>
        <w:jc w:val="both"/>
        <w:rPr>
          <w:rFonts w:ascii="Times New Roman" w:hAnsi="Times New Roman"/>
          <w:sz w:val="24"/>
          <w:szCs w:val="24"/>
        </w:rPr>
      </w:pPr>
    </w:p>
    <w:p w:rsidRPr="00D84DB2" w:rsidR="003A0B62" w:rsidP="003A0B62" w:rsidRDefault="003A0B62" w14:paraId="76DD27D3" w14:textId="3AEA0E89">
      <w:pPr>
        <w:spacing w:after="0" w:line="240" w:lineRule="auto"/>
        <w:jc w:val="both"/>
        <w:rPr>
          <w:rFonts w:ascii="Times New Roman" w:hAnsi="Times New Roman"/>
          <w:sz w:val="24"/>
          <w:szCs w:val="24"/>
        </w:rPr>
      </w:pPr>
      <w:r w:rsidRPr="5320929D">
        <w:rPr>
          <w:rFonts w:ascii="Times New Roman" w:hAnsi="Times New Roman"/>
          <w:sz w:val="24"/>
          <w:szCs w:val="24"/>
        </w:rPr>
        <w:t>Eelnõus on ette nähtud paindlik lahendus: kui nõuetele vastavaid töötajaid ei ole võimalik leida, võib tööle võtta ka isiku, kes on valmis kvalifikatsiooni omandama. Tööleping sõlmitakse sel juhul tähtajaliselt nominaalse õppeaja ulatuses.</w:t>
      </w:r>
      <w:r w:rsidRPr="5320929D" w:rsidR="267A6E26">
        <w:rPr>
          <w:rFonts w:ascii="Times New Roman" w:hAnsi="Times New Roman"/>
          <w:sz w:val="24"/>
          <w:szCs w:val="24"/>
        </w:rPr>
        <w:t xml:space="preserve"> </w:t>
      </w:r>
      <w:r w:rsidRPr="5320929D">
        <w:rPr>
          <w:rFonts w:ascii="Times New Roman" w:hAnsi="Times New Roman"/>
          <w:sz w:val="24"/>
          <w:szCs w:val="24"/>
        </w:rPr>
        <w:t>Selline paindlikkus võimaldab lahendada tööjõupuudust ja samal ajal suunab pädevuse omandamisele, mis on vähem piirav meede võrreldes kohese ja jäiga nõudega.</w:t>
      </w:r>
    </w:p>
    <w:p w:rsidRPr="00D84DB2" w:rsidR="003A0B62" w:rsidP="003A0B62" w:rsidRDefault="003A0B62" w14:paraId="1D4DC057" w14:textId="77777777">
      <w:pPr>
        <w:spacing w:after="0" w:line="240" w:lineRule="auto"/>
        <w:jc w:val="both"/>
        <w:rPr>
          <w:rFonts w:ascii="Times New Roman" w:hAnsi="Times New Roman"/>
          <w:sz w:val="24"/>
          <w:szCs w:val="24"/>
        </w:rPr>
      </w:pPr>
    </w:p>
    <w:p w:rsidRPr="00D84DB2" w:rsidR="003A0B62" w:rsidP="003A0B62" w:rsidRDefault="003A0B62" w14:paraId="2F0A7B21" w14:textId="7AADAE81">
      <w:pPr>
        <w:tabs>
          <w:tab w:val="num" w:pos="720"/>
        </w:tabs>
        <w:spacing w:after="0" w:line="240" w:lineRule="auto"/>
        <w:jc w:val="both"/>
        <w:rPr>
          <w:rFonts w:ascii="Times New Roman" w:hAnsi="Times New Roman"/>
          <w:sz w:val="24"/>
          <w:szCs w:val="24"/>
        </w:rPr>
      </w:pPr>
      <w:r w:rsidRPr="5320929D">
        <w:rPr>
          <w:rFonts w:ascii="Times New Roman" w:hAnsi="Times New Roman"/>
          <w:sz w:val="24"/>
          <w:szCs w:val="24"/>
        </w:rPr>
        <w:t>Eelnõuga ei kehtestata piiratud juurdepääsu tegevusele ega kaitstud kutsenimetust. Samuti ei nõuta kutseorganisatsiooni liikmeks olemist. Eelnõus puuduvad kindlustuskaitse</w:t>
      </w:r>
      <w:r w:rsidRPr="5320929D" w:rsidR="00BF01D2">
        <w:rPr>
          <w:rFonts w:ascii="Times New Roman" w:hAnsi="Times New Roman"/>
          <w:sz w:val="24"/>
          <w:szCs w:val="24"/>
        </w:rPr>
        <w:t xml:space="preserve"> või</w:t>
      </w:r>
      <w:r w:rsidRPr="5320929D">
        <w:rPr>
          <w:rFonts w:ascii="Times New Roman" w:hAnsi="Times New Roman"/>
          <w:sz w:val="24"/>
          <w:szCs w:val="24"/>
        </w:rPr>
        <w:t xml:space="preserve"> keeleoskuse</w:t>
      </w:r>
      <w:r w:rsidRPr="5320929D" w:rsidR="002C0992">
        <w:rPr>
          <w:rFonts w:ascii="Times New Roman" w:hAnsi="Times New Roman"/>
          <w:sz w:val="24"/>
          <w:szCs w:val="24"/>
        </w:rPr>
        <w:t xml:space="preserve"> </w:t>
      </w:r>
      <w:r w:rsidRPr="5320929D">
        <w:rPr>
          <w:rFonts w:ascii="Times New Roman" w:hAnsi="Times New Roman"/>
          <w:sz w:val="24"/>
          <w:szCs w:val="24"/>
        </w:rPr>
        <w:t>piirangud.</w:t>
      </w:r>
      <w:r w:rsidRPr="5320929D" w:rsidR="00974838">
        <w:rPr>
          <w:rFonts w:ascii="Times New Roman" w:hAnsi="Times New Roman"/>
          <w:sz w:val="24"/>
          <w:szCs w:val="24"/>
        </w:rPr>
        <w:t xml:space="preserve"> </w:t>
      </w:r>
      <w:r w:rsidRPr="5320929D">
        <w:rPr>
          <w:rFonts w:ascii="Times New Roman" w:hAnsi="Times New Roman"/>
          <w:sz w:val="24"/>
          <w:szCs w:val="24"/>
        </w:rPr>
        <w:t>Säte ei sea töötajate arvulisi piiranguid.</w:t>
      </w:r>
      <w:r w:rsidRPr="5320929D" w:rsidR="3FE0AD42">
        <w:rPr>
          <w:rFonts w:ascii="Times New Roman" w:hAnsi="Times New Roman"/>
          <w:sz w:val="24"/>
          <w:szCs w:val="24"/>
        </w:rPr>
        <w:t xml:space="preserve"> </w:t>
      </w:r>
      <w:r w:rsidRPr="5320929D">
        <w:rPr>
          <w:rFonts w:ascii="Times New Roman" w:hAnsi="Times New Roman"/>
          <w:sz w:val="24"/>
          <w:szCs w:val="24"/>
        </w:rPr>
        <w:t>Töölepingu regulatsioon võimaldab paindlikkust ja õigusliku selguse, sätestades tähtajalise töölepingu, mis muutub tähtajatuks kvalifikatsiooni omandamisel.</w:t>
      </w:r>
    </w:p>
    <w:p w:rsidRPr="00D84DB2" w:rsidR="003A0B62" w:rsidP="003A0B62" w:rsidRDefault="003A0B62" w14:paraId="40225FB4" w14:textId="77777777">
      <w:pPr>
        <w:spacing w:after="0" w:line="240" w:lineRule="auto"/>
        <w:jc w:val="both"/>
        <w:rPr>
          <w:rFonts w:ascii="Times New Roman" w:hAnsi="Times New Roman"/>
          <w:sz w:val="24"/>
          <w:szCs w:val="24"/>
        </w:rPr>
      </w:pPr>
    </w:p>
    <w:p w:rsidRPr="00C07E92" w:rsidR="00687043" w:rsidP="5320929D" w:rsidRDefault="003A0B62" w14:paraId="2FB2F64D" w14:textId="3F3FDE6E">
      <w:pPr>
        <w:tabs>
          <w:tab w:val="num" w:pos="720"/>
        </w:tabs>
        <w:spacing w:after="0" w:line="240" w:lineRule="auto"/>
        <w:jc w:val="both"/>
        <w:rPr>
          <w:rFonts w:ascii="Times New Roman" w:hAnsi="Times New Roman"/>
          <w:sz w:val="24"/>
          <w:szCs w:val="24"/>
        </w:rPr>
      </w:pPr>
      <w:r w:rsidRPr="5320929D">
        <w:rPr>
          <w:rFonts w:ascii="Times New Roman" w:hAnsi="Times New Roman"/>
          <w:sz w:val="24"/>
          <w:szCs w:val="24"/>
        </w:rPr>
        <w:t xml:space="preserve">Regulatsioon on vajalik, sobiv ja proportsionaalne, sest tagab avaliku teenuse kvaliteedi ja usaldusväärsuse, arvestab tööjõuturu tegelikkust ja võimaldab pädevuse omandamist töö kõrvalt, samuti ei kehtesta liigselt piiravaid </w:t>
      </w:r>
      <w:r w:rsidRPr="5320929D" w:rsidR="006B7CD1">
        <w:rPr>
          <w:rFonts w:ascii="Times New Roman" w:hAnsi="Times New Roman"/>
          <w:sz w:val="24"/>
          <w:szCs w:val="24"/>
        </w:rPr>
        <w:t xml:space="preserve">ega diskrimineerivaid </w:t>
      </w:r>
      <w:r w:rsidRPr="5320929D">
        <w:rPr>
          <w:rFonts w:ascii="Times New Roman" w:hAnsi="Times New Roman"/>
          <w:sz w:val="24"/>
          <w:szCs w:val="24"/>
        </w:rPr>
        <w:t>tingimusi.</w:t>
      </w:r>
      <w:r w:rsidR="00E169B3">
        <w:rPr>
          <w:rFonts w:ascii="Times New Roman" w:hAnsi="Times New Roman"/>
          <w:sz w:val="24"/>
          <w:szCs w:val="24"/>
        </w:rPr>
        <w:t xml:space="preserve"> </w:t>
      </w:r>
      <w:r w:rsidRPr="5320929D">
        <w:rPr>
          <w:rFonts w:ascii="Times New Roman" w:hAnsi="Times New Roman"/>
          <w:sz w:val="24"/>
          <w:szCs w:val="24"/>
        </w:rPr>
        <w:t xml:space="preserve">Sätestatud haridus- või kutsekvalifikatsiooni nõue toetab </w:t>
      </w:r>
      <w:r w:rsidRPr="5320929D" w:rsidR="737134F1">
        <w:rPr>
          <w:rFonts w:ascii="Times New Roman" w:hAnsi="Times New Roman"/>
          <w:sz w:val="24"/>
          <w:szCs w:val="24"/>
        </w:rPr>
        <w:t xml:space="preserve">ka </w:t>
      </w:r>
      <w:r w:rsidRPr="5320929D">
        <w:rPr>
          <w:rFonts w:ascii="Times New Roman" w:hAnsi="Times New Roman"/>
          <w:sz w:val="24"/>
          <w:szCs w:val="24"/>
        </w:rPr>
        <w:t>rahvaraamatukogu põhieesmärkide saavutamist</w:t>
      </w:r>
      <w:r w:rsidRPr="5320929D" w:rsidR="7402D6EC">
        <w:rPr>
          <w:rFonts w:ascii="Times New Roman" w:hAnsi="Times New Roman"/>
          <w:sz w:val="24"/>
          <w:szCs w:val="24"/>
        </w:rPr>
        <w:t>.</w:t>
      </w:r>
    </w:p>
    <w:p w:rsidR="003A0B62" w:rsidP="003A0B62" w:rsidRDefault="003A0B62" w14:paraId="7251A516" w14:textId="4461E068">
      <w:pPr>
        <w:spacing w:after="0" w:line="240" w:lineRule="auto"/>
        <w:jc w:val="both"/>
        <w:rPr>
          <w:rFonts w:ascii="Times New Roman" w:hAnsi="Times New Roman"/>
          <w:sz w:val="24"/>
          <w:szCs w:val="24"/>
        </w:rPr>
      </w:pPr>
      <w:r w:rsidRPr="5320929D">
        <w:rPr>
          <w:rFonts w:ascii="Times New Roman" w:hAnsi="Times New Roman"/>
          <w:sz w:val="24"/>
          <w:szCs w:val="24"/>
        </w:rPr>
        <w:t>Muudatus on kooskõlas proportsionaalsuse põhimõtetega ja toetab rahvaraamatukogude rolli haridus- ja kultuuriasutusena üle Eesti.</w:t>
      </w:r>
    </w:p>
    <w:p w:rsidR="43E1DCC5" w:rsidP="5320929D" w:rsidRDefault="43E1DCC5" w14:paraId="72411FA4" w14:textId="4E607F4B">
      <w:pPr>
        <w:spacing w:after="0" w:line="240" w:lineRule="auto"/>
        <w:contextualSpacing/>
        <w:jc w:val="both"/>
        <w:rPr>
          <w:rFonts w:ascii="Times New Roman" w:hAnsi="Times New Roman"/>
          <w:sz w:val="24"/>
          <w:szCs w:val="24"/>
        </w:rPr>
      </w:pPr>
    </w:p>
    <w:p w:rsidRPr="00AF6307" w:rsidR="00E63A9D" w:rsidP="00AF6307" w:rsidRDefault="00E63A9D" w14:paraId="17DD41D9" w14:textId="546B8168">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b/>
          <w:bCs/>
          <w:sz w:val="24"/>
          <w:szCs w:val="24"/>
        </w:rPr>
        <w:t>Eelnõu § 10</w:t>
      </w:r>
      <w:r w:rsidRPr="00AF6307">
        <w:rPr>
          <w:rFonts w:ascii="Times New Roman" w:hAnsi="Times New Roman"/>
          <w:sz w:val="24"/>
          <w:szCs w:val="24"/>
        </w:rPr>
        <w:t xml:space="preserve"> – </w:t>
      </w:r>
      <w:r w:rsidRPr="00AF6307" w:rsidR="00224C50">
        <w:rPr>
          <w:rFonts w:ascii="Times New Roman" w:hAnsi="Times New Roman"/>
          <w:sz w:val="24"/>
          <w:szCs w:val="24"/>
        </w:rPr>
        <w:t xml:space="preserve">reguleeritakse </w:t>
      </w:r>
      <w:r w:rsidRPr="00AF6307" w:rsidR="00224C50">
        <w:rPr>
          <w:rFonts w:ascii="Times New Roman" w:hAnsi="Times New Roman" w:eastAsia="Times New Roman"/>
          <w:sz w:val="24"/>
          <w:szCs w:val="24"/>
          <w:lang w:eastAsia="et-EE"/>
        </w:rPr>
        <w:t>rahvaraamatukogu nõukogu ja Raamatukogude Nõukoguga seonduvat.</w:t>
      </w:r>
    </w:p>
    <w:p w:rsidRPr="00AF6307" w:rsidR="00F646FE" w:rsidP="00AF6307" w:rsidRDefault="00F646FE" w14:paraId="3AB8B5A8" w14:textId="77777777">
      <w:pPr>
        <w:spacing w:after="0" w:line="240" w:lineRule="auto"/>
        <w:contextualSpacing/>
        <w:jc w:val="both"/>
        <w:rPr>
          <w:rFonts w:ascii="Times New Roman" w:hAnsi="Times New Roman" w:eastAsia="Times New Roman"/>
          <w:sz w:val="24"/>
          <w:szCs w:val="24"/>
          <w:lang w:eastAsia="et-EE"/>
        </w:rPr>
      </w:pPr>
    </w:p>
    <w:p w:rsidRPr="00AF6307" w:rsidR="00F646FE" w:rsidP="00AF6307" w:rsidRDefault="00F646FE" w14:paraId="56E60B03" w14:textId="32A76ABC">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sz w:val="24"/>
          <w:szCs w:val="24"/>
          <w:u w:val="single"/>
          <w:lang w:eastAsia="et-EE"/>
        </w:rPr>
        <w:t>Lõige 1</w:t>
      </w:r>
      <w:r w:rsidRPr="00AF6307">
        <w:rPr>
          <w:rFonts w:ascii="Times New Roman" w:hAnsi="Times New Roman" w:eastAsia="Times New Roman"/>
          <w:sz w:val="24"/>
          <w:szCs w:val="24"/>
          <w:lang w:eastAsia="et-EE"/>
        </w:rPr>
        <w:t xml:space="preserve"> puudutab rahvaraamatukogu nõukogu moodustamist ja kattub suures osas kehtivas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8 lõikes 1 sätestatuga. Uuendusena on lisatud täpsustus, et rahvaraamatukogu nõukogu liikmed on kohaliku </w:t>
      </w:r>
      <w:r w:rsidRPr="00AF6307">
        <w:rPr>
          <w:rFonts w:ascii="Times New Roman" w:hAnsi="Times New Roman"/>
          <w:sz w:val="24"/>
          <w:szCs w:val="24"/>
        </w:rPr>
        <w:t>kogukonna esindajad ja teised valdkonna asjatundjad. Rahvaraamatukogu nõukogule on eelnõuga antud mitmes olulises rahvaraamatukogu puudutavas küsimuses kaasa rääkimise roll. Nii näiteks tuleb rahvaraamatukogu nõukogu kaasata rahvaraamatukogu põhimääruse kehtestamisesse</w:t>
      </w:r>
      <w:r w:rsidRPr="00AF6307" w:rsidR="00813C90">
        <w:rPr>
          <w:rFonts w:ascii="Times New Roman" w:hAnsi="Times New Roman"/>
          <w:sz w:val="24"/>
          <w:szCs w:val="24"/>
        </w:rPr>
        <w:t xml:space="preserve"> (eelnõu § 7 lõige 1) ja </w:t>
      </w:r>
      <w:r w:rsidRPr="00AF6307">
        <w:rPr>
          <w:rFonts w:ascii="Times New Roman" w:hAnsi="Times New Roman"/>
          <w:sz w:val="24"/>
          <w:szCs w:val="24"/>
        </w:rPr>
        <w:t>rahvaraamatukogu juhi kandidaadi sobivuse hindamisse</w:t>
      </w:r>
      <w:r w:rsidRPr="00AF6307" w:rsidR="00813C90">
        <w:rPr>
          <w:rFonts w:ascii="Times New Roman" w:hAnsi="Times New Roman"/>
          <w:sz w:val="24"/>
          <w:szCs w:val="24"/>
        </w:rPr>
        <w:t xml:space="preserve"> (eelnõu § 8 lõige 2), ent kohalikult tasandilt võrsub rahvaraamatukoguga seotud olulisi küsimusi kahtlemata veel.</w:t>
      </w:r>
    </w:p>
    <w:p w:rsidRPr="00AF6307" w:rsidR="00F646FE" w:rsidP="00AF6307" w:rsidRDefault="00F646FE" w14:paraId="21611DFC" w14:textId="77777777">
      <w:pPr>
        <w:spacing w:after="0" w:line="240" w:lineRule="auto"/>
        <w:contextualSpacing/>
        <w:jc w:val="both"/>
        <w:rPr>
          <w:rFonts w:ascii="Times New Roman" w:hAnsi="Times New Roman"/>
          <w:sz w:val="24"/>
          <w:szCs w:val="24"/>
        </w:rPr>
      </w:pPr>
    </w:p>
    <w:p w:rsidRPr="00AF6307" w:rsidR="003C5C3A" w:rsidP="00AF6307" w:rsidRDefault="00813C90" w14:paraId="0A8DE3A0" w14:textId="2A5E366B">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Lõige 2</w:t>
      </w:r>
      <w:r w:rsidRPr="00AF6307" w:rsidR="003C5C3A">
        <w:rPr>
          <w:rFonts w:ascii="Times New Roman" w:hAnsi="Times New Roman"/>
          <w:sz w:val="24"/>
          <w:szCs w:val="24"/>
        </w:rPr>
        <w:t xml:space="preserve"> näeb ette, et kui </w:t>
      </w:r>
      <w:proofErr w:type="spellStart"/>
      <w:r w:rsidRPr="00AF6307" w:rsidR="003C5C3A">
        <w:rPr>
          <w:rFonts w:ascii="Times New Roman" w:hAnsi="Times New Roman"/>
          <w:sz w:val="24"/>
          <w:szCs w:val="24"/>
        </w:rPr>
        <w:t>KOV-id</w:t>
      </w:r>
      <w:proofErr w:type="spellEnd"/>
      <w:r w:rsidRPr="00AF6307" w:rsidR="003C5C3A">
        <w:rPr>
          <w:rFonts w:ascii="Times New Roman" w:hAnsi="Times New Roman"/>
          <w:sz w:val="24"/>
          <w:szCs w:val="24"/>
        </w:rPr>
        <w:t xml:space="preserve"> on moodustanud rahvaraamatukogu ülesannete täitmiseks </w:t>
      </w:r>
      <w:proofErr w:type="spellStart"/>
      <w:r w:rsidRPr="00AF6307" w:rsidR="003C5C3A">
        <w:rPr>
          <w:rFonts w:ascii="Times New Roman" w:hAnsi="Times New Roman"/>
          <w:sz w:val="24"/>
          <w:szCs w:val="24"/>
        </w:rPr>
        <w:t>ühisas</w:t>
      </w:r>
      <w:r w:rsidR="001A4AB8">
        <w:rPr>
          <w:rFonts w:ascii="Times New Roman" w:hAnsi="Times New Roman"/>
          <w:sz w:val="24"/>
          <w:szCs w:val="24"/>
        </w:rPr>
        <w:t>u</w:t>
      </w:r>
      <w:r w:rsidRPr="00AF6307" w:rsidR="003C5C3A">
        <w:rPr>
          <w:rFonts w:ascii="Times New Roman" w:hAnsi="Times New Roman"/>
          <w:sz w:val="24"/>
          <w:szCs w:val="24"/>
        </w:rPr>
        <w:t>tuse</w:t>
      </w:r>
      <w:proofErr w:type="spellEnd"/>
      <w:r w:rsidRPr="00AF6307" w:rsidR="003C5C3A">
        <w:rPr>
          <w:rFonts w:ascii="Times New Roman" w:hAnsi="Times New Roman"/>
          <w:sz w:val="24"/>
          <w:szCs w:val="24"/>
        </w:rPr>
        <w:t xml:space="preserve"> või sõlminud kõnealuste ülesannete täitmiseks halduslepingu, </w:t>
      </w:r>
      <w:r w:rsidRPr="00AF6307" w:rsidR="003C5C3A">
        <w:rPr>
          <w:rFonts w:ascii="Times New Roman" w:hAnsi="Times New Roman" w:eastAsia="Times New Roman"/>
          <w:sz w:val="24"/>
          <w:szCs w:val="24"/>
          <w:lang w:eastAsia="et-EE"/>
        </w:rPr>
        <w:t xml:space="preserve">on rahvaraamatukogu nõukogus esindatud kõigi asjaomaste </w:t>
      </w:r>
      <w:proofErr w:type="spellStart"/>
      <w:r w:rsidRPr="00AF6307" w:rsidR="003C5C3A">
        <w:rPr>
          <w:rFonts w:ascii="Times New Roman" w:hAnsi="Times New Roman" w:eastAsia="Times New Roman"/>
          <w:sz w:val="24"/>
          <w:szCs w:val="24"/>
          <w:lang w:eastAsia="et-EE"/>
        </w:rPr>
        <w:t>KOV-ide</w:t>
      </w:r>
      <w:proofErr w:type="spellEnd"/>
      <w:r w:rsidRPr="00AF6307" w:rsidR="003C5C3A">
        <w:rPr>
          <w:rFonts w:ascii="Times New Roman" w:hAnsi="Times New Roman" w:eastAsia="Times New Roman"/>
          <w:sz w:val="24"/>
          <w:szCs w:val="24"/>
          <w:lang w:eastAsia="et-EE"/>
        </w:rPr>
        <w:t xml:space="preserve"> esindajad. </w:t>
      </w:r>
      <w:proofErr w:type="spellStart"/>
      <w:r w:rsidRPr="00AF6307" w:rsidR="003C5C3A">
        <w:rPr>
          <w:rFonts w:ascii="Times New Roman" w:hAnsi="Times New Roman" w:eastAsia="Times New Roman"/>
          <w:sz w:val="24"/>
          <w:szCs w:val="24"/>
          <w:lang w:eastAsia="et-EE"/>
        </w:rPr>
        <w:t>Ühisasutuse</w:t>
      </w:r>
      <w:proofErr w:type="spellEnd"/>
      <w:r w:rsidRPr="00AF6307" w:rsidR="003C5C3A">
        <w:rPr>
          <w:rFonts w:ascii="Times New Roman" w:hAnsi="Times New Roman" w:eastAsia="Times New Roman"/>
          <w:sz w:val="24"/>
          <w:szCs w:val="24"/>
          <w:lang w:eastAsia="et-EE"/>
        </w:rPr>
        <w:t xml:space="preserve"> moodustamise korral võib rahvaraamatukogu nõukogu ülesandeid täita KOKS § 62</w:t>
      </w:r>
      <w:r w:rsidRPr="00AF6307" w:rsidR="003C5C3A">
        <w:rPr>
          <w:rFonts w:ascii="Times New Roman" w:hAnsi="Times New Roman" w:eastAsia="Times New Roman"/>
          <w:sz w:val="24"/>
          <w:szCs w:val="24"/>
          <w:vertAlign w:val="superscript"/>
          <w:lang w:eastAsia="et-EE"/>
        </w:rPr>
        <w:t>3</w:t>
      </w:r>
      <w:r w:rsidRPr="00AF6307" w:rsidR="003C5C3A">
        <w:rPr>
          <w:rFonts w:ascii="Times New Roman" w:hAnsi="Times New Roman" w:eastAsia="Times New Roman"/>
          <w:sz w:val="24"/>
          <w:szCs w:val="24"/>
          <w:lang w:eastAsia="et-EE"/>
        </w:rPr>
        <w:t xml:space="preserve"> lõikes 1 nimetatud nõukogu (</w:t>
      </w:r>
      <w:proofErr w:type="spellStart"/>
      <w:r w:rsidRPr="00AF6307" w:rsidR="003C5C3A">
        <w:rPr>
          <w:rFonts w:ascii="Times New Roman" w:hAnsi="Times New Roman" w:eastAsia="Times New Roman"/>
          <w:sz w:val="24"/>
          <w:szCs w:val="24"/>
          <w:lang w:eastAsia="et-EE"/>
        </w:rPr>
        <w:t>KOV-ide</w:t>
      </w:r>
      <w:proofErr w:type="spellEnd"/>
      <w:r w:rsidRPr="00AF6307" w:rsidR="003C5C3A">
        <w:rPr>
          <w:rFonts w:ascii="Times New Roman" w:hAnsi="Times New Roman" w:eastAsia="Times New Roman"/>
          <w:sz w:val="24"/>
          <w:szCs w:val="24"/>
          <w:lang w:eastAsia="et-EE"/>
        </w:rPr>
        <w:t xml:space="preserve"> </w:t>
      </w:r>
      <w:proofErr w:type="spellStart"/>
      <w:r w:rsidRPr="00AF6307" w:rsidR="003C5C3A">
        <w:rPr>
          <w:rFonts w:ascii="Times New Roman" w:hAnsi="Times New Roman" w:eastAsia="Times New Roman"/>
          <w:sz w:val="24"/>
          <w:szCs w:val="24"/>
          <w:lang w:eastAsia="et-EE"/>
        </w:rPr>
        <w:t>ühisasutuse</w:t>
      </w:r>
      <w:proofErr w:type="spellEnd"/>
      <w:r w:rsidR="00937682">
        <w:rPr>
          <w:rFonts w:ascii="Times New Roman" w:hAnsi="Times New Roman" w:eastAsia="Times New Roman"/>
          <w:sz w:val="24"/>
          <w:szCs w:val="24"/>
          <w:lang w:eastAsia="et-EE"/>
        </w:rPr>
        <w:t xml:space="preserve"> </w:t>
      </w:r>
      <w:r w:rsidRPr="00AF6307" w:rsidR="003C5C3A">
        <w:rPr>
          <w:rFonts w:ascii="Times New Roman" w:hAnsi="Times New Roman" w:eastAsia="Times New Roman"/>
          <w:sz w:val="24"/>
          <w:szCs w:val="24"/>
          <w:lang w:eastAsia="et-EE"/>
        </w:rPr>
        <w:t>strateegiliseks juhtimiseks ja tegevuse koordineerimiseks mõeldud nõukogu) ehk eraldi rahvaraamatukogu nõukogu moodustada pole tarvis.</w:t>
      </w:r>
    </w:p>
    <w:p w:rsidRPr="00AF6307" w:rsidR="003C5C3A" w:rsidP="00AF6307" w:rsidRDefault="003C5C3A" w14:paraId="0A020531" w14:textId="77777777">
      <w:pPr>
        <w:spacing w:after="0" w:line="240" w:lineRule="auto"/>
        <w:contextualSpacing/>
        <w:jc w:val="both"/>
        <w:rPr>
          <w:rFonts w:ascii="Times New Roman" w:hAnsi="Times New Roman"/>
          <w:sz w:val="24"/>
          <w:szCs w:val="24"/>
        </w:rPr>
      </w:pPr>
    </w:p>
    <w:p w:rsidRPr="00AF6307" w:rsidR="006532A3" w:rsidP="00AF6307" w:rsidRDefault="0035237C" w14:paraId="6ADA47CA" w14:textId="033887E9">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3</w:t>
      </w:r>
      <w:r w:rsidRPr="00AF6307">
        <w:rPr>
          <w:rFonts w:ascii="Times New Roman" w:hAnsi="Times New Roman"/>
          <w:sz w:val="24"/>
          <w:szCs w:val="24"/>
        </w:rPr>
        <w:t xml:space="preserve"> sätestab Raamatukogude Nõukogu, mis on </w:t>
      </w:r>
      <w:proofErr w:type="spellStart"/>
      <w:r w:rsidRPr="00AF6307">
        <w:rPr>
          <w:rFonts w:ascii="Times New Roman" w:hAnsi="Times New Roman"/>
          <w:sz w:val="24"/>
          <w:szCs w:val="24"/>
        </w:rPr>
        <w:t>KuM-i</w:t>
      </w:r>
      <w:proofErr w:type="spellEnd"/>
      <w:r w:rsidRPr="00AF6307">
        <w:rPr>
          <w:rFonts w:ascii="Times New Roman" w:hAnsi="Times New Roman"/>
          <w:sz w:val="24"/>
          <w:szCs w:val="24"/>
        </w:rPr>
        <w:t xml:space="preserve"> nõuandev kogu, kuhu kuuluvad raamatukogude ja nende asutajate esindajad ning muud raamatukogunduse ja sellega seotud valdkondade asjatundjad. Seni on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8 lõike 2 alusel tegutsenud Rahvaraamatukogude Nõukogu, kuid nüüd luuakse raamatukogude valdkonda laiemalt hõlmav Raamatukogude Nõukogu.</w:t>
      </w:r>
      <w:r w:rsidRPr="00AF6307" w:rsidR="006532A3">
        <w:rPr>
          <w:rFonts w:ascii="Times New Roman" w:hAnsi="Times New Roman"/>
          <w:sz w:val="24"/>
          <w:szCs w:val="24"/>
        </w:rPr>
        <w:t xml:space="preserve"> Eri tüüpi raamatukogudel (rahvaraamatukogud, teadus- ja erialaraamatukogud ning kooliraamatukogud) on palju kokkupuutepunkte ja nad moodustavad Eesti raamatukoguvõrgu. Seega on oluline, et valdkonnas toimuvat arutataks laiemas ringis.</w:t>
      </w:r>
    </w:p>
    <w:p w:rsidRPr="00AF6307" w:rsidR="006532A3" w:rsidP="00AF6307" w:rsidRDefault="006532A3" w14:paraId="6895F6E1" w14:textId="77777777">
      <w:pPr>
        <w:spacing w:after="0" w:line="240" w:lineRule="auto"/>
        <w:contextualSpacing/>
        <w:jc w:val="both"/>
        <w:rPr>
          <w:rFonts w:ascii="Times New Roman" w:hAnsi="Times New Roman"/>
          <w:sz w:val="24"/>
          <w:szCs w:val="24"/>
        </w:rPr>
      </w:pPr>
    </w:p>
    <w:p w:rsidRPr="00AF6307" w:rsidR="006532A3" w:rsidP="00AF6307" w:rsidRDefault="006532A3" w14:paraId="1AF7A55C" w14:textId="2AC2A47A">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4</w:t>
      </w:r>
      <w:r w:rsidRPr="00AF6307">
        <w:rPr>
          <w:rFonts w:ascii="Times New Roman" w:hAnsi="Times New Roman"/>
          <w:sz w:val="24"/>
          <w:szCs w:val="24"/>
        </w:rPr>
        <w:t xml:space="preserve"> kohaselt teeb Raamatukogude Nõukogu ettepanekuid ja annab arvamusi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 ja raamatukogude tegevust reguleerivate teiste õigusaktidega seotud küsimustes ning arutab </w:t>
      </w:r>
      <w:r w:rsidRPr="00AF6307">
        <w:rPr>
          <w:rFonts w:ascii="Times New Roman" w:hAnsi="Times New Roman"/>
          <w:sz w:val="24"/>
          <w:szCs w:val="24"/>
        </w:rPr>
        <w:t>raamatukogude arengusuundi ja sihtprogramme. Sarnased ülesanded on olnud seni Rahvaraamatukogude Nõukogul, kuid seda mõistagi ainult rahvaraamatukogude vaatest.</w:t>
      </w:r>
    </w:p>
    <w:p w:rsidRPr="00AF6307" w:rsidR="006532A3" w:rsidP="00AF6307" w:rsidRDefault="006532A3" w14:paraId="7EC29EDC" w14:textId="77777777">
      <w:pPr>
        <w:spacing w:after="0" w:line="240" w:lineRule="auto"/>
        <w:contextualSpacing/>
        <w:jc w:val="both"/>
        <w:rPr>
          <w:rFonts w:ascii="Times New Roman" w:hAnsi="Times New Roman"/>
          <w:sz w:val="24"/>
          <w:szCs w:val="24"/>
        </w:rPr>
      </w:pPr>
    </w:p>
    <w:p w:rsidRPr="00880CB4" w:rsidR="00D566C3" w:rsidP="5320929D" w:rsidRDefault="00D566C3" w14:paraId="1DBB4583" w14:textId="0EA20A83">
      <w:pPr>
        <w:spacing w:after="0" w:line="240" w:lineRule="auto"/>
        <w:jc w:val="both"/>
        <w:rPr>
          <w:rFonts w:ascii="Times New Roman" w:hAnsi="Times New Roman"/>
          <w:sz w:val="24"/>
          <w:szCs w:val="24"/>
        </w:rPr>
      </w:pPr>
      <w:r w:rsidRPr="5320929D">
        <w:rPr>
          <w:rFonts w:ascii="Times New Roman" w:hAnsi="Times New Roman"/>
          <w:sz w:val="24"/>
          <w:szCs w:val="24"/>
          <w:u w:val="single"/>
        </w:rPr>
        <w:t>Lõikega 5</w:t>
      </w:r>
      <w:r w:rsidRPr="5320929D">
        <w:rPr>
          <w:rFonts w:ascii="Times New Roman" w:hAnsi="Times New Roman"/>
          <w:sz w:val="24"/>
          <w:szCs w:val="24"/>
        </w:rPr>
        <w:t xml:space="preserve"> nähakse ette, et Raamatukogude Nõukogu liikmed nimetab valdkonna eest vastutav minister (kultuuriminister) kolmeks aastaks ja liikmele võib Raamatukogude Nõukogu töös osalemise eest maksta tasu.</w:t>
      </w:r>
    </w:p>
    <w:p w:rsidRPr="00880CB4" w:rsidR="00D566C3" w:rsidP="5320929D" w:rsidRDefault="00D566C3" w14:paraId="1751EED9" w14:textId="0559B22F">
      <w:pPr>
        <w:spacing w:after="0" w:line="240" w:lineRule="auto"/>
        <w:jc w:val="both"/>
        <w:rPr>
          <w:rFonts w:ascii="Times New Roman" w:hAnsi="Times New Roman"/>
          <w:sz w:val="24"/>
          <w:szCs w:val="24"/>
          <w:u w:val="single"/>
        </w:rPr>
      </w:pPr>
    </w:p>
    <w:p w:rsidRPr="00880CB4" w:rsidR="00D566C3" w:rsidP="001830E3" w:rsidRDefault="00D566C3" w14:paraId="6EAAFB41" w14:textId="5605CF6D">
      <w:pPr>
        <w:spacing w:after="0" w:line="240" w:lineRule="auto"/>
        <w:jc w:val="both"/>
        <w:rPr>
          <w:rFonts w:ascii="Times New Roman" w:hAnsi="Times New Roman"/>
          <w:sz w:val="24"/>
          <w:szCs w:val="24"/>
        </w:rPr>
      </w:pPr>
      <w:r w:rsidRPr="5320929D">
        <w:rPr>
          <w:rFonts w:ascii="Times New Roman" w:hAnsi="Times New Roman"/>
          <w:sz w:val="24"/>
          <w:szCs w:val="24"/>
          <w:u w:val="single"/>
        </w:rPr>
        <w:t>Lõike 6</w:t>
      </w:r>
      <w:r w:rsidRPr="5320929D">
        <w:rPr>
          <w:rFonts w:ascii="Times New Roman" w:hAnsi="Times New Roman"/>
          <w:sz w:val="24"/>
          <w:szCs w:val="24"/>
        </w:rPr>
        <w:t xml:space="preserve"> kohaselt kehtestab Raamatukogude Nõukogu töökorra ning liikmele makstava tasu suuruse ja selle maksmise tingimused ja korra valdkonna eest vastutav minister (kultuuriminister) käskkirjaga. </w:t>
      </w:r>
      <w:r w:rsidRPr="5320929D" w:rsidR="005A54FC">
        <w:rPr>
          <w:rFonts w:ascii="Times New Roman" w:hAnsi="Times New Roman"/>
          <w:sz w:val="24"/>
          <w:szCs w:val="24"/>
        </w:rPr>
        <w:t>Sarnane regulatsioon sisaldub ka näiteks muuseumiseaduse §-s 19 muuseuminõukogu kohta ja muinsuskaitseseaduse</w:t>
      </w:r>
      <w:r w:rsidRPr="5320929D" w:rsidR="00101B08">
        <w:rPr>
          <w:rFonts w:ascii="Times New Roman" w:hAnsi="Times New Roman"/>
          <w:sz w:val="24"/>
          <w:szCs w:val="24"/>
        </w:rPr>
        <w:t xml:space="preserve"> (edaspidi </w:t>
      </w:r>
      <w:proofErr w:type="spellStart"/>
      <w:r w:rsidRPr="5320929D" w:rsidR="00101B08">
        <w:rPr>
          <w:rFonts w:ascii="Times New Roman" w:hAnsi="Times New Roman"/>
          <w:i/>
          <w:iCs/>
          <w:sz w:val="24"/>
          <w:szCs w:val="24"/>
        </w:rPr>
        <w:t>MuKS</w:t>
      </w:r>
      <w:proofErr w:type="spellEnd"/>
      <w:r w:rsidRPr="5320929D" w:rsidR="00101B08">
        <w:rPr>
          <w:rFonts w:ascii="Times New Roman" w:hAnsi="Times New Roman"/>
          <w:sz w:val="24"/>
          <w:szCs w:val="24"/>
        </w:rPr>
        <w:t>)</w:t>
      </w:r>
      <w:r w:rsidRPr="5320929D" w:rsidR="005A54FC">
        <w:rPr>
          <w:rFonts w:ascii="Times New Roman" w:hAnsi="Times New Roman"/>
          <w:sz w:val="24"/>
          <w:szCs w:val="24"/>
        </w:rPr>
        <w:t xml:space="preserve"> §-s 75 Muinsuskaitse Nõukogu kohta. </w:t>
      </w:r>
      <w:r w:rsidRPr="5320929D" w:rsidR="00F66BA7">
        <w:rPr>
          <w:rFonts w:ascii="Times New Roman" w:hAnsi="Times New Roman"/>
          <w:sz w:val="24"/>
          <w:szCs w:val="24"/>
        </w:rPr>
        <w:t xml:space="preserve">Senise Rahvaraamatukogude Nõukoguga seonduv on olnud täpsemalt reguleeritud kultuuriministri 25. veebruari 1999. a määruses nr 5 „Rahvaraamatukogude Nõukogu põhimääruse kinnitamine“, kuid kuna </w:t>
      </w:r>
      <w:proofErr w:type="spellStart"/>
      <w:r w:rsidRPr="5320929D" w:rsidR="00F66BA7">
        <w:rPr>
          <w:rFonts w:ascii="Times New Roman" w:hAnsi="Times New Roman"/>
          <w:sz w:val="24"/>
          <w:szCs w:val="24"/>
        </w:rPr>
        <w:t>KuM-i</w:t>
      </w:r>
      <w:proofErr w:type="spellEnd"/>
      <w:r w:rsidRPr="5320929D" w:rsidR="00F66BA7">
        <w:rPr>
          <w:rFonts w:ascii="Times New Roman" w:hAnsi="Times New Roman"/>
          <w:sz w:val="24"/>
          <w:szCs w:val="24"/>
        </w:rPr>
        <w:t xml:space="preserve"> nõuandva kogu töökorraldus ei kujuta endast piiritlemata arvu juhtude reguleerimist, sätestatakse Raamatukogude Nõukogu töökorraldus ministri käskkirjaga. Mis puudutab Raamatukogude Nõukogu liikme volituste kestust, siis seda on võrreldes Rahvaraamatukogude Nõukogu liikmetega pikendatud aasta võrra, st kahelt aastalt kolmele. </w:t>
      </w:r>
      <w:r w:rsidRPr="5320929D" w:rsidR="7648F631">
        <w:rPr>
          <w:rFonts w:ascii="Times New Roman" w:hAnsi="Times New Roman"/>
          <w:sz w:val="24"/>
          <w:szCs w:val="24"/>
        </w:rPr>
        <w:t>Pikem volituste aeg</w:t>
      </w:r>
      <w:r w:rsidRPr="5320929D" w:rsidR="523FC94E">
        <w:rPr>
          <w:rFonts w:ascii="Times New Roman" w:hAnsi="Times New Roman"/>
          <w:sz w:val="24"/>
          <w:szCs w:val="24"/>
        </w:rPr>
        <w:t xml:space="preserve"> </w:t>
      </w:r>
      <w:r w:rsidRPr="5320929D" w:rsidR="4E79E307">
        <w:rPr>
          <w:rFonts w:ascii="Times New Roman" w:hAnsi="Times New Roman"/>
          <w:sz w:val="24"/>
          <w:szCs w:val="24"/>
        </w:rPr>
        <w:t>võimaldab liikmete</w:t>
      </w:r>
      <w:r w:rsidRPr="5320929D" w:rsidR="4B4B5A16">
        <w:rPr>
          <w:rFonts w:ascii="Times New Roman" w:hAnsi="Times New Roman"/>
          <w:sz w:val="24"/>
          <w:szCs w:val="24"/>
        </w:rPr>
        <w:t>l</w:t>
      </w:r>
      <w:r w:rsidRPr="5320929D" w:rsidR="4E79E307">
        <w:rPr>
          <w:rFonts w:ascii="Times New Roman" w:hAnsi="Times New Roman"/>
          <w:sz w:val="24"/>
          <w:szCs w:val="24"/>
        </w:rPr>
        <w:t xml:space="preserve"> järjepidevamalt panustada ja </w:t>
      </w:r>
      <w:r w:rsidRPr="5320929D" w:rsidR="4467D032">
        <w:rPr>
          <w:rFonts w:ascii="Times New Roman" w:hAnsi="Times New Roman"/>
          <w:sz w:val="24"/>
          <w:szCs w:val="24"/>
        </w:rPr>
        <w:t>loob eeldused pikemaajaliste eesmärkide seadmiseks</w:t>
      </w:r>
      <w:r w:rsidRPr="5320929D" w:rsidR="7CCCFFEF">
        <w:rPr>
          <w:rFonts w:ascii="Times New Roman" w:hAnsi="Times New Roman"/>
          <w:sz w:val="24"/>
          <w:szCs w:val="24"/>
        </w:rPr>
        <w:t>, sisendi kogumiseks</w:t>
      </w:r>
      <w:r w:rsidRPr="5320929D" w:rsidR="4467D032">
        <w:rPr>
          <w:rFonts w:ascii="Times New Roman" w:hAnsi="Times New Roman"/>
          <w:sz w:val="24"/>
          <w:szCs w:val="24"/>
        </w:rPr>
        <w:t xml:space="preserve"> </w:t>
      </w:r>
      <w:r w:rsidRPr="5320929D" w:rsidR="3EA233EA">
        <w:rPr>
          <w:rFonts w:ascii="Times New Roman" w:hAnsi="Times New Roman"/>
          <w:sz w:val="24"/>
          <w:szCs w:val="24"/>
        </w:rPr>
        <w:t>ning</w:t>
      </w:r>
      <w:r w:rsidRPr="5320929D" w:rsidR="4467D032">
        <w:rPr>
          <w:rFonts w:ascii="Times New Roman" w:hAnsi="Times New Roman"/>
          <w:sz w:val="24"/>
          <w:szCs w:val="24"/>
        </w:rPr>
        <w:t xml:space="preserve"> </w:t>
      </w:r>
      <w:r w:rsidRPr="5320929D" w:rsidR="68565D5B">
        <w:rPr>
          <w:rFonts w:ascii="Times New Roman" w:hAnsi="Times New Roman"/>
          <w:sz w:val="24"/>
          <w:szCs w:val="24"/>
        </w:rPr>
        <w:t xml:space="preserve">tegevuste </w:t>
      </w:r>
      <w:r w:rsidRPr="5320929D" w:rsidR="4467D032">
        <w:rPr>
          <w:rFonts w:ascii="Times New Roman" w:hAnsi="Times New Roman"/>
          <w:sz w:val="24"/>
          <w:szCs w:val="24"/>
        </w:rPr>
        <w:t>elluviimiseks.</w:t>
      </w:r>
    </w:p>
    <w:p w:rsidRPr="00AF6307" w:rsidR="006532A3" w:rsidP="00AF6307" w:rsidRDefault="006532A3" w14:paraId="6D7E3559" w14:textId="0A725898">
      <w:pPr>
        <w:spacing w:after="0" w:line="240" w:lineRule="auto"/>
        <w:contextualSpacing/>
        <w:jc w:val="both"/>
        <w:rPr>
          <w:rFonts w:ascii="Times New Roman" w:hAnsi="Times New Roman"/>
          <w:sz w:val="24"/>
          <w:szCs w:val="24"/>
        </w:rPr>
      </w:pPr>
    </w:p>
    <w:p w:rsidRPr="003538E3" w:rsidR="00B537DB" w:rsidP="00AF6307" w:rsidRDefault="00E63A9D" w14:paraId="2CA234BB" w14:textId="1CE7FD2A">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11</w:t>
      </w:r>
      <w:r w:rsidRPr="00AF6307">
        <w:rPr>
          <w:rFonts w:ascii="Times New Roman" w:hAnsi="Times New Roman"/>
          <w:sz w:val="24"/>
          <w:szCs w:val="24"/>
        </w:rPr>
        <w:t xml:space="preserve"> – </w:t>
      </w:r>
      <w:proofErr w:type="spellStart"/>
      <w:r w:rsidRPr="00AF6307" w:rsidR="00B537DB">
        <w:rPr>
          <w:rFonts w:ascii="Times New Roman" w:hAnsi="Times New Roman"/>
          <w:sz w:val="24"/>
          <w:szCs w:val="24"/>
        </w:rPr>
        <w:t>RaRS</w:t>
      </w:r>
      <w:proofErr w:type="spellEnd"/>
      <w:r w:rsidRPr="00AF6307" w:rsidR="00B537DB">
        <w:rPr>
          <w:rFonts w:ascii="Times New Roman" w:hAnsi="Times New Roman"/>
          <w:sz w:val="24"/>
          <w:szCs w:val="24"/>
        </w:rPr>
        <w:t xml:space="preserve">-i lisatakse viide </w:t>
      </w:r>
      <w:proofErr w:type="spellStart"/>
      <w:r w:rsidRPr="00AF6307" w:rsidR="00B537DB">
        <w:rPr>
          <w:rFonts w:ascii="Times New Roman" w:hAnsi="Times New Roman"/>
          <w:sz w:val="24"/>
          <w:szCs w:val="24"/>
        </w:rPr>
        <w:t>RaRa-le</w:t>
      </w:r>
      <w:proofErr w:type="spellEnd"/>
      <w:r w:rsidRPr="00AF6307" w:rsidR="00B537DB">
        <w:rPr>
          <w:rFonts w:ascii="Times New Roman" w:hAnsi="Times New Roman"/>
          <w:sz w:val="24"/>
          <w:szCs w:val="24"/>
        </w:rPr>
        <w:t xml:space="preserve"> kui rahvaraamatukogude valdkonnas riigi haldusülesannete täitjale. Kõnealused ülesanded loetletakse eelnõu § 29 punktiga 9 ERRS-i lisatavas § 4</w:t>
      </w:r>
      <w:r w:rsidRPr="00AF6307" w:rsidR="00B537DB">
        <w:rPr>
          <w:rFonts w:ascii="Times New Roman" w:hAnsi="Times New Roman"/>
          <w:sz w:val="24"/>
          <w:szCs w:val="24"/>
          <w:vertAlign w:val="superscript"/>
        </w:rPr>
        <w:t>1</w:t>
      </w:r>
      <w:r w:rsidRPr="00AF6307" w:rsidR="00B537DB">
        <w:rPr>
          <w:rFonts w:ascii="Times New Roman" w:hAnsi="Times New Roman"/>
          <w:sz w:val="24"/>
          <w:szCs w:val="24"/>
        </w:rPr>
        <w:t xml:space="preserve"> lõikes 1. Tegemist on seni maakonnaraamatukogude poolt täidetud raamatukoguteeninduse koordineerimise ülesannetega, mis antakse ajakohastatud sisus ja vormis järk-järgult üle </w:t>
      </w:r>
      <w:proofErr w:type="spellStart"/>
      <w:r w:rsidRPr="00AF6307" w:rsidR="00B537DB">
        <w:rPr>
          <w:rFonts w:ascii="Times New Roman" w:hAnsi="Times New Roman"/>
          <w:sz w:val="24"/>
          <w:szCs w:val="24"/>
        </w:rPr>
        <w:t>RaRa-le</w:t>
      </w:r>
      <w:proofErr w:type="spellEnd"/>
      <w:r w:rsidRPr="00AF6307" w:rsidR="00B537DB">
        <w:rPr>
          <w:rFonts w:ascii="Times New Roman" w:hAnsi="Times New Roman"/>
          <w:sz w:val="24"/>
          <w:szCs w:val="24"/>
        </w:rPr>
        <w:t xml:space="preserve"> (vt selle kohta täpsemalt eelnõu § 29 punktide 9–11 selgitusi). Kuigi asjaomane täpsem regulatsioon on kavandatud ERRS-i, on </w:t>
      </w:r>
      <w:r w:rsidRPr="00AF6307" w:rsidR="007F043A">
        <w:rPr>
          <w:rFonts w:ascii="Times New Roman" w:hAnsi="Times New Roman"/>
          <w:sz w:val="24"/>
          <w:szCs w:val="24"/>
        </w:rPr>
        <w:t xml:space="preserve">õigusselguse huvides </w:t>
      </w:r>
      <w:r w:rsidRPr="00AF6307" w:rsidR="00B537DB">
        <w:rPr>
          <w:rFonts w:ascii="Times New Roman" w:hAnsi="Times New Roman"/>
          <w:sz w:val="24"/>
          <w:szCs w:val="24"/>
        </w:rPr>
        <w:t xml:space="preserve">oluline lisada viide ka </w:t>
      </w:r>
      <w:r w:rsidRPr="00AF6307" w:rsidR="007F043A">
        <w:rPr>
          <w:rFonts w:ascii="Times New Roman" w:hAnsi="Times New Roman"/>
          <w:sz w:val="24"/>
          <w:szCs w:val="24"/>
        </w:rPr>
        <w:t xml:space="preserve">just rahvaraamatukogude valdkonda reguleerivasse seadusesse ehk </w:t>
      </w:r>
      <w:proofErr w:type="spellStart"/>
      <w:r w:rsidRPr="00AF6307" w:rsidR="007F043A">
        <w:rPr>
          <w:rFonts w:ascii="Times New Roman" w:hAnsi="Times New Roman"/>
          <w:sz w:val="24"/>
          <w:szCs w:val="24"/>
        </w:rPr>
        <w:t>RaRS</w:t>
      </w:r>
      <w:proofErr w:type="spellEnd"/>
      <w:r w:rsidRPr="00AF6307" w:rsidR="007F043A">
        <w:rPr>
          <w:rFonts w:ascii="Times New Roman" w:hAnsi="Times New Roman"/>
          <w:sz w:val="24"/>
          <w:szCs w:val="24"/>
        </w:rPr>
        <w:t>-i.</w:t>
      </w:r>
    </w:p>
    <w:p w:rsidRPr="00AF6307" w:rsidR="00E63A9D" w:rsidP="00AF6307" w:rsidRDefault="00E63A9D" w14:paraId="6E1D498C" w14:textId="77777777">
      <w:pPr>
        <w:spacing w:after="0" w:line="240" w:lineRule="auto"/>
        <w:contextualSpacing/>
        <w:jc w:val="both"/>
        <w:rPr>
          <w:rFonts w:ascii="Times New Roman" w:hAnsi="Times New Roman"/>
          <w:sz w:val="24"/>
          <w:szCs w:val="24"/>
        </w:rPr>
      </w:pPr>
    </w:p>
    <w:p w:rsidRPr="00AF6307" w:rsidR="00E63A9D" w:rsidP="00AF6307" w:rsidRDefault="00E63A9D" w14:paraId="091A3F31" w14:textId="0AE7FE37">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12</w:t>
      </w:r>
      <w:r w:rsidRPr="00AF6307">
        <w:rPr>
          <w:rFonts w:ascii="Times New Roman" w:hAnsi="Times New Roman"/>
          <w:sz w:val="24"/>
          <w:szCs w:val="24"/>
        </w:rPr>
        <w:t xml:space="preserve"> – </w:t>
      </w:r>
      <w:r w:rsidRPr="00AF6307" w:rsidR="007F043A">
        <w:rPr>
          <w:rFonts w:ascii="Times New Roman" w:hAnsi="Times New Roman"/>
          <w:sz w:val="24"/>
          <w:szCs w:val="24"/>
        </w:rPr>
        <w:t xml:space="preserve">nähakse, ette, et </w:t>
      </w:r>
      <w:r w:rsidRPr="00AF6307" w:rsidR="007F043A">
        <w:rPr>
          <w:rFonts w:ascii="Times New Roman" w:hAnsi="Times New Roman" w:eastAsia="Times New Roman"/>
          <w:sz w:val="24"/>
          <w:szCs w:val="24"/>
          <w:lang w:eastAsia="et-EE"/>
        </w:rPr>
        <w:t xml:space="preserve">rahvaraamatukogu valduses oleva vara valdamine, kasutamine ja käsutamine toimub vastavalt </w:t>
      </w:r>
      <w:proofErr w:type="spellStart"/>
      <w:r w:rsidRPr="00AF6307" w:rsidR="007F043A">
        <w:rPr>
          <w:rFonts w:ascii="Times New Roman" w:hAnsi="Times New Roman" w:eastAsia="Times New Roman"/>
          <w:sz w:val="24"/>
          <w:szCs w:val="24"/>
          <w:lang w:eastAsia="et-EE"/>
        </w:rPr>
        <w:t>KOV-i</w:t>
      </w:r>
      <w:proofErr w:type="spellEnd"/>
      <w:r w:rsidRPr="00AF6307" w:rsidR="007F043A">
        <w:rPr>
          <w:rFonts w:ascii="Times New Roman" w:hAnsi="Times New Roman" w:eastAsia="Times New Roman"/>
          <w:sz w:val="24"/>
          <w:szCs w:val="24"/>
          <w:lang w:eastAsia="et-EE"/>
        </w:rPr>
        <w:t xml:space="preserve"> volikogu kehtestatud korrale. Säte kattub kehtiva </w:t>
      </w:r>
      <w:proofErr w:type="spellStart"/>
      <w:r w:rsidRPr="00AF6307" w:rsidR="007F043A">
        <w:rPr>
          <w:rFonts w:ascii="Times New Roman" w:hAnsi="Times New Roman" w:eastAsia="Times New Roman"/>
          <w:sz w:val="24"/>
          <w:szCs w:val="24"/>
          <w:lang w:eastAsia="et-EE"/>
        </w:rPr>
        <w:t>RaRS</w:t>
      </w:r>
      <w:proofErr w:type="spellEnd"/>
      <w:r w:rsidRPr="00AF6307" w:rsidR="007F043A">
        <w:rPr>
          <w:rFonts w:ascii="Times New Roman" w:hAnsi="Times New Roman" w:eastAsia="Times New Roman"/>
          <w:sz w:val="24"/>
          <w:szCs w:val="24"/>
          <w:lang w:eastAsia="et-EE"/>
        </w:rPr>
        <w:t xml:space="preserve"> §-ga 9.</w:t>
      </w:r>
    </w:p>
    <w:p w:rsidRPr="00AF6307" w:rsidR="00E63A9D" w:rsidP="00AF6307" w:rsidRDefault="00E63A9D" w14:paraId="1C20D1A2" w14:textId="77777777">
      <w:pPr>
        <w:spacing w:after="0" w:line="240" w:lineRule="auto"/>
        <w:contextualSpacing/>
        <w:jc w:val="both"/>
        <w:rPr>
          <w:rFonts w:ascii="Times New Roman" w:hAnsi="Times New Roman"/>
          <w:sz w:val="24"/>
          <w:szCs w:val="24"/>
        </w:rPr>
      </w:pPr>
    </w:p>
    <w:p w:rsidRPr="00AF6307" w:rsidR="000A6BF5" w:rsidP="00AF6307" w:rsidRDefault="00E63A9D" w14:paraId="6D448A86" w14:textId="0110422D">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b/>
          <w:bCs/>
          <w:sz w:val="24"/>
          <w:szCs w:val="24"/>
        </w:rPr>
        <w:t>Eelnõu § 13</w:t>
      </w:r>
      <w:r w:rsidRPr="00AF6307">
        <w:rPr>
          <w:rFonts w:ascii="Times New Roman" w:hAnsi="Times New Roman"/>
          <w:sz w:val="24"/>
          <w:szCs w:val="24"/>
        </w:rPr>
        <w:t xml:space="preserve"> – </w:t>
      </w:r>
      <w:r w:rsidRPr="00AF6307" w:rsidR="000A6BF5">
        <w:rPr>
          <w:rFonts w:ascii="Times New Roman" w:hAnsi="Times New Roman"/>
          <w:sz w:val="24"/>
          <w:szCs w:val="24"/>
        </w:rPr>
        <w:t xml:space="preserve">reguleeritakse rahvaraamatukogude valdkonna finantseerimisega seonduvat. Võrreldes kehtiva </w:t>
      </w:r>
      <w:proofErr w:type="spellStart"/>
      <w:r w:rsidRPr="00AF6307" w:rsidR="000A6BF5">
        <w:rPr>
          <w:rFonts w:ascii="Times New Roman" w:hAnsi="Times New Roman"/>
          <w:sz w:val="24"/>
          <w:szCs w:val="24"/>
        </w:rPr>
        <w:t>RaRS</w:t>
      </w:r>
      <w:proofErr w:type="spellEnd"/>
      <w:r w:rsidRPr="00AF6307" w:rsidR="000A6BF5">
        <w:rPr>
          <w:rFonts w:ascii="Times New Roman" w:hAnsi="Times New Roman"/>
          <w:sz w:val="24"/>
          <w:szCs w:val="24"/>
        </w:rPr>
        <w:t xml:space="preserve">-iga ei käsitleta seega </w:t>
      </w:r>
      <w:r w:rsidRPr="00AF6307" w:rsidR="000A6BF5">
        <w:rPr>
          <w:rFonts w:ascii="Times New Roman" w:hAnsi="Times New Roman" w:eastAsia="Times New Roman"/>
          <w:sz w:val="24"/>
          <w:szCs w:val="24"/>
          <w:lang w:eastAsia="et-EE"/>
        </w:rPr>
        <w:t>mitte üksnes rahvaraamatukogude finantseerimist, vaid rahvaraamatukogude valdkonna finantseerimist. Täiendus on vajalik, kuna kõnealuse seaduse ja selle rakendusaktide alusel toetatakse lisaks rahvaraamatukogudele ka muid asutusi ja isikuid, kes oma tegevusega rahvaraamatukogude valdkonda panustavad.</w:t>
      </w:r>
    </w:p>
    <w:p w:rsidRPr="00AF6307" w:rsidR="000A6BF5" w:rsidP="00AF6307" w:rsidRDefault="000A6BF5" w14:paraId="110AFACF" w14:textId="77777777">
      <w:pPr>
        <w:spacing w:after="0" w:line="240" w:lineRule="auto"/>
        <w:contextualSpacing/>
        <w:jc w:val="both"/>
        <w:rPr>
          <w:rFonts w:ascii="Times New Roman" w:hAnsi="Times New Roman"/>
          <w:sz w:val="24"/>
          <w:szCs w:val="24"/>
        </w:rPr>
      </w:pPr>
    </w:p>
    <w:p w:rsidRPr="00AF6307" w:rsidR="00804332" w:rsidP="00AF6307" w:rsidRDefault="003A0AF5" w14:paraId="077311D6" w14:textId="6F3C3698">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1</w:t>
      </w:r>
      <w:r w:rsidRPr="00AF6307">
        <w:rPr>
          <w:rFonts w:ascii="Times New Roman" w:hAnsi="Times New Roman"/>
          <w:sz w:val="24"/>
          <w:szCs w:val="24"/>
        </w:rPr>
        <w:t xml:space="preserve"> loetletakse rahvaraamatukogu finantseerimise allikad ja need kattuvad suures osas seni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10 lõikes 1 sätestatuga. Üksnes kõnealuse lõike punktist 4, mis näeb rahvaraamatukogu finantseerimise ühe allikana ette tema põhitegevusega seotud tasulised teenused</w:t>
      </w:r>
      <w:r w:rsidRPr="00AF6307" w:rsidR="00804332">
        <w:rPr>
          <w:rFonts w:ascii="Times New Roman" w:hAnsi="Times New Roman"/>
          <w:sz w:val="24"/>
          <w:szCs w:val="24"/>
        </w:rPr>
        <w:t>, on välja jäetud tekstiosa „tema põhitegevusega seotud“. Seda põhjusel, et rahvaraamatukogud</w:t>
      </w:r>
      <w:r w:rsidRPr="00AF6307">
        <w:rPr>
          <w:rFonts w:ascii="Times New Roman" w:hAnsi="Times New Roman"/>
          <w:sz w:val="24"/>
          <w:szCs w:val="24"/>
        </w:rPr>
        <w:t xml:space="preserve"> </w:t>
      </w:r>
      <w:r w:rsidRPr="00AF6307" w:rsidR="00804332">
        <w:rPr>
          <w:rFonts w:ascii="Times New Roman" w:hAnsi="Times New Roman"/>
          <w:sz w:val="24"/>
          <w:szCs w:val="24"/>
        </w:rPr>
        <w:t>pakuvad täna sageli rohkem teenuseid kui sellist liiki asutus tavapäraselt (näiteks tegutsevad ka postipunktina) ehk rahvaraamatukogu pakutavad tasulised teenused ei ole alati tema põhitegevusega seotud.</w:t>
      </w:r>
    </w:p>
    <w:p w:rsidRPr="00AF6307" w:rsidR="000A6BF5" w:rsidP="00AF6307" w:rsidRDefault="000A6BF5" w14:paraId="43974DA0" w14:textId="77777777">
      <w:pPr>
        <w:spacing w:after="0" w:line="240" w:lineRule="auto"/>
        <w:contextualSpacing/>
        <w:jc w:val="both"/>
        <w:rPr>
          <w:rFonts w:ascii="Times New Roman" w:hAnsi="Times New Roman"/>
          <w:b/>
          <w:bCs/>
          <w:sz w:val="24"/>
          <w:szCs w:val="24"/>
        </w:rPr>
      </w:pPr>
    </w:p>
    <w:p w:rsidRPr="00AF6307" w:rsidR="00744DE6" w:rsidP="00AF6307" w:rsidRDefault="00744DE6" w14:paraId="74393A50" w14:textId="3E7B088D">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2</w:t>
      </w:r>
      <w:r w:rsidRPr="00AF6307">
        <w:rPr>
          <w:rFonts w:ascii="Times New Roman" w:hAnsi="Times New Roman"/>
          <w:sz w:val="24"/>
          <w:szCs w:val="24"/>
        </w:rPr>
        <w:t xml:space="preserve"> kohaselt peab </w:t>
      </w:r>
      <w:r w:rsidRPr="00AF6307">
        <w:rPr>
          <w:rFonts w:ascii="Times New Roman" w:hAnsi="Times New Roman" w:eastAsia="Times New Roman"/>
          <w:sz w:val="24"/>
          <w:szCs w:val="24"/>
          <w:lang w:eastAsia="et-EE"/>
        </w:rPr>
        <w:t xml:space="preserve">KOV tagama rahvaraamatukogule </w:t>
      </w:r>
      <w:r w:rsidRPr="00AF6307">
        <w:rPr>
          <w:rStyle w:val="normaltextrun"/>
          <w:rFonts w:ascii="Times New Roman" w:hAnsi="Times New Roman"/>
          <w:color w:val="000000"/>
          <w:sz w:val="24"/>
          <w:szCs w:val="24"/>
          <w:bdr w:val="none" w:color="auto" w:sz="0" w:space="0" w:frame="1"/>
        </w:rPr>
        <w:t>vähemalt</w:t>
      </w:r>
      <w:r w:rsidRPr="00AF6307">
        <w:rPr>
          <w:rFonts w:ascii="Times New Roman" w:hAnsi="Times New Roman" w:eastAsia="Times New Roman"/>
          <w:sz w:val="24"/>
          <w:szCs w:val="24"/>
          <w:lang w:eastAsia="et-EE"/>
        </w:rPr>
        <w:t xml:space="preserve">: 1) töötajate töötasud, välja arvatud sama paragrahvi lõikes 4 nimetatud töötajate puhul; </w:t>
      </w:r>
      <w:r w:rsidRPr="00AF6307">
        <w:rPr>
          <w:rFonts w:ascii="Times New Roman" w:hAnsi="Times New Roman"/>
          <w:sz w:val="24"/>
          <w:szCs w:val="24"/>
        </w:rPr>
        <w:t xml:space="preserve">2) kogude regulaarse varustatuse väljaannete ja esemetega, lähtuvalt rahvaraamatukogu teeninduspiirkonna elanike arvust ja </w:t>
      </w:r>
      <w:r w:rsidRPr="00AF6307">
        <w:rPr>
          <w:rFonts w:ascii="Times New Roman" w:hAnsi="Times New Roman"/>
          <w:sz w:val="24"/>
          <w:szCs w:val="24"/>
        </w:rPr>
        <w:t xml:space="preserve">vajadustest; 3) rahvaraamatukogu ülesannete täitmiseks vajalikud ja kohalikule eripärale vastavad ruumid, sisustuse ja majandamiskulud. </w:t>
      </w:r>
      <w:r w:rsidRPr="00AF6307" w:rsidR="0096014D">
        <w:rPr>
          <w:rFonts w:ascii="Times New Roman" w:hAnsi="Times New Roman"/>
          <w:sz w:val="24"/>
          <w:szCs w:val="24"/>
        </w:rPr>
        <w:t>Lõi</w:t>
      </w:r>
      <w:r w:rsidRPr="00AF6307" w:rsidR="007B23B3">
        <w:rPr>
          <w:rFonts w:ascii="Times New Roman" w:hAnsi="Times New Roman"/>
          <w:sz w:val="24"/>
          <w:szCs w:val="24"/>
        </w:rPr>
        <w:t>ge</w:t>
      </w:r>
      <w:r w:rsidRPr="00AF6307" w:rsidR="0096014D">
        <w:rPr>
          <w:rFonts w:ascii="Times New Roman" w:hAnsi="Times New Roman"/>
          <w:sz w:val="24"/>
          <w:szCs w:val="24"/>
        </w:rPr>
        <w:t xml:space="preserve"> kattub s</w:t>
      </w:r>
      <w:r w:rsidRPr="00AF6307" w:rsidR="007B23B3">
        <w:rPr>
          <w:rFonts w:ascii="Times New Roman" w:hAnsi="Times New Roman"/>
          <w:sz w:val="24"/>
          <w:szCs w:val="24"/>
        </w:rPr>
        <w:t>isuliselt</w:t>
      </w:r>
      <w:r w:rsidRPr="00AF6307" w:rsidR="0096014D">
        <w:rPr>
          <w:rFonts w:ascii="Times New Roman" w:hAnsi="Times New Roman"/>
          <w:sz w:val="24"/>
          <w:szCs w:val="24"/>
        </w:rPr>
        <w:t xml:space="preserve"> seni </w:t>
      </w:r>
      <w:proofErr w:type="spellStart"/>
      <w:r w:rsidRPr="00AF6307" w:rsidR="0096014D">
        <w:rPr>
          <w:rFonts w:ascii="Times New Roman" w:hAnsi="Times New Roman"/>
          <w:sz w:val="24"/>
          <w:szCs w:val="24"/>
        </w:rPr>
        <w:t>RaRS</w:t>
      </w:r>
      <w:proofErr w:type="spellEnd"/>
      <w:r w:rsidRPr="00AF6307" w:rsidR="0096014D">
        <w:rPr>
          <w:rFonts w:ascii="Times New Roman" w:hAnsi="Times New Roman"/>
          <w:sz w:val="24"/>
          <w:szCs w:val="24"/>
        </w:rPr>
        <w:t xml:space="preserve"> § 10 lõikes 2 sätestatuga.</w:t>
      </w:r>
      <w:r w:rsidRPr="00AF6307" w:rsidR="007B23B3">
        <w:rPr>
          <w:rFonts w:ascii="Times New Roman" w:hAnsi="Times New Roman"/>
          <w:sz w:val="24"/>
          <w:szCs w:val="24"/>
        </w:rPr>
        <w:t xml:space="preserve"> Tehtud on mõned sõnastuslikud muudatused. Näiteks on lõike sissejuhatavasse lauseosasse lisatud sõna „vähemalt“, juhtimaks tähelepanu, et KOV võib alati panustada enam, kui seadusega nõutud ning punktis 2 on väljaannete kõrval nimetatud ka esemeid (seda on tehtud </w:t>
      </w:r>
      <w:r w:rsidRPr="00AF6307" w:rsidR="00505465">
        <w:rPr>
          <w:rFonts w:ascii="Times New Roman" w:hAnsi="Times New Roman"/>
          <w:sz w:val="24"/>
          <w:szCs w:val="24"/>
        </w:rPr>
        <w:t xml:space="preserve">asjakohastel juhtudel </w:t>
      </w:r>
      <w:r w:rsidRPr="00AF6307" w:rsidR="007B23B3">
        <w:rPr>
          <w:rFonts w:ascii="Times New Roman" w:hAnsi="Times New Roman"/>
          <w:sz w:val="24"/>
          <w:szCs w:val="24"/>
        </w:rPr>
        <w:t>eelnõus läbivalt), kuna esemete laenutamine on rahvaraamatukogudes juba laialt levinud praktika.</w:t>
      </w:r>
    </w:p>
    <w:p w:rsidRPr="00AF6307" w:rsidR="00804332" w:rsidP="00AF6307" w:rsidRDefault="00804332" w14:paraId="5A12BA42" w14:textId="1103DB0C">
      <w:pPr>
        <w:spacing w:after="0" w:line="240" w:lineRule="auto"/>
        <w:contextualSpacing/>
        <w:jc w:val="both"/>
        <w:rPr>
          <w:rFonts w:ascii="Times New Roman" w:hAnsi="Times New Roman"/>
          <w:sz w:val="24"/>
          <w:szCs w:val="24"/>
        </w:rPr>
      </w:pPr>
    </w:p>
    <w:p w:rsidRPr="00AF6307" w:rsidR="00505465" w:rsidP="00AF6307" w:rsidRDefault="007B23B3" w14:paraId="65AB56A6" w14:textId="5BF71C52">
      <w:pPr>
        <w:spacing w:after="0" w:line="240" w:lineRule="auto"/>
        <w:contextualSpacing/>
        <w:jc w:val="both"/>
        <w:rPr>
          <w:rStyle w:val="normaltextrun"/>
          <w:rFonts w:ascii="Times New Roman" w:hAnsi="Times New Roman"/>
          <w:color w:val="000000"/>
          <w:sz w:val="24"/>
          <w:szCs w:val="24"/>
          <w:bdr w:val="none" w:color="auto" w:sz="0" w:space="0" w:frame="1"/>
        </w:rPr>
      </w:pPr>
      <w:r w:rsidRPr="00AF6307">
        <w:rPr>
          <w:rFonts w:ascii="Times New Roman" w:hAnsi="Times New Roman"/>
          <w:sz w:val="24"/>
          <w:szCs w:val="24"/>
          <w:u w:val="single"/>
        </w:rPr>
        <w:t>Lõige 3</w:t>
      </w:r>
      <w:r w:rsidRPr="00AF6307">
        <w:rPr>
          <w:rFonts w:ascii="Times New Roman" w:hAnsi="Times New Roman"/>
          <w:sz w:val="24"/>
          <w:szCs w:val="24"/>
        </w:rPr>
        <w:t xml:space="preserve"> näeb ette, et </w:t>
      </w:r>
      <w:r w:rsidRPr="00AF6307">
        <w:rPr>
          <w:rFonts w:ascii="Times New Roman" w:hAnsi="Times New Roman" w:eastAsia="Times New Roman"/>
          <w:sz w:val="24"/>
          <w:szCs w:val="24"/>
          <w:lang w:eastAsia="et-EE"/>
        </w:rPr>
        <w:t xml:space="preserve">riigieelarvest toetatakse: </w:t>
      </w:r>
      <w:r w:rsidRPr="00AF6307">
        <w:rPr>
          <w:rFonts w:ascii="Times New Roman" w:hAnsi="Times New Roman"/>
          <w:sz w:val="24"/>
          <w:szCs w:val="24"/>
        </w:rPr>
        <w:t xml:space="preserve">1) osaliselt rahvaraamatukogudele väljaannete soetamist; </w:t>
      </w:r>
      <w:r w:rsidRPr="00AF6307">
        <w:rPr>
          <w:rFonts w:ascii="Times New Roman" w:hAnsi="Times New Roman" w:eastAsia="Times New Roman"/>
          <w:sz w:val="24"/>
          <w:szCs w:val="24"/>
          <w:lang w:eastAsia="et-EE"/>
        </w:rPr>
        <w:t xml:space="preserve">2) </w:t>
      </w:r>
      <w:r w:rsidRPr="00AF6307">
        <w:rPr>
          <w:rStyle w:val="normaltextrun"/>
          <w:rFonts w:ascii="Times New Roman" w:hAnsi="Times New Roman"/>
          <w:color w:val="000000"/>
          <w:sz w:val="24"/>
          <w:szCs w:val="24"/>
          <w:bdr w:val="none" w:color="auto" w:sz="0" w:space="0" w:frame="1"/>
        </w:rPr>
        <w:t>sihtotstarbeliste taotlusvoorude</w:t>
      </w:r>
      <w:r w:rsidRPr="00AF6307">
        <w:rPr>
          <w:rFonts w:ascii="Times New Roman" w:hAnsi="Times New Roman" w:eastAsia="Times New Roman"/>
          <w:sz w:val="24"/>
          <w:szCs w:val="24"/>
          <w:lang w:eastAsia="et-EE"/>
        </w:rPr>
        <w:t xml:space="preserve"> kaudu rahvaraamatukogude arendamist ja koostööd, </w:t>
      </w:r>
      <w:r w:rsidRPr="00AF6307">
        <w:rPr>
          <w:rStyle w:val="normaltextrun"/>
          <w:rFonts w:ascii="Times New Roman" w:hAnsi="Times New Roman"/>
          <w:color w:val="000000"/>
          <w:sz w:val="24"/>
          <w:szCs w:val="24"/>
          <w:bdr w:val="none" w:color="auto" w:sz="0" w:space="0" w:frame="1"/>
        </w:rPr>
        <w:t xml:space="preserve">raamatukogunduse tutvustamist ja rahvusvahelistumist, raamatukogutöötajate erialaste teadmiste omandamist ja parandamist ning muid rahvaraamatukogude ajakohastamisele, lugejas- ja külastajaskonna laiendamisele ning rahvaraamatukogu teenuste ligipääsetavusele suunatud tegevusi. </w:t>
      </w:r>
      <w:r w:rsidRPr="00AF6307" w:rsidR="00505465">
        <w:rPr>
          <w:rStyle w:val="normaltextrun"/>
          <w:rFonts w:ascii="Times New Roman" w:hAnsi="Times New Roman"/>
          <w:color w:val="000000"/>
          <w:sz w:val="24"/>
          <w:szCs w:val="24"/>
          <w:bdr w:val="none" w:color="auto" w:sz="0" w:space="0" w:frame="1"/>
        </w:rPr>
        <w:t xml:space="preserve">Seni on riigi rahaline panus rahvaraamatukogudesse olnud reguleeritud </w:t>
      </w:r>
      <w:proofErr w:type="spellStart"/>
      <w:r w:rsidRPr="00AF6307" w:rsidR="00505465">
        <w:rPr>
          <w:rStyle w:val="normaltextrun"/>
          <w:rFonts w:ascii="Times New Roman" w:hAnsi="Times New Roman"/>
          <w:color w:val="000000"/>
          <w:sz w:val="24"/>
          <w:szCs w:val="24"/>
          <w:bdr w:val="none" w:color="auto" w:sz="0" w:space="0" w:frame="1"/>
        </w:rPr>
        <w:t>RaRS</w:t>
      </w:r>
      <w:proofErr w:type="spellEnd"/>
      <w:r w:rsidRPr="00AF6307" w:rsidR="00505465">
        <w:rPr>
          <w:rStyle w:val="normaltextrun"/>
          <w:rFonts w:ascii="Times New Roman" w:hAnsi="Times New Roman"/>
          <w:color w:val="000000"/>
          <w:sz w:val="24"/>
          <w:szCs w:val="24"/>
          <w:bdr w:val="none" w:color="auto" w:sz="0" w:space="0" w:frame="1"/>
        </w:rPr>
        <w:t xml:space="preserve"> § 10 lõikes 3.</w:t>
      </w:r>
    </w:p>
    <w:p w:rsidRPr="00AF6307" w:rsidR="00505465" w:rsidP="00AF6307" w:rsidRDefault="00505465" w14:paraId="0EC90536" w14:textId="77777777">
      <w:pPr>
        <w:spacing w:after="0" w:line="240" w:lineRule="auto"/>
        <w:contextualSpacing/>
        <w:jc w:val="both"/>
        <w:rPr>
          <w:rStyle w:val="normaltextrun"/>
          <w:rFonts w:ascii="Times New Roman" w:hAnsi="Times New Roman"/>
          <w:color w:val="000000"/>
          <w:sz w:val="24"/>
          <w:szCs w:val="24"/>
          <w:bdr w:val="none" w:color="auto" w:sz="0" w:space="0" w:frame="1"/>
        </w:rPr>
      </w:pPr>
    </w:p>
    <w:p w:rsidRPr="00AF6307" w:rsidR="00505465" w:rsidP="00AF6307" w:rsidRDefault="00505465" w14:paraId="45FE6522" w14:textId="3F0CBA41">
      <w:pPr>
        <w:spacing w:after="0" w:line="240" w:lineRule="auto"/>
        <w:contextualSpacing/>
        <w:jc w:val="both"/>
        <w:rPr>
          <w:rFonts w:ascii="Times New Roman" w:hAnsi="Times New Roman"/>
          <w:sz w:val="24"/>
          <w:szCs w:val="24"/>
        </w:rPr>
      </w:pPr>
      <w:r w:rsidRPr="00AF6307">
        <w:rPr>
          <w:rStyle w:val="normaltextrun"/>
          <w:rFonts w:ascii="Times New Roman" w:hAnsi="Times New Roman"/>
          <w:color w:val="000000"/>
          <w:sz w:val="24"/>
          <w:szCs w:val="24"/>
          <w:bdr w:val="none" w:color="auto" w:sz="0" w:space="0" w:frame="1"/>
        </w:rPr>
        <w:t xml:space="preserve">Kavandatav punkt 1 kattub sisuliselt kehtiva </w:t>
      </w:r>
      <w:proofErr w:type="spellStart"/>
      <w:r w:rsidRPr="00AF6307">
        <w:rPr>
          <w:rStyle w:val="normaltextrun"/>
          <w:rFonts w:ascii="Times New Roman" w:hAnsi="Times New Roman"/>
          <w:color w:val="000000"/>
          <w:sz w:val="24"/>
          <w:szCs w:val="24"/>
          <w:bdr w:val="none" w:color="auto" w:sz="0" w:space="0" w:frame="1"/>
        </w:rPr>
        <w:t>RaRS</w:t>
      </w:r>
      <w:proofErr w:type="spellEnd"/>
      <w:r w:rsidRPr="00AF6307">
        <w:rPr>
          <w:rStyle w:val="normaltextrun"/>
          <w:rFonts w:ascii="Times New Roman" w:hAnsi="Times New Roman"/>
          <w:color w:val="000000"/>
          <w:sz w:val="24"/>
          <w:szCs w:val="24"/>
          <w:bdr w:val="none" w:color="auto" w:sz="0" w:space="0" w:frame="1"/>
        </w:rPr>
        <w:t xml:space="preserve"> § 10 lõike 3 punktiga 1, kuid sellesse on lisatud täpsustus sõna „osaliselt“ näol. R</w:t>
      </w:r>
      <w:r w:rsidRPr="00AF6307" w:rsidR="000A6BF5">
        <w:rPr>
          <w:rFonts w:ascii="Times New Roman" w:hAnsi="Times New Roman"/>
          <w:sz w:val="24"/>
          <w:szCs w:val="24"/>
        </w:rPr>
        <w:t>ahvaraamatukogude kogude täiendamine uute väljaannetega on eelkõige</w:t>
      </w:r>
      <w:r w:rsidRPr="00AF6307">
        <w:rPr>
          <w:rFonts w:ascii="Times New Roman" w:hAnsi="Times New Roman"/>
          <w:sz w:val="24"/>
          <w:szCs w:val="24"/>
        </w:rPr>
        <w:t xml:space="preserve"> rahvaraamatukogude pidajate ehk</w:t>
      </w:r>
      <w:r w:rsidRPr="00AF6307" w:rsidR="000A6BF5">
        <w:rPr>
          <w:rFonts w:ascii="Times New Roman" w:hAnsi="Times New Roman"/>
          <w:sz w:val="24"/>
          <w:szCs w:val="24"/>
        </w:rPr>
        <w:t xml:space="preserve"> </w:t>
      </w:r>
      <w:proofErr w:type="spellStart"/>
      <w:r w:rsidRPr="00AF6307">
        <w:rPr>
          <w:rFonts w:ascii="Times New Roman" w:hAnsi="Times New Roman"/>
          <w:sz w:val="24"/>
          <w:szCs w:val="24"/>
        </w:rPr>
        <w:t>KOV-ide</w:t>
      </w:r>
      <w:proofErr w:type="spellEnd"/>
      <w:r w:rsidRPr="00AF6307">
        <w:rPr>
          <w:rFonts w:ascii="Times New Roman" w:hAnsi="Times New Roman"/>
          <w:sz w:val="24"/>
          <w:szCs w:val="24"/>
        </w:rPr>
        <w:t xml:space="preserve"> </w:t>
      </w:r>
      <w:r w:rsidRPr="00AF6307" w:rsidR="000A6BF5">
        <w:rPr>
          <w:rFonts w:ascii="Times New Roman" w:hAnsi="Times New Roman"/>
          <w:sz w:val="24"/>
          <w:szCs w:val="24"/>
        </w:rPr>
        <w:t>ülesanne</w:t>
      </w:r>
      <w:r w:rsidRPr="00AF6307">
        <w:rPr>
          <w:rFonts w:ascii="Times New Roman" w:hAnsi="Times New Roman"/>
          <w:sz w:val="24"/>
          <w:szCs w:val="24"/>
        </w:rPr>
        <w:t xml:space="preserve">. Riigi panus on siin üksnes täienduseks, et rahvaraamatukogudel oleks võimalus </w:t>
      </w:r>
      <w:r w:rsidRPr="00AF6307" w:rsidR="000A6BF5">
        <w:rPr>
          <w:rFonts w:ascii="Times New Roman" w:hAnsi="Times New Roman"/>
          <w:sz w:val="24"/>
          <w:szCs w:val="24"/>
        </w:rPr>
        <w:t>pakkuda lugejatele laiemat valikut kvaliteetseid väljaandeid.</w:t>
      </w:r>
    </w:p>
    <w:p w:rsidRPr="00AF6307" w:rsidR="00505465" w:rsidP="00AF6307" w:rsidRDefault="00505465" w14:paraId="3C2C50F4" w14:textId="77777777">
      <w:pPr>
        <w:spacing w:after="0" w:line="240" w:lineRule="auto"/>
        <w:contextualSpacing/>
        <w:jc w:val="both"/>
        <w:rPr>
          <w:rFonts w:ascii="Times New Roman" w:hAnsi="Times New Roman"/>
          <w:sz w:val="24"/>
          <w:szCs w:val="24"/>
        </w:rPr>
      </w:pPr>
    </w:p>
    <w:p w:rsidRPr="00AF6307" w:rsidR="007A5F2B" w:rsidP="00AF6307" w:rsidRDefault="00505465" w14:paraId="368F392A" w14:textId="66521705">
      <w:pPr>
        <w:spacing w:after="0" w:line="240" w:lineRule="auto"/>
        <w:contextualSpacing/>
        <w:jc w:val="both"/>
        <w:rPr>
          <w:rStyle w:val="normaltextrun"/>
          <w:rFonts w:ascii="Times New Roman" w:hAnsi="Times New Roman"/>
          <w:color w:val="000000"/>
          <w:sz w:val="24"/>
          <w:szCs w:val="24"/>
          <w:bdr w:val="none" w:color="auto" w:sz="0" w:space="0" w:frame="1"/>
        </w:rPr>
      </w:pPr>
      <w:r w:rsidRPr="00AF6307">
        <w:rPr>
          <w:rFonts w:ascii="Times New Roman" w:hAnsi="Times New Roman"/>
          <w:sz w:val="24"/>
          <w:szCs w:val="24"/>
        </w:rPr>
        <w:t xml:space="preserve">Kavandatav punkt 2 kattub põhimõtteliselt </w:t>
      </w:r>
      <w:r w:rsidRPr="00AF6307">
        <w:rPr>
          <w:rStyle w:val="normaltextrun"/>
          <w:rFonts w:ascii="Times New Roman" w:hAnsi="Times New Roman"/>
          <w:color w:val="000000"/>
          <w:sz w:val="24"/>
          <w:szCs w:val="24"/>
          <w:bdr w:val="none" w:color="auto" w:sz="0" w:space="0" w:frame="1"/>
        </w:rPr>
        <w:t xml:space="preserve">kehtiva </w:t>
      </w:r>
      <w:proofErr w:type="spellStart"/>
      <w:r w:rsidRPr="00AF6307">
        <w:rPr>
          <w:rStyle w:val="normaltextrun"/>
          <w:rFonts w:ascii="Times New Roman" w:hAnsi="Times New Roman"/>
          <w:color w:val="000000"/>
          <w:sz w:val="24"/>
          <w:szCs w:val="24"/>
          <w:bdr w:val="none" w:color="auto" w:sz="0" w:space="0" w:frame="1"/>
        </w:rPr>
        <w:t>RaRS</w:t>
      </w:r>
      <w:proofErr w:type="spellEnd"/>
      <w:r w:rsidRPr="00AF6307">
        <w:rPr>
          <w:rStyle w:val="normaltextrun"/>
          <w:rFonts w:ascii="Times New Roman" w:hAnsi="Times New Roman"/>
          <w:color w:val="000000"/>
          <w:sz w:val="24"/>
          <w:szCs w:val="24"/>
          <w:bdr w:val="none" w:color="auto" w:sz="0" w:space="0" w:frame="1"/>
        </w:rPr>
        <w:t xml:space="preserve"> § 10 lõike 3 punktiga 2</w:t>
      </w:r>
      <w:r w:rsidRPr="00AF6307" w:rsidR="000A57E9">
        <w:rPr>
          <w:rStyle w:val="normaltextrun"/>
          <w:rFonts w:ascii="Times New Roman" w:hAnsi="Times New Roman"/>
          <w:color w:val="000000"/>
          <w:sz w:val="24"/>
          <w:szCs w:val="24"/>
          <w:bdr w:val="none" w:color="auto" w:sz="0" w:space="0" w:frame="1"/>
        </w:rPr>
        <w:t xml:space="preserve">, kuid selles on täpsemalt kirjeldatud, milliseid tegevusi riik toetab. </w:t>
      </w:r>
      <w:r w:rsidRPr="00AF6307" w:rsidR="00772A60">
        <w:rPr>
          <w:rStyle w:val="normaltextrun"/>
          <w:rFonts w:ascii="Times New Roman" w:hAnsi="Times New Roman"/>
          <w:color w:val="000000"/>
          <w:sz w:val="24"/>
          <w:szCs w:val="24"/>
          <w:bdr w:val="none" w:color="auto" w:sz="0" w:space="0" w:frame="1"/>
        </w:rPr>
        <w:t xml:space="preserve">Kõnealuste sihtotstarbeliste taotlusvoorudega seonduv reguleeritakse täpsemalt eelnõu § </w:t>
      </w:r>
      <w:r w:rsidRPr="00AF6307" w:rsidR="007A5F2B">
        <w:rPr>
          <w:rStyle w:val="normaltextrun"/>
          <w:rFonts w:ascii="Times New Roman" w:hAnsi="Times New Roman"/>
          <w:color w:val="000000"/>
          <w:sz w:val="24"/>
          <w:szCs w:val="24"/>
          <w:bdr w:val="none" w:color="auto" w:sz="0" w:space="0" w:frame="1"/>
        </w:rPr>
        <w:t>13 lõikesse 8 kavandatud volitusnormi alusel kehtestatavas valdkonna eest vastutava ministri (kultuuriminister) määruses.</w:t>
      </w:r>
    </w:p>
    <w:p w:rsidRPr="00AF6307" w:rsidR="007A5F2B" w:rsidP="00AF6307" w:rsidRDefault="007A5F2B" w14:paraId="647E9212" w14:textId="77777777">
      <w:pPr>
        <w:spacing w:after="0" w:line="240" w:lineRule="auto"/>
        <w:contextualSpacing/>
        <w:jc w:val="both"/>
        <w:rPr>
          <w:rStyle w:val="normaltextrun"/>
          <w:rFonts w:ascii="Times New Roman" w:hAnsi="Times New Roman"/>
          <w:color w:val="000000"/>
          <w:sz w:val="24"/>
          <w:szCs w:val="24"/>
          <w:bdr w:val="none" w:color="auto" w:sz="0" w:space="0" w:frame="1"/>
        </w:rPr>
      </w:pPr>
    </w:p>
    <w:p w:rsidRPr="00AF6307" w:rsidR="00A879B9" w:rsidP="00AF6307" w:rsidRDefault="007A5F2B" w14:paraId="3763CD3C" w14:textId="39DBBA82">
      <w:pPr>
        <w:spacing w:after="0" w:line="240" w:lineRule="auto"/>
        <w:contextualSpacing/>
        <w:jc w:val="both"/>
        <w:rPr>
          <w:rFonts w:ascii="Times New Roman" w:hAnsi="Times New Roman"/>
          <w:color w:val="000000"/>
          <w:sz w:val="24"/>
          <w:szCs w:val="24"/>
          <w:bdr w:val="none" w:color="auto" w:sz="0" w:space="0" w:frame="1"/>
        </w:rPr>
      </w:pPr>
      <w:r w:rsidRPr="00AF6307">
        <w:rPr>
          <w:rStyle w:val="normaltextrun"/>
          <w:rFonts w:ascii="Times New Roman" w:hAnsi="Times New Roman"/>
          <w:color w:val="000000"/>
          <w:sz w:val="24"/>
          <w:szCs w:val="24"/>
          <w:bdr w:val="none" w:color="auto" w:sz="0" w:space="0" w:frame="1"/>
        </w:rPr>
        <w:t xml:space="preserve">Võrreldes kehtiva </w:t>
      </w:r>
      <w:proofErr w:type="spellStart"/>
      <w:r w:rsidRPr="00AF6307">
        <w:rPr>
          <w:rStyle w:val="normaltextrun"/>
          <w:rFonts w:ascii="Times New Roman" w:hAnsi="Times New Roman"/>
          <w:color w:val="000000"/>
          <w:sz w:val="24"/>
          <w:szCs w:val="24"/>
          <w:bdr w:val="none" w:color="auto" w:sz="0" w:space="0" w:frame="1"/>
        </w:rPr>
        <w:t>RaRS</w:t>
      </w:r>
      <w:proofErr w:type="spellEnd"/>
      <w:r w:rsidRPr="00AF6307">
        <w:rPr>
          <w:rStyle w:val="normaltextrun"/>
          <w:rFonts w:ascii="Times New Roman" w:hAnsi="Times New Roman"/>
          <w:color w:val="000000"/>
          <w:sz w:val="24"/>
          <w:szCs w:val="24"/>
          <w:bdr w:val="none" w:color="auto" w:sz="0" w:space="0" w:frame="1"/>
        </w:rPr>
        <w:t xml:space="preserve"> § 10 lõikega 3 on </w:t>
      </w:r>
      <w:r w:rsidRPr="00AF6307" w:rsidR="4B007C35">
        <w:rPr>
          <w:rStyle w:val="normaltextrun"/>
          <w:rFonts w:ascii="Times New Roman" w:hAnsi="Times New Roman"/>
          <w:color w:val="000000"/>
          <w:sz w:val="24"/>
          <w:szCs w:val="24"/>
          <w:bdr w:val="none" w:color="auto" w:sz="0" w:space="0" w:frame="1"/>
        </w:rPr>
        <w:t xml:space="preserve">välja jäetud järgmised </w:t>
      </w:r>
      <w:r w:rsidRPr="00AF6307" w:rsidR="2AD9CEE9">
        <w:rPr>
          <w:rStyle w:val="normaltextrun"/>
          <w:rFonts w:ascii="Times New Roman" w:hAnsi="Times New Roman"/>
          <w:color w:val="000000"/>
          <w:sz w:val="24"/>
          <w:szCs w:val="24"/>
          <w:bdr w:val="none" w:color="auto" w:sz="0" w:space="0" w:frame="1"/>
        </w:rPr>
        <w:t xml:space="preserve">finantseeritavad kulud </w:t>
      </w:r>
      <w:r w:rsidRPr="00AF6307" w:rsidR="75286A38">
        <w:rPr>
          <w:rStyle w:val="normaltextrun"/>
          <w:rFonts w:ascii="Times New Roman" w:hAnsi="Times New Roman"/>
          <w:color w:val="000000"/>
          <w:sz w:val="24"/>
          <w:szCs w:val="24"/>
          <w:bdr w:val="none" w:color="auto" w:sz="0" w:space="0" w:frame="1"/>
        </w:rPr>
        <w:t>(nimetatud lõike järgmised punktid</w:t>
      </w:r>
      <w:r w:rsidRPr="00AF6307" w:rsidR="2CFB893A">
        <w:rPr>
          <w:rStyle w:val="normaltextrun"/>
          <w:rFonts w:ascii="Times New Roman" w:hAnsi="Times New Roman"/>
          <w:color w:val="000000"/>
          <w:sz w:val="24"/>
          <w:szCs w:val="24"/>
          <w:bdr w:val="none" w:color="auto" w:sz="0" w:space="0" w:frame="1"/>
        </w:rPr>
        <w:t>)</w:t>
      </w:r>
      <w:r w:rsidRPr="00AF6307" w:rsidR="70C490C4">
        <w:rPr>
          <w:rStyle w:val="normaltextrun"/>
          <w:rFonts w:ascii="Times New Roman" w:hAnsi="Times New Roman"/>
          <w:color w:val="000000"/>
          <w:sz w:val="24"/>
          <w:szCs w:val="24"/>
          <w:bdr w:val="none" w:color="auto" w:sz="0" w:space="0" w:frame="1"/>
        </w:rPr>
        <w:t>:</w:t>
      </w:r>
      <w:r w:rsidRPr="00AF6307">
        <w:rPr>
          <w:rStyle w:val="normaltextrun"/>
          <w:rFonts w:ascii="Times New Roman" w:hAnsi="Times New Roman"/>
          <w:color w:val="000000"/>
          <w:sz w:val="24"/>
          <w:szCs w:val="24"/>
          <w:bdr w:val="none" w:color="auto" w:sz="0" w:space="0" w:frame="1"/>
        </w:rPr>
        <w:t xml:space="preserve"> </w:t>
      </w:r>
      <w:r w:rsidRPr="00AF6307">
        <w:rPr>
          <w:rFonts w:ascii="Times New Roman" w:hAnsi="Times New Roman"/>
          <w:color w:val="000000"/>
          <w:sz w:val="24"/>
          <w:szCs w:val="24"/>
          <w:bdr w:val="none" w:color="auto" w:sz="0" w:space="0" w:frame="1"/>
        </w:rPr>
        <w:t>3)</w:t>
      </w:r>
      <w:r w:rsidR="002455EE">
        <w:rPr>
          <w:rFonts w:ascii="Times New Roman" w:hAnsi="Times New Roman"/>
          <w:color w:val="000000"/>
          <w:sz w:val="24"/>
          <w:szCs w:val="24"/>
          <w:bdr w:val="none" w:color="auto" w:sz="0" w:space="0" w:frame="1"/>
        </w:rPr>
        <w:t xml:space="preserve"> </w:t>
      </w:r>
      <w:r w:rsidRPr="00AF6307">
        <w:rPr>
          <w:rFonts w:ascii="Times New Roman" w:hAnsi="Times New Roman"/>
          <w:color w:val="000000"/>
          <w:sz w:val="24"/>
          <w:szCs w:val="24"/>
          <w:bdr w:val="none" w:color="auto" w:sz="0" w:space="0" w:frame="1"/>
        </w:rPr>
        <w:t>maakonnaraamatukoguks oleva rahvaraamatukogu nelja töötaja töötasudeks ja ülalpidamiseks; 4)</w:t>
      </w:r>
      <w:r w:rsidR="00B41952">
        <w:rPr>
          <w:rFonts w:ascii="Times New Roman" w:hAnsi="Times New Roman"/>
          <w:color w:val="000000"/>
          <w:sz w:val="24"/>
          <w:szCs w:val="24"/>
          <w:bdr w:val="none" w:color="auto" w:sz="0" w:space="0" w:frame="1"/>
        </w:rPr>
        <w:t xml:space="preserve"> </w:t>
      </w:r>
      <w:r w:rsidRPr="00AF6307">
        <w:rPr>
          <w:rFonts w:ascii="Times New Roman" w:hAnsi="Times New Roman"/>
          <w:color w:val="000000"/>
          <w:sz w:val="24"/>
          <w:szCs w:val="24"/>
          <w:bdr w:val="none" w:color="auto" w:sz="0" w:space="0" w:frame="1"/>
        </w:rPr>
        <w:t>üldkasutatava andmesidevõrguga ühenduse loomiseks ja asjakohaste tehniliste vahendite soetamiseks.</w:t>
      </w:r>
      <w:r w:rsidRPr="00AF6307">
        <w:rPr>
          <w:rStyle w:val="normaltextrun"/>
          <w:rFonts w:ascii="Times New Roman" w:hAnsi="Times New Roman"/>
          <w:color w:val="000000"/>
          <w:sz w:val="24"/>
          <w:szCs w:val="24"/>
          <w:bdr w:val="none" w:color="auto" w:sz="0" w:space="0" w:frame="1"/>
        </w:rPr>
        <w:t xml:space="preserve"> Maakonnaraamatukogude töötajatega seotud kulude hüvitamine on reguleeritud eelnõu § 13 lõikes 4 ehk need kulud kaetakse jätkuvalt riigieelarvest. Mis puudutab</w:t>
      </w:r>
      <w:r w:rsidRPr="00AF6307" w:rsidR="00CE0CA9">
        <w:rPr>
          <w:rStyle w:val="normaltextrun"/>
          <w:rFonts w:ascii="Times New Roman" w:hAnsi="Times New Roman"/>
          <w:color w:val="000000"/>
          <w:sz w:val="24"/>
          <w:szCs w:val="24"/>
          <w:bdr w:val="none" w:color="auto" w:sz="0" w:space="0" w:frame="1"/>
        </w:rPr>
        <w:t xml:space="preserve"> </w:t>
      </w:r>
      <w:r w:rsidRPr="00AF6307" w:rsidR="00CE0CA9">
        <w:rPr>
          <w:rFonts w:ascii="Times New Roman" w:hAnsi="Times New Roman"/>
          <w:color w:val="000000"/>
          <w:sz w:val="24"/>
          <w:szCs w:val="24"/>
          <w:bdr w:val="none" w:color="auto" w:sz="0" w:space="0" w:frame="1"/>
        </w:rPr>
        <w:t xml:space="preserve">üldkasutatava andmesidevõrguga ühenduse loomist ja asjakohaste tehniliste vahendite soetamist, siis kõnealune säte lisati </w:t>
      </w:r>
      <w:proofErr w:type="spellStart"/>
      <w:r w:rsidRPr="00AF6307" w:rsidR="00CE0CA9">
        <w:rPr>
          <w:rFonts w:ascii="Times New Roman" w:hAnsi="Times New Roman"/>
          <w:color w:val="000000"/>
          <w:sz w:val="24"/>
          <w:szCs w:val="24"/>
          <w:bdr w:val="none" w:color="auto" w:sz="0" w:space="0" w:frame="1"/>
        </w:rPr>
        <w:t>RaRS</w:t>
      </w:r>
      <w:proofErr w:type="spellEnd"/>
      <w:r w:rsidRPr="00AF6307" w:rsidR="00CE0CA9">
        <w:rPr>
          <w:rFonts w:ascii="Times New Roman" w:hAnsi="Times New Roman"/>
          <w:color w:val="000000"/>
          <w:sz w:val="24"/>
          <w:szCs w:val="24"/>
          <w:bdr w:val="none" w:color="auto" w:sz="0" w:space="0" w:frame="1"/>
        </w:rPr>
        <w:t xml:space="preserve">-i 2001. aasta 1. jaanuaril jõustunud </w:t>
      </w:r>
      <w:proofErr w:type="spellStart"/>
      <w:r w:rsidRPr="00AF6307" w:rsidR="007242AC">
        <w:rPr>
          <w:rFonts w:ascii="Times New Roman" w:hAnsi="Times New Roman"/>
          <w:color w:val="000000"/>
          <w:sz w:val="24"/>
          <w:szCs w:val="24"/>
          <w:bdr w:val="none" w:color="auto" w:sz="0" w:space="0" w:frame="1"/>
        </w:rPr>
        <w:t>AvTS</w:t>
      </w:r>
      <w:proofErr w:type="spellEnd"/>
      <w:r w:rsidRPr="00AF6307" w:rsidR="007242AC">
        <w:rPr>
          <w:rFonts w:ascii="Times New Roman" w:hAnsi="Times New Roman"/>
          <w:color w:val="000000"/>
          <w:sz w:val="24"/>
          <w:szCs w:val="24"/>
          <w:bdr w:val="none" w:color="auto" w:sz="0" w:space="0" w:frame="1"/>
        </w:rPr>
        <w:t>-iga</w:t>
      </w:r>
      <w:r w:rsidRPr="00AF6307" w:rsidR="00CE0CA9">
        <w:rPr>
          <w:rFonts w:ascii="Times New Roman" w:hAnsi="Times New Roman"/>
          <w:color w:val="000000"/>
          <w:sz w:val="24"/>
          <w:szCs w:val="24"/>
          <w:bdr w:val="none" w:color="auto" w:sz="0" w:space="0" w:frame="1"/>
        </w:rPr>
        <w:t xml:space="preserve"> ning see puudutas avalike internetipunktide loomist rahvaraamatukogudes, mis tuli ellu viia 2002. aastaks (vt </w:t>
      </w:r>
      <w:proofErr w:type="spellStart"/>
      <w:r w:rsidRPr="00AF6307" w:rsidR="00CE0CA9">
        <w:rPr>
          <w:rFonts w:ascii="Times New Roman" w:hAnsi="Times New Roman"/>
          <w:color w:val="000000"/>
          <w:sz w:val="24"/>
          <w:szCs w:val="24"/>
          <w:bdr w:val="none" w:color="auto" w:sz="0" w:space="0" w:frame="1"/>
        </w:rPr>
        <w:t>AvTS</w:t>
      </w:r>
      <w:proofErr w:type="spellEnd"/>
      <w:r w:rsidRPr="00AF6307" w:rsidR="00CE0CA9">
        <w:rPr>
          <w:rFonts w:ascii="Times New Roman" w:hAnsi="Times New Roman"/>
          <w:color w:val="000000"/>
          <w:sz w:val="24"/>
          <w:szCs w:val="24"/>
          <w:bdr w:val="none" w:color="auto" w:sz="0" w:space="0" w:frame="1"/>
        </w:rPr>
        <w:t xml:space="preserve"> § 55). Tänaseks on säte oma toime kaotanud.</w:t>
      </w:r>
    </w:p>
    <w:p w:rsidRPr="00AF6307" w:rsidR="00A879B9" w:rsidP="00AF6307" w:rsidRDefault="00A879B9" w14:paraId="4D999B8F" w14:textId="77777777">
      <w:pPr>
        <w:spacing w:after="0" w:line="240" w:lineRule="auto"/>
        <w:contextualSpacing/>
        <w:jc w:val="both"/>
        <w:rPr>
          <w:rFonts w:ascii="Times New Roman" w:hAnsi="Times New Roman"/>
          <w:color w:val="000000"/>
          <w:sz w:val="24"/>
          <w:szCs w:val="24"/>
          <w:bdr w:val="none" w:color="auto" w:sz="0" w:space="0" w:frame="1"/>
        </w:rPr>
      </w:pPr>
    </w:p>
    <w:p w:rsidRPr="00AF6307" w:rsidR="000A6BF5" w:rsidP="00AF6307" w:rsidRDefault="00A879B9" w14:paraId="4DB07F9F" w14:textId="599368B6">
      <w:pPr>
        <w:spacing w:after="0" w:line="240" w:lineRule="auto"/>
        <w:contextualSpacing/>
        <w:jc w:val="both"/>
        <w:rPr>
          <w:rFonts w:ascii="Times New Roman" w:hAnsi="Times New Roman"/>
          <w:sz w:val="24"/>
          <w:szCs w:val="24"/>
        </w:rPr>
      </w:pPr>
      <w:r w:rsidRPr="00AF6307">
        <w:rPr>
          <w:rFonts w:ascii="Times New Roman" w:hAnsi="Times New Roman"/>
          <w:color w:val="000000"/>
          <w:sz w:val="24"/>
          <w:szCs w:val="24"/>
          <w:u w:val="single"/>
          <w:bdr w:val="none" w:color="auto" w:sz="0" w:space="0" w:frame="1"/>
        </w:rPr>
        <w:t>Lõike 4</w:t>
      </w:r>
      <w:r w:rsidRPr="00AF6307">
        <w:rPr>
          <w:rFonts w:ascii="Times New Roman" w:hAnsi="Times New Roman"/>
          <w:color w:val="000000"/>
          <w:sz w:val="24"/>
          <w:szCs w:val="24"/>
          <w:bdr w:val="none" w:color="auto" w:sz="0" w:space="0" w:frame="1"/>
        </w:rPr>
        <w:t xml:space="preserve"> kohaselt hüvitatakse </w:t>
      </w:r>
      <w:bookmarkStart w:name="_Hlk193104590" w:id="5"/>
      <w:r w:rsidRPr="00AF6307">
        <w:rPr>
          <w:rFonts w:ascii="Times New Roman" w:hAnsi="Times New Roman" w:eastAsia="Times New Roman"/>
          <w:sz w:val="24"/>
          <w:szCs w:val="24"/>
          <w:lang w:eastAsia="et-EE"/>
        </w:rPr>
        <w:t>riikliku kohustusena raamatukoguteeninduse maakondliku koordineerimise ülesandeid täitva rahvaraamatukogu</w:t>
      </w:r>
      <w:bookmarkEnd w:id="5"/>
      <w:r w:rsidRPr="00AF6307">
        <w:rPr>
          <w:rFonts w:ascii="Times New Roman" w:hAnsi="Times New Roman" w:eastAsia="Times New Roman"/>
          <w:sz w:val="24"/>
          <w:szCs w:val="24"/>
          <w:lang w:eastAsia="et-EE"/>
        </w:rPr>
        <w:t xml:space="preserve"> kahe töötaja töötasud ja ülalpidamiskulud </w:t>
      </w:r>
      <w:proofErr w:type="spellStart"/>
      <w:r w:rsidRPr="00AF6307">
        <w:rPr>
          <w:rFonts w:ascii="Times New Roman" w:hAnsi="Times New Roman" w:eastAsia="Times New Roman"/>
          <w:sz w:val="24"/>
          <w:szCs w:val="24"/>
          <w:lang w:eastAsia="et-EE"/>
        </w:rPr>
        <w:t>KOV-ile</w:t>
      </w:r>
      <w:proofErr w:type="spellEnd"/>
      <w:r w:rsidRPr="00AF6307">
        <w:rPr>
          <w:rFonts w:ascii="Times New Roman" w:hAnsi="Times New Roman" w:eastAsia="Times New Roman"/>
          <w:sz w:val="24"/>
          <w:szCs w:val="24"/>
          <w:lang w:eastAsia="et-EE"/>
        </w:rPr>
        <w:t xml:space="preserve"> riigieelarvest. Seni on nende kulude katmine tulenenud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10 lõike 3 punktist 3, kuid kuna antud juhul ei ole tegemist </w:t>
      </w:r>
      <w:r w:rsidRPr="00AF6307" w:rsidR="000A63B1">
        <w:rPr>
          <w:rFonts w:ascii="Times New Roman" w:hAnsi="Times New Roman" w:eastAsia="Times New Roman"/>
          <w:sz w:val="24"/>
          <w:szCs w:val="24"/>
          <w:lang w:eastAsia="et-EE"/>
        </w:rPr>
        <w:t xml:space="preserve">mitte </w:t>
      </w:r>
      <w:r w:rsidRPr="00AF6307">
        <w:rPr>
          <w:rFonts w:ascii="Times New Roman" w:hAnsi="Times New Roman" w:eastAsia="Times New Roman"/>
          <w:sz w:val="24"/>
          <w:szCs w:val="24"/>
          <w:lang w:eastAsia="et-EE"/>
        </w:rPr>
        <w:t xml:space="preserve">toetusega riigieelarvest, vaid </w:t>
      </w:r>
      <w:proofErr w:type="spellStart"/>
      <w:r w:rsidRPr="00AF6307">
        <w:rPr>
          <w:rFonts w:ascii="Times New Roman" w:hAnsi="Times New Roman" w:eastAsia="Times New Roman"/>
          <w:sz w:val="24"/>
          <w:szCs w:val="24"/>
          <w:lang w:eastAsia="et-EE"/>
        </w:rPr>
        <w:t>KOV-ile</w:t>
      </w:r>
      <w:proofErr w:type="spellEnd"/>
      <w:r w:rsidRPr="00AF6307">
        <w:rPr>
          <w:rFonts w:ascii="Times New Roman" w:hAnsi="Times New Roman" w:eastAsia="Times New Roman"/>
          <w:sz w:val="24"/>
          <w:szCs w:val="24"/>
          <w:lang w:eastAsia="et-EE"/>
        </w:rPr>
        <w:t xml:space="preserve"> delegeeritud riikliku kohustuse täitmisega seotud kulude katmisega, on </w:t>
      </w:r>
      <w:r w:rsidRPr="00AF6307" w:rsidR="000A63B1">
        <w:rPr>
          <w:rFonts w:ascii="Times New Roman" w:hAnsi="Times New Roman" w:eastAsia="Times New Roman"/>
          <w:sz w:val="24"/>
          <w:szCs w:val="24"/>
          <w:lang w:eastAsia="et-EE"/>
        </w:rPr>
        <w:t xml:space="preserve">see reguleeritud eraldi sättes. Seejuures väheneb riigi hüvitis nelja töötajaga seotud kuludelt kahe töötajaga seotud kuludele. Hüvitise vähenemine on tingitud asjaolust, et vähenevad ka maakonnaraamatukogu ülesanded (vt ka eelnõu § 6 lõike 4 selgitust). </w:t>
      </w:r>
      <w:r w:rsidRPr="00AF6307" w:rsidR="000A63B1">
        <w:rPr>
          <w:rFonts w:ascii="Times New Roman" w:hAnsi="Times New Roman"/>
          <w:sz w:val="24"/>
          <w:szCs w:val="24"/>
        </w:rPr>
        <w:t xml:space="preserve">Kõnealune lõige kehtib kuni 2026. aasta 31. detsembrini, mil maakonnaraamatukogude </w:t>
      </w:r>
      <w:r w:rsidRPr="00AF6307" w:rsidR="641E7706">
        <w:rPr>
          <w:rFonts w:ascii="Times New Roman" w:hAnsi="Times New Roman"/>
          <w:sz w:val="24"/>
          <w:szCs w:val="24"/>
        </w:rPr>
        <w:t xml:space="preserve">raamatukoguteeninduse maakondliku koordineerimise ülesanded </w:t>
      </w:r>
      <w:r w:rsidRPr="00AF6307" w:rsidR="000A63B1">
        <w:rPr>
          <w:rFonts w:ascii="Times New Roman" w:hAnsi="Times New Roman"/>
          <w:sz w:val="24"/>
          <w:szCs w:val="24"/>
        </w:rPr>
        <w:t xml:space="preserve"> lõpetatakse.</w:t>
      </w:r>
    </w:p>
    <w:p w:rsidRPr="00AF6307" w:rsidR="000A6BF5" w:rsidP="00AF6307" w:rsidRDefault="000A6BF5" w14:paraId="352D16F4" w14:textId="77777777">
      <w:pPr>
        <w:spacing w:after="0" w:line="240" w:lineRule="auto"/>
        <w:contextualSpacing/>
        <w:jc w:val="both"/>
        <w:rPr>
          <w:rFonts w:ascii="Times New Roman" w:hAnsi="Times New Roman"/>
          <w:sz w:val="24"/>
          <w:szCs w:val="24"/>
        </w:rPr>
      </w:pPr>
    </w:p>
    <w:p w:rsidR="000A63B1" w:rsidP="00AF6307" w:rsidRDefault="000A63B1" w14:paraId="3A5E0110" w14:textId="7E4AA2BF">
      <w:pPr>
        <w:spacing w:after="0" w:line="240" w:lineRule="auto"/>
        <w:contextualSpacing/>
        <w:jc w:val="both"/>
        <w:rPr>
          <w:rStyle w:val="normaltextrun"/>
          <w:rFonts w:ascii="Times New Roman" w:hAnsi="Times New Roman"/>
          <w:color w:val="000000"/>
          <w:sz w:val="24"/>
          <w:szCs w:val="24"/>
          <w:bdr w:val="none" w:color="auto" w:sz="0" w:space="0" w:frame="1"/>
        </w:rPr>
      </w:pPr>
      <w:r w:rsidRPr="00AF6307">
        <w:rPr>
          <w:rFonts w:ascii="Times New Roman" w:hAnsi="Times New Roman"/>
          <w:sz w:val="24"/>
          <w:szCs w:val="24"/>
          <w:u w:val="single"/>
        </w:rPr>
        <w:t xml:space="preserve">Lõige </w:t>
      </w:r>
      <w:r w:rsidRPr="00AF6307">
        <w:rPr>
          <w:rStyle w:val="normaltextrun"/>
          <w:rFonts w:ascii="Times New Roman" w:hAnsi="Times New Roman"/>
          <w:color w:val="000000"/>
          <w:sz w:val="24"/>
          <w:szCs w:val="24"/>
          <w:u w:val="single"/>
          <w:shd w:val="clear" w:color="auto" w:fill="FFFFFF"/>
        </w:rPr>
        <w:t>5</w:t>
      </w:r>
      <w:r w:rsidRPr="00AF6307">
        <w:rPr>
          <w:rFonts w:ascii="Times New Roman" w:hAnsi="Times New Roman"/>
          <w:sz w:val="24"/>
          <w:szCs w:val="24"/>
        </w:rPr>
        <w:t xml:space="preserve"> näeb ette, et riigieelarvest rahvaraamatukogule või rahvaraamatukogude valdkonnas tegutsevale muule asutusele või isikule toetuse määramise otsustab valdkonna eest vastutav minister (kultuuriminister), kes võib selle </w:t>
      </w:r>
      <w:r w:rsidRPr="00AF6307">
        <w:rPr>
          <w:rFonts w:ascii="Times New Roman" w:hAnsi="Times New Roman"/>
          <w:sz w:val="24"/>
          <w:szCs w:val="24"/>
          <w:u w:val="single"/>
        </w:rPr>
        <w:t>lõike 6</w:t>
      </w:r>
      <w:r w:rsidRPr="00AF6307">
        <w:rPr>
          <w:rFonts w:ascii="Times New Roman" w:hAnsi="Times New Roman"/>
          <w:sz w:val="24"/>
          <w:szCs w:val="24"/>
        </w:rPr>
        <w:t xml:space="preserve"> kohaselt </w:t>
      </w:r>
      <w:r w:rsidRPr="00AF6307" w:rsidR="004829A8">
        <w:rPr>
          <w:rFonts w:ascii="Times New Roman" w:hAnsi="Times New Roman"/>
          <w:sz w:val="24"/>
          <w:szCs w:val="24"/>
        </w:rPr>
        <w:t xml:space="preserve">halduslepinguga </w:t>
      </w:r>
      <w:r w:rsidRPr="00AF6307">
        <w:rPr>
          <w:rFonts w:ascii="Times New Roman" w:hAnsi="Times New Roman"/>
          <w:sz w:val="24"/>
          <w:szCs w:val="24"/>
        </w:rPr>
        <w:t xml:space="preserve">delegeerida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xml:space="preserve">. Halduslepingu sõlmimisel teostab halduslepingu täitmise üle haldusjärelevalvet </w:t>
      </w:r>
      <w:proofErr w:type="spellStart"/>
      <w:r w:rsidRPr="00AF6307">
        <w:rPr>
          <w:rFonts w:ascii="Times New Roman" w:hAnsi="Times New Roman"/>
          <w:sz w:val="24"/>
          <w:szCs w:val="24"/>
        </w:rPr>
        <w:t>Ku</w:t>
      </w:r>
      <w:r w:rsidRPr="00AF6307" w:rsidR="004829A8">
        <w:rPr>
          <w:rFonts w:ascii="Times New Roman" w:hAnsi="Times New Roman"/>
          <w:sz w:val="24"/>
          <w:szCs w:val="24"/>
        </w:rPr>
        <w:t>M</w:t>
      </w:r>
      <w:proofErr w:type="spellEnd"/>
      <w:r w:rsidRPr="00AF6307">
        <w:rPr>
          <w:rFonts w:ascii="Times New Roman" w:hAnsi="Times New Roman"/>
          <w:sz w:val="24"/>
          <w:szCs w:val="24"/>
        </w:rPr>
        <w:t>.</w:t>
      </w:r>
      <w:r w:rsidRPr="00AF6307" w:rsidR="004829A8">
        <w:rPr>
          <w:rFonts w:ascii="Times New Roman" w:hAnsi="Times New Roman"/>
          <w:sz w:val="24"/>
          <w:szCs w:val="24"/>
        </w:rPr>
        <w:t xml:space="preserve"> Sellist delegeerimisvõimalust kavandati ka juba VTK-s, kus märgiti, et ministeerium peaks olema ennekõike poliitikakujundaja ja andma rakenduslikud tegevused võimalusel valitsemisala asutustele või isikutele. Sihtotstarbeliste taotlusvoorude läbiviimise osas on </w:t>
      </w:r>
      <w:proofErr w:type="spellStart"/>
      <w:r w:rsidRPr="00AF6307" w:rsidR="004829A8">
        <w:rPr>
          <w:rFonts w:ascii="Times New Roman" w:hAnsi="Times New Roman"/>
          <w:sz w:val="24"/>
          <w:szCs w:val="24"/>
        </w:rPr>
        <w:t>KuM</w:t>
      </w:r>
      <w:proofErr w:type="spellEnd"/>
      <w:r w:rsidRPr="00AF6307" w:rsidR="004829A8">
        <w:rPr>
          <w:rFonts w:ascii="Times New Roman" w:hAnsi="Times New Roman"/>
          <w:sz w:val="24"/>
          <w:szCs w:val="24"/>
        </w:rPr>
        <w:t xml:space="preserve"> seda </w:t>
      </w:r>
      <w:r w:rsidRPr="00AF6307" w:rsidR="00E61B6A">
        <w:rPr>
          <w:rFonts w:ascii="Times New Roman" w:hAnsi="Times New Roman"/>
          <w:sz w:val="24"/>
          <w:szCs w:val="24"/>
        </w:rPr>
        <w:t xml:space="preserve">mitmes oma vastutusvaldkonnas juba ka teinud (näiteks kultuuripärandi valdkonna toetamiseks ettenähtud taotlusvooruga seonduvad ülesanded on antud Muinsuskaitseametile ning osa spordivaldkonna toetuste menetlemine on üle antud Eesti Olümpiakomiteele ja Spordikoolituse ja -Teabe Sihtasutusele). </w:t>
      </w:r>
      <w:proofErr w:type="spellStart"/>
      <w:r w:rsidRPr="00AF6307" w:rsidR="00E61B6A">
        <w:rPr>
          <w:rFonts w:ascii="Times New Roman" w:hAnsi="Times New Roman"/>
          <w:sz w:val="24"/>
          <w:szCs w:val="24"/>
        </w:rPr>
        <w:t>RaRa-le</w:t>
      </w:r>
      <w:proofErr w:type="spellEnd"/>
      <w:r w:rsidRPr="00AF6307" w:rsidR="00E61B6A">
        <w:rPr>
          <w:rFonts w:ascii="Times New Roman" w:hAnsi="Times New Roman"/>
          <w:sz w:val="24"/>
          <w:szCs w:val="24"/>
        </w:rPr>
        <w:t xml:space="preserve"> ei delegeerita arusaadavalt selliste </w:t>
      </w:r>
      <w:r w:rsidRPr="00AF6307" w:rsidR="00E61B6A">
        <w:rPr>
          <w:rStyle w:val="normaltextrun"/>
          <w:rFonts w:ascii="Times New Roman" w:hAnsi="Times New Roman"/>
          <w:color w:val="000000"/>
          <w:sz w:val="24"/>
          <w:szCs w:val="24"/>
          <w:bdr w:val="none" w:color="auto" w:sz="0" w:space="0" w:frame="1"/>
        </w:rPr>
        <w:t xml:space="preserve">sihtotstarbeliste taotlusvoorude läbiviimist, mille tingimuste kohaselt on ka </w:t>
      </w:r>
      <w:proofErr w:type="spellStart"/>
      <w:r w:rsidRPr="00AF6307" w:rsidR="00E61B6A">
        <w:rPr>
          <w:rStyle w:val="normaltextrun"/>
          <w:rFonts w:ascii="Times New Roman" w:hAnsi="Times New Roman"/>
          <w:color w:val="000000"/>
          <w:sz w:val="24"/>
          <w:szCs w:val="24"/>
          <w:bdr w:val="none" w:color="auto" w:sz="0" w:space="0" w:frame="1"/>
        </w:rPr>
        <w:t>RaRa</w:t>
      </w:r>
      <w:proofErr w:type="spellEnd"/>
      <w:r w:rsidRPr="00AF6307" w:rsidR="00E61B6A">
        <w:rPr>
          <w:rStyle w:val="normaltextrun"/>
          <w:rFonts w:ascii="Times New Roman" w:hAnsi="Times New Roman"/>
          <w:color w:val="000000"/>
          <w:sz w:val="24"/>
          <w:szCs w:val="24"/>
          <w:bdr w:val="none" w:color="auto" w:sz="0" w:space="0" w:frame="1"/>
        </w:rPr>
        <w:t>-l endal õigus toetust taotleda.</w:t>
      </w:r>
    </w:p>
    <w:p w:rsidR="00460319" w:rsidP="00AF6307" w:rsidRDefault="00460319" w14:paraId="13080CA3" w14:textId="77777777">
      <w:pPr>
        <w:spacing w:after="0" w:line="240" w:lineRule="auto"/>
        <w:contextualSpacing/>
        <w:jc w:val="both"/>
        <w:rPr>
          <w:rStyle w:val="normaltextrun"/>
          <w:rFonts w:ascii="Times New Roman" w:hAnsi="Times New Roman"/>
          <w:color w:val="000000"/>
          <w:sz w:val="24"/>
          <w:szCs w:val="24"/>
          <w:bdr w:val="none" w:color="auto" w:sz="0" w:space="0" w:frame="1"/>
        </w:rPr>
      </w:pPr>
    </w:p>
    <w:p w:rsidRPr="001177E9" w:rsidR="00546A44" w:rsidP="00546A44" w:rsidRDefault="00546A44" w14:paraId="2CF9FBAE" w14:textId="4DDC9EC8">
      <w:pPr>
        <w:spacing w:after="0" w:line="240" w:lineRule="auto"/>
        <w:contextualSpacing/>
        <w:jc w:val="both"/>
        <w:rPr>
          <w:rFonts w:ascii="Times New Roman" w:hAnsi="Times New Roman" w:eastAsia="Times New Roman"/>
          <w:sz w:val="24"/>
          <w:szCs w:val="24"/>
        </w:rPr>
      </w:pPr>
      <w:proofErr w:type="spellStart"/>
      <w:r w:rsidRPr="6C3B09EA">
        <w:rPr>
          <w:rFonts w:ascii="Times New Roman" w:hAnsi="Times New Roman"/>
          <w:sz w:val="24"/>
          <w:szCs w:val="24"/>
        </w:rPr>
        <w:t>KuM</w:t>
      </w:r>
      <w:proofErr w:type="spellEnd"/>
      <w:r w:rsidRPr="6C3B09EA">
        <w:rPr>
          <w:rFonts w:ascii="Times New Roman" w:hAnsi="Times New Roman"/>
          <w:sz w:val="24"/>
          <w:szCs w:val="24"/>
        </w:rPr>
        <w:t xml:space="preserve"> soovib delegeerida raamatukogude sihtotstarbeliste taotlusvoorudest toetuse määramise haldusülesande </w:t>
      </w:r>
      <w:proofErr w:type="spellStart"/>
      <w:r w:rsidRPr="6C3B09EA">
        <w:rPr>
          <w:rFonts w:ascii="Times New Roman" w:hAnsi="Times New Roman"/>
          <w:sz w:val="24"/>
          <w:szCs w:val="24"/>
        </w:rPr>
        <w:t>RaRa-le</w:t>
      </w:r>
      <w:proofErr w:type="spellEnd"/>
      <w:r w:rsidRPr="6C3B09EA">
        <w:rPr>
          <w:rFonts w:ascii="Times New Roman" w:hAnsi="Times New Roman"/>
          <w:sz w:val="24"/>
          <w:szCs w:val="24"/>
        </w:rPr>
        <w:t xml:space="preserve">, </w:t>
      </w:r>
      <w:r w:rsidRPr="6C3B09EA" w:rsidR="093D23FB">
        <w:rPr>
          <w:rFonts w:ascii="Times New Roman" w:hAnsi="Times New Roman"/>
          <w:sz w:val="24"/>
          <w:szCs w:val="24"/>
        </w:rPr>
        <w:t>mistõttu luuakse selleks võimalus eelnõu § 13 lõikega 6.</w:t>
      </w:r>
    </w:p>
    <w:p w:rsidRPr="001177E9" w:rsidR="00546A44" w:rsidP="00546A44" w:rsidRDefault="00546A44" w14:paraId="0D391BFA" w14:textId="77777777">
      <w:pPr>
        <w:spacing w:after="0" w:line="240" w:lineRule="auto"/>
        <w:contextualSpacing/>
        <w:jc w:val="both"/>
        <w:rPr>
          <w:rFonts w:ascii="Times New Roman" w:hAnsi="Times New Roman" w:eastAsia="Times New Roman"/>
          <w:sz w:val="24"/>
          <w:szCs w:val="24"/>
        </w:rPr>
      </w:pPr>
      <w:r w:rsidRPr="5320929D">
        <w:rPr>
          <w:rFonts w:ascii="Times New Roman" w:hAnsi="Times New Roman" w:eastAsia="Times New Roman"/>
          <w:sz w:val="24"/>
          <w:szCs w:val="24"/>
        </w:rPr>
        <w:t>Tulenevalt halduskoostöö seaduse (edaspidi HKTS) § 5 lõikest 1 võib juriidilise või füüsilise isiku volitada haldusülesannet täitma, kui:</w:t>
      </w:r>
    </w:p>
    <w:p w:rsidRPr="001177E9" w:rsidR="00546A44" w:rsidP="00546A44" w:rsidRDefault="00546A44" w14:paraId="62F31086" w14:textId="77777777">
      <w:pPr>
        <w:spacing w:after="0" w:line="240" w:lineRule="auto"/>
        <w:contextualSpacing/>
        <w:jc w:val="both"/>
        <w:rPr>
          <w:rFonts w:ascii="Times New Roman" w:hAnsi="Times New Roman" w:eastAsia="Times New Roman"/>
          <w:sz w:val="24"/>
          <w:szCs w:val="24"/>
        </w:rPr>
      </w:pPr>
      <w:r w:rsidRPr="5320929D">
        <w:rPr>
          <w:rFonts w:ascii="Times New Roman" w:hAnsi="Times New Roman" w:eastAsia="Times New Roman"/>
          <w:sz w:val="24"/>
          <w:szCs w:val="24"/>
        </w:rPr>
        <w:t>1) haldusülesande täitmine juriidilise või füüsilise isiku poolt on majanduslikult põhjendatud, arvestades muu hulgas ülesande riigi või kohaliku omavalitsuse poolt täitmiseks volitamiseks, võimalikuks rahastamiseks ning haldusjärelevalveks tehtavaid kulutusi;</w:t>
      </w:r>
    </w:p>
    <w:p w:rsidRPr="001177E9" w:rsidR="00546A44" w:rsidP="00546A44" w:rsidRDefault="00546A44" w14:paraId="21CDC231" w14:textId="77777777">
      <w:pPr>
        <w:spacing w:after="0" w:line="240" w:lineRule="auto"/>
        <w:contextualSpacing/>
        <w:jc w:val="both"/>
        <w:rPr>
          <w:rFonts w:ascii="Times New Roman" w:hAnsi="Times New Roman" w:eastAsia="Times New Roman"/>
          <w:sz w:val="24"/>
          <w:szCs w:val="24"/>
        </w:rPr>
      </w:pPr>
      <w:r w:rsidRPr="5320929D">
        <w:rPr>
          <w:rFonts w:ascii="Times New Roman" w:hAnsi="Times New Roman" w:eastAsia="Times New Roman"/>
          <w:sz w:val="24"/>
          <w:szCs w:val="24"/>
        </w:rPr>
        <w:t>2) haldusülesande täitmiseks volitamine ei halvenda selle täitmise kvaliteeti;</w:t>
      </w:r>
    </w:p>
    <w:p w:rsidRPr="001177E9" w:rsidR="00546A44" w:rsidP="00546A44" w:rsidRDefault="00546A44" w14:paraId="6D9F9FA6" w14:textId="77777777">
      <w:pPr>
        <w:spacing w:after="0" w:line="240" w:lineRule="auto"/>
        <w:contextualSpacing/>
        <w:jc w:val="both"/>
        <w:rPr>
          <w:rFonts w:ascii="Times New Roman" w:hAnsi="Times New Roman" w:eastAsia="Times New Roman"/>
          <w:sz w:val="24"/>
          <w:szCs w:val="24"/>
        </w:rPr>
      </w:pPr>
      <w:r w:rsidRPr="5320929D">
        <w:rPr>
          <w:rFonts w:ascii="Times New Roman" w:hAnsi="Times New Roman" w:eastAsia="Times New Roman"/>
          <w:sz w:val="24"/>
          <w:szCs w:val="24"/>
        </w:rPr>
        <w:t>3) haldusülesande täitmiseks volitamine ei kahjusta avalikke huve ega nende isikute õigusi, kelle suhtes haldusülesannet täidetakse.</w:t>
      </w:r>
    </w:p>
    <w:p w:rsidRPr="001177E9" w:rsidR="00460319" w:rsidP="00AF6307" w:rsidRDefault="00460319" w14:paraId="20D59FE8" w14:textId="77777777">
      <w:pPr>
        <w:spacing w:after="0" w:line="240" w:lineRule="auto"/>
        <w:contextualSpacing/>
        <w:jc w:val="both"/>
        <w:rPr>
          <w:rFonts w:ascii="Times New Roman" w:hAnsi="Times New Roman"/>
          <w:sz w:val="24"/>
          <w:szCs w:val="24"/>
        </w:rPr>
      </w:pPr>
    </w:p>
    <w:p w:rsidRPr="001177E9" w:rsidR="00381655" w:rsidP="00381655" w:rsidRDefault="00381655" w14:paraId="4F1F1210" w14:textId="0F154799">
      <w:pPr>
        <w:spacing w:after="0" w:line="240" w:lineRule="auto"/>
        <w:jc w:val="both"/>
        <w:rPr>
          <w:rFonts w:ascii="Times New Roman" w:hAnsi="Times New Roman"/>
          <w:sz w:val="24"/>
          <w:szCs w:val="24"/>
        </w:rPr>
      </w:pPr>
      <w:r w:rsidRPr="6932E20E">
        <w:rPr>
          <w:rFonts w:ascii="Times New Roman" w:hAnsi="Times New Roman"/>
          <w:sz w:val="24"/>
          <w:szCs w:val="24"/>
        </w:rPr>
        <w:t xml:space="preserve">Eelnõu koostamise ajal on arutlusel olnud mitmed erinevad asutused ja isikud, kes võiksid asjaomaste kõigi riigi haldusülesannete täitjana kõne alla tulla (lisaks </w:t>
      </w:r>
      <w:proofErr w:type="spellStart"/>
      <w:r w:rsidRPr="6932E20E">
        <w:rPr>
          <w:rFonts w:ascii="Times New Roman" w:hAnsi="Times New Roman"/>
          <w:sz w:val="24"/>
          <w:szCs w:val="24"/>
        </w:rPr>
        <w:t>RaRa-le</w:t>
      </w:r>
      <w:proofErr w:type="spellEnd"/>
      <w:r w:rsidRPr="6932E20E">
        <w:rPr>
          <w:rFonts w:ascii="Times New Roman" w:hAnsi="Times New Roman"/>
          <w:sz w:val="24"/>
          <w:szCs w:val="24"/>
        </w:rPr>
        <w:t xml:space="preserve"> näiteks Eesti Raamatukoguvõrgu Konsortsium, mõni võimekas rahvaraamatukogu või </w:t>
      </w:r>
      <w:proofErr w:type="spellStart"/>
      <w:r w:rsidRPr="6932E20E">
        <w:rPr>
          <w:rFonts w:ascii="Times New Roman" w:hAnsi="Times New Roman"/>
          <w:sz w:val="24"/>
          <w:szCs w:val="24"/>
        </w:rPr>
        <w:t>KOV-ide</w:t>
      </w:r>
      <w:proofErr w:type="spellEnd"/>
      <w:r w:rsidRPr="6932E20E">
        <w:rPr>
          <w:rFonts w:ascii="Times New Roman" w:hAnsi="Times New Roman"/>
          <w:sz w:val="24"/>
          <w:szCs w:val="24"/>
        </w:rPr>
        <w:t xml:space="preserve"> liit), ent ükski neist ei olnud valmis kõiki riigi haldusülesandeid tervikuna üle võtma. Arvestades aga asjaolu, et </w:t>
      </w:r>
      <w:proofErr w:type="spellStart"/>
      <w:r w:rsidRPr="6932E20E">
        <w:rPr>
          <w:rFonts w:ascii="Times New Roman" w:hAnsi="Times New Roman"/>
          <w:sz w:val="24"/>
          <w:szCs w:val="24"/>
        </w:rPr>
        <w:t>RaRa</w:t>
      </w:r>
      <w:proofErr w:type="spellEnd"/>
      <w:r w:rsidRPr="6932E20E">
        <w:rPr>
          <w:rFonts w:ascii="Times New Roman" w:hAnsi="Times New Roman"/>
          <w:sz w:val="24"/>
          <w:szCs w:val="24"/>
        </w:rPr>
        <w:t xml:space="preserve"> juba tegutseb ERRS § 4 lõike 4 alusel kogu raamatukogude valdkonda hõlmava teadus- ja arendusasutusena, on rahvaraamatukogudele ja </w:t>
      </w:r>
      <w:proofErr w:type="spellStart"/>
      <w:r w:rsidRPr="6932E20E">
        <w:rPr>
          <w:rFonts w:ascii="Times New Roman" w:hAnsi="Times New Roman"/>
          <w:sz w:val="24"/>
          <w:szCs w:val="24"/>
        </w:rPr>
        <w:t>KOV-idele</w:t>
      </w:r>
      <w:proofErr w:type="spellEnd"/>
      <w:r w:rsidRPr="6932E20E">
        <w:rPr>
          <w:rFonts w:ascii="Times New Roman" w:hAnsi="Times New Roman"/>
          <w:sz w:val="24"/>
          <w:szCs w:val="24"/>
        </w:rPr>
        <w:t xml:space="preserve"> fokusseeritud töö</w:t>
      </w:r>
      <w:r w:rsidRPr="6932E20E" w:rsidR="00214691">
        <w:rPr>
          <w:rFonts w:ascii="Times New Roman" w:hAnsi="Times New Roman"/>
          <w:sz w:val="24"/>
          <w:szCs w:val="24"/>
        </w:rPr>
        <w:t xml:space="preserve"> </w:t>
      </w:r>
      <w:r w:rsidRPr="6932E20E">
        <w:rPr>
          <w:rFonts w:ascii="Times New Roman" w:hAnsi="Times New Roman"/>
          <w:sz w:val="24"/>
          <w:szCs w:val="24"/>
        </w:rPr>
        <w:t xml:space="preserve">lisandumine </w:t>
      </w:r>
      <w:proofErr w:type="spellStart"/>
      <w:r w:rsidRPr="6932E20E">
        <w:rPr>
          <w:rFonts w:ascii="Times New Roman" w:hAnsi="Times New Roman"/>
          <w:sz w:val="24"/>
          <w:szCs w:val="24"/>
        </w:rPr>
        <w:t>RaRa</w:t>
      </w:r>
      <w:proofErr w:type="spellEnd"/>
      <w:r w:rsidRPr="6932E20E">
        <w:rPr>
          <w:rFonts w:ascii="Times New Roman" w:hAnsi="Times New Roman"/>
          <w:sz w:val="24"/>
          <w:szCs w:val="24"/>
        </w:rPr>
        <w:t xml:space="preserve"> koosseisu eeldatavasti kõige sujuvam. </w:t>
      </w:r>
      <w:proofErr w:type="spellStart"/>
      <w:r w:rsidRPr="6932E20E">
        <w:rPr>
          <w:rFonts w:ascii="Times New Roman" w:hAnsi="Times New Roman"/>
          <w:sz w:val="24"/>
          <w:szCs w:val="24"/>
        </w:rPr>
        <w:t>RaRa</w:t>
      </w:r>
      <w:proofErr w:type="spellEnd"/>
      <w:r w:rsidRPr="6932E20E">
        <w:rPr>
          <w:rFonts w:ascii="Times New Roman" w:hAnsi="Times New Roman"/>
          <w:sz w:val="24"/>
          <w:szCs w:val="24"/>
        </w:rPr>
        <w:t>-s juba töötavad raamatukogundust laiemalt tundvad spetsialistid, kes saavad oma teadmiste, oskuste ja kogemustega rahvaraamatukogusid toetava tegevuse käivitamisel abiks olla. Lisaks suudetakse taotlusvoorust toetuse määramisel pakkuda vajalikke tugiteenuseid, nagu juriidiline tugi, raamatupidamine, koolitused, info ja kommunikatsiooniteenused.</w:t>
      </w:r>
    </w:p>
    <w:p w:rsidRPr="001177E9" w:rsidR="00DD6C56" w:rsidP="00DD4B4E" w:rsidRDefault="00DD6C56" w14:paraId="38497241" w14:textId="77777777">
      <w:pPr>
        <w:spacing w:after="0" w:line="240" w:lineRule="auto"/>
        <w:contextualSpacing/>
        <w:jc w:val="both"/>
        <w:rPr>
          <w:rFonts w:ascii="Times New Roman" w:hAnsi="Times New Roman" w:eastAsia="Times New Roman"/>
          <w:sz w:val="24"/>
          <w:szCs w:val="24"/>
        </w:rPr>
      </w:pPr>
    </w:p>
    <w:p w:rsidRPr="00DF108F" w:rsidR="00305581" w:rsidP="00DD4B4E" w:rsidRDefault="000A55FC" w14:paraId="7F934724" w14:textId="25AB1C38">
      <w:pPr>
        <w:spacing w:after="0" w:line="240" w:lineRule="auto"/>
        <w:contextualSpacing/>
        <w:jc w:val="both"/>
        <w:rPr>
          <w:rFonts w:ascii="Times New Roman" w:hAnsi="Times New Roman" w:eastAsia="Times New Roman"/>
          <w:sz w:val="24"/>
          <w:szCs w:val="24"/>
        </w:rPr>
      </w:pPr>
      <w:r w:rsidRPr="001177E9">
        <w:rPr>
          <w:rFonts w:ascii="Times New Roman" w:hAnsi="Times New Roman"/>
          <w:sz w:val="24"/>
          <w:szCs w:val="24"/>
        </w:rPr>
        <w:t xml:space="preserve">Jätkuvalt on oluline pakkuda kogu Eestit katvale rahvaraamatukogude võrgule </w:t>
      </w:r>
      <w:r w:rsidRPr="00DF108F">
        <w:rPr>
          <w:rFonts w:ascii="Times New Roman" w:hAnsi="Times New Roman"/>
          <w:sz w:val="24"/>
          <w:szCs w:val="24"/>
        </w:rPr>
        <w:t xml:space="preserve">arendusprojektideks toetust ja toetuse määramisel peab </w:t>
      </w:r>
      <w:r w:rsidRPr="00DF108F" w:rsidR="00E16EFA">
        <w:rPr>
          <w:rFonts w:ascii="Times New Roman" w:hAnsi="Times New Roman"/>
          <w:sz w:val="24"/>
          <w:szCs w:val="24"/>
        </w:rPr>
        <w:t xml:space="preserve">säilima </w:t>
      </w:r>
      <w:r w:rsidRPr="00DF108F">
        <w:rPr>
          <w:rFonts w:ascii="Times New Roman" w:hAnsi="Times New Roman"/>
          <w:sz w:val="24"/>
          <w:szCs w:val="24"/>
        </w:rPr>
        <w:t xml:space="preserve">raamatukoguteeninduse arendamise kõrge tase. </w:t>
      </w:r>
    </w:p>
    <w:p w:rsidRPr="00DF108F" w:rsidR="00DF108F" w:rsidP="001A3E1E" w:rsidRDefault="00DF108F" w14:paraId="7EDD4740" w14:textId="77777777">
      <w:pPr>
        <w:spacing w:after="0" w:line="240" w:lineRule="auto"/>
        <w:jc w:val="both"/>
        <w:rPr>
          <w:rFonts w:ascii="Times New Roman" w:hAnsi="Times New Roman"/>
          <w:sz w:val="24"/>
          <w:szCs w:val="24"/>
        </w:rPr>
      </w:pPr>
    </w:p>
    <w:p w:rsidRPr="00DF108F" w:rsidR="001A3E1E" w:rsidP="001A3E1E" w:rsidRDefault="001A3E1E" w14:paraId="41F49573" w14:textId="30E290E4">
      <w:pPr>
        <w:spacing w:after="0" w:line="240" w:lineRule="auto"/>
        <w:jc w:val="both"/>
        <w:rPr>
          <w:rFonts w:ascii="Times New Roman" w:hAnsi="Times New Roman"/>
          <w:sz w:val="24"/>
          <w:szCs w:val="24"/>
        </w:rPr>
      </w:pPr>
      <w:r w:rsidRPr="00DF108F">
        <w:rPr>
          <w:rFonts w:ascii="Times New Roman" w:hAnsi="Times New Roman"/>
          <w:sz w:val="24"/>
          <w:szCs w:val="24"/>
        </w:rPr>
        <w:t xml:space="preserve">Haldusülesande </w:t>
      </w:r>
      <w:proofErr w:type="spellStart"/>
      <w:r w:rsidRPr="00DF108F">
        <w:rPr>
          <w:rFonts w:ascii="Times New Roman" w:hAnsi="Times New Roman"/>
          <w:sz w:val="24"/>
          <w:szCs w:val="24"/>
        </w:rPr>
        <w:t>RaRa-le</w:t>
      </w:r>
      <w:proofErr w:type="spellEnd"/>
      <w:r w:rsidRPr="00DF108F">
        <w:rPr>
          <w:rFonts w:ascii="Times New Roman" w:hAnsi="Times New Roman"/>
          <w:sz w:val="24"/>
          <w:szCs w:val="24"/>
        </w:rPr>
        <w:t xml:space="preserve"> volitamine on HKTS § 5 lõike 1 punkti 1 mõttes majanduslikult põhjendatud. </w:t>
      </w:r>
      <w:proofErr w:type="spellStart"/>
      <w:r w:rsidRPr="00DF108F">
        <w:rPr>
          <w:rFonts w:ascii="Times New Roman" w:hAnsi="Times New Roman"/>
          <w:sz w:val="24"/>
          <w:szCs w:val="24"/>
        </w:rPr>
        <w:t>KuM</w:t>
      </w:r>
      <w:proofErr w:type="spellEnd"/>
      <w:r w:rsidRPr="00DF108F">
        <w:rPr>
          <w:rFonts w:ascii="Times New Roman" w:hAnsi="Times New Roman"/>
          <w:sz w:val="24"/>
          <w:szCs w:val="24"/>
        </w:rPr>
        <w:t xml:space="preserve"> arvestuslik kulu </w:t>
      </w:r>
      <w:proofErr w:type="spellStart"/>
      <w:r w:rsidRPr="00DF108F">
        <w:rPr>
          <w:rFonts w:ascii="Times New Roman" w:hAnsi="Times New Roman"/>
          <w:sz w:val="24"/>
          <w:szCs w:val="24"/>
        </w:rPr>
        <w:t>RaRa-le</w:t>
      </w:r>
      <w:proofErr w:type="spellEnd"/>
      <w:r w:rsidRPr="00DF108F">
        <w:rPr>
          <w:rFonts w:ascii="Times New Roman" w:hAnsi="Times New Roman"/>
          <w:sz w:val="24"/>
          <w:szCs w:val="24"/>
        </w:rPr>
        <w:t xml:space="preserve"> volitatud ülesannete täitmiseks on 33 600 eurot aastas, mis on hinnanguliselt 30% väiksem kui sama töö tegemisel ministeeriumis. See kulu sisaldab lisaks tööjõukuludele ka haldus- ja üldkulusid ning arendustegevusi.</w:t>
      </w:r>
    </w:p>
    <w:p w:rsidRPr="00DF108F" w:rsidR="000F7CB9" w:rsidP="000F7CB9" w:rsidRDefault="001A3E1E" w14:paraId="369818FF" w14:textId="27B534E0">
      <w:pPr>
        <w:spacing w:after="0" w:line="240" w:lineRule="auto"/>
        <w:jc w:val="both"/>
        <w:rPr>
          <w:rFonts w:ascii="Times New Roman" w:hAnsi="Times New Roman"/>
          <w:sz w:val="24"/>
          <w:szCs w:val="24"/>
        </w:rPr>
      </w:pPr>
      <w:proofErr w:type="spellStart"/>
      <w:r w:rsidRPr="00DF108F">
        <w:rPr>
          <w:rFonts w:ascii="Times New Roman" w:hAnsi="Times New Roman"/>
          <w:sz w:val="24"/>
          <w:szCs w:val="24"/>
        </w:rPr>
        <w:t>RaRa</w:t>
      </w:r>
      <w:proofErr w:type="spellEnd"/>
      <w:r w:rsidRPr="00DF108F">
        <w:rPr>
          <w:rFonts w:ascii="Times New Roman" w:hAnsi="Times New Roman"/>
          <w:sz w:val="24"/>
          <w:szCs w:val="24"/>
        </w:rPr>
        <w:t xml:space="preserve">-l on olemas vajalik taristu ja personaliressurss, sh kogemused rahvaraamatukogude nõustamisel ja koolitamisel, mis võimaldab vältida </w:t>
      </w:r>
      <w:proofErr w:type="spellStart"/>
      <w:r w:rsidRPr="00DF108F">
        <w:rPr>
          <w:rFonts w:ascii="Times New Roman" w:hAnsi="Times New Roman"/>
          <w:sz w:val="24"/>
          <w:szCs w:val="24"/>
        </w:rPr>
        <w:t>topeltinvesteeringuid</w:t>
      </w:r>
      <w:proofErr w:type="spellEnd"/>
      <w:r w:rsidRPr="00DF108F">
        <w:rPr>
          <w:rFonts w:ascii="Times New Roman" w:hAnsi="Times New Roman"/>
          <w:sz w:val="24"/>
          <w:szCs w:val="24"/>
        </w:rPr>
        <w:t xml:space="preserve"> ning kasutada olemasolevaid ressursse efektiivse</w:t>
      </w:r>
      <w:r w:rsidRPr="00DF108F" w:rsidR="00A57B67">
        <w:rPr>
          <w:rFonts w:ascii="Times New Roman" w:hAnsi="Times New Roman"/>
          <w:sz w:val="24"/>
          <w:szCs w:val="24"/>
        </w:rPr>
        <w:t>ma</w:t>
      </w:r>
      <w:r w:rsidRPr="00DF108F">
        <w:rPr>
          <w:rFonts w:ascii="Times New Roman" w:hAnsi="Times New Roman"/>
          <w:sz w:val="24"/>
          <w:szCs w:val="24"/>
        </w:rPr>
        <w:t>lt.</w:t>
      </w:r>
      <w:r w:rsidRPr="00DF108F" w:rsidR="003E077F">
        <w:rPr>
          <w:rFonts w:ascii="Times New Roman" w:hAnsi="Times New Roman"/>
          <w:sz w:val="24"/>
          <w:szCs w:val="24"/>
        </w:rPr>
        <w:t xml:space="preserve"> </w:t>
      </w:r>
      <w:proofErr w:type="spellStart"/>
      <w:r w:rsidRPr="00DF108F" w:rsidR="000F7CB9">
        <w:rPr>
          <w:rFonts w:ascii="Times New Roman" w:hAnsi="Times New Roman"/>
          <w:sz w:val="24"/>
          <w:szCs w:val="24"/>
        </w:rPr>
        <w:t>KuM</w:t>
      </w:r>
      <w:proofErr w:type="spellEnd"/>
      <w:r w:rsidRPr="00DF108F" w:rsidR="000F7CB9">
        <w:rPr>
          <w:rFonts w:ascii="Times New Roman" w:hAnsi="Times New Roman"/>
          <w:sz w:val="24"/>
          <w:szCs w:val="24"/>
        </w:rPr>
        <w:t xml:space="preserve"> säilitab volituse andjana strateegilise planeerimise rolli, mis vähendab töökoormust ja võimaldab keskenduda poliitikakujundamisele.</w:t>
      </w:r>
    </w:p>
    <w:p w:rsidRPr="00DF108F" w:rsidR="001D2B94" w:rsidP="001D2B94" w:rsidRDefault="001D2B94" w14:paraId="263C4EA0" w14:textId="0403C123">
      <w:pPr>
        <w:spacing w:after="0" w:line="240" w:lineRule="auto"/>
        <w:jc w:val="both"/>
        <w:rPr>
          <w:rFonts w:ascii="Times New Roman" w:hAnsi="Times New Roman"/>
          <w:sz w:val="24"/>
          <w:szCs w:val="24"/>
        </w:rPr>
      </w:pPr>
      <w:r w:rsidRPr="00DF108F">
        <w:rPr>
          <w:rFonts w:ascii="Times New Roman" w:hAnsi="Times New Roman"/>
          <w:sz w:val="24"/>
          <w:szCs w:val="24"/>
        </w:rPr>
        <w:t xml:space="preserve">Mis puudutab haldusülesande </w:t>
      </w:r>
      <w:proofErr w:type="spellStart"/>
      <w:r w:rsidRPr="00DF108F">
        <w:rPr>
          <w:rFonts w:ascii="Times New Roman" w:hAnsi="Times New Roman"/>
          <w:sz w:val="24"/>
          <w:szCs w:val="24"/>
        </w:rPr>
        <w:t>RaRa-le</w:t>
      </w:r>
      <w:proofErr w:type="spellEnd"/>
      <w:r w:rsidRPr="00DF108F">
        <w:rPr>
          <w:rFonts w:ascii="Times New Roman" w:hAnsi="Times New Roman"/>
          <w:sz w:val="24"/>
          <w:szCs w:val="24"/>
        </w:rPr>
        <w:t xml:space="preserve"> delegeerimise majanduslikku põhjendatust, siis seda on detailsemalt avatud käesoleva seletuskirja punktis 7 „Seaduse rakendamisega seotud riigi ja kohaliku omavalitsuse tegevused, eeldatavad kulud ja tulud“.</w:t>
      </w:r>
    </w:p>
    <w:p w:rsidRPr="00DF108F" w:rsidR="006E0052" w:rsidP="001A3E1E" w:rsidRDefault="006E0052" w14:paraId="44B30CD9" w14:textId="77777777">
      <w:pPr>
        <w:spacing w:after="0" w:line="240" w:lineRule="auto"/>
        <w:jc w:val="both"/>
        <w:rPr>
          <w:rFonts w:ascii="Times New Roman" w:hAnsi="Times New Roman"/>
          <w:sz w:val="24"/>
          <w:szCs w:val="24"/>
        </w:rPr>
      </w:pPr>
    </w:p>
    <w:p w:rsidRPr="00DF108F" w:rsidR="001A3E1E" w:rsidP="001A3E1E" w:rsidRDefault="001A3E1E" w14:paraId="7176A5DD" w14:textId="1C82102B">
      <w:pPr>
        <w:spacing w:after="0" w:line="240" w:lineRule="auto"/>
        <w:jc w:val="both"/>
        <w:rPr>
          <w:rFonts w:ascii="Times New Roman" w:hAnsi="Times New Roman"/>
          <w:sz w:val="24"/>
          <w:szCs w:val="24"/>
        </w:rPr>
      </w:pPr>
      <w:r w:rsidRPr="00DF108F">
        <w:rPr>
          <w:rFonts w:ascii="Times New Roman" w:hAnsi="Times New Roman"/>
          <w:sz w:val="24"/>
          <w:szCs w:val="24"/>
        </w:rPr>
        <w:t xml:space="preserve">Volitamise tulemusena teenuse kvaliteet ei halvene, vaid eelduslikult paraneb, täites HKTS § 5 lõike 1 punkti 2. </w:t>
      </w:r>
      <w:proofErr w:type="spellStart"/>
      <w:r w:rsidRPr="00DF108F">
        <w:rPr>
          <w:rFonts w:ascii="Times New Roman" w:hAnsi="Times New Roman"/>
          <w:sz w:val="24"/>
          <w:szCs w:val="24"/>
        </w:rPr>
        <w:t>RaRa</w:t>
      </w:r>
      <w:proofErr w:type="spellEnd"/>
      <w:r w:rsidRPr="00DF108F">
        <w:rPr>
          <w:rFonts w:ascii="Times New Roman" w:hAnsi="Times New Roman"/>
          <w:sz w:val="24"/>
          <w:szCs w:val="24"/>
        </w:rPr>
        <w:t xml:space="preserve"> täidab juba praegu mitmeid arendustegevusi: korraldab raamatukogutöötajate koolitusi ja koordineerib valdkonna arendusega seotud tegevusi.</w:t>
      </w:r>
    </w:p>
    <w:p w:rsidRPr="00DF108F" w:rsidR="006E414E" w:rsidP="006E414E" w:rsidRDefault="001A3E1E" w14:paraId="26CA033F" w14:textId="35EC4BAE">
      <w:pPr>
        <w:spacing w:after="0" w:line="240" w:lineRule="auto"/>
        <w:jc w:val="both"/>
        <w:rPr>
          <w:rFonts w:ascii="Times New Roman" w:hAnsi="Times New Roman"/>
          <w:sz w:val="24"/>
          <w:szCs w:val="24"/>
        </w:rPr>
      </w:pPr>
      <w:proofErr w:type="spellStart"/>
      <w:r w:rsidRPr="00DF108F">
        <w:rPr>
          <w:rFonts w:ascii="Times New Roman" w:hAnsi="Times New Roman"/>
          <w:sz w:val="24"/>
          <w:szCs w:val="24"/>
        </w:rPr>
        <w:t>RaRa</w:t>
      </w:r>
      <w:proofErr w:type="spellEnd"/>
      <w:r w:rsidRPr="00DF108F">
        <w:rPr>
          <w:rFonts w:ascii="Times New Roman" w:hAnsi="Times New Roman"/>
          <w:sz w:val="24"/>
          <w:szCs w:val="24"/>
        </w:rPr>
        <w:t xml:space="preserve">-l on pikaajaline kogemus raamatukogudele tuge pakkuva </w:t>
      </w:r>
      <w:r w:rsidRPr="00DF108F" w:rsidR="00B63D22">
        <w:rPr>
          <w:rFonts w:ascii="Times New Roman" w:hAnsi="Times New Roman"/>
          <w:sz w:val="24"/>
          <w:szCs w:val="24"/>
        </w:rPr>
        <w:t>a</w:t>
      </w:r>
      <w:r w:rsidRPr="00DF108F">
        <w:rPr>
          <w:rFonts w:ascii="Times New Roman" w:hAnsi="Times New Roman"/>
          <w:sz w:val="24"/>
          <w:szCs w:val="24"/>
        </w:rPr>
        <w:t>sutusena ning tihe koostöö valdkondlike partneritega. See loob eeldused, et kompetentsid mitte ainult säilivad, vaid ka arenevad.</w:t>
      </w:r>
      <w:r w:rsidRPr="00DF108F" w:rsidR="00466DCA">
        <w:rPr>
          <w:rFonts w:ascii="Times New Roman" w:hAnsi="Times New Roman"/>
          <w:sz w:val="24"/>
          <w:szCs w:val="24"/>
        </w:rPr>
        <w:t xml:space="preserve"> </w:t>
      </w:r>
      <w:r w:rsidRPr="00DF108F" w:rsidR="00AF24FD">
        <w:rPr>
          <w:rFonts w:ascii="Times New Roman" w:hAnsi="Times New Roman"/>
          <w:sz w:val="24"/>
          <w:szCs w:val="24"/>
        </w:rPr>
        <w:t>Eelnevast tulenevalt</w:t>
      </w:r>
      <w:r w:rsidRPr="00DF108F" w:rsidR="00352258">
        <w:rPr>
          <w:rFonts w:ascii="Times New Roman" w:hAnsi="Times New Roman"/>
          <w:sz w:val="24"/>
          <w:szCs w:val="24"/>
        </w:rPr>
        <w:t>,</w:t>
      </w:r>
      <w:r w:rsidRPr="00DF108F" w:rsidR="00AF24FD">
        <w:rPr>
          <w:rFonts w:ascii="Times New Roman" w:hAnsi="Times New Roman"/>
          <w:sz w:val="24"/>
          <w:szCs w:val="24"/>
        </w:rPr>
        <w:t xml:space="preserve"> sihtotstarbelistest taotlusvoorudest toetuse määramise haldusülesande </w:t>
      </w:r>
      <w:proofErr w:type="spellStart"/>
      <w:r w:rsidRPr="00DF108F" w:rsidR="00AF24FD">
        <w:rPr>
          <w:rFonts w:ascii="Times New Roman" w:hAnsi="Times New Roman"/>
          <w:sz w:val="24"/>
          <w:szCs w:val="24"/>
        </w:rPr>
        <w:t>RaRa-le</w:t>
      </w:r>
      <w:proofErr w:type="spellEnd"/>
      <w:r w:rsidRPr="00DF108F" w:rsidR="00AF24FD">
        <w:rPr>
          <w:rFonts w:ascii="Times New Roman" w:hAnsi="Times New Roman"/>
          <w:sz w:val="24"/>
          <w:szCs w:val="24"/>
        </w:rPr>
        <w:t xml:space="preserve"> täitmiseks volitamine ei halvenda nende täitmise kvaliteeti</w:t>
      </w:r>
      <w:r w:rsidRPr="00DF108F" w:rsidR="0084420E">
        <w:rPr>
          <w:rFonts w:ascii="Times New Roman" w:hAnsi="Times New Roman"/>
          <w:sz w:val="24"/>
          <w:szCs w:val="24"/>
        </w:rPr>
        <w:t>, sest kompetents ja koostöövõrgustik tagavad teenuse vähemalt samaväärse või parema kvaliteedi</w:t>
      </w:r>
      <w:r w:rsidRPr="00DF108F" w:rsidR="00AF24FD">
        <w:rPr>
          <w:rFonts w:ascii="Times New Roman" w:hAnsi="Times New Roman"/>
          <w:sz w:val="24"/>
          <w:szCs w:val="24"/>
        </w:rPr>
        <w:t xml:space="preserve">. Kui </w:t>
      </w:r>
      <w:proofErr w:type="spellStart"/>
      <w:r w:rsidRPr="00DF108F" w:rsidR="006E414E">
        <w:rPr>
          <w:rFonts w:ascii="Times New Roman" w:hAnsi="Times New Roman"/>
          <w:sz w:val="24"/>
          <w:szCs w:val="24"/>
        </w:rPr>
        <w:t>KuM</w:t>
      </w:r>
      <w:proofErr w:type="spellEnd"/>
      <w:r w:rsidRPr="00DF108F" w:rsidR="006E414E">
        <w:rPr>
          <w:rFonts w:ascii="Times New Roman" w:hAnsi="Times New Roman"/>
          <w:sz w:val="24"/>
          <w:szCs w:val="24"/>
        </w:rPr>
        <w:t xml:space="preserve"> asemel asu</w:t>
      </w:r>
      <w:r w:rsidRPr="00DF108F" w:rsidR="00AF24FD">
        <w:rPr>
          <w:rFonts w:ascii="Times New Roman" w:hAnsi="Times New Roman"/>
          <w:sz w:val="24"/>
          <w:szCs w:val="24"/>
        </w:rPr>
        <w:t>b</w:t>
      </w:r>
      <w:r w:rsidRPr="00DF108F" w:rsidR="006E414E">
        <w:rPr>
          <w:rFonts w:ascii="Times New Roman" w:hAnsi="Times New Roman"/>
          <w:sz w:val="24"/>
          <w:szCs w:val="24"/>
        </w:rPr>
        <w:t xml:space="preserve"> </w:t>
      </w:r>
      <w:r w:rsidRPr="00DF108F" w:rsidR="00B45E59">
        <w:rPr>
          <w:rFonts w:ascii="Times New Roman" w:hAnsi="Times New Roman"/>
          <w:sz w:val="24"/>
          <w:szCs w:val="24"/>
        </w:rPr>
        <w:t>haldus</w:t>
      </w:r>
      <w:r w:rsidRPr="00DF108F" w:rsidR="00466DCA">
        <w:rPr>
          <w:rFonts w:ascii="Times New Roman" w:hAnsi="Times New Roman"/>
          <w:sz w:val="24"/>
          <w:szCs w:val="24"/>
        </w:rPr>
        <w:t>ülesannet</w:t>
      </w:r>
      <w:r w:rsidRPr="00DF108F" w:rsidR="006E414E">
        <w:rPr>
          <w:rFonts w:ascii="Times New Roman" w:hAnsi="Times New Roman"/>
          <w:sz w:val="24"/>
          <w:szCs w:val="24"/>
        </w:rPr>
        <w:t xml:space="preserve"> täitma </w:t>
      </w:r>
      <w:proofErr w:type="spellStart"/>
      <w:r w:rsidRPr="00DF108F" w:rsidR="006E414E">
        <w:rPr>
          <w:rFonts w:ascii="Times New Roman" w:hAnsi="Times New Roman"/>
          <w:sz w:val="24"/>
          <w:szCs w:val="24"/>
        </w:rPr>
        <w:t>RaRa</w:t>
      </w:r>
      <w:proofErr w:type="spellEnd"/>
      <w:r w:rsidRPr="00DF108F" w:rsidR="00AF24FD">
        <w:rPr>
          <w:rFonts w:ascii="Times New Roman" w:hAnsi="Times New Roman"/>
          <w:sz w:val="24"/>
          <w:szCs w:val="24"/>
        </w:rPr>
        <w:t>, siis t</w:t>
      </w:r>
      <w:r w:rsidRPr="00DF108F" w:rsidR="006E414E">
        <w:rPr>
          <w:rFonts w:ascii="Times New Roman" w:hAnsi="Times New Roman"/>
          <w:sz w:val="24"/>
          <w:szCs w:val="24"/>
        </w:rPr>
        <w:t xml:space="preserve">aotlusvooru menetlemine toimub jätkuvalt </w:t>
      </w:r>
      <w:proofErr w:type="spellStart"/>
      <w:r w:rsidRPr="00DF108F" w:rsidR="006E414E">
        <w:rPr>
          <w:rFonts w:ascii="Times New Roman" w:hAnsi="Times New Roman"/>
          <w:sz w:val="24"/>
          <w:szCs w:val="24"/>
        </w:rPr>
        <w:t>KuM</w:t>
      </w:r>
      <w:proofErr w:type="spellEnd"/>
      <w:r w:rsidRPr="00DF108F" w:rsidR="006E414E">
        <w:rPr>
          <w:rFonts w:ascii="Times New Roman" w:hAnsi="Times New Roman"/>
          <w:sz w:val="24"/>
          <w:szCs w:val="24"/>
        </w:rPr>
        <w:t xml:space="preserve"> Toetuste Menetlemise Infosüsteemis</w:t>
      </w:r>
      <w:r w:rsidRPr="00DF108F" w:rsidR="006E414E">
        <w:rPr>
          <w:rStyle w:val="Allmrkuseviide"/>
          <w:rFonts w:ascii="Times New Roman" w:hAnsi="Times New Roman"/>
          <w:sz w:val="24"/>
          <w:szCs w:val="24"/>
        </w:rPr>
        <w:footnoteReference w:id="32"/>
      </w:r>
      <w:r w:rsidRPr="00DF108F" w:rsidR="006E414E">
        <w:rPr>
          <w:rFonts w:ascii="Times New Roman" w:hAnsi="Times New Roman"/>
          <w:sz w:val="24"/>
          <w:szCs w:val="24"/>
        </w:rPr>
        <w:t>, mis tagab taotluste menetlemise lihtsuse ning tagab andmete analüüsimise võimalused.</w:t>
      </w:r>
    </w:p>
    <w:p w:rsidR="00DF108F" w:rsidP="00450DF3" w:rsidRDefault="00DF108F" w14:paraId="2AB4BB18" w14:textId="77777777">
      <w:pPr>
        <w:tabs>
          <w:tab w:val="num" w:pos="720"/>
        </w:tabs>
        <w:spacing w:after="0" w:line="240" w:lineRule="auto"/>
        <w:jc w:val="both"/>
        <w:rPr>
          <w:rFonts w:ascii="Times New Roman" w:hAnsi="Times New Roman"/>
          <w:sz w:val="24"/>
          <w:szCs w:val="24"/>
        </w:rPr>
      </w:pPr>
      <w:bookmarkStart w:name="_Hlk195443392" w:id="6"/>
    </w:p>
    <w:p w:rsidRPr="00DF108F" w:rsidR="00450DF3" w:rsidP="00450DF3" w:rsidRDefault="4762D96C" w14:paraId="1B482EE0" w14:textId="43D0575F">
      <w:pPr>
        <w:tabs>
          <w:tab w:val="num" w:pos="720"/>
        </w:tabs>
        <w:spacing w:after="0" w:line="240" w:lineRule="auto"/>
        <w:jc w:val="both"/>
        <w:rPr>
          <w:rFonts w:ascii="Times New Roman" w:hAnsi="Times New Roman"/>
          <w:sz w:val="24"/>
          <w:szCs w:val="24"/>
        </w:rPr>
      </w:pPr>
      <w:proofErr w:type="spellStart"/>
      <w:r w:rsidRPr="00DF108F">
        <w:rPr>
          <w:rFonts w:ascii="Times New Roman" w:hAnsi="Times New Roman"/>
          <w:sz w:val="24"/>
          <w:szCs w:val="24"/>
        </w:rPr>
        <w:t>KuM</w:t>
      </w:r>
      <w:proofErr w:type="spellEnd"/>
      <w:r w:rsidRPr="00DF108F">
        <w:rPr>
          <w:rFonts w:ascii="Times New Roman" w:hAnsi="Times New Roman"/>
          <w:sz w:val="24"/>
          <w:szCs w:val="24"/>
        </w:rPr>
        <w:t xml:space="preserve"> sõlmib </w:t>
      </w:r>
      <w:proofErr w:type="spellStart"/>
      <w:r w:rsidRPr="00DF108F">
        <w:rPr>
          <w:rFonts w:ascii="Times New Roman" w:hAnsi="Times New Roman"/>
          <w:sz w:val="24"/>
          <w:szCs w:val="24"/>
        </w:rPr>
        <w:t>RaRa-ga</w:t>
      </w:r>
      <w:proofErr w:type="spellEnd"/>
      <w:r w:rsidRPr="00DF108F">
        <w:rPr>
          <w:rFonts w:ascii="Times New Roman" w:hAnsi="Times New Roman"/>
          <w:sz w:val="24"/>
          <w:szCs w:val="24"/>
        </w:rPr>
        <w:t xml:space="preserve"> halduslepingu, milles lepitakse kokku kõik vajalikud üksikküsimused haldusülesande täitmiseks. Lepingus määratakse detailsemalt ülesande sisu ja eesmärgid, tulemuste hindamise kriteeriumid (sh mõju hindamine), taotlusvooru kokkuvõtete sagedus, järelevalvemehhanismid ja aruandlus. Hindamine toimub vähemalt kord aastas, võimaldades vajadusel kohandada tegevusi või lepingutingimusi. </w:t>
      </w:r>
      <w:proofErr w:type="spellStart"/>
      <w:r w:rsidRPr="00DF108F">
        <w:rPr>
          <w:rFonts w:ascii="Times New Roman" w:hAnsi="Times New Roman"/>
          <w:sz w:val="24"/>
          <w:szCs w:val="24"/>
        </w:rPr>
        <w:t>KuM</w:t>
      </w:r>
      <w:proofErr w:type="spellEnd"/>
      <w:r w:rsidRPr="00DF108F">
        <w:rPr>
          <w:rFonts w:ascii="Times New Roman" w:hAnsi="Times New Roman"/>
          <w:sz w:val="24"/>
          <w:szCs w:val="24"/>
        </w:rPr>
        <w:t xml:space="preserve"> teostab haldusjärelevalvet volitatud ülesande täitmise üle. </w:t>
      </w:r>
      <w:bookmarkStart w:name="_Hlk195443477" w:id="7"/>
      <w:r w:rsidRPr="00DF108F">
        <w:rPr>
          <w:rFonts w:ascii="Times New Roman" w:hAnsi="Times New Roman"/>
          <w:sz w:val="24"/>
          <w:szCs w:val="24"/>
        </w:rPr>
        <w:t xml:space="preserve">Halduslepingu sõlmimisel tagab </w:t>
      </w:r>
      <w:proofErr w:type="spellStart"/>
      <w:r w:rsidRPr="00DF108F">
        <w:rPr>
          <w:rFonts w:ascii="Times New Roman" w:hAnsi="Times New Roman"/>
          <w:sz w:val="24"/>
          <w:szCs w:val="24"/>
        </w:rPr>
        <w:t>KuM</w:t>
      </w:r>
      <w:proofErr w:type="spellEnd"/>
      <w:r w:rsidRPr="00DF108F">
        <w:rPr>
          <w:rFonts w:ascii="Times New Roman" w:hAnsi="Times New Roman"/>
          <w:sz w:val="24"/>
          <w:szCs w:val="24"/>
        </w:rPr>
        <w:t xml:space="preserve"> </w:t>
      </w:r>
      <w:r w:rsidRPr="00DF108F" w:rsidR="620BA0BA">
        <w:rPr>
          <w:rFonts w:ascii="Times New Roman" w:hAnsi="Times New Roman"/>
          <w:sz w:val="24"/>
          <w:szCs w:val="24"/>
        </w:rPr>
        <w:t xml:space="preserve">täidetava ülesande üle </w:t>
      </w:r>
      <w:r w:rsidRPr="00DF108F">
        <w:rPr>
          <w:rFonts w:ascii="Times New Roman" w:hAnsi="Times New Roman"/>
          <w:sz w:val="24"/>
          <w:szCs w:val="24"/>
        </w:rPr>
        <w:t>järelevalve (</w:t>
      </w:r>
      <w:proofErr w:type="spellStart"/>
      <w:r w:rsidRPr="00DF108F">
        <w:rPr>
          <w:rFonts w:ascii="Times New Roman" w:hAnsi="Times New Roman"/>
          <w:sz w:val="24"/>
          <w:szCs w:val="24"/>
        </w:rPr>
        <w:t>RaRS</w:t>
      </w:r>
      <w:proofErr w:type="spellEnd"/>
      <w:r w:rsidRPr="00DF108F">
        <w:rPr>
          <w:rFonts w:ascii="Times New Roman" w:hAnsi="Times New Roman"/>
          <w:sz w:val="24"/>
          <w:szCs w:val="24"/>
        </w:rPr>
        <w:t xml:space="preserve"> § 13 lõige 6), mis </w:t>
      </w:r>
      <w:r w:rsidRPr="00DF108F" w:rsidR="2CC440B1">
        <w:rPr>
          <w:rFonts w:ascii="Times New Roman" w:hAnsi="Times New Roman"/>
          <w:sz w:val="24"/>
          <w:szCs w:val="24"/>
        </w:rPr>
        <w:t xml:space="preserve">tagab selle, et </w:t>
      </w:r>
      <w:r w:rsidRPr="00DF108F">
        <w:rPr>
          <w:rFonts w:ascii="Times New Roman" w:hAnsi="Times New Roman"/>
          <w:sz w:val="24"/>
          <w:szCs w:val="24"/>
        </w:rPr>
        <w:t xml:space="preserve">volitamine </w:t>
      </w:r>
      <w:r w:rsidRPr="00DF108F" w:rsidR="1E36DD6C">
        <w:rPr>
          <w:rFonts w:ascii="Times New Roman" w:hAnsi="Times New Roman"/>
          <w:sz w:val="24"/>
          <w:szCs w:val="24"/>
        </w:rPr>
        <w:t xml:space="preserve">ei </w:t>
      </w:r>
      <w:r w:rsidRPr="00DF108F">
        <w:rPr>
          <w:rFonts w:ascii="Times New Roman" w:hAnsi="Times New Roman"/>
          <w:sz w:val="24"/>
          <w:szCs w:val="24"/>
        </w:rPr>
        <w:t xml:space="preserve">põhjustaks </w:t>
      </w:r>
      <w:r w:rsidRPr="00DF108F" w:rsidR="5715581A">
        <w:rPr>
          <w:rFonts w:ascii="Times New Roman" w:hAnsi="Times New Roman"/>
          <w:sz w:val="24"/>
          <w:szCs w:val="24"/>
        </w:rPr>
        <w:t>teenuse kval</w:t>
      </w:r>
      <w:r w:rsidRPr="00DF108F" w:rsidR="577F792C">
        <w:rPr>
          <w:rFonts w:ascii="Times New Roman" w:hAnsi="Times New Roman"/>
          <w:sz w:val="24"/>
          <w:szCs w:val="24"/>
        </w:rPr>
        <w:t>i</w:t>
      </w:r>
      <w:r w:rsidRPr="00DF108F" w:rsidR="5715581A">
        <w:rPr>
          <w:rFonts w:ascii="Times New Roman" w:hAnsi="Times New Roman"/>
          <w:sz w:val="24"/>
          <w:szCs w:val="24"/>
        </w:rPr>
        <w:t xml:space="preserve">teedi halvenemise. </w:t>
      </w:r>
      <w:proofErr w:type="spellStart"/>
      <w:r w:rsidRPr="00DF108F" w:rsidR="2B9E09C0">
        <w:rPr>
          <w:rFonts w:ascii="Times New Roman" w:hAnsi="Times New Roman"/>
          <w:sz w:val="24"/>
          <w:szCs w:val="24"/>
        </w:rPr>
        <w:t>KuM</w:t>
      </w:r>
      <w:proofErr w:type="spellEnd"/>
      <w:r w:rsidRPr="00DF108F" w:rsidR="2B9E09C0">
        <w:rPr>
          <w:rFonts w:ascii="Times New Roman" w:hAnsi="Times New Roman"/>
          <w:sz w:val="24"/>
          <w:szCs w:val="24"/>
        </w:rPr>
        <w:t xml:space="preserve"> </w:t>
      </w:r>
      <w:r w:rsidRPr="00DF108F" w:rsidR="2F48E641">
        <w:rPr>
          <w:rFonts w:ascii="Times New Roman" w:hAnsi="Times New Roman"/>
          <w:sz w:val="24"/>
          <w:szCs w:val="24"/>
        </w:rPr>
        <w:t xml:space="preserve">säilitab </w:t>
      </w:r>
      <w:r w:rsidRPr="00DF108F" w:rsidR="375CA1E1">
        <w:rPr>
          <w:rFonts w:ascii="Times New Roman" w:hAnsi="Times New Roman"/>
          <w:sz w:val="24"/>
          <w:szCs w:val="24"/>
        </w:rPr>
        <w:t xml:space="preserve">seega </w:t>
      </w:r>
      <w:r w:rsidRPr="00DF108F" w:rsidR="097E756C">
        <w:rPr>
          <w:rFonts w:ascii="Times New Roman" w:hAnsi="Times New Roman"/>
          <w:sz w:val="24"/>
          <w:szCs w:val="24"/>
        </w:rPr>
        <w:t>strateegi</w:t>
      </w:r>
      <w:r w:rsidRPr="00DF108F" w:rsidR="2F48E641">
        <w:rPr>
          <w:rFonts w:ascii="Times New Roman" w:hAnsi="Times New Roman"/>
          <w:sz w:val="24"/>
          <w:szCs w:val="24"/>
        </w:rPr>
        <w:t>lise juhtimise</w:t>
      </w:r>
      <w:r w:rsidRPr="00DF108F" w:rsidR="0E358363">
        <w:rPr>
          <w:rFonts w:ascii="Times New Roman" w:hAnsi="Times New Roman"/>
          <w:sz w:val="24"/>
          <w:szCs w:val="24"/>
        </w:rPr>
        <w:t xml:space="preserve"> ja sisulise järelevalve.</w:t>
      </w:r>
    </w:p>
    <w:bookmarkEnd w:id="6"/>
    <w:bookmarkEnd w:id="7"/>
    <w:p w:rsidRPr="00DF108F" w:rsidR="008F0A05" w:rsidP="00211D31" w:rsidRDefault="008F0A05" w14:paraId="663DF94C" w14:textId="77777777">
      <w:pPr>
        <w:spacing w:after="0" w:line="240" w:lineRule="auto"/>
        <w:jc w:val="both"/>
        <w:rPr>
          <w:rFonts w:ascii="Times New Roman" w:hAnsi="Times New Roman"/>
          <w:sz w:val="24"/>
          <w:szCs w:val="24"/>
        </w:rPr>
      </w:pPr>
    </w:p>
    <w:p w:rsidRPr="00DF108F" w:rsidR="005B7608" w:rsidP="005B7608" w:rsidRDefault="005B7608" w14:paraId="4B34881C" w14:textId="74EE2778">
      <w:pPr>
        <w:spacing w:after="0" w:line="240" w:lineRule="auto"/>
        <w:jc w:val="both"/>
        <w:rPr>
          <w:rFonts w:ascii="Times New Roman" w:hAnsi="Times New Roman"/>
          <w:sz w:val="24"/>
          <w:szCs w:val="24"/>
        </w:rPr>
      </w:pPr>
      <w:r w:rsidRPr="00DF108F">
        <w:rPr>
          <w:rFonts w:ascii="Times New Roman" w:hAnsi="Times New Roman"/>
          <w:sz w:val="24"/>
          <w:szCs w:val="24"/>
        </w:rPr>
        <w:t xml:space="preserve">Volituse andmine ei kahjusta avalikke huve ega nende isikute õigusi, kelle suhtes haldusülesannet täidetakse, mis vastab HKTS § 5 lõike 1 punktile 3. Ülesande täitmise vorm ei muuda taotlejate – rahvaraamatukogude ja </w:t>
      </w:r>
      <w:proofErr w:type="spellStart"/>
      <w:r w:rsidRPr="00DF108F" w:rsidR="00306AC0">
        <w:rPr>
          <w:rFonts w:ascii="Times New Roman" w:hAnsi="Times New Roman"/>
          <w:sz w:val="24"/>
          <w:szCs w:val="24"/>
        </w:rPr>
        <w:t>KOV-ide</w:t>
      </w:r>
      <w:proofErr w:type="spellEnd"/>
      <w:r w:rsidRPr="00DF108F">
        <w:rPr>
          <w:rFonts w:ascii="Times New Roman" w:hAnsi="Times New Roman"/>
          <w:sz w:val="24"/>
          <w:szCs w:val="24"/>
        </w:rPr>
        <w:t xml:space="preserve"> – õigusi ega </w:t>
      </w:r>
      <w:r w:rsidRPr="00DF108F" w:rsidR="38684766">
        <w:rPr>
          <w:rFonts w:ascii="Times New Roman" w:hAnsi="Times New Roman"/>
          <w:sz w:val="24"/>
          <w:szCs w:val="24"/>
        </w:rPr>
        <w:t>piira</w:t>
      </w:r>
      <w:r w:rsidRPr="00DF108F">
        <w:rPr>
          <w:rFonts w:ascii="Times New Roman" w:hAnsi="Times New Roman"/>
          <w:sz w:val="24"/>
          <w:szCs w:val="24"/>
        </w:rPr>
        <w:t xml:space="preserve"> nende ligipääsu </w:t>
      </w:r>
      <w:r w:rsidRPr="00DF108F" w:rsidR="001A4B23">
        <w:rPr>
          <w:rFonts w:ascii="Times New Roman" w:hAnsi="Times New Roman"/>
          <w:sz w:val="24"/>
          <w:szCs w:val="24"/>
        </w:rPr>
        <w:t>taotlusvooru</w:t>
      </w:r>
      <w:r w:rsidRPr="00DF108F" w:rsidR="00306AC0">
        <w:rPr>
          <w:rFonts w:ascii="Times New Roman" w:hAnsi="Times New Roman"/>
          <w:sz w:val="24"/>
          <w:szCs w:val="24"/>
        </w:rPr>
        <w:t>le</w:t>
      </w:r>
      <w:r w:rsidRPr="00DF108F" w:rsidR="00145395">
        <w:rPr>
          <w:rFonts w:ascii="Times New Roman" w:hAnsi="Times New Roman"/>
          <w:sz w:val="24"/>
          <w:szCs w:val="24"/>
        </w:rPr>
        <w:t>, selle</w:t>
      </w:r>
      <w:r w:rsidRPr="00DF108F" w:rsidR="001A4B23">
        <w:rPr>
          <w:rFonts w:ascii="Times New Roman" w:hAnsi="Times New Roman"/>
          <w:sz w:val="24"/>
          <w:szCs w:val="24"/>
        </w:rPr>
        <w:t xml:space="preserve"> </w:t>
      </w:r>
      <w:r w:rsidRPr="00DF108F">
        <w:rPr>
          <w:rFonts w:ascii="Times New Roman" w:hAnsi="Times New Roman"/>
          <w:sz w:val="24"/>
          <w:szCs w:val="24"/>
        </w:rPr>
        <w:t xml:space="preserve">toele ja teabele. </w:t>
      </w:r>
      <w:r w:rsidRPr="00DF108F" w:rsidR="008A25FF">
        <w:rPr>
          <w:rFonts w:ascii="Times New Roman" w:hAnsi="Times New Roman"/>
          <w:sz w:val="24"/>
          <w:szCs w:val="24"/>
        </w:rPr>
        <w:t xml:space="preserve">Teenuse sisu ja eesmärk jäävad samaks. </w:t>
      </w:r>
      <w:r w:rsidRPr="00DF108F" w:rsidR="4F791CDB">
        <w:rPr>
          <w:rFonts w:ascii="Times New Roman" w:hAnsi="Times New Roman"/>
          <w:sz w:val="24"/>
          <w:szCs w:val="24"/>
        </w:rPr>
        <w:t>H</w:t>
      </w:r>
      <w:r w:rsidRPr="00DF108F" w:rsidR="00C30899">
        <w:rPr>
          <w:rFonts w:ascii="Times New Roman" w:hAnsi="Times New Roman"/>
          <w:sz w:val="24"/>
          <w:szCs w:val="24"/>
        </w:rPr>
        <w:t xml:space="preserve">aldusülesannete </w:t>
      </w:r>
      <w:proofErr w:type="spellStart"/>
      <w:r w:rsidRPr="00DF108F" w:rsidR="00C30899">
        <w:rPr>
          <w:rFonts w:ascii="Times New Roman" w:hAnsi="Times New Roman"/>
          <w:sz w:val="24"/>
          <w:szCs w:val="24"/>
        </w:rPr>
        <w:t>RaRa-le</w:t>
      </w:r>
      <w:proofErr w:type="spellEnd"/>
      <w:r w:rsidRPr="00DF108F" w:rsidR="00C30899">
        <w:rPr>
          <w:rFonts w:ascii="Times New Roman" w:hAnsi="Times New Roman"/>
          <w:sz w:val="24"/>
          <w:szCs w:val="24"/>
        </w:rPr>
        <w:t xml:space="preserve"> täitmiseks volitamine </w:t>
      </w:r>
      <w:r w:rsidRPr="00DF108F" w:rsidR="6596A2B6">
        <w:rPr>
          <w:rFonts w:ascii="Times New Roman" w:hAnsi="Times New Roman"/>
          <w:sz w:val="24"/>
          <w:szCs w:val="24"/>
        </w:rPr>
        <w:t xml:space="preserve">ei </w:t>
      </w:r>
      <w:r w:rsidRPr="00DF108F" w:rsidR="00C30899">
        <w:rPr>
          <w:rFonts w:ascii="Times New Roman" w:hAnsi="Times New Roman"/>
          <w:sz w:val="24"/>
          <w:szCs w:val="24"/>
        </w:rPr>
        <w:t xml:space="preserve">kahjusta avalikke huve, kuivõrd </w:t>
      </w:r>
      <w:proofErr w:type="spellStart"/>
      <w:r w:rsidRPr="00DF108F" w:rsidR="00C30899">
        <w:rPr>
          <w:rFonts w:ascii="Times New Roman" w:hAnsi="Times New Roman"/>
          <w:sz w:val="24"/>
          <w:szCs w:val="24"/>
        </w:rPr>
        <w:t>RaRa</w:t>
      </w:r>
      <w:proofErr w:type="spellEnd"/>
      <w:r w:rsidRPr="00DF108F" w:rsidR="00C30899">
        <w:rPr>
          <w:rFonts w:ascii="Times New Roman" w:hAnsi="Times New Roman"/>
          <w:sz w:val="24"/>
          <w:szCs w:val="24"/>
        </w:rPr>
        <w:t xml:space="preserve"> avalik-õigusliku juriidilise isikuna ongi loodud avalikes huvides. </w:t>
      </w:r>
      <w:proofErr w:type="spellStart"/>
      <w:r w:rsidRPr="00DF108F">
        <w:rPr>
          <w:rFonts w:ascii="Times New Roman" w:hAnsi="Times New Roman"/>
          <w:sz w:val="24"/>
          <w:szCs w:val="24"/>
        </w:rPr>
        <w:t>RaRa</w:t>
      </w:r>
      <w:proofErr w:type="spellEnd"/>
      <w:r w:rsidRPr="00DF108F">
        <w:rPr>
          <w:rFonts w:ascii="Times New Roman" w:hAnsi="Times New Roman"/>
          <w:sz w:val="24"/>
          <w:szCs w:val="24"/>
        </w:rPr>
        <w:t xml:space="preserve"> jätkab senist koostööd ning tegevusi, mis toetavad raamatukoguvõrgu arengut, sealhulgas koolitusi, juhendmaterjale ja nõustamist.</w:t>
      </w:r>
    </w:p>
    <w:p w:rsidRPr="00DF108F" w:rsidR="002F0B67" w:rsidP="00211D31" w:rsidRDefault="2A0F0FD2" w14:paraId="5BA029B2" w14:textId="05849909">
      <w:pPr>
        <w:spacing w:after="0" w:line="240" w:lineRule="auto"/>
        <w:jc w:val="both"/>
        <w:rPr>
          <w:rFonts w:ascii="Times New Roman" w:hAnsi="Times New Roman"/>
          <w:sz w:val="24"/>
          <w:szCs w:val="24"/>
        </w:rPr>
      </w:pPr>
      <w:r w:rsidRPr="00DF108F">
        <w:rPr>
          <w:rFonts w:ascii="Times New Roman" w:hAnsi="Times New Roman"/>
          <w:sz w:val="24"/>
          <w:szCs w:val="24"/>
        </w:rPr>
        <w:t>Haldusülesande volitamine</w:t>
      </w:r>
      <w:r w:rsidRPr="00DF108F" w:rsidR="000F489C">
        <w:rPr>
          <w:rFonts w:ascii="Times New Roman" w:hAnsi="Times New Roman"/>
          <w:sz w:val="24"/>
          <w:szCs w:val="24"/>
        </w:rPr>
        <w:t xml:space="preserve"> </w:t>
      </w:r>
      <w:proofErr w:type="spellStart"/>
      <w:r w:rsidRPr="00DF108F" w:rsidR="000F489C">
        <w:rPr>
          <w:rFonts w:ascii="Times New Roman" w:hAnsi="Times New Roman"/>
          <w:sz w:val="24"/>
          <w:szCs w:val="24"/>
        </w:rPr>
        <w:t>RaRa-</w:t>
      </w:r>
      <w:r w:rsidRPr="00DF108F" w:rsidR="6F5C4375">
        <w:rPr>
          <w:rFonts w:ascii="Times New Roman" w:hAnsi="Times New Roman"/>
          <w:sz w:val="24"/>
          <w:szCs w:val="24"/>
        </w:rPr>
        <w:t>le</w:t>
      </w:r>
      <w:proofErr w:type="spellEnd"/>
      <w:r w:rsidRPr="00DF108F" w:rsidR="6F5C4375">
        <w:rPr>
          <w:rFonts w:ascii="Times New Roman" w:hAnsi="Times New Roman"/>
          <w:sz w:val="24"/>
          <w:szCs w:val="24"/>
        </w:rPr>
        <w:t xml:space="preserve"> ei halvenda rahvaraamatukogude nõustamise </w:t>
      </w:r>
      <w:r w:rsidRPr="00DF108F" w:rsidR="3A5F5567">
        <w:rPr>
          <w:rFonts w:ascii="Times New Roman" w:hAnsi="Times New Roman"/>
          <w:sz w:val="24"/>
          <w:szCs w:val="24"/>
        </w:rPr>
        <w:t xml:space="preserve">ja toe pakkumise kvaliteeti ning selleks </w:t>
      </w:r>
      <w:r w:rsidRPr="00DF108F" w:rsidR="000F489C">
        <w:rPr>
          <w:rFonts w:ascii="Times New Roman" w:hAnsi="Times New Roman"/>
          <w:sz w:val="24"/>
          <w:szCs w:val="24"/>
        </w:rPr>
        <w:t xml:space="preserve">on eelnõusse kavandatud järelevalve meetmed. </w:t>
      </w:r>
      <w:r w:rsidRPr="00DF108F" w:rsidR="005B7608">
        <w:rPr>
          <w:rFonts w:ascii="Times New Roman" w:hAnsi="Times New Roman"/>
          <w:sz w:val="24"/>
          <w:szCs w:val="24"/>
        </w:rPr>
        <w:t xml:space="preserve">Samas kinnitab praktika, et </w:t>
      </w:r>
      <w:proofErr w:type="spellStart"/>
      <w:r w:rsidRPr="00DF108F" w:rsidR="005B7608">
        <w:rPr>
          <w:rFonts w:ascii="Times New Roman" w:hAnsi="Times New Roman"/>
          <w:sz w:val="24"/>
          <w:szCs w:val="24"/>
        </w:rPr>
        <w:t>RaRa</w:t>
      </w:r>
      <w:proofErr w:type="spellEnd"/>
      <w:r w:rsidRPr="00DF108F" w:rsidR="005B7608">
        <w:rPr>
          <w:rFonts w:ascii="Times New Roman" w:hAnsi="Times New Roman"/>
          <w:sz w:val="24"/>
          <w:szCs w:val="24"/>
        </w:rPr>
        <w:t xml:space="preserve"> on püsiv </w:t>
      </w:r>
      <w:r w:rsidRPr="00DF108F" w:rsidR="008A25FF">
        <w:rPr>
          <w:rFonts w:ascii="Times New Roman" w:hAnsi="Times New Roman"/>
          <w:sz w:val="24"/>
          <w:szCs w:val="24"/>
        </w:rPr>
        <w:t>ja usaldusväärne</w:t>
      </w:r>
      <w:r w:rsidRPr="00DF108F" w:rsidR="005B7B56">
        <w:rPr>
          <w:rFonts w:ascii="Times New Roman" w:hAnsi="Times New Roman"/>
          <w:sz w:val="24"/>
          <w:szCs w:val="24"/>
        </w:rPr>
        <w:t xml:space="preserve"> </w:t>
      </w:r>
      <w:r w:rsidRPr="00DF108F" w:rsidR="005B7608">
        <w:rPr>
          <w:rFonts w:ascii="Times New Roman" w:hAnsi="Times New Roman"/>
          <w:sz w:val="24"/>
          <w:szCs w:val="24"/>
        </w:rPr>
        <w:t xml:space="preserve">koostööpartner raamatukogudele ning </w:t>
      </w:r>
      <w:r w:rsidRPr="00DF108F" w:rsidR="005B7B56">
        <w:rPr>
          <w:rFonts w:ascii="Times New Roman" w:hAnsi="Times New Roman"/>
          <w:sz w:val="24"/>
          <w:szCs w:val="24"/>
        </w:rPr>
        <w:t xml:space="preserve">nende omanikele ja </w:t>
      </w:r>
      <w:r w:rsidRPr="00DF108F" w:rsidR="005B7608">
        <w:rPr>
          <w:rFonts w:ascii="Times New Roman" w:hAnsi="Times New Roman"/>
          <w:sz w:val="24"/>
          <w:szCs w:val="24"/>
        </w:rPr>
        <w:t>volitamine ei muuda teenuse olemust</w:t>
      </w:r>
      <w:r w:rsidRPr="00DF108F" w:rsidR="4D7E13B4">
        <w:rPr>
          <w:rFonts w:ascii="Times New Roman" w:hAnsi="Times New Roman"/>
          <w:sz w:val="24"/>
          <w:szCs w:val="24"/>
        </w:rPr>
        <w:t>.</w:t>
      </w:r>
    </w:p>
    <w:p w:rsidRPr="001177E9" w:rsidR="008F0A05" w:rsidP="008F0A05" w:rsidRDefault="0ACFC1BE" w14:paraId="5D0AA744" w14:textId="308078C0">
      <w:pPr>
        <w:spacing w:after="0" w:line="240" w:lineRule="auto"/>
        <w:jc w:val="both"/>
        <w:rPr>
          <w:rFonts w:ascii="Times New Roman" w:hAnsi="Times New Roman"/>
          <w:sz w:val="24"/>
          <w:szCs w:val="24"/>
        </w:rPr>
      </w:pPr>
      <w:r w:rsidRPr="00DF108F">
        <w:rPr>
          <w:rFonts w:ascii="Times New Roman" w:hAnsi="Times New Roman"/>
          <w:sz w:val="24"/>
          <w:szCs w:val="24"/>
        </w:rPr>
        <w:t xml:space="preserve">Ülesande volitamine on </w:t>
      </w:r>
      <w:r w:rsidRPr="00DF108F" w:rsidR="008F0A05">
        <w:rPr>
          <w:rFonts w:ascii="Times New Roman" w:hAnsi="Times New Roman"/>
          <w:sz w:val="24"/>
          <w:szCs w:val="24"/>
        </w:rPr>
        <w:t xml:space="preserve">põhjendatud, kuna </w:t>
      </w:r>
      <w:proofErr w:type="spellStart"/>
      <w:r w:rsidRPr="00DF108F" w:rsidR="008F0A05">
        <w:rPr>
          <w:rFonts w:ascii="Times New Roman" w:hAnsi="Times New Roman"/>
          <w:sz w:val="24"/>
          <w:szCs w:val="24"/>
        </w:rPr>
        <w:t>RaRa</w:t>
      </w:r>
      <w:proofErr w:type="spellEnd"/>
      <w:r w:rsidRPr="00DF108F" w:rsidR="008F0A05">
        <w:rPr>
          <w:rFonts w:ascii="Times New Roman" w:hAnsi="Times New Roman"/>
          <w:sz w:val="24"/>
          <w:szCs w:val="24"/>
        </w:rPr>
        <w:t xml:space="preserve"> täidab juba </w:t>
      </w:r>
      <w:r w:rsidRPr="00DF108F" w:rsidR="16EB16AF">
        <w:rPr>
          <w:rFonts w:ascii="Times New Roman" w:hAnsi="Times New Roman"/>
          <w:sz w:val="24"/>
          <w:szCs w:val="24"/>
        </w:rPr>
        <w:t xml:space="preserve">täna </w:t>
      </w:r>
      <w:r w:rsidRPr="00DF108F" w:rsidR="008F0A05">
        <w:rPr>
          <w:rFonts w:ascii="Times New Roman" w:hAnsi="Times New Roman"/>
          <w:sz w:val="24"/>
          <w:szCs w:val="24"/>
        </w:rPr>
        <w:t xml:space="preserve">mitmeid sarnaseid ülesandeid ning omab vajalikku kompetentsi ja taristut nende jätkusuutlikuks teostamiseks. </w:t>
      </w:r>
      <w:proofErr w:type="spellStart"/>
      <w:r w:rsidRPr="00DF108F" w:rsidR="008F0A05">
        <w:rPr>
          <w:rFonts w:ascii="Times New Roman" w:hAnsi="Times New Roman"/>
          <w:sz w:val="24"/>
          <w:szCs w:val="24"/>
        </w:rPr>
        <w:t>RaRS</w:t>
      </w:r>
      <w:proofErr w:type="spellEnd"/>
      <w:r w:rsidRPr="00DF108F" w:rsidR="008F0A05">
        <w:rPr>
          <w:rFonts w:ascii="Times New Roman" w:hAnsi="Times New Roman"/>
          <w:sz w:val="24"/>
          <w:szCs w:val="24"/>
        </w:rPr>
        <w:t xml:space="preserve"> § 13</w:t>
      </w:r>
      <w:r w:rsidRPr="6932E20E" w:rsidR="008F0A05">
        <w:rPr>
          <w:rFonts w:ascii="Times New Roman" w:hAnsi="Times New Roman"/>
          <w:sz w:val="24"/>
          <w:szCs w:val="24"/>
        </w:rPr>
        <w:t xml:space="preserve"> lõike 3 punktis 2 nimetatud sihtotstarbeliste taotlusvoorude toetuse määramise võib kultuuriminister </w:t>
      </w:r>
      <w:proofErr w:type="spellStart"/>
      <w:r w:rsidRPr="6932E20E" w:rsidR="00B736F6">
        <w:rPr>
          <w:rFonts w:ascii="Times New Roman" w:hAnsi="Times New Roman"/>
          <w:sz w:val="24"/>
          <w:szCs w:val="24"/>
        </w:rPr>
        <w:t>RaRS</w:t>
      </w:r>
      <w:proofErr w:type="spellEnd"/>
      <w:r w:rsidRPr="6932E20E" w:rsidR="00B736F6">
        <w:rPr>
          <w:rFonts w:ascii="Times New Roman" w:hAnsi="Times New Roman"/>
          <w:sz w:val="24"/>
          <w:szCs w:val="24"/>
        </w:rPr>
        <w:t xml:space="preserve"> §13 lõige 6 </w:t>
      </w:r>
      <w:r w:rsidRPr="6932E20E" w:rsidR="008F0A05">
        <w:rPr>
          <w:rFonts w:ascii="Times New Roman" w:hAnsi="Times New Roman"/>
          <w:sz w:val="24"/>
          <w:szCs w:val="24"/>
        </w:rPr>
        <w:t xml:space="preserve">halduslepingu alusel volitada </w:t>
      </w:r>
      <w:proofErr w:type="spellStart"/>
      <w:r w:rsidRPr="6932E20E" w:rsidR="008F0A05">
        <w:rPr>
          <w:rFonts w:ascii="Times New Roman" w:hAnsi="Times New Roman"/>
          <w:sz w:val="24"/>
          <w:szCs w:val="24"/>
        </w:rPr>
        <w:t>RaRa-le</w:t>
      </w:r>
      <w:proofErr w:type="spellEnd"/>
      <w:r w:rsidRPr="6932E20E" w:rsidR="008F0A05">
        <w:rPr>
          <w:rFonts w:ascii="Times New Roman" w:hAnsi="Times New Roman"/>
          <w:sz w:val="24"/>
          <w:szCs w:val="24"/>
        </w:rPr>
        <w:t xml:space="preserve"> </w:t>
      </w:r>
      <w:r w:rsidRPr="6932E20E" w:rsidR="27BD7426">
        <w:rPr>
          <w:rFonts w:ascii="Times New Roman" w:hAnsi="Times New Roman"/>
          <w:sz w:val="24"/>
          <w:szCs w:val="24"/>
        </w:rPr>
        <w:t xml:space="preserve">alates </w:t>
      </w:r>
      <w:r w:rsidRPr="6932E20E" w:rsidR="008F0A05">
        <w:rPr>
          <w:rFonts w:ascii="Times New Roman" w:hAnsi="Times New Roman"/>
          <w:sz w:val="24"/>
          <w:szCs w:val="24"/>
        </w:rPr>
        <w:t>2026. aasta 1. juuli</w:t>
      </w:r>
      <w:r w:rsidRPr="6932E20E" w:rsidR="291C806E">
        <w:rPr>
          <w:rFonts w:ascii="Times New Roman" w:hAnsi="Times New Roman"/>
          <w:sz w:val="24"/>
          <w:szCs w:val="24"/>
        </w:rPr>
        <w:t>st</w:t>
      </w:r>
      <w:r w:rsidRPr="6932E20E" w:rsidR="008F0A05">
        <w:rPr>
          <w:rFonts w:ascii="Times New Roman" w:hAnsi="Times New Roman"/>
          <w:sz w:val="24"/>
          <w:szCs w:val="24"/>
        </w:rPr>
        <w:t>.</w:t>
      </w:r>
    </w:p>
    <w:p w:rsidRPr="00CB6704" w:rsidR="00071AD4" w:rsidP="00071AD4" w:rsidRDefault="00071AD4" w14:paraId="4BDA59CE" w14:textId="16B94C7F">
      <w:pPr>
        <w:spacing w:after="0" w:line="240" w:lineRule="auto"/>
        <w:contextualSpacing/>
        <w:jc w:val="both"/>
        <w:rPr>
          <w:rFonts w:ascii="Times New Roman" w:hAnsi="Times New Roman"/>
          <w:sz w:val="24"/>
          <w:szCs w:val="24"/>
        </w:rPr>
      </w:pPr>
    </w:p>
    <w:p w:rsidRPr="00AF6307" w:rsidR="00E61B6A" w:rsidP="00AF6307" w:rsidRDefault="00E61B6A" w14:paraId="2C488BD2" w14:textId="45E4750D">
      <w:pPr>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lang w:eastAsia="et-EE"/>
        </w:rPr>
        <w:t>Lõikes 7</w:t>
      </w:r>
      <w:r w:rsidRPr="00AF6307">
        <w:rPr>
          <w:rFonts w:ascii="Times New Roman" w:hAnsi="Times New Roman" w:eastAsia="Times New Roman"/>
          <w:sz w:val="24"/>
          <w:szCs w:val="24"/>
          <w:lang w:eastAsia="et-EE"/>
        </w:rPr>
        <w:t xml:space="preserve"> on sätestatud, et </w:t>
      </w:r>
      <w:r w:rsidRPr="00AF6307">
        <w:rPr>
          <w:rFonts w:ascii="Times New Roman" w:hAnsi="Times New Roman"/>
          <w:sz w:val="24"/>
          <w:szCs w:val="24"/>
        </w:rPr>
        <w:t xml:space="preserve">kui sama paragrahvi lõikes 6 nimetatud haldusleping lõpetatakse ühepoolselt või esineb muu põhjus, mis takistab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-l jätkata nimetatud haldusülesande täitmist, korraldab haldusülesande edasise täitmise </w:t>
      </w:r>
      <w:proofErr w:type="spellStart"/>
      <w:r w:rsidRPr="00AF6307">
        <w:rPr>
          <w:rFonts w:ascii="Times New Roman" w:hAnsi="Times New Roman"/>
          <w:sz w:val="24"/>
          <w:szCs w:val="24"/>
        </w:rPr>
        <w:t>KuM</w:t>
      </w:r>
      <w:proofErr w:type="spellEnd"/>
      <w:r w:rsidRPr="00AF6307">
        <w:rPr>
          <w:rFonts w:ascii="Times New Roman" w:hAnsi="Times New Roman"/>
          <w:sz w:val="24"/>
          <w:szCs w:val="24"/>
        </w:rPr>
        <w:t>.</w:t>
      </w:r>
      <w:r w:rsidRPr="00AF6307" w:rsidR="00C92280">
        <w:rPr>
          <w:rFonts w:ascii="Times New Roman" w:hAnsi="Times New Roman"/>
          <w:sz w:val="24"/>
          <w:szCs w:val="24"/>
        </w:rPr>
        <w:t xml:space="preserve"> Tegemist on haldusülesande täitmise järjepidevuse tagamise abinõuga.</w:t>
      </w:r>
    </w:p>
    <w:p w:rsidRPr="00AF6307" w:rsidR="004829A8" w:rsidP="00AF6307" w:rsidRDefault="004829A8" w14:paraId="1A6AEE90" w14:textId="77777777">
      <w:pPr>
        <w:spacing w:after="0" w:line="240" w:lineRule="auto"/>
        <w:contextualSpacing/>
        <w:jc w:val="both"/>
        <w:rPr>
          <w:rFonts w:ascii="Times New Roman" w:hAnsi="Times New Roman"/>
          <w:sz w:val="24"/>
          <w:szCs w:val="24"/>
        </w:rPr>
      </w:pPr>
    </w:p>
    <w:p w:rsidRPr="00AF6307" w:rsidR="00554DBA" w:rsidP="00AF6307" w:rsidRDefault="00554DBA" w14:paraId="344653D5" w14:textId="79192B57">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8</w:t>
      </w:r>
      <w:r w:rsidRPr="00AF6307">
        <w:rPr>
          <w:rFonts w:ascii="Times New Roman" w:hAnsi="Times New Roman"/>
          <w:sz w:val="24"/>
          <w:szCs w:val="24"/>
        </w:rPr>
        <w:t xml:space="preserve"> sisaldab volitusnormi, mille kohaselt kehtestab valdkonna eest vastutav minister (kultuuriminister) määrusega: </w:t>
      </w:r>
      <w:bookmarkStart w:name="_Hlk193104519" w:id="8"/>
      <w:r w:rsidRPr="00AF6307">
        <w:rPr>
          <w:rFonts w:ascii="Times New Roman" w:hAnsi="Times New Roman"/>
          <w:sz w:val="24"/>
          <w:szCs w:val="24"/>
        </w:rPr>
        <w:t xml:space="preserve">1) riigieelarvest rahvaraamatukogudele või rahvaraamatukogude valdkonnas tegutsevatele muudele asutustele või isikutele antavate toetuste täpsema liigituse ning toetuse taotlemise, taotleja hindamise ja toetuse määramise tingimused ja korra; 2) sama paragrahvi lõikes 4 nimetatud kulude (maakonnaraamatukogu </w:t>
      </w:r>
      <w:r w:rsidRPr="00AF6307">
        <w:rPr>
          <w:rFonts w:ascii="Times New Roman" w:hAnsi="Times New Roman" w:eastAsia="Times New Roman"/>
          <w:sz w:val="24"/>
          <w:szCs w:val="24"/>
          <w:lang w:eastAsia="et-EE"/>
        </w:rPr>
        <w:t>kahe töötaja töötasud ja ülalpidamiskulud</w:t>
      </w:r>
      <w:r w:rsidRPr="00AF6307">
        <w:rPr>
          <w:rFonts w:ascii="Times New Roman" w:hAnsi="Times New Roman"/>
          <w:sz w:val="24"/>
          <w:szCs w:val="24"/>
        </w:rPr>
        <w:t>) hüvitamise tingimused ja korra. Sa</w:t>
      </w:r>
      <w:r w:rsidRPr="00AF6307" w:rsidR="00B46B57">
        <w:rPr>
          <w:rFonts w:ascii="Times New Roman" w:hAnsi="Times New Roman"/>
          <w:sz w:val="24"/>
          <w:szCs w:val="24"/>
        </w:rPr>
        <w:t>rnase sisuga</w:t>
      </w:r>
      <w:r w:rsidRPr="00AF6307">
        <w:rPr>
          <w:rFonts w:ascii="Times New Roman" w:hAnsi="Times New Roman"/>
          <w:sz w:val="24"/>
          <w:szCs w:val="24"/>
        </w:rPr>
        <w:t xml:space="preserve"> määrus</w:t>
      </w:r>
      <w:r w:rsidRPr="00AF6307">
        <w:rPr>
          <w:rStyle w:val="Allmrkuseviide"/>
          <w:rFonts w:ascii="Times New Roman" w:hAnsi="Times New Roman"/>
          <w:sz w:val="24"/>
          <w:szCs w:val="24"/>
        </w:rPr>
        <w:footnoteReference w:id="33"/>
      </w:r>
      <w:r w:rsidRPr="00AF6307">
        <w:rPr>
          <w:rFonts w:ascii="Times New Roman" w:hAnsi="Times New Roman"/>
          <w:sz w:val="24"/>
          <w:szCs w:val="24"/>
        </w:rPr>
        <w:t xml:space="preserve"> on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10 lõike 4 alusel kehtesta</w:t>
      </w:r>
      <w:r w:rsidRPr="00AF6307" w:rsidR="00B46B57">
        <w:rPr>
          <w:rFonts w:ascii="Times New Roman" w:hAnsi="Times New Roman"/>
          <w:sz w:val="24"/>
          <w:szCs w:val="24"/>
        </w:rPr>
        <w:t>tuna</w:t>
      </w:r>
      <w:r w:rsidRPr="00AF6307">
        <w:rPr>
          <w:rFonts w:ascii="Times New Roman" w:hAnsi="Times New Roman"/>
          <w:sz w:val="24"/>
          <w:szCs w:val="24"/>
        </w:rPr>
        <w:t xml:space="preserve"> olemas ka praegu, kuid eelnõuga muudetakse kõnealuse volitusnormi sõnastust täpsemaks, andes ministrile </w:t>
      </w:r>
      <w:r w:rsidRPr="00AF6307" w:rsidR="00B46B57">
        <w:rPr>
          <w:rFonts w:ascii="Times New Roman" w:hAnsi="Times New Roman"/>
          <w:sz w:val="24"/>
          <w:szCs w:val="24"/>
        </w:rPr>
        <w:t xml:space="preserve">määruse kehtestamiseks senisest </w:t>
      </w:r>
      <w:r w:rsidRPr="00AF6307">
        <w:rPr>
          <w:rFonts w:ascii="Times New Roman" w:hAnsi="Times New Roman"/>
          <w:sz w:val="24"/>
          <w:szCs w:val="24"/>
        </w:rPr>
        <w:t>selge</w:t>
      </w:r>
      <w:r w:rsidRPr="00AF6307" w:rsidR="00B46B57">
        <w:rPr>
          <w:rFonts w:ascii="Times New Roman" w:hAnsi="Times New Roman"/>
          <w:sz w:val="24"/>
          <w:szCs w:val="24"/>
        </w:rPr>
        <w:t>mad</w:t>
      </w:r>
      <w:r w:rsidRPr="00AF6307">
        <w:rPr>
          <w:rFonts w:ascii="Times New Roman" w:hAnsi="Times New Roman"/>
          <w:sz w:val="24"/>
          <w:szCs w:val="24"/>
        </w:rPr>
        <w:t xml:space="preserve"> raamid</w:t>
      </w:r>
      <w:r w:rsidRPr="00AF6307" w:rsidR="00B46B57">
        <w:rPr>
          <w:rFonts w:ascii="Times New Roman" w:hAnsi="Times New Roman"/>
          <w:sz w:val="24"/>
          <w:szCs w:val="24"/>
        </w:rPr>
        <w:t xml:space="preserve"> ning lisades rahvaraamatukogude kõrvale ka rahvaraamatukogude valdkonnas tegutsevad muud asutused ja isikud. </w:t>
      </w:r>
      <w:r w:rsidRPr="00AF6307" w:rsidR="00294CC5">
        <w:rPr>
          <w:rFonts w:ascii="Times New Roman" w:hAnsi="Times New Roman"/>
          <w:sz w:val="24"/>
          <w:szCs w:val="24"/>
        </w:rPr>
        <w:t xml:space="preserve">Volitusnorm kehtib esitatud sõnastuses 2026. aasta 31. detsembrini, misjärel kaotab selle punkt 2 maakonnaraamatukogude tegevuse lõpetamise tõttu kehtivuse. </w:t>
      </w:r>
      <w:r w:rsidRPr="00AF6307" w:rsidR="007E632D">
        <w:rPr>
          <w:rFonts w:ascii="Times New Roman" w:hAnsi="Times New Roman"/>
          <w:sz w:val="24"/>
          <w:szCs w:val="24"/>
        </w:rPr>
        <w:t>Rakendusakti kavand on lisatud käesolevale seletuskirjale (vt seletuskirja lisa 1).</w:t>
      </w:r>
    </w:p>
    <w:bookmarkEnd w:id="8"/>
    <w:p w:rsidRPr="00AF6307" w:rsidR="00554DBA" w:rsidP="00AF6307" w:rsidRDefault="00554DBA" w14:paraId="22194E97" w14:textId="77777777">
      <w:pPr>
        <w:spacing w:after="0" w:line="240" w:lineRule="auto"/>
        <w:contextualSpacing/>
        <w:jc w:val="both"/>
        <w:rPr>
          <w:rFonts w:ascii="Times New Roman" w:hAnsi="Times New Roman"/>
          <w:sz w:val="24"/>
          <w:szCs w:val="24"/>
        </w:rPr>
      </w:pPr>
    </w:p>
    <w:p w:rsidRPr="00AF6307" w:rsidR="00B46B57" w:rsidP="00AF6307" w:rsidRDefault="00B46B57" w14:paraId="37FF9DBC" w14:textId="7766329C">
      <w:pPr>
        <w:spacing w:after="0" w:line="240" w:lineRule="auto"/>
        <w:contextualSpacing/>
        <w:jc w:val="both"/>
        <w:rPr>
          <w:rFonts w:ascii="Times New Roman" w:hAnsi="Times New Roman"/>
          <w:b/>
          <w:bCs/>
          <w:sz w:val="24"/>
          <w:szCs w:val="24"/>
        </w:rPr>
      </w:pPr>
      <w:r w:rsidRPr="00AF6307">
        <w:rPr>
          <w:rFonts w:ascii="Times New Roman" w:hAnsi="Times New Roman" w:eastAsia="Times New Roman"/>
          <w:b/>
          <w:bCs/>
          <w:sz w:val="24"/>
          <w:szCs w:val="24"/>
          <w:lang w:eastAsia="et-EE"/>
        </w:rPr>
        <w:t>3. peatükk. Rahvaraamatukogu teenuste korraldamise alused</w:t>
      </w:r>
    </w:p>
    <w:p w:rsidRPr="00AF6307" w:rsidR="00B46B57" w:rsidP="00AF6307" w:rsidRDefault="00B46B57" w14:paraId="5F9878FC" w14:textId="77777777">
      <w:pPr>
        <w:spacing w:after="0" w:line="240" w:lineRule="auto"/>
        <w:contextualSpacing/>
        <w:jc w:val="both"/>
        <w:rPr>
          <w:rFonts w:ascii="Times New Roman" w:hAnsi="Times New Roman"/>
          <w:b/>
          <w:bCs/>
          <w:sz w:val="24"/>
          <w:szCs w:val="24"/>
        </w:rPr>
      </w:pPr>
    </w:p>
    <w:p w:rsidRPr="00AF6307" w:rsidR="00E63A9D" w:rsidP="00AF6307" w:rsidRDefault="00E63A9D" w14:paraId="710E9350" w14:textId="4E6E6045">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14</w:t>
      </w:r>
      <w:r w:rsidRPr="00AF6307">
        <w:rPr>
          <w:rFonts w:ascii="Times New Roman" w:hAnsi="Times New Roman"/>
          <w:sz w:val="24"/>
          <w:szCs w:val="24"/>
        </w:rPr>
        <w:t xml:space="preserve"> – </w:t>
      </w:r>
      <w:r w:rsidRPr="00AF6307" w:rsidR="00B46B57">
        <w:rPr>
          <w:rFonts w:ascii="Times New Roman" w:hAnsi="Times New Roman"/>
          <w:sz w:val="24"/>
          <w:szCs w:val="24"/>
        </w:rPr>
        <w:t>reguleeritakse rahvaraamatukogu kogudega seonduvaid küsimusi.</w:t>
      </w:r>
    </w:p>
    <w:p w:rsidRPr="00AF6307" w:rsidR="00B46B57" w:rsidP="00AF6307" w:rsidRDefault="00B46B57" w14:paraId="1CAAAF5E" w14:textId="77777777">
      <w:pPr>
        <w:spacing w:after="0" w:line="240" w:lineRule="auto"/>
        <w:contextualSpacing/>
        <w:jc w:val="both"/>
        <w:rPr>
          <w:rFonts w:ascii="Times New Roman" w:hAnsi="Times New Roman"/>
          <w:sz w:val="24"/>
          <w:szCs w:val="24"/>
        </w:rPr>
      </w:pPr>
    </w:p>
    <w:p w:rsidRPr="00AF6307" w:rsidR="00B46B57" w:rsidP="00AF6307" w:rsidRDefault="00B46B57" w14:paraId="460AD03F" w14:textId="1A33EEFE">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on </w:t>
      </w:r>
      <w:r w:rsidRPr="00AF6307">
        <w:rPr>
          <w:rFonts w:ascii="Times New Roman" w:hAnsi="Times New Roman" w:eastAsia="Times New Roman"/>
          <w:sz w:val="24"/>
          <w:szCs w:val="24"/>
          <w:lang w:eastAsia="et-EE"/>
        </w:rPr>
        <w:t xml:space="preserve">rahvaraamatukogu kogud koostiselt universaalsed ning </w:t>
      </w:r>
      <w:r w:rsidRPr="00AF6307">
        <w:rPr>
          <w:rStyle w:val="normaltextrun"/>
          <w:rFonts w:ascii="Times New Roman" w:hAnsi="Times New Roman"/>
          <w:color w:val="202020"/>
          <w:sz w:val="24"/>
          <w:szCs w:val="24"/>
          <w:bdr w:val="none" w:color="auto" w:sz="0" w:space="0" w:frame="1"/>
        </w:rPr>
        <w:t xml:space="preserve">aja- ja asjakohased, </w:t>
      </w:r>
      <w:r w:rsidRPr="00AF6307">
        <w:rPr>
          <w:rFonts w:ascii="Times New Roman" w:hAnsi="Times New Roman" w:eastAsia="Times New Roman"/>
          <w:sz w:val="24"/>
          <w:szCs w:val="24"/>
          <w:lang w:eastAsia="et-EE"/>
        </w:rPr>
        <w:t xml:space="preserve">sisaldades teeninduspiirkonna elanike põhivajadustele vastavaid erinevates keeltes, eri tüüpi ja laadi väljaandeid ning mitmekülgsete teenuste osutamiseks vajalikke esemeid. </w:t>
      </w:r>
      <w:r w:rsidRPr="00AF6307" w:rsidR="003E48B8">
        <w:rPr>
          <w:rFonts w:ascii="Times New Roman" w:hAnsi="Times New Roman" w:eastAsia="Times New Roman"/>
          <w:sz w:val="24"/>
          <w:szCs w:val="24"/>
          <w:lang w:eastAsia="et-EE"/>
        </w:rPr>
        <w:t xml:space="preserve">Sarnaselt on sõnastatud ka kehtiv </w:t>
      </w:r>
      <w:proofErr w:type="spellStart"/>
      <w:r w:rsidRPr="00AF6307" w:rsidR="003E48B8">
        <w:rPr>
          <w:rFonts w:ascii="Times New Roman" w:hAnsi="Times New Roman" w:eastAsia="Times New Roman"/>
          <w:sz w:val="24"/>
          <w:szCs w:val="24"/>
          <w:lang w:eastAsia="et-EE"/>
        </w:rPr>
        <w:t>RaRS</w:t>
      </w:r>
      <w:proofErr w:type="spellEnd"/>
      <w:r w:rsidRPr="00AF6307" w:rsidR="003E48B8">
        <w:rPr>
          <w:rFonts w:ascii="Times New Roman" w:hAnsi="Times New Roman" w:eastAsia="Times New Roman"/>
          <w:sz w:val="24"/>
          <w:szCs w:val="24"/>
          <w:lang w:eastAsia="et-EE"/>
        </w:rPr>
        <w:t xml:space="preserve"> § 13 lõige 1. Uuendusena on lisatud, et kogud on aja- ja asjakohased ning sisaldavad ka mitmekülgsete teenuste osutamiseks vajalikke esemeid. Kuivõrd rahvaraamatukogudel </w:t>
      </w:r>
      <w:r w:rsidRPr="00AF6307" w:rsidR="003E48B8">
        <w:rPr>
          <w:rFonts w:ascii="Times New Roman" w:hAnsi="Times New Roman"/>
          <w:sz w:val="24"/>
          <w:szCs w:val="24"/>
        </w:rPr>
        <w:t xml:space="preserve">pole oma kogudes olevate väljaannete pikaajalise säilitamise kohustust, välja arvatud mõned ajaloolise ja suure kultuuriväärtusega </w:t>
      </w:r>
      <w:proofErr w:type="spellStart"/>
      <w:r w:rsidRPr="00AF6307" w:rsidR="003E48B8">
        <w:rPr>
          <w:rFonts w:ascii="Times New Roman" w:hAnsi="Times New Roman"/>
          <w:sz w:val="24"/>
          <w:szCs w:val="24"/>
        </w:rPr>
        <w:t>rariteetsed</w:t>
      </w:r>
      <w:proofErr w:type="spellEnd"/>
      <w:r w:rsidRPr="00AF6307" w:rsidR="003E48B8">
        <w:rPr>
          <w:rFonts w:ascii="Times New Roman" w:hAnsi="Times New Roman"/>
          <w:sz w:val="24"/>
          <w:szCs w:val="24"/>
        </w:rPr>
        <w:t xml:space="preserve"> väljaanded (vt selle kohta eelnõu § 14 lõigete 3 ja 4 selgitusi), on seatud aja- ja asjakohasuse kriteerium. On oluline, et rahvaraamatukogu kogudes oleks ka uuem ning ühiskonnas parajasti aktuaalseid teemasid käsitlev kirjandus. Pidevalt uuenevate kogude loomine ja haldamine on eelnõu § 2 lõike 2 punkti 2 kohaselt rahvaraamatukogu üks põhiülesanne. </w:t>
      </w:r>
      <w:r w:rsidRPr="00AF6307" w:rsidR="002402AD">
        <w:rPr>
          <w:rFonts w:ascii="Times New Roman" w:hAnsi="Times New Roman"/>
          <w:sz w:val="24"/>
          <w:szCs w:val="24"/>
        </w:rPr>
        <w:t>Esemete osas on käesolevas seletuskirjas eespool juba korduvalt selgitatud, et nende rahvaraamatukogu kogudesse lisamine on levinud suundumus. Enamasti on tegemist näiteks e-</w:t>
      </w:r>
      <w:proofErr w:type="spellStart"/>
      <w:r w:rsidRPr="00AF6307" w:rsidR="002402AD">
        <w:rPr>
          <w:rFonts w:ascii="Times New Roman" w:hAnsi="Times New Roman"/>
          <w:sz w:val="24"/>
          <w:szCs w:val="24"/>
        </w:rPr>
        <w:t>lugerite</w:t>
      </w:r>
      <w:proofErr w:type="spellEnd"/>
      <w:r w:rsidRPr="00AF6307" w:rsidR="002402AD">
        <w:rPr>
          <w:rFonts w:ascii="Times New Roman" w:hAnsi="Times New Roman"/>
          <w:sz w:val="24"/>
          <w:szCs w:val="24"/>
        </w:rPr>
        <w:t>, mängude, muusikariistade või spordivahenditega.</w:t>
      </w:r>
    </w:p>
    <w:p w:rsidRPr="00AF6307" w:rsidR="00B46B57" w:rsidP="00AF6307" w:rsidRDefault="00B46B57" w14:paraId="087E232A" w14:textId="27E3ED4F">
      <w:pPr>
        <w:spacing w:after="0" w:line="240" w:lineRule="auto"/>
        <w:contextualSpacing/>
        <w:jc w:val="both"/>
        <w:rPr>
          <w:rFonts w:ascii="Times New Roman" w:hAnsi="Times New Roman"/>
          <w:sz w:val="24"/>
          <w:szCs w:val="24"/>
        </w:rPr>
      </w:pPr>
    </w:p>
    <w:p w:rsidRPr="00AF6307" w:rsidR="00B25D73" w:rsidP="00AF6307" w:rsidRDefault="00B25D73" w14:paraId="25FF3B8F" w14:textId="4F69BCE2">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sz w:val="24"/>
          <w:szCs w:val="24"/>
          <w:u w:val="single"/>
          <w:lang w:eastAsia="et-EE"/>
        </w:rPr>
        <w:t>Lõige 2</w:t>
      </w:r>
      <w:r w:rsidRPr="00AF6307">
        <w:rPr>
          <w:rFonts w:ascii="Times New Roman" w:hAnsi="Times New Roman" w:eastAsia="Times New Roman"/>
          <w:sz w:val="24"/>
          <w:szCs w:val="24"/>
          <w:lang w:eastAsia="et-EE"/>
        </w:rPr>
        <w:t xml:space="preserve"> näeb ette, et rahvaraamatukogu võib temale mittevajalikke väljaandeid ja esemeid tasuta võõrandada või müüa </w:t>
      </w:r>
      <w:proofErr w:type="spellStart"/>
      <w:r w:rsidRPr="00AF6307">
        <w:rPr>
          <w:rFonts w:ascii="Times New Roman" w:hAnsi="Times New Roman" w:eastAsia="Times New Roman"/>
          <w:sz w:val="24"/>
          <w:szCs w:val="24"/>
          <w:lang w:eastAsia="et-EE"/>
        </w:rPr>
        <w:t>KOV-i</w:t>
      </w:r>
      <w:proofErr w:type="spellEnd"/>
      <w:r w:rsidRPr="00AF6307">
        <w:rPr>
          <w:rFonts w:ascii="Times New Roman" w:hAnsi="Times New Roman" w:eastAsia="Times New Roman"/>
          <w:sz w:val="24"/>
          <w:szCs w:val="24"/>
          <w:lang w:eastAsia="et-EE"/>
        </w:rPr>
        <w:t xml:space="preserve"> volikogu kehtestatud </w:t>
      </w:r>
      <w:r w:rsidRPr="00AF6307">
        <w:rPr>
          <w:rStyle w:val="normaltextrun"/>
          <w:rFonts w:ascii="Times New Roman" w:hAnsi="Times New Roman"/>
          <w:color w:val="202020"/>
          <w:sz w:val="24"/>
          <w:szCs w:val="24"/>
          <w:bdr w:val="none" w:color="auto" w:sz="0" w:space="0" w:frame="1"/>
        </w:rPr>
        <w:t>tingimustel ja</w:t>
      </w:r>
      <w:r w:rsidRPr="00AF6307">
        <w:rPr>
          <w:rFonts w:ascii="Times New Roman" w:hAnsi="Times New Roman" w:eastAsia="Times New Roman"/>
          <w:sz w:val="24"/>
          <w:szCs w:val="24"/>
          <w:lang w:eastAsia="et-EE"/>
        </w:rPr>
        <w:t xml:space="preserve"> korras. Säte vastab suures osas kehtivale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13 lõikele 2. </w:t>
      </w:r>
      <w:r w:rsidRPr="00AF6307" w:rsidR="00144D2C">
        <w:rPr>
          <w:rFonts w:ascii="Times New Roman" w:hAnsi="Times New Roman" w:eastAsia="Times New Roman"/>
          <w:sz w:val="24"/>
          <w:szCs w:val="24"/>
          <w:lang w:eastAsia="et-EE"/>
        </w:rPr>
        <w:t>Sisulise t</w:t>
      </w:r>
      <w:r w:rsidRPr="00AF6307">
        <w:rPr>
          <w:rFonts w:ascii="Times New Roman" w:hAnsi="Times New Roman" w:eastAsia="Times New Roman"/>
          <w:sz w:val="24"/>
          <w:szCs w:val="24"/>
          <w:lang w:eastAsia="et-EE"/>
        </w:rPr>
        <w:t>äiendusena on lisatud sõna „esemeid“.</w:t>
      </w:r>
    </w:p>
    <w:p w:rsidRPr="00AF6307" w:rsidR="00B46B57" w:rsidP="00AF6307" w:rsidRDefault="00B46B57" w14:paraId="2095BEBB" w14:textId="77777777">
      <w:pPr>
        <w:spacing w:after="0" w:line="240" w:lineRule="auto"/>
        <w:contextualSpacing/>
        <w:jc w:val="both"/>
        <w:rPr>
          <w:rFonts w:ascii="Times New Roman" w:hAnsi="Times New Roman"/>
          <w:sz w:val="24"/>
          <w:szCs w:val="24"/>
        </w:rPr>
      </w:pPr>
    </w:p>
    <w:p w:rsidRPr="00AF6307" w:rsidR="00B46B57" w:rsidP="00AF6307" w:rsidRDefault="00144D2C" w14:paraId="2BC2BCF0" w14:textId="452DD62D">
      <w:pPr>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lang w:eastAsia="et-EE"/>
        </w:rPr>
        <w:t>Lõike 3</w:t>
      </w:r>
      <w:r w:rsidRPr="00AF6307">
        <w:rPr>
          <w:rFonts w:ascii="Times New Roman" w:hAnsi="Times New Roman" w:eastAsia="Times New Roman"/>
          <w:sz w:val="24"/>
          <w:szCs w:val="24"/>
          <w:lang w:eastAsia="et-EE"/>
        </w:rPr>
        <w:t xml:space="preserve"> kohaselt peab rahvaraamatukogu tagama seal asuvate ajaloolise ja suure kultuuriväärtusega väljaannete säilimise. Täpsustusena on lisatud, et </w:t>
      </w:r>
      <w:r w:rsidRPr="00AF6307">
        <w:rPr>
          <w:rStyle w:val="normaltextrun"/>
          <w:rFonts w:ascii="Times New Roman" w:hAnsi="Times New Roman"/>
          <w:color w:val="202020"/>
          <w:sz w:val="24"/>
          <w:szCs w:val="24"/>
          <w:shd w:val="clear" w:color="auto" w:fill="FFFFFF"/>
        </w:rPr>
        <w:t xml:space="preserve">kui rahvaraamatukogu soovib väljaannet säilitada oma kogus, kuid puuduvad säilitustingimused, antakse väljaanne hoiule ühte väljaannete säilituseksemplari säilitavasse asutusse. </w:t>
      </w:r>
      <w:r w:rsidRPr="00AF6307" w:rsidR="00101B08">
        <w:rPr>
          <w:rStyle w:val="normaltextrun"/>
          <w:rFonts w:ascii="Times New Roman" w:hAnsi="Times New Roman"/>
          <w:color w:val="202020"/>
          <w:sz w:val="24"/>
          <w:szCs w:val="24"/>
          <w:shd w:val="clear" w:color="auto" w:fill="FFFFFF"/>
        </w:rPr>
        <w:t xml:space="preserve">Seni on selliste väljaannetega seonduv olnud reguleeritud </w:t>
      </w:r>
      <w:proofErr w:type="spellStart"/>
      <w:r w:rsidRPr="00AF6307" w:rsidR="00101B08">
        <w:rPr>
          <w:rStyle w:val="normaltextrun"/>
          <w:rFonts w:ascii="Times New Roman" w:hAnsi="Times New Roman"/>
          <w:color w:val="202020"/>
          <w:sz w:val="24"/>
          <w:szCs w:val="24"/>
          <w:shd w:val="clear" w:color="auto" w:fill="FFFFFF"/>
        </w:rPr>
        <w:t>RaRS</w:t>
      </w:r>
      <w:proofErr w:type="spellEnd"/>
      <w:r w:rsidRPr="00AF6307" w:rsidR="00101B08">
        <w:rPr>
          <w:rStyle w:val="normaltextrun"/>
          <w:rFonts w:ascii="Times New Roman" w:hAnsi="Times New Roman"/>
          <w:color w:val="202020"/>
          <w:sz w:val="24"/>
          <w:szCs w:val="24"/>
          <w:shd w:val="clear" w:color="auto" w:fill="FFFFFF"/>
        </w:rPr>
        <w:t xml:space="preserve"> § 13 lõikes 3, milles viidatakse väljaannete </w:t>
      </w:r>
      <w:r w:rsidRPr="00AF6307" w:rsidR="00101B08">
        <w:rPr>
          <w:rFonts w:ascii="Times New Roman" w:hAnsi="Times New Roman"/>
          <w:color w:val="202020"/>
          <w:sz w:val="24"/>
          <w:szCs w:val="24"/>
          <w:shd w:val="clear" w:color="auto" w:fill="FFFFFF"/>
        </w:rPr>
        <w:t xml:space="preserve">arvestusele ja säilitamisele õigusaktides kultuurimälestiste kohta kehtestatud tingimustel ja korras. Kultuurimälestistega seonduv on reguleeritud ennekõike </w:t>
      </w:r>
      <w:proofErr w:type="spellStart"/>
      <w:r w:rsidRPr="00AF6307" w:rsidR="00101B08">
        <w:rPr>
          <w:rFonts w:ascii="Times New Roman" w:hAnsi="Times New Roman"/>
          <w:color w:val="202020"/>
          <w:sz w:val="24"/>
          <w:szCs w:val="24"/>
          <w:shd w:val="clear" w:color="auto" w:fill="FFFFFF"/>
        </w:rPr>
        <w:t>MuKS-is</w:t>
      </w:r>
      <w:proofErr w:type="spellEnd"/>
      <w:r w:rsidRPr="00AF6307" w:rsidR="00101B08">
        <w:rPr>
          <w:rFonts w:ascii="Times New Roman" w:hAnsi="Times New Roman"/>
          <w:color w:val="202020"/>
          <w:sz w:val="24"/>
          <w:szCs w:val="24"/>
          <w:shd w:val="clear" w:color="auto" w:fill="FFFFFF"/>
        </w:rPr>
        <w:t xml:space="preserve">. Kuivõrd kehtiv </w:t>
      </w:r>
      <w:proofErr w:type="spellStart"/>
      <w:r w:rsidRPr="00AF6307" w:rsidR="00101B08">
        <w:rPr>
          <w:rFonts w:ascii="Times New Roman" w:hAnsi="Times New Roman"/>
          <w:color w:val="202020"/>
          <w:sz w:val="24"/>
          <w:szCs w:val="24"/>
          <w:shd w:val="clear" w:color="auto" w:fill="FFFFFF"/>
        </w:rPr>
        <w:t>MuKS</w:t>
      </w:r>
      <w:proofErr w:type="spellEnd"/>
      <w:r w:rsidRPr="00AF6307" w:rsidR="00101B08">
        <w:rPr>
          <w:rFonts w:ascii="Times New Roman" w:hAnsi="Times New Roman"/>
          <w:color w:val="202020"/>
          <w:sz w:val="24"/>
          <w:szCs w:val="24"/>
          <w:shd w:val="clear" w:color="auto" w:fill="FFFFFF"/>
        </w:rPr>
        <w:t xml:space="preserve"> ei käsitle mälestiste arvestust ja kehtestab mälestise säilitamise osas võrdlemisi üldsõnalise säilitamiskohustuse (vt </w:t>
      </w:r>
      <w:proofErr w:type="spellStart"/>
      <w:r w:rsidRPr="00AF6307" w:rsidR="00101B08">
        <w:rPr>
          <w:rFonts w:ascii="Times New Roman" w:hAnsi="Times New Roman"/>
          <w:color w:val="202020"/>
          <w:sz w:val="24"/>
          <w:szCs w:val="24"/>
          <w:shd w:val="clear" w:color="auto" w:fill="FFFFFF"/>
        </w:rPr>
        <w:t>MuKS</w:t>
      </w:r>
      <w:proofErr w:type="spellEnd"/>
      <w:r w:rsidRPr="00AF6307" w:rsidR="00101B08">
        <w:rPr>
          <w:rFonts w:ascii="Times New Roman" w:hAnsi="Times New Roman"/>
          <w:color w:val="202020"/>
          <w:sz w:val="24"/>
          <w:szCs w:val="24"/>
          <w:shd w:val="clear" w:color="auto" w:fill="FFFFFF"/>
        </w:rPr>
        <w:t xml:space="preserve"> § 33 lõiget 1), ei ole viide kultuurimälestiste kohta kehtestatud tingimustele ja korrale enam asjakohane. Seega nähaksegi ette lihtsalt säilitamiskohustus koos võimalusega anda säilitustingimuste puudumisel (näiteks ei suudeta tagada väljaande </w:t>
      </w:r>
      <w:r w:rsidRPr="00AF6307" w:rsidR="00101B08">
        <w:rPr>
          <w:rFonts w:ascii="Times New Roman" w:hAnsi="Times New Roman"/>
          <w:color w:val="202020"/>
          <w:sz w:val="24"/>
          <w:szCs w:val="24"/>
          <w:shd w:val="clear" w:color="auto" w:fill="FFFFFF"/>
        </w:rPr>
        <w:t xml:space="preserve">pikaajaliseks säilimiseks vajalikku temperatuuri, õhuniiskust või turvalisust) väljaanne hoiule </w:t>
      </w:r>
      <w:r w:rsidRPr="00AF6307" w:rsidR="00101B08">
        <w:rPr>
          <w:rStyle w:val="normaltextrun"/>
          <w:rFonts w:ascii="Times New Roman" w:hAnsi="Times New Roman"/>
          <w:color w:val="202020"/>
          <w:sz w:val="24"/>
          <w:szCs w:val="24"/>
          <w:shd w:val="clear" w:color="auto" w:fill="FFFFFF"/>
        </w:rPr>
        <w:t>väljaannete säilituseksemplari säilitavasse asutusse.</w:t>
      </w:r>
      <w:r w:rsidRPr="00AF6307" w:rsidR="003646FB">
        <w:rPr>
          <w:rStyle w:val="normaltextrun"/>
          <w:rFonts w:ascii="Times New Roman" w:hAnsi="Times New Roman"/>
          <w:color w:val="202020"/>
          <w:sz w:val="24"/>
          <w:szCs w:val="24"/>
          <w:shd w:val="clear" w:color="auto" w:fill="FFFFFF"/>
        </w:rPr>
        <w:t xml:space="preserve"> </w:t>
      </w:r>
      <w:proofErr w:type="spellStart"/>
      <w:r w:rsidRPr="00AF6307" w:rsidR="003646FB">
        <w:rPr>
          <w:rStyle w:val="normaltextrun"/>
          <w:rFonts w:ascii="Times New Roman" w:hAnsi="Times New Roman"/>
          <w:color w:val="202020"/>
          <w:sz w:val="24"/>
          <w:szCs w:val="24"/>
          <w:shd w:val="clear" w:color="auto" w:fill="FFFFFF"/>
        </w:rPr>
        <w:t>SäES</w:t>
      </w:r>
      <w:proofErr w:type="spellEnd"/>
      <w:r w:rsidRPr="00AF6307" w:rsidR="003646FB">
        <w:rPr>
          <w:rStyle w:val="normaltextrun"/>
          <w:rFonts w:ascii="Times New Roman" w:hAnsi="Times New Roman"/>
          <w:color w:val="202020"/>
          <w:sz w:val="24"/>
          <w:szCs w:val="24"/>
          <w:shd w:val="clear" w:color="auto" w:fill="FFFFFF"/>
        </w:rPr>
        <w:t xml:space="preserve"> § 12 kohaselt on väljaannete pikaajaliseks säilitamiseks sobivad tingimused E</w:t>
      </w:r>
      <w:r w:rsidRPr="00AF6307" w:rsidR="003646FB">
        <w:rPr>
          <w:rFonts w:ascii="Times New Roman" w:hAnsi="Times New Roman"/>
          <w:color w:val="202020"/>
          <w:sz w:val="24"/>
          <w:szCs w:val="24"/>
          <w:shd w:val="clear" w:color="auto" w:fill="FFFFFF"/>
        </w:rPr>
        <w:t xml:space="preserve">esti Kirjandusmuuseumi Arhiivraamatukogus, </w:t>
      </w:r>
      <w:proofErr w:type="spellStart"/>
      <w:r w:rsidRPr="00AF6307" w:rsidR="003646FB">
        <w:rPr>
          <w:rFonts w:ascii="Times New Roman" w:hAnsi="Times New Roman"/>
          <w:color w:val="202020"/>
          <w:sz w:val="24"/>
          <w:szCs w:val="24"/>
          <w:shd w:val="clear" w:color="auto" w:fill="FFFFFF"/>
        </w:rPr>
        <w:t>RaRa</w:t>
      </w:r>
      <w:proofErr w:type="spellEnd"/>
      <w:r w:rsidRPr="00AF6307" w:rsidR="003646FB">
        <w:rPr>
          <w:rFonts w:ascii="Times New Roman" w:hAnsi="Times New Roman"/>
          <w:color w:val="202020"/>
          <w:sz w:val="24"/>
          <w:szCs w:val="24"/>
          <w:shd w:val="clear" w:color="auto" w:fill="FFFFFF"/>
        </w:rPr>
        <w:t>-s, Tallinna Ülikooli Akadeemilises Raamatukogus ja Tartu Ülikooli Raamatukogus.</w:t>
      </w:r>
      <w:r w:rsidR="00880CB4">
        <w:rPr>
          <w:rFonts w:ascii="Times New Roman" w:hAnsi="Times New Roman"/>
          <w:color w:val="202020"/>
          <w:sz w:val="24"/>
          <w:szCs w:val="24"/>
          <w:shd w:val="clear" w:color="auto" w:fill="FFFFFF"/>
        </w:rPr>
        <w:t xml:space="preserve"> </w:t>
      </w:r>
      <w:r w:rsidRPr="00AF6307" w:rsidR="00B46B57">
        <w:rPr>
          <w:rFonts w:ascii="Times New Roman" w:hAnsi="Times New Roman"/>
          <w:sz w:val="24"/>
          <w:szCs w:val="24"/>
        </w:rPr>
        <w:t>Säilitamiseks hoiule võtmise tingimuse</w:t>
      </w:r>
      <w:r w:rsidRPr="00AF6307" w:rsidR="003646FB">
        <w:rPr>
          <w:rFonts w:ascii="Times New Roman" w:hAnsi="Times New Roman"/>
          <w:sz w:val="24"/>
          <w:szCs w:val="24"/>
        </w:rPr>
        <w:t>d</w:t>
      </w:r>
      <w:r w:rsidRPr="00AF6307" w:rsidR="00B46B57">
        <w:rPr>
          <w:rFonts w:ascii="Times New Roman" w:hAnsi="Times New Roman"/>
          <w:sz w:val="24"/>
          <w:szCs w:val="24"/>
        </w:rPr>
        <w:t xml:space="preserve"> tuleb </w:t>
      </w:r>
      <w:r w:rsidRPr="00AF6307" w:rsidR="003646FB">
        <w:rPr>
          <w:rFonts w:ascii="Times New Roman" w:hAnsi="Times New Roman"/>
          <w:sz w:val="24"/>
          <w:szCs w:val="24"/>
        </w:rPr>
        <w:t xml:space="preserve">rahvaraamatukogul </w:t>
      </w:r>
      <w:r w:rsidRPr="00AF6307" w:rsidR="00B46B57">
        <w:rPr>
          <w:rFonts w:ascii="Times New Roman" w:hAnsi="Times New Roman"/>
          <w:sz w:val="24"/>
          <w:szCs w:val="24"/>
        </w:rPr>
        <w:t>väljaandeid säilitava raamatukoguga eraldi kokku leppida.</w:t>
      </w:r>
    </w:p>
    <w:p w:rsidRPr="00AF6307" w:rsidR="003646FB" w:rsidP="00AF6307" w:rsidRDefault="003646FB" w14:paraId="7945C4C4" w14:textId="77777777">
      <w:pPr>
        <w:spacing w:after="0" w:line="240" w:lineRule="auto"/>
        <w:contextualSpacing/>
        <w:jc w:val="both"/>
        <w:rPr>
          <w:rFonts w:ascii="Times New Roman" w:hAnsi="Times New Roman"/>
          <w:sz w:val="24"/>
          <w:szCs w:val="24"/>
        </w:rPr>
      </w:pPr>
    </w:p>
    <w:p w:rsidR="00D4351F" w:rsidRDefault="003646FB" w14:paraId="544F89AA" w14:textId="77777777">
      <w:pPr>
        <w:spacing w:after="0" w:line="240" w:lineRule="auto"/>
        <w:jc w:val="both"/>
        <w:rPr>
          <w:rStyle w:val="normaltextrun"/>
          <w:rFonts w:ascii="Times New Roman" w:hAnsi="Times New Roman"/>
          <w:color w:val="202020"/>
          <w:sz w:val="24"/>
          <w:szCs w:val="24"/>
          <w:bdr w:val="none" w:color="auto" w:sz="0" w:space="0" w:frame="1"/>
        </w:rPr>
      </w:pPr>
      <w:r w:rsidRPr="00AF6307">
        <w:rPr>
          <w:rStyle w:val="normaltextrun"/>
          <w:rFonts w:ascii="Times New Roman" w:hAnsi="Times New Roman"/>
          <w:color w:val="202020"/>
          <w:sz w:val="24"/>
          <w:szCs w:val="24"/>
          <w:u w:val="single"/>
          <w:bdr w:val="none" w:color="auto" w:sz="0" w:space="0" w:frame="1"/>
        </w:rPr>
        <w:t>Lõikega 4</w:t>
      </w:r>
      <w:r w:rsidRPr="00AF6307">
        <w:rPr>
          <w:rStyle w:val="normaltextrun"/>
          <w:rFonts w:ascii="Times New Roman" w:hAnsi="Times New Roman"/>
          <w:color w:val="202020"/>
          <w:sz w:val="24"/>
          <w:szCs w:val="24"/>
          <w:bdr w:val="none" w:color="auto" w:sz="0" w:space="0" w:frame="1"/>
        </w:rPr>
        <w:t xml:space="preserve"> lisatakse </w:t>
      </w:r>
      <w:proofErr w:type="spellStart"/>
      <w:r w:rsidRPr="00AF6307">
        <w:rPr>
          <w:rStyle w:val="normaltextrun"/>
          <w:rFonts w:ascii="Times New Roman" w:hAnsi="Times New Roman"/>
          <w:color w:val="202020"/>
          <w:sz w:val="24"/>
          <w:szCs w:val="24"/>
          <w:bdr w:val="none" w:color="auto" w:sz="0" w:space="0" w:frame="1"/>
        </w:rPr>
        <w:t>RaRS</w:t>
      </w:r>
      <w:proofErr w:type="spellEnd"/>
      <w:r w:rsidRPr="00AF6307">
        <w:rPr>
          <w:rStyle w:val="normaltextrun"/>
          <w:rFonts w:ascii="Times New Roman" w:hAnsi="Times New Roman"/>
          <w:color w:val="202020"/>
          <w:sz w:val="24"/>
          <w:szCs w:val="24"/>
          <w:bdr w:val="none" w:color="auto" w:sz="0" w:space="0" w:frame="1"/>
        </w:rPr>
        <w:t>-i kohustus teavitada sama paragrahvi lõikes 3 nimetatud väljaandest (</w:t>
      </w:r>
      <w:r w:rsidRPr="00AF6307">
        <w:rPr>
          <w:rFonts w:ascii="Times New Roman" w:hAnsi="Times New Roman" w:eastAsia="Times New Roman"/>
          <w:sz w:val="24"/>
          <w:szCs w:val="24"/>
          <w:lang w:eastAsia="et-EE"/>
        </w:rPr>
        <w:t>ajaloolise ja suure kultuuriväärtusega väljaanne</w:t>
      </w:r>
      <w:r w:rsidRPr="00AF6307">
        <w:rPr>
          <w:rStyle w:val="normaltextrun"/>
          <w:rFonts w:ascii="Times New Roman" w:hAnsi="Times New Roman"/>
          <w:color w:val="202020"/>
          <w:sz w:val="24"/>
          <w:szCs w:val="24"/>
          <w:bdr w:val="none" w:color="auto" w:sz="0" w:space="0" w:frame="1"/>
        </w:rPr>
        <w:t xml:space="preserve">) </w:t>
      </w:r>
      <w:proofErr w:type="spellStart"/>
      <w:r w:rsidRPr="00AF6307">
        <w:rPr>
          <w:rStyle w:val="normaltextrun"/>
          <w:rFonts w:ascii="Times New Roman" w:hAnsi="Times New Roman"/>
          <w:color w:val="202020"/>
          <w:sz w:val="24"/>
          <w:szCs w:val="24"/>
          <w:bdr w:val="none" w:color="auto" w:sz="0" w:space="0" w:frame="1"/>
        </w:rPr>
        <w:t>RaRa</w:t>
      </w:r>
      <w:proofErr w:type="spellEnd"/>
      <w:r w:rsidRPr="00AF6307">
        <w:rPr>
          <w:rStyle w:val="normaltextrun"/>
          <w:rFonts w:ascii="Times New Roman" w:hAnsi="Times New Roman"/>
          <w:color w:val="202020"/>
          <w:sz w:val="24"/>
          <w:szCs w:val="24"/>
          <w:bdr w:val="none" w:color="auto" w:sz="0" w:space="0" w:frame="1"/>
        </w:rPr>
        <w:t xml:space="preserve">-d, kes teostab vajadusel ERRS § 4 lõike 1 punktis 2 sätestatud väljaande </w:t>
      </w:r>
      <w:proofErr w:type="spellStart"/>
      <w:r w:rsidRPr="00AF6307">
        <w:rPr>
          <w:rStyle w:val="normaltextrun"/>
          <w:rFonts w:ascii="Times New Roman" w:hAnsi="Times New Roman"/>
          <w:color w:val="202020"/>
          <w:sz w:val="24"/>
          <w:szCs w:val="24"/>
          <w:bdr w:val="none" w:color="auto" w:sz="0" w:space="0" w:frame="1"/>
        </w:rPr>
        <w:t>rahvusbibliograafilise</w:t>
      </w:r>
      <w:proofErr w:type="spellEnd"/>
      <w:r w:rsidRPr="00AF6307">
        <w:rPr>
          <w:rStyle w:val="normaltextrun"/>
          <w:rFonts w:ascii="Times New Roman" w:hAnsi="Times New Roman"/>
          <w:color w:val="202020"/>
          <w:sz w:val="24"/>
          <w:szCs w:val="24"/>
          <w:bdr w:val="none" w:color="auto" w:sz="0" w:space="0" w:frame="1"/>
        </w:rPr>
        <w:t xml:space="preserve"> registreerimise.</w:t>
      </w:r>
    </w:p>
    <w:p w:rsidR="00DC3FDF" w:rsidRDefault="00DC3FDF" w14:paraId="714F09A3" w14:textId="77777777">
      <w:pPr>
        <w:spacing w:after="0" w:line="240" w:lineRule="auto"/>
        <w:jc w:val="both"/>
        <w:rPr>
          <w:rStyle w:val="normaltextrun"/>
          <w:rFonts w:ascii="Times New Roman" w:hAnsi="Times New Roman"/>
          <w:color w:val="202020"/>
          <w:sz w:val="24"/>
          <w:szCs w:val="24"/>
          <w:bdr w:val="none" w:color="auto" w:sz="0" w:space="0" w:frame="1"/>
        </w:rPr>
      </w:pPr>
    </w:p>
    <w:p w:rsidRPr="00AF6307" w:rsidR="00B46B57" w:rsidP="00021D0B" w:rsidRDefault="10377117" w14:paraId="1E50B4ED" w14:textId="42753113">
      <w:pPr>
        <w:spacing w:after="0" w:line="240" w:lineRule="auto"/>
        <w:jc w:val="both"/>
        <w:rPr>
          <w:rFonts w:ascii="Times New Roman" w:hAnsi="Times New Roman"/>
          <w:sz w:val="24"/>
          <w:szCs w:val="24"/>
        </w:rPr>
      </w:pPr>
      <w:r w:rsidRPr="00AF6307">
        <w:rPr>
          <w:rStyle w:val="normaltextrun"/>
          <w:rFonts w:ascii="Times New Roman" w:hAnsi="Times New Roman"/>
          <w:color w:val="202020"/>
          <w:sz w:val="24"/>
          <w:szCs w:val="24"/>
          <w:bdr w:val="none" w:color="auto" w:sz="0" w:space="0" w:frame="1"/>
        </w:rPr>
        <w:t xml:space="preserve">Säte aitab tagada, et </w:t>
      </w:r>
      <w:r w:rsidRPr="00AF6307" w:rsidR="13E22A41">
        <w:rPr>
          <w:rStyle w:val="normaltextrun"/>
          <w:rFonts w:ascii="Times New Roman" w:hAnsi="Times New Roman"/>
          <w:color w:val="202020"/>
          <w:sz w:val="24"/>
          <w:szCs w:val="24"/>
          <w:bdr w:val="none" w:color="auto" w:sz="0" w:space="0" w:frame="1"/>
        </w:rPr>
        <w:t xml:space="preserve">kõik </w:t>
      </w:r>
      <w:r w:rsidRPr="00AF6307" w:rsidR="2301DB91">
        <w:rPr>
          <w:rStyle w:val="normaltextrun"/>
          <w:rFonts w:ascii="Times New Roman" w:hAnsi="Times New Roman"/>
          <w:color w:val="202020"/>
          <w:sz w:val="24"/>
          <w:szCs w:val="24"/>
          <w:bdr w:val="none" w:color="auto" w:sz="0" w:space="0" w:frame="1"/>
        </w:rPr>
        <w:t xml:space="preserve">seni teadmata </w:t>
      </w:r>
      <w:r w:rsidRPr="00AF6307" w:rsidR="75D001CF">
        <w:rPr>
          <w:rStyle w:val="normaltextrun"/>
          <w:rFonts w:ascii="Times New Roman" w:hAnsi="Times New Roman"/>
          <w:color w:val="202020"/>
          <w:sz w:val="24"/>
          <w:szCs w:val="24"/>
          <w:bdr w:val="none" w:color="auto" w:sz="0" w:space="0" w:frame="1"/>
        </w:rPr>
        <w:t xml:space="preserve">ja registreerimata </w:t>
      </w:r>
      <w:r w:rsidRPr="00AF6307" w:rsidR="2301DB91">
        <w:rPr>
          <w:rStyle w:val="normaltextrun"/>
          <w:rFonts w:ascii="Times New Roman" w:hAnsi="Times New Roman"/>
          <w:color w:val="202020"/>
          <w:sz w:val="24"/>
          <w:szCs w:val="24"/>
          <w:bdr w:val="none" w:color="auto" w:sz="0" w:space="0" w:frame="1"/>
        </w:rPr>
        <w:t>või mittetäieliku eksem</w:t>
      </w:r>
      <w:r w:rsidRPr="00AF6307" w:rsidR="567851D1">
        <w:rPr>
          <w:rStyle w:val="normaltextrun"/>
          <w:rFonts w:ascii="Times New Roman" w:hAnsi="Times New Roman"/>
          <w:color w:val="202020"/>
          <w:sz w:val="24"/>
          <w:szCs w:val="24"/>
          <w:bdr w:val="none" w:color="auto" w:sz="0" w:space="0" w:frame="1"/>
        </w:rPr>
        <w:t>p</w:t>
      </w:r>
      <w:r w:rsidRPr="00AF6307" w:rsidR="2301DB91">
        <w:rPr>
          <w:rStyle w:val="normaltextrun"/>
          <w:rFonts w:ascii="Times New Roman" w:hAnsi="Times New Roman"/>
          <w:color w:val="202020"/>
          <w:sz w:val="24"/>
          <w:szCs w:val="24"/>
          <w:bdr w:val="none" w:color="auto" w:sz="0" w:space="0" w:frame="1"/>
        </w:rPr>
        <w:t>lari tõttu</w:t>
      </w:r>
      <w:r w:rsidRPr="00AF6307" w:rsidR="716B9598">
        <w:rPr>
          <w:rStyle w:val="normaltextrun"/>
          <w:rFonts w:ascii="Times New Roman" w:hAnsi="Times New Roman"/>
          <w:color w:val="202020"/>
          <w:sz w:val="24"/>
          <w:szCs w:val="24"/>
          <w:bdr w:val="none" w:color="auto" w:sz="0" w:space="0" w:frame="1"/>
        </w:rPr>
        <w:t>, vaid</w:t>
      </w:r>
      <w:r w:rsidRPr="00AF6307" w:rsidR="2301DB91">
        <w:rPr>
          <w:rStyle w:val="normaltextrun"/>
          <w:rFonts w:ascii="Times New Roman" w:hAnsi="Times New Roman"/>
          <w:color w:val="202020"/>
          <w:sz w:val="24"/>
          <w:szCs w:val="24"/>
          <w:bdr w:val="none" w:color="auto" w:sz="0" w:space="0" w:frame="1"/>
        </w:rPr>
        <w:t xml:space="preserve"> osaliselt registreeritud </w:t>
      </w:r>
      <w:r w:rsidRPr="00AF6307" w:rsidR="13E22A41">
        <w:rPr>
          <w:rStyle w:val="normaltextrun"/>
          <w:rFonts w:ascii="Times New Roman" w:hAnsi="Times New Roman"/>
          <w:color w:val="202020"/>
          <w:sz w:val="24"/>
          <w:szCs w:val="24"/>
          <w:bdr w:val="none" w:color="auto" w:sz="0" w:space="0" w:frame="1"/>
        </w:rPr>
        <w:t xml:space="preserve">Eesti </w:t>
      </w:r>
      <w:r w:rsidRPr="00AF6307" w:rsidR="1167C438">
        <w:rPr>
          <w:rStyle w:val="normaltextrun"/>
          <w:rFonts w:ascii="Times New Roman" w:hAnsi="Times New Roman"/>
          <w:color w:val="202020"/>
          <w:sz w:val="24"/>
          <w:szCs w:val="24"/>
          <w:bdr w:val="none" w:color="auto" w:sz="0" w:space="0" w:frame="1"/>
        </w:rPr>
        <w:t xml:space="preserve">kultuurilugu mõjutanud ja </w:t>
      </w:r>
      <w:r w:rsidRPr="00AF6307" w:rsidR="13E22A41">
        <w:rPr>
          <w:rStyle w:val="normaltextrun"/>
          <w:rFonts w:ascii="Times New Roman" w:hAnsi="Times New Roman"/>
          <w:color w:val="202020"/>
          <w:sz w:val="24"/>
          <w:szCs w:val="24"/>
          <w:bdr w:val="none" w:color="auto" w:sz="0" w:space="0" w:frame="1"/>
        </w:rPr>
        <w:t xml:space="preserve">kultuuriloole olulised </w:t>
      </w:r>
      <w:r w:rsidRPr="00AF6307">
        <w:rPr>
          <w:rStyle w:val="normaltextrun"/>
          <w:rFonts w:ascii="Times New Roman" w:hAnsi="Times New Roman"/>
          <w:color w:val="202020"/>
          <w:sz w:val="24"/>
          <w:szCs w:val="24"/>
          <w:bdr w:val="none" w:color="auto" w:sz="0" w:space="0" w:frame="1"/>
        </w:rPr>
        <w:t>väljaanded saaks</w:t>
      </w:r>
      <w:r w:rsidRPr="00AF6307" w:rsidR="35AC266E">
        <w:rPr>
          <w:rStyle w:val="normaltextrun"/>
          <w:rFonts w:ascii="Times New Roman" w:hAnsi="Times New Roman"/>
          <w:color w:val="202020"/>
          <w:sz w:val="24"/>
          <w:szCs w:val="24"/>
          <w:bdr w:val="none" w:color="auto" w:sz="0" w:space="0" w:frame="1"/>
        </w:rPr>
        <w:t xml:space="preserve">id </w:t>
      </w:r>
      <w:r w:rsidRPr="632083B7" w:rsidR="35AC266E">
        <w:rPr>
          <w:rStyle w:val="normaltextrun"/>
          <w:rFonts w:ascii="Times New Roman" w:hAnsi="Times New Roman"/>
          <w:color w:val="202020"/>
          <w:sz w:val="24"/>
          <w:szCs w:val="24"/>
        </w:rPr>
        <w:t>registreeritud</w:t>
      </w:r>
      <w:r w:rsidRPr="00AF6307">
        <w:rPr>
          <w:rStyle w:val="normaltextrun"/>
          <w:rFonts w:ascii="Times New Roman" w:hAnsi="Times New Roman"/>
          <w:color w:val="202020"/>
          <w:sz w:val="24"/>
          <w:szCs w:val="24"/>
          <w:bdr w:val="none" w:color="auto" w:sz="0" w:space="0" w:frame="1"/>
        </w:rPr>
        <w:t xml:space="preserve"> Eesti </w:t>
      </w:r>
      <w:r w:rsidRPr="00AF6307" w:rsidR="6BF2C5E7">
        <w:rPr>
          <w:rStyle w:val="normaltextrun"/>
          <w:rFonts w:ascii="Times New Roman" w:hAnsi="Times New Roman"/>
          <w:color w:val="202020"/>
          <w:sz w:val="24"/>
          <w:szCs w:val="24"/>
          <w:bdr w:val="none" w:color="auto" w:sz="0" w:space="0" w:frame="1"/>
        </w:rPr>
        <w:t>r</w:t>
      </w:r>
      <w:r w:rsidRPr="00AF6307">
        <w:rPr>
          <w:rStyle w:val="normaltextrun"/>
          <w:rFonts w:ascii="Times New Roman" w:hAnsi="Times New Roman"/>
          <w:color w:val="202020"/>
          <w:sz w:val="24"/>
          <w:szCs w:val="24"/>
          <w:bdr w:val="none" w:color="auto" w:sz="0" w:space="0" w:frame="1"/>
        </w:rPr>
        <w:t>ahvusbibliograafias</w:t>
      </w:r>
      <w:r w:rsidRPr="00AF6307" w:rsidR="21F3907C">
        <w:rPr>
          <w:rStyle w:val="normaltextrun"/>
          <w:rFonts w:ascii="Times New Roman" w:hAnsi="Times New Roman"/>
          <w:color w:val="202020"/>
          <w:sz w:val="24"/>
          <w:szCs w:val="24"/>
          <w:bdr w:val="none" w:color="auto" w:sz="0" w:space="0" w:frame="1"/>
        </w:rPr>
        <w:t xml:space="preserve"> ning</w:t>
      </w:r>
      <w:r w:rsidRPr="00AF6307" w:rsidR="0F756476">
        <w:rPr>
          <w:rStyle w:val="normaltextrun"/>
          <w:rFonts w:ascii="Times New Roman" w:hAnsi="Times New Roman"/>
          <w:color w:val="202020"/>
          <w:sz w:val="24"/>
          <w:szCs w:val="24"/>
          <w:bdr w:val="none" w:color="auto" w:sz="0" w:space="0" w:frame="1"/>
        </w:rPr>
        <w:t xml:space="preserve"> </w:t>
      </w:r>
      <w:r w:rsidRPr="00AF6307" w:rsidR="6D45870A">
        <w:rPr>
          <w:rStyle w:val="normaltextrun"/>
          <w:rFonts w:ascii="Times New Roman" w:hAnsi="Times New Roman"/>
          <w:color w:val="202020"/>
          <w:sz w:val="24"/>
          <w:szCs w:val="24"/>
          <w:bdr w:val="none" w:color="auto" w:sz="0" w:space="0" w:frame="1"/>
        </w:rPr>
        <w:t xml:space="preserve">nende andmed </w:t>
      </w:r>
      <w:r w:rsidRPr="00AF6307" w:rsidR="5FD75EEB">
        <w:rPr>
          <w:rStyle w:val="normaltextrun"/>
          <w:rFonts w:ascii="Times New Roman" w:hAnsi="Times New Roman"/>
          <w:color w:val="202020"/>
          <w:sz w:val="24"/>
          <w:szCs w:val="24"/>
          <w:bdr w:val="none" w:color="auto" w:sz="0" w:space="0" w:frame="1"/>
        </w:rPr>
        <w:t xml:space="preserve">oleksid </w:t>
      </w:r>
      <w:r w:rsidRPr="00AF6307" w:rsidR="0F756476">
        <w:rPr>
          <w:rStyle w:val="normaltextrun"/>
          <w:rFonts w:ascii="Times New Roman" w:hAnsi="Times New Roman"/>
          <w:color w:val="202020"/>
          <w:sz w:val="24"/>
          <w:szCs w:val="24"/>
          <w:bdr w:val="none" w:color="auto" w:sz="0" w:space="0" w:frame="1"/>
        </w:rPr>
        <w:t>tulevaste põlvede jaoks nõuetekohaselt säilitatud</w:t>
      </w:r>
      <w:r w:rsidRPr="00AF6307" w:rsidR="5C9AA5A1">
        <w:rPr>
          <w:rStyle w:val="normaltextrun"/>
          <w:rFonts w:ascii="Times New Roman" w:hAnsi="Times New Roman"/>
          <w:color w:val="202020"/>
          <w:sz w:val="24"/>
          <w:szCs w:val="24"/>
          <w:bdr w:val="none" w:color="auto" w:sz="0" w:space="0" w:frame="1"/>
        </w:rPr>
        <w:t>.</w:t>
      </w:r>
    </w:p>
    <w:p w:rsidRPr="00AF6307" w:rsidR="00915425" w:rsidP="00AF6307" w:rsidRDefault="00915425" w14:paraId="590BF97F" w14:textId="77777777">
      <w:pPr>
        <w:spacing w:after="0" w:line="240" w:lineRule="auto"/>
        <w:contextualSpacing/>
        <w:jc w:val="both"/>
        <w:rPr>
          <w:rFonts w:ascii="Times New Roman" w:hAnsi="Times New Roman"/>
          <w:sz w:val="24"/>
          <w:szCs w:val="24"/>
        </w:rPr>
      </w:pPr>
    </w:p>
    <w:p w:rsidRPr="00AF6307" w:rsidR="00E63A9D" w:rsidP="00AF6307" w:rsidRDefault="00E63A9D" w14:paraId="3D675E92" w14:textId="3522A6F9">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15</w:t>
      </w:r>
      <w:r w:rsidRPr="00AF6307">
        <w:rPr>
          <w:rFonts w:ascii="Times New Roman" w:hAnsi="Times New Roman"/>
          <w:sz w:val="24"/>
          <w:szCs w:val="24"/>
        </w:rPr>
        <w:t xml:space="preserve"> – </w:t>
      </w:r>
      <w:r w:rsidRPr="00AF6307" w:rsidR="00C71A64">
        <w:rPr>
          <w:rFonts w:ascii="Times New Roman" w:hAnsi="Times New Roman"/>
          <w:sz w:val="24"/>
          <w:szCs w:val="24"/>
        </w:rPr>
        <w:t>esitatakse terminite „lugeja“ ja „külastaja“ määratlused.</w:t>
      </w:r>
    </w:p>
    <w:p w:rsidRPr="00AF6307" w:rsidR="00C71A64" w:rsidP="00AF6307" w:rsidRDefault="00C71A64" w14:paraId="5B183EF6" w14:textId="77777777">
      <w:pPr>
        <w:spacing w:after="0" w:line="240" w:lineRule="auto"/>
        <w:contextualSpacing/>
        <w:jc w:val="both"/>
        <w:rPr>
          <w:rFonts w:ascii="Times New Roman" w:hAnsi="Times New Roman"/>
          <w:sz w:val="24"/>
          <w:szCs w:val="24"/>
        </w:rPr>
      </w:pPr>
    </w:p>
    <w:p w:rsidRPr="00AF6307" w:rsidR="00C71A64" w:rsidP="00AF6307" w:rsidRDefault="00C71A64" w14:paraId="6FE8C521" w14:textId="2C7480DF">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on lugeja </w:t>
      </w:r>
      <w:r w:rsidRPr="00AF6307">
        <w:rPr>
          <w:rFonts w:ascii="Times New Roman" w:hAnsi="Times New Roman" w:eastAsia="Times New Roman"/>
          <w:sz w:val="24"/>
          <w:szCs w:val="24"/>
          <w:lang w:eastAsia="et-EE"/>
        </w:rPr>
        <w:t xml:space="preserve">rahvaraamatukogu teenuste registreeritud kasutaja. Sama definitsioon on kehtivas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15</w:t>
      </w:r>
      <w:r w:rsidRPr="00AF6307">
        <w:rPr>
          <w:rFonts w:ascii="Times New Roman" w:hAnsi="Times New Roman" w:eastAsia="Times New Roman"/>
          <w:sz w:val="24"/>
          <w:szCs w:val="24"/>
          <w:vertAlign w:val="superscript"/>
          <w:lang w:eastAsia="et-EE"/>
        </w:rPr>
        <w:t>1</w:t>
      </w:r>
      <w:r w:rsidRPr="00AF6307">
        <w:rPr>
          <w:rFonts w:ascii="Times New Roman" w:hAnsi="Times New Roman" w:eastAsia="Times New Roman"/>
          <w:sz w:val="24"/>
          <w:szCs w:val="24"/>
          <w:lang w:eastAsia="et-EE"/>
        </w:rPr>
        <w:t xml:space="preserve"> lõikes 1. Lugeja saab kasutada selliseid rahvaraamatukogu teenuseid, mis eeldavad isiku tuvastamist (näiteks </w:t>
      </w:r>
      <w:proofErr w:type="spellStart"/>
      <w:r w:rsidRPr="00AF6307">
        <w:rPr>
          <w:rFonts w:ascii="Times New Roman" w:hAnsi="Times New Roman" w:eastAsia="Times New Roman"/>
          <w:sz w:val="24"/>
          <w:szCs w:val="24"/>
          <w:lang w:eastAsia="et-EE"/>
        </w:rPr>
        <w:t>kojulaenutus</w:t>
      </w:r>
      <w:proofErr w:type="spellEnd"/>
      <w:r w:rsidRPr="00AF6307">
        <w:rPr>
          <w:rFonts w:ascii="Times New Roman" w:hAnsi="Times New Roman" w:eastAsia="Times New Roman"/>
          <w:sz w:val="24"/>
          <w:szCs w:val="24"/>
          <w:lang w:eastAsia="et-EE"/>
        </w:rPr>
        <w:t>).</w:t>
      </w:r>
    </w:p>
    <w:p w:rsidRPr="00AF6307" w:rsidR="00C71A64" w:rsidP="00AF6307" w:rsidRDefault="00C71A64" w14:paraId="4BE9C9DC" w14:textId="77777777">
      <w:pPr>
        <w:spacing w:after="0" w:line="240" w:lineRule="auto"/>
        <w:contextualSpacing/>
        <w:jc w:val="both"/>
        <w:rPr>
          <w:rFonts w:ascii="Times New Roman" w:hAnsi="Times New Roman" w:eastAsia="Times New Roman"/>
          <w:sz w:val="24"/>
          <w:szCs w:val="24"/>
          <w:lang w:eastAsia="et-EE"/>
        </w:rPr>
      </w:pPr>
    </w:p>
    <w:p w:rsidRPr="00AF6307" w:rsidR="00C71A64" w:rsidP="00AF6307" w:rsidRDefault="00C71A64" w14:paraId="206A6751" w14:textId="0C80C1C8">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sz w:val="24"/>
          <w:szCs w:val="24"/>
          <w:u w:val="single"/>
          <w:lang w:eastAsia="et-EE"/>
        </w:rPr>
        <w:t>Lõikes 2</w:t>
      </w:r>
      <w:r w:rsidRPr="00AF6307">
        <w:rPr>
          <w:rFonts w:ascii="Times New Roman" w:hAnsi="Times New Roman" w:eastAsia="Times New Roman"/>
          <w:sz w:val="24"/>
          <w:szCs w:val="24"/>
          <w:lang w:eastAsia="et-EE"/>
        </w:rPr>
        <w:t xml:space="preserve"> esitatakse </w:t>
      </w:r>
      <w:proofErr w:type="spellStart"/>
      <w:r w:rsidRPr="00AF6307">
        <w:rPr>
          <w:rFonts w:ascii="Times New Roman" w:hAnsi="Times New Roman" w:eastAsia="Times New Roman"/>
          <w:sz w:val="24"/>
          <w:szCs w:val="24"/>
          <w:lang w:eastAsia="et-EE"/>
        </w:rPr>
        <w:t>RaRS-is</w:t>
      </w:r>
      <w:proofErr w:type="spellEnd"/>
      <w:r w:rsidRPr="00AF6307">
        <w:rPr>
          <w:rFonts w:ascii="Times New Roman" w:hAnsi="Times New Roman" w:eastAsia="Times New Roman"/>
          <w:sz w:val="24"/>
          <w:szCs w:val="24"/>
          <w:lang w:eastAsia="et-EE"/>
        </w:rPr>
        <w:t xml:space="preserve"> uue termini „külastaja“ määratlus. Külastaja on rahvaraamatukogu teenuste registreerimata kasutaja. Külastaja saab kasutada rahvaraamatukogu isikustamata teenuseid (näiteks väljaannete kohapeal kasutamine). </w:t>
      </w:r>
      <w:r w:rsidRPr="00AF6307" w:rsidR="004A3A0F">
        <w:rPr>
          <w:rFonts w:ascii="Times New Roman" w:hAnsi="Times New Roman" w:eastAsia="Times New Roman"/>
          <w:sz w:val="24"/>
          <w:szCs w:val="24"/>
          <w:lang w:eastAsia="et-EE"/>
        </w:rPr>
        <w:t xml:space="preserve">Kõnealuse mõiste </w:t>
      </w:r>
      <w:proofErr w:type="spellStart"/>
      <w:r w:rsidRPr="00AF6307" w:rsidR="004A3A0F">
        <w:rPr>
          <w:rFonts w:ascii="Times New Roman" w:hAnsi="Times New Roman" w:eastAsia="Times New Roman"/>
          <w:sz w:val="24"/>
          <w:szCs w:val="24"/>
          <w:lang w:eastAsia="et-EE"/>
        </w:rPr>
        <w:t>RaRS</w:t>
      </w:r>
      <w:proofErr w:type="spellEnd"/>
      <w:r w:rsidRPr="00AF6307" w:rsidR="004A3A0F">
        <w:rPr>
          <w:rFonts w:ascii="Times New Roman" w:hAnsi="Times New Roman" w:eastAsia="Times New Roman"/>
          <w:sz w:val="24"/>
          <w:szCs w:val="24"/>
          <w:lang w:eastAsia="et-EE"/>
        </w:rPr>
        <w:t>-i lisamisega rõhutatakse, et rahvaraamatukogu on avatud kõigile.</w:t>
      </w:r>
    </w:p>
    <w:p w:rsidRPr="00AF6307" w:rsidR="00C71A64" w:rsidP="00AF6307" w:rsidRDefault="00C71A64" w14:paraId="7EDF7475" w14:textId="77777777">
      <w:pPr>
        <w:spacing w:after="0" w:line="240" w:lineRule="auto"/>
        <w:contextualSpacing/>
        <w:jc w:val="both"/>
        <w:rPr>
          <w:rFonts w:ascii="Times New Roman" w:hAnsi="Times New Roman" w:eastAsia="Times New Roman"/>
          <w:sz w:val="24"/>
          <w:szCs w:val="24"/>
          <w:lang w:eastAsia="et-EE"/>
        </w:rPr>
      </w:pPr>
    </w:p>
    <w:p w:rsidRPr="00AF6307" w:rsidR="00C71A64" w:rsidP="00AF6307" w:rsidRDefault="004A3A0F" w14:paraId="0E2DA8A0" w14:textId="4296D62B">
      <w:pPr>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lang w:eastAsia="et-EE"/>
        </w:rPr>
        <w:t>Lugeja ja külastaja eristamine on oluline ka seetõttu, et hoida rahvaraamatukogu nii-öelda täisteenuse kasutajate arvu adekvaatsena. Sellest võib sõltuda näiteks rahva</w:t>
      </w:r>
      <w:r w:rsidRPr="00AF6307">
        <w:rPr>
          <w:rFonts w:ascii="Times New Roman" w:hAnsi="Times New Roman"/>
          <w:sz w:val="24"/>
          <w:szCs w:val="24"/>
        </w:rPr>
        <w:t>raamatukogudele müüdavate andmebaaside litsentside hind.</w:t>
      </w:r>
    </w:p>
    <w:p w:rsidRPr="00AF6307" w:rsidR="00E63A9D" w:rsidP="00AF6307" w:rsidRDefault="00E63A9D" w14:paraId="51DA44D5" w14:textId="77777777">
      <w:pPr>
        <w:spacing w:after="0" w:line="240" w:lineRule="auto"/>
        <w:contextualSpacing/>
        <w:jc w:val="both"/>
        <w:rPr>
          <w:rFonts w:ascii="Times New Roman" w:hAnsi="Times New Roman"/>
          <w:sz w:val="24"/>
          <w:szCs w:val="24"/>
        </w:rPr>
      </w:pPr>
    </w:p>
    <w:p w:rsidRPr="00AF6307" w:rsidR="00E63A9D" w:rsidP="00AF6307" w:rsidRDefault="00E63A9D" w14:paraId="45CAF843" w14:textId="59DEAE4E">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16</w:t>
      </w:r>
      <w:r w:rsidRPr="00AF6307">
        <w:rPr>
          <w:rFonts w:ascii="Times New Roman" w:hAnsi="Times New Roman"/>
          <w:sz w:val="24"/>
          <w:szCs w:val="24"/>
        </w:rPr>
        <w:t xml:space="preserve"> – </w:t>
      </w:r>
      <w:r w:rsidRPr="00AF6307" w:rsidR="00034C8B">
        <w:rPr>
          <w:rFonts w:ascii="Times New Roman" w:hAnsi="Times New Roman"/>
          <w:sz w:val="24"/>
          <w:szCs w:val="24"/>
        </w:rPr>
        <w:t xml:space="preserve">sätestatakse </w:t>
      </w:r>
      <w:r w:rsidRPr="00AF6307" w:rsidR="00574AFB">
        <w:rPr>
          <w:rFonts w:ascii="Times New Roman" w:hAnsi="Times New Roman"/>
          <w:sz w:val="24"/>
          <w:szCs w:val="24"/>
        </w:rPr>
        <w:t xml:space="preserve">teeninduse korraldus </w:t>
      </w:r>
      <w:r w:rsidRPr="00AF6307" w:rsidR="00034C8B">
        <w:rPr>
          <w:rFonts w:ascii="Times New Roman" w:hAnsi="Times New Roman"/>
          <w:sz w:val="24"/>
          <w:szCs w:val="24"/>
        </w:rPr>
        <w:t>rahvaraamatukogu</w:t>
      </w:r>
      <w:r w:rsidRPr="00AF6307" w:rsidR="00574AFB">
        <w:rPr>
          <w:rFonts w:ascii="Times New Roman" w:hAnsi="Times New Roman"/>
          <w:sz w:val="24"/>
          <w:szCs w:val="24"/>
        </w:rPr>
        <w:t>s</w:t>
      </w:r>
      <w:r w:rsidRPr="00AF6307" w:rsidR="00034C8B">
        <w:rPr>
          <w:rFonts w:ascii="Times New Roman" w:hAnsi="Times New Roman"/>
          <w:sz w:val="24"/>
          <w:szCs w:val="24"/>
        </w:rPr>
        <w:t>.</w:t>
      </w:r>
    </w:p>
    <w:p w:rsidRPr="00AF6307" w:rsidR="00034C8B" w:rsidP="00AF6307" w:rsidRDefault="00034C8B" w14:paraId="58E74323" w14:textId="77777777">
      <w:pPr>
        <w:spacing w:after="0" w:line="240" w:lineRule="auto"/>
        <w:contextualSpacing/>
        <w:jc w:val="both"/>
        <w:rPr>
          <w:rFonts w:ascii="Times New Roman" w:hAnsi="Times New Roman"/>
          <w:sz w:val="24"/>
          <w:szCs w:val="24"/>
        </w:rPr>
      </w:pPr>
    </w:p>
    <w:p w:rsidRPr="00AF6307" w:rsidR="00034C8B" w:rsidP="00AF6307" w:rsidRDefault="00034C8B" w14:paraId="33D3C087" w14:textId="2FA31886">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sz w:val="24"/>
          <w:szCs w:val="24"/>
          <w:u w:val="single"/>
          <w:lang w:eastAsia="et-EE"/>
        </w:rPr>
        <w:t>Lõike 1</w:t>
      </w:r>
      <w:r w:rsidRPr="00AF6307">
        <w:rPr>
          <w:rFonts w:ascii="Times New Roman" w:hAnsi="Times New Roman" w:eastAsia="Times New Roman"/>
          <w:sz w:val="24"/>
          <w:szCs w:val="24"/>
          <w:lang w:eastAsia="et-EE"/>
        </w:rPr>
        <w:t xml:space="preserve"> kohaselt võib rahvaraamatukogu teenuseid kasutada igaüks, välja arvatud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21 </w:t>
      </w:r>
      <w:r w:rsidRPr="00AF6307">
        <w:rPr>
          <w:rStyle w:val="normaltextrun"/>
          <w:rFonts w:ascii="Times New Roman" w:hAnsi="Times New Roman"/>
          <w:color w:val="202020"/>
          <w:sz w:val="24"/>
          <w:szCs w:val="24"/>
          <w:bdr w:val="none" w:color="auto" w:sz="0" w:space="0" w:frame="1"/>
        </w:rPr>
        <w:t>lõigetes 6 ja 7</w:t>
      </w:r>
      <w:r w:rsidRPr="00AF6307">
        <w:rPr>
          <w:rFonts w:ascii="Times New Roman" w:hAnsi="Times New Roman" w:eastAsia="Times New Roman"/>
          <w:sz w:val="24"/>
          <w:szCs w:val="24"/>
          <w:lang w:eastAsia="et-EE"/>
        </w:rPr>
        <w:t xml:space="preserve"> nimetatud juhtudel (kui lugejalt on ära võetud väljaannete ja esemete </w:t>
      </w:r>
      <w:proofErr w:type="spellStart"/>
      <w:r w:rsidRPr="00AF6307">
        <w:rPr>
          <w:rFonts w:ascii="Times New Roman" w:hAnsi="Times New Roman" w:eastAsia="Times New Roman"/>
          <w:sz w:val="24"/>
          <w:szCs w:val="24"/>
          <w:lang w:eastAsia="et-EE"/>
        </w:rPr>
        <w:t>kojulaenutamise</w:t>
      </w:r>
      <w:proofErr w:type="spellEnd"/>
      <w:r w:rsidRPr="00AF6307">
        <w:rPr>
          <w:rFonts w:ascii="Times New Roman" w:hAnsi="Times New Roman" w:eastAsia="Times New Roman"/>
          <w:sz w:val="24"/>
          <w:szCs w:val="24"/>
          <w:lang w:eastAsia="et-EE"/>
        </w:rPr>
        <w:t xml:space="preserve"> õigus või lugejale või külastajale on kehtestatud ajutine keeld rahvaraamatukokku siseneda). Sama põhimõte tuleneb kehtivast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15 lõikest 1. Rahvaraamatukogu teenindab seega kõiki soovijaid, sõltumata näiteks nende elukoha</w:t>
      </w:r>
      <w:r w:rsidR="00355648">
        <w:rPr>
          <w:rFonts w:ascii="Times New Roman" w:hAnsi="Times New Roman" w:eastAsia="Times New Roman"/>
          <w:sz w:val="24"/>
          <w:szCs w:val="24"/>
          <w:lang w:eastAsia="et-EE"/>
        </w:rPr>
        <w:t xml:space="preserve"> asumisest teises </w:t>
      </w:r>
      <w:proofErr w:type="spellStart"/>
      <w:r w:rsidR="00355648">
        <w:rPr>
          <w:rFonts w:ascii="Times New Roman" w:hAnsi="Times New Roman" w:eastAsia="Times New Roman"/>
          <w:sz w:val="24"/>
          <w:szCs w:val="24"/>
          <w:lang w:eastAsia="et-EE"/>
        </w:rPr>
        <w:t>KOV-is</w:t>
      </w:r>
      <w:proofErr w:type="spellEnd"/>
      <w:r w:rsidRPr="00AF6307">
        <w:rPr>
          <w:rFonts w:ascii="Times New Roman" w:hAnsi="Times New Roman" w:eastAsia="Times New Roman"/>
          <w:sz w:val="24"/>
          <w:szCs w:val="24"/>
          <w:lang w:eastAsia="et-EE"/>
        </w:rPr>
        <w:t>.</w:t>
      </w:r>
    </w:p>
    <w:p w:rsidRPr="00AF6307" w:rsidR="00034C8B" w:rsidP="00AF6307" w:rsidRDefault="00034C8B" w14:paraId="2623E8A7" w14:textId="77777777">
      <w:pPr>
        <w:spacing w:after="0" w:line="240" w:lineRule="auto"/>
        <w:contextualSpacing/>
        <w:jc w:val="both"/>
        <w:rPr>
          <w:rFonts w:ascii="Times New Roman" w:hAnsi="Times New Roman" w:eastAsia="Times New Roman"/>
          <w:sz w:val="24"/>
          <w:szCs w:val="24"/>
          <w:lang w:eastAsia="et-EE"/>
        </w:rPr>
      </w:pPr>
    </w:p>
    <w:p w:rsidRPr="00AF6307" w:rsidR="00034C8B" w:rsidP="00AF6307" w:rsidRDefault="00034C8B" w14:paraId="541CB184" w14:textId="00CF35EE">
      <w:pPr>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lang w:eastAsia="et-EE"/>
        </w:rPr>
        <w:t>Lõige 2</w:t>
      </w:r>
      <w:r w:rsidRPr="00AF6307">
        <w:rPr>
          <w:rFonts w:ascii="Times New Roman" w:hAnsi="Times New Roman" w:eastAsia="Times New Roman"/>
          <w:sz w:val="24"/>
          <w:szCs w:val="24"/>
          <w:lang w:eastAsia="et-EE"/>
        </w:rPr>
        <w:t xml:space="preserve"> näeb ette, et </w:t>
      </w:r>
      <w:r w:rsidRPr="00AF6307">
        <w:rPr>
          <w:rStyle w:val="normaltextrun"/>
          <w:rFonts w:ascii="Times New Roman" w:hAnsi="Times New Roman"/>
          <w:color w:val="000000"/>
          <w:sz w:val="24"/>
          <w:szCs w:val="24"/>
          <w:shd w:val="clear" w:color="auto" w:fill="FFFFFF"/>
        </w:rPr>
        <w:t xml:space="preserve">rahvaraamatukogu lahtiolekuajad peavad vastama lugejate ja külastajate vajadustele. Kehtivas </w:t>
      </w:r>
      <w:proofErr w:type="spellStart"/>
      <w:r w:rsidRPr="00AF6307">
        <w:rPr>
          <w:rStyle w:val="normaltextrun"/>
          <w:rFonts w:ascii="Times New Roman" w:hAnsi="Times New Roman"/>
          <w:color w:val="000000"/>
          <w:sz w:val="24"/>
          <w:szCs w:val="24"/>
          <w:shd w:val="clear" w:color="auto" w:fill="FFFFFF"/>
        </w:rPr>
        <w:t>RaRS-is</w:t>
      </w:r>
      <w:proofErr w:type="spellEnd"/>
      <w:r w:rsidRPr="00AF6307">
        <w:rPr>
          <w:rStyle w:val="normaltextrun"/>
          <w:rFonts w:ascii="Times New Roman" w:hAnsi="Times New Roman"/>
          <w:color w:val="000000"/>
          <w:sz w:val="24"/>
          <w:szCs w:val="24"/>
          <w:shd w:val="clear" w:color="auto" w:fill="FFFFFF"/>
        </w:rPr>
        <w:t xml:space="preserve"> sellist nõuet ei ole. Rahvaraamatukogu teenused peavad olema aga võimalikult laial</w:t>
      </w:r>
      <w:r w:rsidRPr="00AF6307" w:rsidR="00703EE4">
        <w:rPr>
          <w:rStyle w:val="normaltextrun"/>
          <w:rFonts w:ascii="Times New Roman" w:hAnsi="Times New Roman"/>
          <w:color w:val="000000"/>
          <w:sz w:val="24"/>
          <w:szCs w:val="24"/>
          <w:shd w:val="clear" w:color="auto" w:fill="FFFFFF"/>
        </w:rPr>
        <w:t>e sihtrühmale kättesaadavad, s</w:t>
      </w:r>
      <w:r w:rsidRPr="00AF6307" w:rsidR="00EE1081">
        <w:rPr>
          <w:rStyle w:val="normaltextrun"/>
          <w:rFonts w:ascii="Times New Roman" w:hAnsi="Times New Roman"/>
          <w:color w:val="000000"/>
          <w:sz w:val="24"/>
          <w:szCs w:val="24"/>
          <w:shd w:val="clear" w:color="auto" w:fill="FFFFFF"/>
        </w:rPr>
        <w:t>eal</w:t>
      </w:r>
      <w:r w:rsidRPr="00AF6307" w:rsidR="00703EE4">
        <w:rPr>
          <w:rStyle w:val="normaltextrun"/>
          <w:rFonts w:ascii="Times New Roman" w:hAnsi="Times New Roman"/>
          <w:color w:val="000000"/>
          <w:sz w:val="24"/>
          <w:szCs w:val="24"/>
          <w:shd w:val="clear" w:color="auto" w:fill="FFFFFF"/>
        </w:rPr>
        <w:t>h</w:t>
      </w:r>
      <w:r w:rsidRPr="00AF6307" w:rsidR="00EE1081">
        <w:rPr>
          <w:rStyle w:val="normaltextrun"/>
          <w:rFonts w:ascii="Times New Roman" w:hAnsi="Times New Roman"/>
          <w:color w:val="000000"/>
          <w:sz w:val="24"/>
          <w:szCs w:val="24"/>
          <w:shd w:val="clear" w:color="auto" w:fill="FFFFFF"/>
        </w:rPr>
        <w:t>ulgas</w:t>
      </w:r>
      <w:r w:rsidRPr="00AF6307" w:rsidR="00703EE4">
        <w:rPr>
          <w:rStyle w:val="normaltextrun"/>
          <w:rFonts w:ascii="Times New Roman" w:hAnsi="Times New Roman"/>
          <w:color w:val="000000"/>
          <w:sz w:val="24"/>
          <w:szCs w:val="24"/>
          <w:shd w:val="clear" w:color="auto" w:fill="FFFFFF"/>
        </w:rPr>
        <w:t xml:space="preserve"> näiteks </w:t>
      </w:r>
      <w:r w:rsidRPr="00AF6307" w:rsidR="00433BB1">
        <w:rPr>
          <w:rStyle w:val="normaltextrun"/>
          <w:rFonts w:ascii="Times New Roman" w:hAnsi="Times New Roman"/>
          <w:color w:val="000000"/>
          <w:sz w:val="24"/>
          <w:szCs w:val="24"/>
          <w:shd w:val="clear" w:color="auto" w:fill="FFFFFF"/>
        </w:rPr>
        <w:t>nii-öelda klassikalise 8-tunnise esmaspäevast reedeni tööajaga inimestele, vajadusel õhtuse vahetuse õpilastele, ühistranspordi kasutajatele (kui ühistranspordi graafik piirkonnas on hõre</w:t>
      </w:r>
      <w:r w:rsidR="00101A64">
        <w:rPr>
          <w:rStyle w:val="normaltextrun"/>
          <w:rFonts w:ascii="Times New Roman" w:hAnsi="Times New Roman"/>
          <w:color w:val="000000"/>
          <w:sz w:val="24"/>
          <w:szCs w:val="24"/>
          <w:shd w:val="clear" w:color="auto" w:fill="FFFFFF"/>
        </w:rPr>
        <w:t>,</w:t>
      </w:r>
      <w:r w:rsidRPr="00AF6307" w:rsidR="00433BB1">
        <w:rPr>
          <w:rStyle w:val="normaltextrun"/>
          <w:rFonts w:ascii="Times New Roman" w:hAnsi="Times New Roman"/>
          <w:color w:val="000000"/>
          <w:sz w:val="24"/>
          <w:szCs w:val="24"/>
          <w:shd w:val="clear" w:color="auto" w:fill="FFFFFF"/>
        </w:rPr>
        <w:t xml:space="preserve"> tuleb sellega kindlasti eraldi arvestada) jne. Säte </w:t>
      </w:r>
      <w:r w:rsidRPr="00AF6307" w:rsidR="00433BB1">
        <w:rPr>
          <w:rFonts w:ascii="Times New Roman" w:hAnsi="Times New Roman"/>
          <w:sz w:val="24"/>
          <w:szCs w:val="24"/>
        </w:rPr>
        <w:t>aitab kaasa sellele</w:t>
      </w:r>
      <w:r w:rsidRPr="00AF6307">
        <w:rPr>
          <w:rFonts w:ascii="Times New Roman" w:hAnsi="Times New Roman"/>
          <w:sz w:val="24"/>
          <w:szCs w:val="24"/>
        </w:rPr>
        <w:t xml:space="preserve">, et </w:t>
      </w:r>
      <w:proofErr w:type="spellStart"/>
      <w:r w:rsidRPr="00AF6307" w:rsidR="00433BB1">
        <w:rPr>
          <w:rFonts w:ascii="Times New Roman" w:hAnsi="Times New Roman"/>
          <w:sz w:val="24"/>
          <w:szCs w:val="24"/>
        </w:rPr>
        <w:t>KOV-id</w:t>
      </w:r>
      <w:proofErr w:type="spellEnd"/>
      <w:r w:rsidRPr="00AF6307">
        <w:rPr>
          <w:rFonts w:ascii="Times New Roman" w:hAnsi="Times New Roman"/>
          <w:sz w:val="24"/>
          <w:szCs w:val="24"/>
        </w:rPr>
        <w:t xml:space="preserve"> kavandaksid </w:t>
      </w:r>
      <w:r w:rsidRPr="00AF6307" w:rsidR="00433BB1">
        <w:rPr>
          <w:rFonts w:ascii="Times New Roman" w:hAnsi="Times New Roman"/>
          <w:sz w:val="24"/>
          <w:szCs w:val="24"/>
        </w:rPr>
        <w:t>rahva</w:t>
      </w:r>
      <w:r w:rsidRPr="00AF6307">
        <w:rPr>
          <w:rFonts w:ascii="Times New Roman" w:hAnsi="Times New Roman"/>
          <w:sz w:val="24"/>
          <w:szCs w:val="24"/>
        </w:rPr>
        <w:t xml:space="preserve">raamatukogude töökorralduse viisil, mis vastab </w:t>
      </w:r>
      <w:r w:rsidRPr="00AF6307" w:rsidR="00433BB1">
        <w:rPr>
          <w:rFonts w:ascii="Times New Roman" w:hAnsi="Times New Roman"/>
          <w:sz w:val="24"/>
          <w:szCs w:val="24"/>
        </w:rPr>
        <w:t>kohaliku</w:t>
      </w:r>
      <w:r w:rsidRPr="00AF6307">
        <w:rPr>
          <w:rFonts w:ascii="Times New Roman" w:hAnsi="Times New Roman"/>
          <w:sz w:val="24"/>
          <w:szCs w:val="24"/>
        </w:rPr>
        <w:t xml:space="preserve"> kogukonna ootustele ja vajadustele.</w:t>
      </w:r>
    </w:p>
    <w:p w:rsidRPr="00AF6307" w:rsidR="00433BB1" w:rsidP="00AF6307" w:rsidRDefault="00433BB1" w14:paraId="7A36EA89" w14:textId="77777777">
      <w:pPr>
        <w:spacing w:after="0" w:line="240" w:lineRule="auto"/>
        <w:contextualSpacing/>
        <w:jc w:val="both"/>
        <w:rPr>
          <w:rFonts w:ascii="Times New Roman" w:hAnsi="Times New Roman"/>
          <w:sz w:val="24"/>
          <w:szCs w:val="24"/>
        </w:rPr>
      </w:pPr>
    </w:p>
    <w:p w:rsidRPr="00AF6307" w:rsidR="00574AFB" w:rsidP="00AF6307" w:rsidRDefault="00433BB1" w14:paraId="4DF45B46" w14:textId="1DF6FCD5">
      <w:pPr>
        <w:spacing w:after="0" w:line="240" w:lineRule="auto"/>
        <w:contextualSpacing/>
        <w:jc w:val="both"/>
        <w:rPr>
          <w:rStyle w:val="normaltextrun"/>
          <w:rFonts w:ascii="Times New Roman" w:hAnsi="Times New Roman"/>
          <w:color w:val="202020"/>
          <w:sz w:val="24"/>
          <w:szCs w:val="24"/>
          <w:bdr w:val="none" w:color="auto" w:sz="0" w:space="0" w:frame="1"/>
        </w:rPr>
      </w:pPr>
      <w:r w:rsidRPr="00AF6307">
        <w:rPr>
          <w:rFonts w:ascii="Times New Roman" w:hAnsi="Times New Roman" w:eastAsia="Times New Roman"/>
          <w:sz w:val="24"/>
          <w:szCs w:val="24"/>
          <w:u w:val="single"/>
          <w:lang w:eastAsia="et-EE"/>
        </w:rPr>
        <w:t>Lõike 3</w:t>
      </w:r>
      <w:r w:rsidRPr="00AF6307">
        <w:rPr>
          <w:rFonts w:ascii="Times New Roman" w:hAnsi="Times New Roman" w:eastAsia="Times New Roman"/>
          <w:sz w:val="24"/>
          <w:szCs w:val="24"/>
          <w:lang w:eastAsia="et-EE"/>
        </w:rPr>
        <w:t xml:space="preserve"> kohaselt korraldab rahvaraamatukogu elanikele, kes tervisliku seisundi tõttu ei ole võimelised raamatukogu külastama, nende soovil tasuta koduteeninduse.</w:t>
      </w:r>
      <w:r w:rsidRPr="00AF6307">
        <w:rPr>
          <w:rStyle w:val="normaltextrun"/>
          <w:rFonts w:ascii="Times New Roman" w:hAnsi="Times New Roman"/>
          <w:color w:val="202020"/>
          <w:sz w:val="24"/>
          <w:szCs w:val="24"/>
          <w:bdr w:val="none" w:color="auto" w:sz="0" w:space="0" w:frame="1"/>
        </w:rPr>
        <w:t xml:space="preserve"> </w:t>
      </w:r>
      <w:r w:rsidRPr="00AF6307" w:rsidR="00574AFB">
        <w:rPr>
          <w:rStyle w:val="normaltextrun"/>
          <w:rFonts w:ascii="Times New Roman" w:hAnsi="Times New Roman"/>
          <w:color w:val="202020"/>
          <w:sz w:val="24"/>
          <w:szCs w:val="24"/>
          <w:bdr w:val="none" w:color="auto" w:sz="0" w:space="0" w:frame="1"/>
        </w:rPr>
        <w:t xml:space="preserve">Samasisuline säte on kehtiv </w:t>
      </w:r>
      <w:proofErr w:type="spellStart"/>
      <w:r w:rsidRPr="00AF6307" w:rsidR="00574AFB">
        <w:rPr>
          <w:rStyle w:val="normaltextrun"/>
          <w:rFonts w:ascii="Times New Roman" w:hAnsi="Times New Roman"/>
          <w:color w:val="202020"/>
          <w:sz w:val="24"/>
          <w:szCs w:val="24"/>
          <w:bdr w:val="none" w:color="auto" w:sz="0" w:space="0" w:frame="1"/>
        </w:rPr>
        <w:t>RaRS</w:t>
      </w:r>
      <w:proofErr w:type="spellEnd"/>
      <w:r w:rsidRPr="00AF6307" w:rsidR="00574AFB">
        <w:rPr>
          <w:rStyle w:val="normaltextrun"/>
          <w:rFonts w:ascii="Times New Roman" w:hAnsi="Times New Roman"/>
          <w:color w:val="202020"/>
          <w:sz w:val="24"/>
          <w:szCs w:val="24"/>
          <w:bdr w:val="none" w:color="auto" w:sz="0" w:space="0" w:frame="1"/>
        </w:rPr>
        <w:t xml:space="preserve"> § 15 lõige 6.</w:t>
      </w:r>
    </w:p>
    <w:p w:rsidRPr="00AF6307" w:rsidR="00574AFB" w:rsidP="00AF6307" w:rsidRDefault="00574AFB" w14:paraId="6E1E0D5A" w14:textId="77777777">
      <w:pPr>
        <w:spacing w:after="0" w:line="240" w:lineRule="auto"/>
        <w:contextualSpacing/>
        <w:jc w:val="both"/>
        <w:rPr>
          <w:rStyle w:val="normaltextrun"/>
          <w:rFonts w:ascii="Times New Roman" w:hAnsi="Times New Roman"/>
          <w:color w:val="202020"/>
          <w:sz w:val="24"/>
          <w:szCs w:val="24"/>
          <w:bdr w:val="none" w:color="auto" w:sz="0" w:space="0" w:frame="1"/>
        </w:rPr>
      </w:pPr>
    </w:p>
    <w:p w:rsidRPr="00AF6307" w:rsidR="00ED7AE7" w:rsidP="6932E20E" w:rsidRDefault="00574AFB" w14:paraId="6EC80B3C" w14:textId="6CD65388">
      <w:pPr>
        <w:spacing w:after="0" w:line="240" w:lineRule="auto"/>
        <w:contextualSpacing/>
        <w:jc w:val="both"/>
        <w:rPr>
          <w:rFonts w:ascii="Times New Roman" w:hAnsi="Times New Roman"/>
          <w:color w:val="202020"/>
          <w:sz w:val="24"/>
          <w:szCs w:val="24"/>
          <w:shd w:val="clear" w:color="auto" w:fill="FFFFFF"/>
        </w:rPr>
      </w:pPr>
      <w:r w:rsidRPr="6932E20E">
        <w:rPr>
          <w:rFonts w:ascii="Times New Roman" w:hAnsi="Times New Roman"/>
          <w:sz w:val="24"/>
          <w:szCs w:val="24"/>
          <w:u w:val="single"/>
        </w:rPr>
        <w:t>Lõige 4</w:t>
      </w:r>
      <w:r w:rsidRPr="6932E20E">
        <w:rPr>
          <w:rFonts w:ascii="Times New Roman" w:hAnsi="Times New Roman"/>
          <w:sz w:val="24"/>
          <w:szCs w:val="24"/>
        </w:rPr>
        <w:t xml:space="preserve"> puudutab teeninduse korraldust </w:t>
      </w:r>
      <w:r w:rsidRPr="6932E20E" w:rsidR="00CE7E02">
        <w:rPr>
          <w:rFonts w:ascii="Times New Roman" w:hAnsi="Times New Roman"/>
          <w:sz w:val="24"/>
          <w:szCs w:val="24"/>
        </w:rPr>
        <w:t xml:space="preserve">erakorralistes oludes. Selle kohaselt võib </w:t>
      </w:r>
      <w:r w:rsidRPr="6932E20E" w:rsidR="00CE7E02">
        <w:rPr>
          <w:rStyle w:val="normaltextrun"/>
          <w:rFonts w:ascii="Times New Roman" w:hAnsi="Times New Roman"/>
          <w:color w:val="202020"/>
          <w:sz w:val="24"/>
          <w:szCs w:val="24"/>
          <w:shd w:val="clear" w:color="auto" w:fill="FFFFFF"/>
        </w:rPr>
        <w:t>r</w:t>
      </w:r>
      <w:r w:rsidRPr="6932E20E">
        <w:rPr>
          <w:rStyle w:val="normaltextrun"/>
          <w:rFonts w:ascii="Times New Roman" w:hAnsi="Times New Roman"/>
          <w:color w:val="202020"/>
          <w:sz w:val="24"/>
          <w:szCs w:val="24"/>
          <w:shd w:val="clear" w:color="auto" w:fill="FFFFFF"/>
        </w:rPr>
        <w:t xml:space="preserve">ahvaraamatukogu juht vahetu olulise või kõrgendatud ohu korral rahvaraamatukogu ruumidele, raamatukogutöötajatele, lugejatele või külastajatele ajutiselt piirata rahvaraamatukogule ligipääsu, kui see on vältimatult vajalik. </w:t>
      </w:r>
      <w:r w:rsidRPr="6932E20E" w:rsidR="00CE7E02">
        <w:rPr>
          <w:rStyle w:val="normaltextrun"/>
          <w:rFonts w:ascii="Times New Roman" w:hAnsi="Times New Roman"/>
          <w:color w:val="202020"/>
          <w:sz w:val="24"/>
          <w:szCs w:val="24"/>
          <w:shd w:val="clear" w:color="auto" w:fill="FFFFFF"/>
        </w:rPr>
        <w:t>Seejuures tuleb l</w:t>
      </w:r>
      <w:r w:rsidRPr="6932E20E">
        <w:rPr>
          <w:rStyle w:val="normaltextrun"/>
          <w:rFonts w:ascii="Times New Roman" w:hAnsi="Times New Roman"/>
          <w:color w:val="202020"/>
          <w:sz w:val="24"/>
          <w:szCs w:val="24"/>
          <w:shd w:val="clear" w:color="auto" w:fill="FFFFFF"/>
        </w:rPr>
        <w:t>igipääs taastada viivitamatult pärast ohu või korrarikkumise kõrvaldamist või lõppemist</w:t>
      </w:r>
      <w:r w:rsidRPr="6932E20E" w:rsidR="00CE7E02">
        <w:rPr>
          <w:rStyle w:val="normaltextrun"/>
          <w:rFonts w:ascii="Times New Roman" w:hAnsi="Times New Roman"/>
          <w:color w:val="202020"/>
          <w:sz w:val="24"/>
          <w:szCs w:val="24"/>
          <w:shd w:val="clear" w:color="auto" w:fill="FFFFFF"/>
        </w:rPr>
        <w:t xml:space="preserve"> ning </w:t>
      </w:r>
      <w:r w:rsidRPr="6932E20E">
        <w:rPr>
          <w:rStyle w:val="normaltextrun"/>
          <w:rFonts w:ascii="Times New Roman" w:hAnsi="Times New Roman"/>
          <w:color w:val="202020"/>
          <w:sz w:val="24"/>
          <w:szCs w:val="24"/>
          <w:shd w:val="clear" w:color="auto" w:fill="FFFFFF"/>
        </w:rPr>
        <w:t xml:space="preserve">ligipääsu piiramisel võimalusel säilitada rahvaraamatukogu teenuste osutamine muul viisil. </w:t>
      </w:r>
      <w:r w:rsidRPr="6932E20E" w:rsidR="00CE7E02">
        <w:rPr>
          <w:rStyle w:val="normaltextrun"/>
          <w:rFonts w:ascii="Times New Roman" w:hAnsi="Times New Roman"/>
          <w:color w:val="202020"/>
          <w:sz w:val="24"/>
          <w:szCs w:val="24"/>
          <w:shd w:val="clear" w:color="auto" w:fill="FFFFFF"/>
        </w:rPr>
        <w:t xml:space="preserve">Korrakaitseseaduse (edaspidi </w:t>
      </w:r>
      <w:proofErr w:type="spellStart"/>
      <w:r w:rsidRPr="6932E20E" w:rsidR="00CE7E02">
        <w:rPr>
          <w:rStyle w:val="normaltextrun"/>
          <w:rFonts w:ascii="Times New Roman" w:hAnsi="Times New Roman"/>
          <w:i/>
          <w:iCs/>
          <w:color w:val="202020"/>
          <w:sz w:val="24"/>
          <w:szCs w:val="24"/>
          <w:shd w:val="clear" w:color="auto" w:fill="FFFFFF"/>
        </w:rPr>
        <w:t>KorS</w:t>
      </w:r>
      <w:proofErr w:type="spellEnd"/>
      <w:r w:rsidRPr="6932E20E" w:rsidR="00CE7E02">
        <w:rPr>
          <w:rStyle w:val="normaltextrun"/>
          <w:rFonts w:ascii="Times New Roman" w:hAnsi="Times New Roman"/>
          <w:color w:val="202020"/>
          <w:sz w:val="24"/>
          <w:szCs w:val="24"/>
          <w:shd w:val="clear" w:color="auto" w:fill="FFFFFF"/>
        </w:rPr>
        <w:t xml:space="preserve">) § 5 lõike 5 kohaselt on vahetu oht </w:t>
      </w:r>
      <w:r w:rsidRPr="6932E20E" w:rsidR="00CE7E02">
        <w:rPr>
          <w:rFonts w:ascii="Times New Roman" w:hAnsi="Times New Roman"/>
          <w:color w:val="202020"/>
          <w:sz w:val="24"/>
          <w:szCs w:val="24"/>
          <w:shd w:val="clear" w:color="auto" w:fill="FFFFFF"/>
        </w:rPr>
        <w:t xml:space="preserve">olukord, kus korrarikkumine leiab juba aset või on suur tõenäosus, et see kohe algab. </w:t>
      </w:r>
      <w:r w:rsidRPr="6932E20E" w:rsidR="00A16A0F">
        <w:rPr>
          <w:rFonts w:ascii="Times New Roman" w:hAnsi="Times New Roman"/>
          <w:color w:val="202020"/>
          <w:sz w:val="24"/>
          <w:szCs w:val="24"/>
          <w:shd w:val="clear" w:color="auto" w:fill="FFFFFF"/>
        </w:rPr>
        <w:t xml:space="preserve">Oluline oht on </w:t>
      </w:r>
      <w:proofErr w:type="spellStart"/>
      <w:r w:rsidRPr="6932E20E" w:rsidR="00CE7E02">
        <w:rPr>
          <w:rFonts w:ascii="Times New Roman" w:hAnsi="Times New Roman"/>
          <w:color w:val="202020"/>
          <w:sz w:val="24"/>
          <w:szCs w:val="24"/>
          <w:shd w:val="clear" w:color="auto" w:fill="FFFFFF"/>
        </w:rPr>
        <w:t>KorS</w:t>
      </w:r>
      <w:proofErr w:type="spellEnd"/>
      <w:r w:rsidRPr="6932E20E" w:rsidR="00CE7E02">
        <w:rPr>
          <w:rFonts w:ascii="Times New Roman" w:hAnsi="Times New Roman"/>
          <w:color w:val="202020"/>
          <w:sz w:val="24"/>
          <w:szCs w:val="24"/>
          <w:shd w:val="clear" w:color="auto" w:fill="FFFFFF"/>
        </w:rPr>
        <w:t xml:space="preserve"> § 5 lõike 3 kohaselt oht isiku tervisele, olulise väärtusega varalisele hüvele</w:t>
      </w:r>
      <w:r w:rsidRPr="6932E20E" w:rsidR="00D9523B">
        <w:rPr>
          <w:rStyle w:val="Allmrkuseviide"/>
          <w:rFonts w:ascii="Times New Roman" w:hAnsi="Times New Roman"/>
          <w:color w:val="202020"/>
          <w:sz w:val="24"/>
          <w:szCs w:val="24"/>
          <w:shd w:val="clear" w:color="auto" w:fill="FFFFFF"/>
        </w:rPr>
        <w:footnoteReference w:id="34"/>
      </w:r>
      <w:r w:rsidRPr="6932E20E" w:rsidR="00CE7E02">
        <w:rPr>
          <w:rFonts w:ascii="Times New Roman" w:hAnsi="Times New Roman"/>
          <w:color w:val="202020"/>
          <w:sz w:val="24"/>
          <w:szCs w:val="24"/>
          <w:shd w:val="clear" w:color="auto" w:fill="FFFFFF"/>
        </w:rPr>
        <w:t xml:space="preserve">, keskkonnale või </w:t>
      </w:r>
      <w:r w:rsidRPr="6932E20E" w:rsidR="00A16A0F">
        <w:rPr>
          <w:rFonts w:ascii="Times New Roman" w:hAnsi="Times New Roman"/>
          <w:color w:val="202020"/>
          <w:sz w:val="24"/>
          <w:szCs w:val="24"/>
          <w:shd w:val="clear" w:color="auto" w:fill="FFFFFF"/>
        </w:rPr>
        <w:t>sama</w:t>
      </w:r>
      <w:r w:rsidRPr="6932E20E" w:rsidR="00CE7E02">
        <w:rPr>
          <w:rFonts w:ascii="Times New Roman" w:hAnsi="Times New Roman"/>
          <w:color w:val="202020"/>
          <w:sz w:val="24"/>
          <w:szCs w:val="24"/>
          <w:shd w:val="clear" w:color="auto" w:fill="FFFFFF"/>
        </w:rPr>
        <w:t xml:space="preserve"> paragrahvi lõikes</w:t>
      </w:r>
      <w:r w:rsidRPr="6932E20E" w:rsidR="005A483C">
        <w:rPr>
          <w:rFonts w:ascii="Times New Roman" w:hAnsi="Times New Roman"/>
          <w:color w:val="202020"/>
          <w:sz w:val="24"/>
          <w:szCs w:val="24"/>
          <w:shd w:val="clear" w:color="auto" w:fill="FFFFFF"/>
        </w:rPr>
        <w:t xml:space="preserve"> </w:t>
      </w:r>
      <w:r w:rsidRPr="6932E20E" w:rsidR="00CE7E02">
        <w:rPr>
          <w:rFonts w:ascii="Times New Roman" w:hAnsi="Times New Roman"/>
          <w:color w:val="202020"/>
          <w:sz w:val="24"/>
          <w:szCs w:val="24"/>
          <w:shd w:val="clear" w:color="auto" w:fill="FFFFFF"/>
        </w:rPr>
        <w:t>4 nimetamata kuriteo</w:t>
      </w:r>
      <w:r w:rsidRPr="6932E20E" w:rsidR="00A16A0F">
        <w:rPr>
          <w:rStyle w:val="Allmrkuseviide"/>
          <w:rFonts w:ascii="Times New Roman" w:hAnsi="Times New Roman"/>
          <w:color w:val="202020"/>
          <w:sz w:val="24"/>
          <w:szCs w:val="24"/>
          <w:shd w:val="clear" w:color="auto" w:fill="FFFFFF"/>
        </w:rPr>
        <w:footnoteReference w:id="35"/>
      </w:r>
      <w:r w:rsidRPr="6932E20E" w:rsidR="00CE7E02">
        <w:rPr>
          <w:rFonts w:ascii="Times New Roman" w:hAnsi="Times New Roman"/>
          <w:color w:val="202020"/>
          <w:sz w:val="24"/>
          <w:szCs w:val="24"/>
          <w:shd w:val="clear" w:color="auto" w:fill="FFFFFF"/>
        </w:rPr>
        <w:t xml:space="preserve"> toimepanemise oht.</w:t>
      </w:r>
      <w:r w:rsidRPr="6932E20E" w:rsidR="00A16A0F">
        <w:rPr>
          <w:rFonts w:ascii="Times New Roman" w:hAnsi="Times New Roman"/>
          <w:color w:val="202020"/>
          <w:sz w:val="24"/>
          <w:szCs w:val="24"/>
          <w:shd w:val="clear" w:color="auto" w:fill="FFFFFF"/>
        </w:rPr>
        <w:t xml:space="preserve"> Kõrgendatud oht on </w:t>
      </w:r>
      <w:proofErr w:type="spellStart"/>
      <w:r w:rsidRPr="6932E20E" w:rsidR="00A16A0F">
        <w:rPr>
          <w:rFonts w:ascii="Times New Roman" w:hAnsi="Times New Roman"/>
          <w:color w:val="202020"/>
          <w:sz w:val="24"/>
          <w:szCs w:val="24"/>
          <w:shd w:val="clear" w:color="auto" w:fill="FFFFFF"/>
        </w:rPr>
        <w:t>KorS</w:t>
      </w:r>
      <w:proofErr w:type="spellEnd"/>
      <w:r w:rsidRPr="6932E20E" w:rsidR="00A16A0F">
        <w:rPr>
          <w:rFonts w:ascii="Times New Roman" w:hAnsi="Times New Roman"/>
          <w:color w:val="202020"/>
          <w:sz w:val="24"/>
          <w:szCs w:val="24"/>
          <w:shd w:val="clear" w:color="auto" w:fill="FFFFFF"/>
        </w:rPr>
        <w:t xml:space="preserve"> § 5 lõike 4 kohaselt oht isiku elule, kehalisele puutumatusele, füüsilisele vabadusele, suure väärtusega varalisele hüvele</w:t>
      </w:r>
      <w:r w:rsidRPr="6932E20E" w:rsidR="00D9523B">
        <w:rPr>
          <w:rStyle w:val="Allmrkuseviide"/>
          <w:rFonts w:ascii="Times New Roman" w:hAnsi="Times New Roman"/>
          <w:color w:val="202020"/>
          <w:sz w:val="24"/>
          <w:szCs w:val="24"/>
          <w:shd w:val="clear" w:color="auto" w:fill="FFFFFF"/>
        </w:rPr>
        <w:footnoteReference w:id="36"/>
      </w:r>
      <w:r w:rsidRPr="6932E20E" w:rsidR="00A16A0F">
        <w:rPr>
          <w:rFonts w:ascii="Times New Roman" w:hAnsi="Times New Roman"/>
          <w:color w:val="202020"/>
          <w:sz w:val="24"/>
          <w:szCs w:val="24"/>
          <w:shd w:val="clear" w:color="auto" w:fill="FFFFFF"/>
        </w:rPr>
        <w:t>, suure keskkonnakahju tekkimise oht või karistusseadustiku 15.</w:t>
      </w:r>
      <w:r w:rsidRPr="6932E20E" w:rsidR="005A483C">
        <w:rPr>
          <w:rFonts w:ascii="Times New Roman" w:hAnsi="Times New Roman"/>
          <w:color w:val="202020"/>
          <w:sz w:val="24"/>
          <w:szCs w:val="24"/>
          <w:shd w:val="clear" w:color="auto" w:fill="FFFFFF"/>
        </w:rPr>
        <w:t xml:space="preserve"> </w:t>
      </w:r>
      <w:r w:rsidRPr="6932E20E" w:rsidR="00A16A0F">
        <w:rPr>
          <w:rFonts w:ascii="Times New Roman" w:hAnsi="Times New Roman"/>
          <w:color w:val="202020"/>
          <w:sz w:val="24"/>
          <w:szCs w:val="24"/>
          <w:shd w:val="clear" w:color="auto" w:fill="FFFFFF"/>
        </w:rPr>
        <w:t xml:space="preserve">peatükis </w:t>
      </w:r>
      <w:r w:rsidRPr="6932E20E" w:rsidR="00A16A0F">
        <w:rPr>
          <w:rFonts w:ascii="Times New Roman" w:hAnsi="Times New Roman"/>
          <w:sz w:val="24"/>
          <w:szCs w:val="24"/>
        </w:rPr>
        <w:t xml:space="preserve">(riigivastased süüteod) </w:t>
      </w:r>
      <w:r w:rsidRPr="6932E20E" w:rsidR="00A16A0F">
        <w:rPr>
          <w:rFonts w:ascii="Times New Roman" w:hAnsi="Times New Roman"/>
          <w:color w:val="202020"/>
          <w:sz w:val="24"/>
          <w:szCs w:val="24"/>
          <w:shd w:val="clear" w:color="auto" w:fill="FFFFFF"/>
        </w:rPr>
        <w:t>sätestatud esimese astme kuriteo või 22.</w:t>
      </w:r>
      <w:r w:rsidRPr="6932E20E" w:rsidR="005A483C">
        <w:rPr>
          <w:rFonts w:ascii="Times New Roman" w:hAnsi="Times New Roman"/>
          <w:color w:val="202020"/>
          <w:sz w:val="24"/>
          <w:szCs w:val="24"/>
          <w:shd w:val="clear" w:color="auto" w:fill="FFFFFF"/>
        </w:rPr>
        <w:t xml:space="preserve"> </w:t>
      </w:r>
      <w:r w:rsidRPr="6932E20E" w:rsidR="00A16A0F">
        <w:rPr>
          <w:rFonts w:ascii="Times New Roman" w:hAnsi="Times New Roman"/>
          <w:color w:val="202020"/>
          <w:sz w:val="24"/>
          <w:szCs w:val="24"/>
          <w:shd w:val="clear" w:color="auto" w:fill="FFFFFF"/>
        </w:rPr>
        <w:t>peatükis (</w:t>
      </w:r>
      <w:proofErr w:type="spellStart"/>
      <w:r w:rsidRPr="6932E20E" w:rsidR="00A16A0F">
        <w:rPr>
          <w:rFonts w:ascii="Times New Roman" w:hAnsi="Times New Roman"/>
          <w:color w:val="202020"/>
          <w:sz w:val="24"/>
          <w:szCs w:val="24"/>
          <w:shd w:val="clear" w:color="auto" w:fill="FFFFFF"/>
        </w:rPr>
        <w:t>üldohtlikud</w:t>
      </w:r>
      <w:proofErr w:type="spellEnd"/>
      <w:r w:rsidRPr="6932E20E" w:rsidR="00A16A0F">
        <w:rPr>
          <w:rFonts w:ascii="Times New Roman" w:hAnsi="Times New Roman"/>
          <w:color w:val="202020"/>
          <w:sz w:val="24"/>
          <w:szCs w:val="24"/>
          <w:shd w:val="clear" w:color="auto" w:fill="FFFFFF"/>
        </w:rPr>
        <w:t xml:space="preserve"> süüteod) sätestatud kuriteo toimepanemise oht.</w:t>
      </w:r>
    </w:p>
    <w:p w:rsidRPr="00AF6307" w:rsidR="00ED7AE7" w:rsidP="6932E20E" w:rsidRDefault="00ED7AE7" w14:paraId="13E29249" w14:textId="77777777">
      <w:pPr>
        <w:spacing w:after="0" w:line="240" w:lineRule="auto"/>
        <w:contextualSpacing/>
        <w:jc w:val="both"/>
        <w:rPr>
          <w:rFonts w:ascii="Times New Roman" w:hAnsi="Times New Roman"/>
          <w:color w:val="202020"/>
          <w:sz w:val="24"/>
          <w:szCs w:val="24"/>
          <w:shd w:val="clear" w:color="auto" w:fill="FFFFFF"/>
        </w:rPr>
      </w:pPr>
    </w:p>
    <w:p w:rsidRPr="00AF6307" w:rsidR="00034C8B" w:rsidP="6932E20E" w:rsidRDefault="00D9523B" w14:paraId="5C246F31" w14:textId="41D396E1">
      <w:pPr>
        <w:spacing w:after="0" w:line="240" w:lineRule="auto"/>
        <w:contextualSpacing/>
        <w:jc w:val="both"/>
        <w:rPr>
          <w:rFonts w:ascii="Times New Roman" w:hAnsi="Times New Roman"/>
          <w:sz w:val="24"/>
          <w:szCs w:val="24"/>
        </w:rPr>
      </w:pPr>
      <w:r w:rsidRPr="00D76CD9">
        <w:rPr>
          <w:rFonts w:ascii="Times New Roman" w:hAnsi="Times New Roman"/>
          <w:sz w:val="24"/>
          <w:szCs w:val="24"/>
          <w:shd w:val="clear" w:color="auto" w:fill="FFFFFF"/>
        </w:rPr>
        <w:t>Reeglina</w:t>
      </w:r>
      <w:r w:rsidRPr="00D76CD9" w:rsidR="00ED7AE7">
        <w:rPr>
          <w:rFonts w:ascii="Times New Roman" w:hAnsi="Times New Roman"/>
          <w:sz w:val="24"/>
          <w:szCs w:val="24"/>
          <w:shd w:val="clear" w:color="auto" w:fill="FFFFFF"/>
        </w:rPr>
        <w:t xml:space="preserve"> peab rahvaraamatukogu juht juhinduma </w:t>
      </w:r>
      <w:proofErr w:type="spellStart"/>
      <w:r w:rsidRPr="00D76CD9" w:rsidR="00ED7AE7">
        <w:rPr>
          <w:rFonts w:ascii="Times New Roman" w:hAnsi="Times New Roman"/>
          <w:sz w:val="24"/>
          <w:szCs w:val="24"/>
          <w:shd w:val="clear" w:color="auto" w:fill="FFFFFF"/>
        </w:rPr>
        <w:t>KOV-i</w:t>
      </w:r>
      <w:proofErr w:type="spellEnd"/>
      <w:r w:rsidRPr="00D76CD9" w:rsidR="00ED7AE7">
        <w:rPr>
          <w:rFonts w:ascii="Times New Roman" w:hAnsi="Times New Roman"/>
          <w:sz w:val="24"/>
          <w:szCs w:val="24"/>
          <w:shd w:val="clear" w:color="auto" w:fill="FFFFFF"/>
        </w:rPr>
        <w:t xml:space="preserve"> kehtestatud rahvaraamatukogu lahtiolekuaegadest ega või neist omal volil kõrvale kalduda. </w:t>
      </w:r>
      <w:r w:rsidRPr="00D76CD9">
        <w:rPr>
          <w:rFonts w:ascii="Times New Roman" w:hAnsi="Times New Roman"/>
          <w:sz w:val="24"/>
          <w:szCs w:val="24"/>
          <w:shd w:val="clear" w:color="auto" w:fill="FFFFFF"/>
        </w:rPr>
        <w:t xml:space="preserve">Seetõttu ongi erakorralisteks oludeks loodud käesolevaga alus, mis võimaldab juhil endal vajadusel kiiresti reageerida. Selliste olukordadena võivad </w:t>
      </w:r>
      <w:r w:rsidRPr="00D76CD9" w:rsidR="00375EA7">
        <w:rPr>
          <w:rFonts w:ascii="Times New Roman" w:hAnsi="Times New Roman"/>
          <w:sz w:val="24"/>
          <w:szCs w:val="24"/>
          <w:shd w:val="clear" w:color="auto" w:fill="FFFFFF"/>
        </w:rPr>
        <w:t xml:space="preserve">muu hulgas </w:t>
      </w:r>
      <w:r w:rsidRPr="6932E20E">
        <w:rPr>
          <w:rFonts w:ascii="Times New Roman" w:hAnsi="Times New Roman"/>
          <w:sz w:val="24"/>
          <w:szCs w:val="24"/>
        </w:rPr>
        <w:t>k</w:t>
      </w:r>
      <w:r w:rsidRPr="6932E20E" w:rsidR="00034C8B">
        <w:rPr>
          <w:rFonts w:ascii="Times New Roman" w:hAnsi="Times New Roman"/>
          <w:sz w:val="24"/>
          <w:szCs w:val="24"/>
        </w:rPr>
        <w:t xml:space="preserve">õne alla tulla näiteks ekstreemsed ilmastikuolud (üleujutus, lumetorm). </w:t>
      </w:r>
      <w:r w:rsidRPr="6932E20E" w:rsidR="00375EA7">
        <w:rPr>
          <w:rFonts w:ascii="Times New Roman" w:hAnsi="Times New Roman"/>
          <w:sz w:val="24"/>
          <w:szCs w:val="24"/>
        </w:rPr>
        <w:t>Kuivõrd rahvaraamatukogus tuleb R</w:t>
      </w:r>
      <w:r w:rsidRPr="6932E20E" w:rsidR="007242AC">
        <w:rPr>
          <w:rFonts w:ascii="Times New Roman" w:hAnsi="Times New Roman"/>
          <w:sz w:val="24"/>
          <w:szCs w:val="24"/>
        </w:rPr>
        <w:t>TS</w:t>
      </w:r>
      <w:r w:rsidRPr="6932E20E" w:rsidR="00375EA7">
        <w:rPr>
          <w:rFonts w:ascii="Times New Roman" w:hAnsi="Times New Roman"/>
          <w:sz w:val="24"/>
          <w:szCs w:val="24"/>
        </w:rPr>
        <w:t xml:space="preserve"> § 7 lõike 2 kohaselt tagada juurdepääs Riigi Teatajale ja </w:t>
      </w:r>
      <w:proofErr w:type="spellStart"/>
      <w:r w:rsidRPr="6932E20E" w:rsidR="00375EA7">
        <w:rPr>
          <w:rFonts w:ascii="Times New Roman" w:hAnsi="Times New Roman"/>
          <w:sz w:val="24"/>
          <w:szCs w:val="24"/>
        </w:rPr>
        <w:t>AvTS</w:t>
      </w:r>
      <w:proofErr w:type="spellEnd"/>
      <w:r w:rsidRPr="6932E20E" w:rsidR="00375EA7">
        <w:rPr>
          <w:rFonts w:ascii="Times New Roman" w:hAnsi="Times New Roman"/>
          <w:sz w:val="24"/>
          <w:szCs w:val="24"/>
        </w:rPr>
        <w:t xml:space="preserve"> § 33 kohaselt muule avalikule teabele, on </w:t>
      </w:r>
      <w:proofErr w:type="spellStart"/>
      <w:r w:rsidRPr="6932E20E" w:rsidR="00375EA7">
        <w:rPr>
          <w:rFonts w:ascii="Times New Roman" w:hAnsi="Times New Roman"/>
          <w:sz w:val="24"/>
          <w:szCs w:val="24"/>
        </w:rPr>
        <w:t>RaRS</w:t>
      </w:r>
      <w:proofErr w:type="spellEnd"/>
      <w:r w:rsidRPr="6932E20E" w:rsidR="00375EA7">
        <w:rPr>
          <w:rFonts w:ascii="Times New Roman" w:hAnsi="Times New Roman"/>
          <w:sz w:val="24"/>
          <w:szCs w:val="24"/>
        </w:rPr>
        <w:t xml:space="preserve"> § 16 lõikesse 4 lisatud kohustus taastada ligipääs rahvaraamatukogule </w:t>
      </w:r>
      <w:r w:rsidRPr="6932E20E" w:rsidR="00EA1D86">
        <w:rPr>
          <w:rFonts w:ascii="Times New Roman" w:hAnsi="Times New Roman"/>
          <w:sz w:val="24"/>
          <w:szCs w:val="24"/>
        </w:rPr>
        <w:t>nii pea kui võimalik</w:t>
      </w:r>
      <w:r w:rsidRPr="6932E20E" w:rsidR="00375EA7">
        <w:rPr>
          <w:rFonts w:ascii="Times New Roman" w:hAnsi="Times New Roman"/>
          <w:sz w:val="24"/>
          <w:szCs w:val="24"/>
        </w:rPr>
        <w:t xml:space="preserve"> </w:t>
      </w:r>
      <w:r w:rsidRPr="00D76CD9" w:rsidR="00375EA7">
        <w:rPr>
          <w:rStyle w:val="normaltextrun"/>
          <w:rFonts w:ascii="Times New Roman" w:hAnsi="Times New Roman"/>
          <w:sz w:val="24"/>
          <w:szCs w:val="24"/>
          <w:shd w:val="clear" w:color="auto" w:fill="FFFFFF"/>
        </w:rPr>
        <w:t xml:space="preserve">ning võimalusel säilitada ligipääsu piiramise ajaks rahvaraamatukogu teenuste osutamine muul viisil (näiteks </w:t>
      </w:r>
      <w:r w:rsidRPr="00D76CD9" w:rsidR="00EA1D86">
        <w:rPr>
          <w:rStyle w:val="normaltextrun"/>
          <w:rFonts w:ascii="Times New Roman" w:hAnsi="Times New Roman"/>
          <w:sz w:val="24"/>
          <w:szCs w:val="24"/>
          <w:shd w:val="clear" w:color="auto" w:fill="FFFFFF"/>
        </w:rPr>
        <w:t>luues</w:t>
      </w:r>
      <w:r w:rsidRPr="00D76CD9" w:rsidR="00375EA7">
        <w:rPr>
          <w:rStyle w:val="normaltextrun"/>
          <w:rFonts w:ascii="Times New Roman" w:hAnsi="Times New Roman"/>
          <w:sz w:val="24"/>
          <w:szCs w:val="24"/>
          <w:shd w:val="clear" w:color="auto" w:fill="FFFFFF"/>
        </w:rPr>
        <w:t xml:space="preserve"> arvuti</w:t>
      </w:r>
      <w:r w:rsidRPr="00D76CD9" w:rsidR="00EA1D86">
        <w:rPr>
          <w:rStyle w:val="normaltextrun"/>
          <w:rFonts w:ascii="Times New Roman" w:hAnsi="Times New Roman"/>
          <w:sz w:val="24"/>
          <w:szCs w:val="24"/>
          <w:shd w:val="clear" w:color="auto" w:fill="FFFFFF"/>
        </w:rPr>
        <w:t xml:space="preserve"> ja interneti</w:t>
      </w:r>
      <w:r w:rsidRPr="00D76CD9" w:rsidR="00375EA7">
        <w:rPr>
          <w:rStyle w:val="normaltextrun"/>
          <w:rFonts w:ascii="Times New Roman" w:hAnsi="Times New Roman"/>
          <w:sz w:val="24"/>
          <w:szCs w:val="24"/>
          <w:shd w:val="clear" w:color="auto" w:fill="FFFFFF"/>
        </w:rPr>
        <w:t xml:space="preserve"> kasutamise võimalus</w:t>
      </w:r>
      <w:r w:rsidRPr="00D76CD9" w:rsidR="00EA1D86">
        <w:rPr>
          <w:rStyle w:val="normaltextrun"/>
          <w:rFonts w:ascii="Times New Roman" w:hAnsi="Times New Roman"/>
          <w:sz w:val="24"/>
          <w:szCs w:val="24"/>
          <w:shd w:val="clear" w:color="auto" w:fill="FFFFFF"/>
        </w:rPr>
        <w:t>e</w:t>
      </w:r>
      <w:r w:rsidRPr="00D76CD9" w:rsidR="00375EA7">
        <w:rPr>
          <w:rStyle w:val="normaltextrun"/>
          <w:rFonts w:ascii="Times New Roman" w:hAnsi="Times New Roman"/>
          <w:sz w:val="24"/>
          <w:szCs w:val="24"/>
          <w:shd w:val="clear" w:color="auto" w:fill="FFFFFF"/>
        </w:rPr>
        <w:t xml:space="preserve"> ajutises teeninduspunktis).</w:t>
      </w:r>
    </w:p>
    <w:p w:rsidRPr="00AF6307" w:rsidR="00E63A9D" w:rsidP="6932E20E" w:rsidRDefault="00E63A9D" w14:paraId="122C351D" w14:textId="77777777">
      <w:pPr>
        <w:spacing w:after="0" w:line="240" w:lineRule="auto"/>
        <w:contextualSpacing/>
        <w:jc w:val="both"/>
        <w:rPr>
          <w:rFonts w:ascii="Times New Roman" w:hAnsi="Times New Roman"/>
          <w:sz w:val="24"/>
          <w:szCs w:val="24"/>
        </w:rPr>
      </w:pPr>
    </w:p>
    <w:p w:rsidRPr="00AF6307" w:rsidR="00E63A9D" w:rsidP="6932E20E" w:rsidRDefault="00E63A9D" w14:paraId="6CA36953" w14:textId="6D5002B0">
      <w:pPr>
        <w:spacing w:after="0" w:line="240" w:lineRule="auto"/>
        <w:contextualSpacing/>
        <w:jc w:val="both"/>
        <w:rPr>
          <w:rFonts w:ascii="Times New Roman" w:hAnsi="Times New Roman"/>
          <w:sz w:val="24"/>
          <w:szCs w:val="24"/>
        </w:rPr>
      </w:pPr>
      <w:r w:rsidRPr="6932E20E">
        <w:rPr>
          <w:rFonts w:ascii="Times New Roman" w:hAnsi="Times New Roman"/>
          <w:b/>
          <w:bCs/>
          <w:sz w:val="24"/>
          <w:szCs w:val="24"/>
        </w:rPr>
        <w:t>Eelnõu § 17</w:t>
      </w:r>
      <w:r w:rsidRPr="6932E20E">
        <w:rPr>
          <w:rFonts w:ascii="Times New Roman" w:hAnsi="Times New Roman"/>
          <w:sz w:val="24"/>
          <w:szCs w:val="24"/>
        </w:rPr>
        <w:t xml:space="preserve"> – </w:t>
      </w:r>
      <w:r w:rsidRPr="6932E20E" w:rsidR="00CF5974">
        <w:rPr>
          <w:rFonts w:ascii="Times New Roman" w:hAnsi="Times New Roman"/>
          <w:sz w:val="24"/>
          <w:szCs w:val="24"/>
        </w:rPr>
        <w:t>reguleeritakse rahvaraamatukogu teenustega seonduvat.</w:t>
      </w:r>
    </w:p>
    <w:p w:rsidRPr="00AF6307" w:rsidR="00CF5974" w:rsidP="6932E20E" w:rsidRDefault="00CF5974" w14:paraId="224C7832" w14:textId="77777777">
      <w:pPr>
        <w:spacing w:after="0" w:line="240" w:lineRule="auto"/>
        <w:contextualSpacing/>
        <w:jc w:val="both"/>
        <w:rPr>
          <w:rFonts w:ascii="Times New Roman" w:hAnsi="Times New Roman"/>
          <w:sz w:val="24"/>
          <w:szCs w:val="24"/>
        </w:rPr>
      </w:pPr>
    </w:p>
    <w:p w:rsidRPr="00AF6307" w:rsidR="00CF5974" w:rsidP="00AF6307" w:rsidRDefault="00CF5974" w14:paraId="099094D6" w14:textId="318408AF">
      <w:pPr>
        <w:spacing w:after="0" w:line="240" w:lineRule="auto"/>
        <w:contextualSpacing/>
        <w:jc w:val="both"/>
        <w:rPr>
          <w:rFonts w:ascii="Times New Roman" w:hAnsi="Times New Roman"/>
          <w:sz w:val="24"/>
          <w:szCs w:val="24"/>
        </w:rPr>
      </w:pPr>
      <w:r w:rsidRPr="6932E20E">
        <w:rPr>
          <w:rFonts w:ascii="Times New Roman" w:hAnsi="Times New Roman"/>
          <w:sz w:val="24"/>
          <w:szCs w:val="24"/>
          <w:u w:val="single"/>
        </w:rPr>
        <w:t>Lõikes 1</w:t>
      </w:r>
      <w:r w:rsidRPr="6932E20E">
        <w:rPr>
          <w:rFonts w:ascii="Times New Roman" w:hAnsi="Times New Roman"/>
          <w:sz w:val="24"/>
          <w:szCs w:val="24"/>
        </w:rPr>
        <w:t xml:space="preserve"> eristatakse rahvaraamatukogu tasuta ja tasulised teenused. </w:t>
      </w:r>
      <w:r w:rsidRPr="6932E20E">
        <w:rPr>
          <w:rFonts w:ascii="Times New Roman" w:hAnsi="Times New Roman" w:eastAsia="Times New Roman"/>
          <w:sz w:val="24"/>
          <w:szCs w:val="24"/>
          <w:lang w:eastAsia="et-EE"/>
        </w:rPr>
        <w:t xml:space="preserve">Väljaannete ja esemete kohapeal kasutamine ja </w:t>
      </w:r>
      <w:proofErr w:type="spellStart"/>
      <w:r w:rsidRPr="6932E20E">
        <w:rPr>
          <w:rFonts w:ascii="Times New Roman" w:hAnsi="Times New Roman" w:eastAsia="Times New Roman"/>
          <w:sz w:val="24"/>
          <w:szCs w:val="24"/>
          <w:lang w:eastAsia="et-EE"/>
        </w:rPr>
        <w:t>kojulaenutus</w:t>
      </w:r>
      <w:proofErr w:type="spellEnd"/>
      <w:r w:rsidRPr="6932E20E">
        <w:rPr>
          <w:rFonts w:ascii="Times New Roman" w:hAnsi="Times New Roman" w:eastAsia="Times New Roman"/>
          <w:sz w:val="24"/>
          <w:szCs w:val="24"/>
          <w:lang w:eastAsia="et-EE"/>
        </w:rPr>
        <w:t xml:space="preserve"> ning avalikule teabele </w:t>
      </w:r>
      <w:r w:rsidRPr="6932E20E">
        <w:rPr>
          <w:rStyle w:val="normaltextrun"/>
          <w:rFonts w:ascii="Times New Roman" w:hAnsi="Times New Roman"/>
          <w:color w:val="000000" w:themeColor="text1"/>
          <w:sz w:val="24"/>
          <w:szCs w:val="24"/>
        </w:rPr>
        <w:t>ja elektroonilistele avalikele teenustele</w:t>
      </w:r>
      <w:r w:rsidRPr="6932E20E">
        <w:rPr>
          <w:rFonts w:ascii="Times New Roman" w:hAnsi="Times New Roman" w:eastAsia="Times New Roman"/>
          <w:sz w:val="24"/>
          <w:szCs w:val="24"/>
          <w:lang w:eastAsia="et-EE"/>
        </w:rPr>
        <w:t xml:space="preserve"> üldkasutatava andmesidevõrgu kaudu juurdepääs on rahvaraamatukogus tasuta. Muud rahvaraamatukogu teenused võivad olla tasulised. Tasuliste teenuste loetelu kehtestab </w:t>
      </w:r>
      <w:r w:rsidRPr="6932E20E" w:rsidR="006436FC">
        <w:rPr>
          <w:rFonts w:ascii="Times New Roman" w:hAnsi="Times New Roman" w:eastAsia="Times New Roman"/>
          <w:sz w:val="24"/>
          <w:szCs w:val="24"/>
          <w:lang w:eastAsia="et-EE"/>
        </w:rPr>
        <w:t>KOV</w:t>
      </w:r>
      <w:r w:rsidRPr="6932E20E">
        <w:rPr>
          <w:rFonts w:ascii="Times New Roman" w:hAnsi="Times New Roman" w:eastAsia="Times New Roman"/>
          <w:sz w:val="24"/>
          <w:szCs w:val="24"/>
          <w:lang w:eastAsia="et-EE"/>
        </w:rPr>
        <w:t>.</w:t>
      </w:r>
      <w:r w:rsidRPr="6932E20E" w:rsidR="006436FC">
        <w:rPr>
          <w:rFonts w:ascii="Times New Roman" w:hAnsi="Times New Roman" w:eastAsia="Times New Roman"/>
          <w:sz w:val="24"/>
          <w:szCs w:val="24"/>
          <w:lang w:eastAsia="et-EE"/>
        </w:rPr>
        <w:t xml:space="preserve"> Sisulisi muudatusi</w:t>
      </w:r>
      <w:r w:rsidRPr="6932E20E" w:rsidR="007242AC">
        <w:rPr>
          <w:rFonts w:ascii="Times New Roman" w:hAnsi="Times New Roman" w:eastAsia="Times New Roman"/>
          <w:sz w:val="24"/>
          <w:szCs w:val="24"/>
          <w:lang w:eastAsia="et-EE"/>
        </w:rPr>
        <w:t xml:space="preserve"> (kui välja arvata asjaolu, et väljaannete kõrval nimetatakse ka esemeid ja avaliku teabe kõrval ka elektroonilisi avalikke teenuseid)</w:t>
      </w:r>
      <w:r w:rsidRPr="6932E20E" w:rsidR="006436FC">
        <w:rPr>
          <w:rFonts w:ascii="Times New Roman" w:hAnsi="Times New Roman" w:eastAsia="Times New Roman"/>
          <w:sz w:val="24"/>
          <w:szCs w:val="24"/>
          <w:lang w:eastAsia="et-EE"/>
        </w:rPr>
        <w:t xml:space="preserve"> siin võrreldes kehtiva </w:t>
      </w:r>
      <w:proofErr w:type="spellStart"/>
      <w:r w:rsidRPr="6932E20E" w:rsidR="006436FC">
        <w:rPr>
          <w:rFonts w:ascii="Times New Roman" w:hAnsi="Times New Roman" w:eastAsia="Times New Roman"/>
          <w:sz w:val="24"/>
          <w:szCs w:val="24"/>
          <w:lang w:eastAsia="et-EE"/>
        </w:rPr>
        <w:t>RaRS</w:t>
      </w:r>
      <w:proofErr w:type="spellEnd"/>
      <w:r w:rsidRPr="6932E20E" w:rsidR="006436FC">
        <w:rPr>
          <w:rFonts w:ascii="Times New Roman" w:hAnsi="Times New Roman" w:eastAsia="Times New Roman"/>
          <w:sz w:val="24"/>
          <w:szCs w:val="24"/>
          <w:lang w:eastAsia="et-EE"/>
        </w:rPr>
        <w:t xml:space="preserve">-iga ei tehta. Tasuta teenused on seni olnud reguleeritud </w:t>
      </w:r>
      <w:proofErr w:type="spellStart"/>
      <w:r w:rsidRPr="6932E20E" w:rsidR="006436FC">
        <w:rPr>
          <w:rFonts w:ascii="Times New Roman" w:hAnsi="Times New Roman" w:eastAsia="Times New Roman"/>
          <w:sz w:val="24"/>
          <w:szCs w:val="24"/>
          <w:lang w:eastAsia="et-EE"/>
        </w:rPr>
        <w:t>RaRS</w:t>
      </w:r>
      <w:proofErr w:type="spellEnd"/>
      <w:r w:rsidRPr="6932E20E" w:rsidR="006436FC">
        <w:rPr>
          <w:rFonts w:ascii="Times New Roman" w:hAnsi="Times New Roman" w:eastAsia="Times New Roman"/>
          <w:sz w:val="24"/>
          <w:szCs w:val="24"/>
          <w:lang w:eastAsia="et-EE"/>
        </w:rPr>
        <w:t xml:space="preserve"> § 15 lõikes 2 ja tasulised teenused sama paragrahvi lõikes 3. </w:t>
      </w:r>
      <w:r w:rsidRPr="6932E20E">
        <w:rPr>
          <w:rFonts w:ascii="Times New Roman" w:hAnsi="Times New Roman"/>
          <w:sz w:val="24"/>
          <w:szCs w:val="24"/>
        </w:rPr>
        <w:t xml:space="preserve">Rahvaraamatukogu tasuta teenuste sätestamine </w:t>
      </w:r>
      <w:r w:rsidRPr="6932E20E" w:rsidR="006436FC">
        <w:rPr>
          <w:rFonts w:ascii="Times New Roman" w:hAnsi="Times New Roman"/>
          <w:sz w:val="24"/>
          <w:szCs w:val="24"/>
        </w:rPr>
        <w:t xml:space="preserve">seaduses </w:t>
      </w:r>
      <w:r w:rsidRPr="6932E20E">
        <w:rPr>
          <w:rFonts w:ascii="Times New Roman" w:hAnsi="Times New Roman"/>
          <w:sz w:val="24"/>
          <w:szCs w:val="24"/>
        </w:rPr>
        <w:t xml:space="preserve">tagab, et igaühel on </w:t>
      </w:r>
      <w:r w:rsidRPr="6932E20E" w:rsidR="006436FC">
        <w:rPr>
          <w:rFonts w:ascii="Times New Roman" w:hAnsi="Times New Roman"/>
          <w:sz w:val="24"/>
          <w:szCs w:val="24"/>
        </w:rPr>
        <w:t>ligi</w:t>
      </w:r>
      <w:r w:rsidRPr="6932E20E">
        <w:rPr>
          <w:rFonts w:ascii="Times New Roman" w:hAnsi="Times New Roman"/>
          <w:sz w:val="24"/>
          <w:szCs w:val="24"/>
        </w:rPr>
        <w:t xml:space="preserve">pääs olulisele teabele ja kultuurile, sõltumata </w:t>
      </w:r>
      <w:r w:rsidRPr="6932E20E" w:rsidR="006436FC">
        <w:rPr>
          <w:rFonts w:ascii="Times New Roman" w:hAnsi="Times New Roman"/>
          <w:sz w:val="24"/>
          <w:szCs w:val="24"/>
        </w:rPr>
        <w:t>tema</w:t>
      </w:r>
      <w:r w:rsidRPr="6932E20E">
        <w:rPr>
          <w:rFonts w:ascii="Times New Roman" w:hAnsi="Times New Roman"/>
          <w:sz w:val="24"/>
          <w:szCs w:val="24"/>
        </w:rPr>
        <w:t xml:space="preserve"> majanduslikust olukorrast.</w:t>
      </w:r>
    </w:p>
    <w:p w:rsidRPr="00AF6307" w:rsidR="006436FC" w:rsidP="00AF6307" w:rsidRDefault="006436FC" w14:paraId="0AC1BA7D" w14:textId="77777777">
      <w:pPr>
        <w:spacing w:after="0" w:line="240" w:lineRule="auto"/>
        <w:contextualSpacing/>
        <w:jc w:val="both"/>
        <w:rPr>
          <w:rFonts w:ascii="Times New Roman" w:hAnsi="Times New Roman"/>
          <w:sz w:val="24"/>
          <w:szCs w:val="24"/>
        </w:rPr>
      </w:pPr>
    </w:p>
    <w:p w:rsidRPr="00AF6307" w:rsidR="00CF5974" w:rsidP="00AF6307" w:rsidRDefault="00B75E1B" w14:paraId="6992E8D8" w14:textId="378D3894">
      <w:pPr>
        <w:spacing w:after="0" w:line="240" w:lineRule="auto"/>
        <w:contextualSpacing/>
        <w:jc w:val="both"/>
        <w:rPr>
          <w:rFonts w:ascii="Times New Roman" w:hAnsi="Times New Roman"/>
          <w:sz w:val="24"/>
          <w:szCs w:val="24"/>
        </w:rPr>
      </w:pPr>
      <w:r w:rsidRPr="00AF6307">
        <w:rPr>
          <w:rStyle w:val="normaltextrun"/>
          <w:rFonts w:ascii="Times New Roman" w:hAnsi="Times New Roman"/>
          <w:color w:val="202020"/>
          <w:sz w:val="24"/>
          <w:szCs w:val="24"/>
          <w:u w:val="single"/>
        </w:rPr>
        <w:t>Lõikes 2</w:t>
      </w:r>
      <w:r w:rsidRPr="00AF6307">
        <w:rPr>
          <w:rStyle w:val="normaltextrun"/>
          <w:rFonts w:ascii="Times New Roman" w:hAnsi="Times New Roman"/>
          <w:color w:val="202020"/>
          <w:sz w:val="24"/>
          <w:szCs w:val="24"/>
        </w:rPr>
        <w:t xml:space="preserve"> nähakse ette, et </w:t>
      </w:r>
      <w:proofErr w:type="spellStart"/>
      <w:r w:rsidRPr="00AF6307">
        <w:rPr>
          <w:rStyle w:val="normaltextrun"/>
          <w:rFonts w:ascii="Times New Roman" w:hAnsi="Times New Roman"/>
          <w:color w:val="202020"/>
          <w:sz w:val="24"/>
          <w:szCs w:val="24"/>
        </w:rPr>
        <w:t>AvTS</w:t>
      </w:r>
      <w:proofErr w:type="spellEnd"/>
      <w:r w:rsidRPr="00AF6307">
        <w:rPr>
          <w:rStyle w:val="normaltextrun"/>
          <w:rFonts w:ascii="Times New Roman" w:hAnsi="Times New Roman"/>
          <w:color w:val="202020"/>
          <w:sz w:val="24"/>
          <w:szCs w:val="24"/>
        </w:rPr>
        <w:t xml:space="preserve">-i alusel üldkasutatava andmesidevõrgu kaudu avalikustatud teabega tutvumiseks ja elektroonilistele avalikele teenustele juurdepääsuks võimaldatakse soovijal kasutada arvutit. Kõnealuse sätte kohaselt on raamatukogutöötajal kohustus juhendada </w:t>
      </w:r>
      <w:r w:rsidRPr="00AF6307">
        <w:rPr>
          <w:rStyle w:val="normaltextrun"/>
          <w:rFonts w:ascii="Times New Roman" w:hAnsi="Times New Roman"/>
          <w:color w:val="202020"/>
          <w:sz w:val="24"/>
          <w:szCs w:val="24"/>
        </w:rPr>
        <w:t xml:space="preserve">isikuid riigi- ja </w:t>
      </w:r>
      <w:proofErr w:type="spellStart"/>
      <w:r w:rsidRPr="00AF6307">
        <w:rPr>
          <w:rStyle w:val="normaltextrun"/>
          <w:rFonts w:ascii="Times New Roman" w:hAnsi="Times New Roman"/>
          <w:color w:val="000000"/>
          <w:sz w:val="24"/>
          <w:szCs w:val="24"/>
        </w:rPr>
        <w:t>KOV-i</w:t>
      </w:r>
      <w:proofErr w:type="spellEnd"/>
      <w:r w:rsidRPr="00AF6307">
        <w:rPr>
          <w:rStyle w:val="normaltextrun"/>
          <w:rFonts w:ascii="Times New Roman" w:hAnsi="Times New Roman"/>
          <w:color w:val="000000"/>
          <w:sz w:val="24"/>
          <w:szCs w:val="24"/>
        </w:rPr>
        <w:t xml:space="preserve"> asutuste veebilehtedele ning elektroonilistele avalikele teenustele juurdepääsu saamiseks. Seejuures on täpsustatud, et juhendamiskohustus ei hõlma isiku asemel teenuste sisulist kasutamist. </w:t>
      </w:r>
      <w:r w:rsidRPr="00AF6307" w:rsidR="007242AC">
        <w:rPr>
          <w:rStyle w:val="normaltextrun"/>
          <w:rFonts w:ascii="Times New Roman" w:hAnsi="Times New Roman"/>
          <w:color w:val="000000"/>
          <w:sz w:val="24"/>
          <w:szCs w:val="24"/>
        </w:rPr>
        <w:t xml:space="preserve">Säte kattub üldjoontes kehtiva </w:t>
      </w:r>
      <w:proofErr w:type="spellStart"/>
      <w:r w:rsidRPr="00AF6307" w:rsidR="007242AC">
        <w:rPr>
          <w:rStyle w:val="normaltextrun"/>
          <w:rFonts w:ascii="Times New Roman" w:hAnsi="Times New Roman"/>
          <w:color w:val="000000"/>
          <w:sz w:val="24"/>
          <w:szCs w:val="24"/>
        </w:rPr>
        <w:t>RaRS</w:t>
      </w:r>
      <w:proofErr w:type="spellEnd"/>
      <w:r w:rsidRPr="00AF6307" w:rsidR="007242AC">
        <w:rPr>
          <w:rStyle w:val="normaltextrun"/>
          <w:rFonts w:ascii="Times New Roman" w:hAnsi="Times New Roman"/>
          <w:color w:val="000000"/>
          <w:sz w:val="24"/>
          <w:szCs w:val="24"/>
        </w:rPr>
        <w:t xml:space="preserve"> § 15 lõikega 2</w:t>
      </w:r>
      <w:r w:rsidRPr="00AF6307" w:rsidR="007242AC">
        <w:rPr>
          <w:rStyle w:val="normaltextrun"/>
          <w:rFonts w:ascii="Times New Roman" w:hAnsi="Times New Roman"/>
          <w:color w:val="000000"/>
          <w:sz w:val="24"/>
          <w:szCs w:val="24"/>
          <w:vertAlign w:val="superscript"/>
        </w:rPr>
        <w:t>1</w:t>
      </w:r>
      <w:r w:rsidRPr="00AF6307" w:rsidR="007242AC">
        <w:rPr>
          <w:rStyle w:val="normaltextrun"/>
          <w:rFonts w:ascii="Times New Roman" w:hAnsi="Times New Roman"/>
          <w:color w:val="000000"/>
          <w:sz w:val="24"/>
          <w:szCs w:val="24"/>
        </w:rPr>
        <w:t xml:space="preserve">. </w:t>
      </w:r>
      <w:r w:rsidRPr="00AF6307" w:rsidR="00C92810">
        <w:rPr>
          <w:rFonts w:ascii="Times New Roman" w:hAnsi="Times New Roman"/>
          <w:sz w:val="24"/>
          <w:szCs w:val="24"/>
        </w:rPr>
        <w:t xml:space="preserve">Võrreldes kehtiva </w:t>
      </w:r>
      <w:proofErr w:type="spellStart"/>
      <w:r w:rsidRPr="00AF6307" w:rsidR="00C92810">
        <w:rPr>
          <w:rFonts w:ascii="Times New Roman" w:hAnsi="Times New Roman"/>
          <w:sz w:val="24"/>
          <w:szCs w:val="24"/>
        </w:rPr>
        <w:t>RaRS</w:t>
      </w:r>
      <w:proofErr w:type="spellEnd"/>
      <w:r w:rsidRPr="00AF6307" w:rsidR="00C92810">
        <w:rPr>
          <w:rFonts w:ascii="Times New Roman" w:hAnsi="Times New Roman"/>
          <w:sz w:val="24"/>
          <w:szCs w:val="24"/>
        </w:rPr>
        <w:t xml:space="preserve">-iga on sellest välja on jäetud arvuti kasutamise eelregistreerimise korraldamise kohustus, kuna see pole enam ajakohane ega üldjuhul vajalik. </w:t>
      </w:r>
      <w:r w:rsidRPr="00AF6307" w:rsidR="007938B4">
        <w:rPr>
          <w:rStyle w:val="normaltextrun"/>
          <w:rFonts w:ascii="Times New Roman" w:hAnsi="Times New Roman"/>
          <w:color w:val="000000"/>
          <w:sz w:val="24"/>
          <w:szCs w:val="24"/>
        </w:rPr>
        <w:t xml:space="preserve">Nagu ka teistel asjakohastel juhtudel, on siingi avaliku teabe kõrval nimetatud elektroonilisi avalikke teenuseid. Uuendusena on lisatud raamatukogutöötaja juhendamiskohustuse ulatust selgitav lause. </w:t>
      </w:r>
      <w:r w:rsidRPr="00AF6307" w:rsidR="007938B4">
        <w:rPr>
          <w:rFonts w:ascii="Times New Roman" w:hAnsi="Times New Roman"/>
          <w:sz w:val="24"/>
          <w:szCs w:val="24"/>
        </w:rPr>
        <w:t>Raamatukogutöötaja selgitamise, juhendamise ja kaasaaitamiskohustus ei ole võrreldav selle asutuse ametniku või töötaja kohustusega, kelle teabele või teenusele inimene juurdepääsu soovib. Raamatukogutöötaja aitab ennekõike vajalike veebilehtede ja muude kontaktandmete leidmisel.</w:t>
      </w:r>
    </w:p>
    <w:p w:rsidRPr="00AF6307" w:rsidR="00C92810" w:rsidP="00AF6307" w:rsidRDefault="00C92810" w14:paraId="4685DAE9" w14:textId="77777777">
      <w:pPr>
        <w:spacing w:after="0" w:line="240" w:lineRule="auto"/>
        <w:contextualSpacing/>
        <w:jc w:val="both"/>
        <w:rPr>
          <w:rFonts w:ascii="Times New Roman" w:hAnsi="Times New Roman"/>
          <w:sz w:val="24"/>
          <w:szCs w:val="24"/>
        </w:rPr>
      </w:pPr>
    </w:p>
    <w:p w:rsidRPr="00AF6307" w:rsidR="0037633D" w:rsidP="00AF6307" w:rsidRDefault="0037633D" w14:paraId="3500D5FB" w14:textId="3FC06394">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3</w:t>
      </w:r>
      <w:r w:rsidRPr="00AF6307">
        <w:rPr>
          <w:rFonts w:ascii="Times New Roman" w:hAnsi="Times New Roman"/>
          <w:sz w:val="24"/>
          <w:szCs w:val="24"/>
        </w:rPr>
        <w:t xml:space="preserve"> kattub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15 lõikega 2</w:t>
      </w:r>
      <w:r w:rsidRPr="00AF6307">
        <w:rPr>
          <w:rFonts w:ascii="Times New Roman" w:hAnsi="Times New Roman"/>
          <w:sz w:val="24"/>
          <w:szCs w:val="24"/>
          <w:vertAlign w:val="superscript"/>
        </w:rPr>
        <w:t>2</w:t>
      </w:r>
      <w:r w:rsidRPr="00AF6307">
        <w:rPr>
          <w:rFonts w:ascii="Times New Roman" w:hAnsi="Times New Roman"/>
          <w:sz w:val="24"/>
          <w:szCs w:val="24"/>
        </w:rPr>
        <w:t xml:space="preserve">. Kõnealune säte lisati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 </w:t>
      </w:r>
      <w:proofErr w:type="spellStart"/>
      <w:r w:rsidRPr="00AF6307">
        <w:rPr>
          <w:rFonts w:ascii="Times New Roman" w:hAnsi="Times New Roman"/>
          <w:sz w:val="24"/>
          <w:szCs w:val="24"/>
        </w:rPr>
        <w:t>AvTS</w:t>
      </w:r>
      <w:proofErr w:type="spellEnd"/>
      <w:r w:rsidRPr="00AF6307">
        <w:rPr>
          <w:rFonts w:ascii="Times New Roman" w:hAnsi="Times New Roman"/>
          <w:sz w:val="24"/>
          <w:szCs w:val="24"/>
        </w:rPr>
        <w:t>-i muutmise ja sellega seonduvalt teiste seaduste muutmise seadusega (71 SE)</w:t>
      </w:r>
      <w:r w:rsidRPr="00AF6307">
        <w:rPr>
          <w:rStyle w:val="Allmrkuseviide"/>
          <w:rFonts w:ascii="Times New Roman" w:hAnsi="Times New Roman"/>
          <w:sz w:val="24"/>
          <w:szCs w:val="24"/>
        </w:rPr>
        <w:footnoteReference w:id="37"/>
      </w:r>
      <w:r w:rsidRPr="00AF6307" w:rsidR="003005A3">
        <w:rPr>
          <w:rFonts w:ascii="Times New Roman" w:hAnsi="Times New Roman"/>
          <w:sz w:val="24"/>
          <w:szCs w:val="24"/>
        </w:rPr>
        <w:t xml:space="preserve">, et </w:t>
      </w:r>
      <w:r w:rsidRPr="00AF6307" w:rsidR="00731C93">
        <w:rPr>
          <w:rFonts w:ascii="Times New Roman" w:hAnsi="Times New Roman"/>
          <w:sz w:val="24"/>
          <w:szCs w:val="24"/>
        </w:rPr>
        <w:t>selles sisalduks</w:t>
      </w:r>
      <w:r w:rsidRPr="00AF6307" w:rsidR="003005A3">
        <w:rPr>
          <w:rFonts w:ascii="Times New Roman" w:hAnsi="Times New Roman"/>
          <w:sz w:val="24"/>
          <w:szCs w:val="24"/>
        </w:rPr>
        <w:t xml:space="preserve"> </w:t>
      </w:r>
      <w:r w:rsidRPr="00AF6307" w:rsidR="00731C93">
        <w:rPr>
          <w:rFonts w:ascii="Times New Roman" w:hAnsi="Times New Roman"/>
          <w:sz w:val="24"/>
          <w:szCs w:val="24"/>
        </w:rPr>
        <w:t>Euroopa Parlamendi ja nõukogu direktiivi 2013/37/EL, 26. juuni 2013, millega muudetakse direktiivi 2003/98/EÜ avaliku sektori valduses oleva teabe taaskasutamise kohta (ELT L 175, 27.</w:t>
      </w:r>
      <w:r w:rsidRPr="00AF6307" w:rsidR="00750A08">
        <w:rPr>
          <w:rFonts w:ascii="Times New Roman" w:hAnsi="Times New Roman"/>
          <w:sz w:val="24"/>
          <w:szCs w:val="24"/>
        </w:rPr>
        <w:t>0</w:t>
      </w:r>
      <w:r w:rsidRPr="00AF6307" w:rsidR="00731C93">
        <w:rPr>
          <w:rFonts w:ascii="Times New Roman" w:hAnsi="Times New Roman"/>
          <w:sz w:val="24"/>
          <w:szCs w:val="24"/>
        </w:rPr>
        <w:t>6.2013, lk 1–8)</w:t>
      </w:r>
      <w:r w:rsidRPr="00AF6307" w:rsidR="00731C93">
        <w:rPr>
          <w:rStyle w:val="Allmrkuseviide"/>
          <w:rFonts w:ascii="Times New Roman" w:hAnsi="Times New Roman"/>
          <w:sz w:val="24"/>
          <w:szCs w:val="24"/>
        </w:rPr>
        <w:footnoteReference w:id="38"/>
      </w:r>
      <w:r w:rsidRPr="00AF6307" w:rsidR="003005A3">
        <w:rPr>
          <w:rFonts w:ascii="Times New Roman" w:hAnsi="Times New Roman"/>
          <w:sz w:val="24"/>
          <w:szCs w:val="24"/>
        </w:rPr>
        <w:t xml:space="preserve"> nõuetele vastav määratlus, milline raamatukogude, arhiivide ja muuseumide valduses olev teave tuleb direktiivis sätestatud tingimustel ärilistel või mitteärilistel eesmärkidel taaskasutatavaks teh</w:t>
      </w:r>
      <w:r w:rsidRPr="00AF6307" w:rsidR="00731C93">
        <w:rPr>
          <w:rFonts w:ascii="Times New Roman" w:hAnsi="Times New Roman"/>
          <w:sz w:val="24"/>
          <w:szCs w:val="24"/>
        </w:rPr>
        <w:t>a. Nimetatud direktiiv küll täna enam ei kehti, ent seda asendab Euroopa Parlamendi ja nõukogu direktiiv (EL) 2019/1024, 20. juuni 2019, avaandmete ja avaliku sektori valduses oleva teabe taaskasutamise kohta (uuesti sõnastatud) (</w:t>
      </w:r>
      <w:r w:rsidRPr="00AF6307" w:rsidR="00750A08">
        <w:rPr>
          <w:rFonts w:ascii="Times New Roman" w:hAnsi="Times New Roman"/>
          <w:sz w:val="24"/>
          <w:szCs w:val="24"/>
        </w:rPr>
        <w:t>ELT L 172, 26.06.2019, lk 56–83</w:t>
      </w:r>
      <w:r w:rsidRPr="00AF6307" w:rsidR="00731C93">
        <w:rPr>
          <w:rFonts w:ascii="Times New Roman" w:hAnsi="Times New Roman"/>
          <w:sz w:val="24"/>
          <w:szCs w:val="24"/>
        </w:rPr>
        <w:t>)</w:t>
      </w:r>
      <w:r w:rsidRPr="00AF6307" w:rsidR="00750A08">
        <w:rPr>
          <w:rStyle w:val="Allmrkuseviide"/>
          <w:rFonts w:ascii="Times New Roman" w:hAnsi="Times New Roman"/>
          <w:sz w:val="24"/>
          <w:szCs w:val="24"/>
        </w:rPr>
        <w:footnoteReference w:id="39"/>
      </w:r>
      <w:r w:rsidRPr="00AF6307" w:rsidR="00731C93">
        <w:rPr>
          <w:rFonts w:ascii="Times New Roman" w:hAnsi="Times New Roman"/>
          <w:sz w:val="24"/>
          <w:szCs w:val="24"/>
        </w:rPr>
        <w:t>.</w:t>
      </w:r>
    </w:p>
    <w:p w:rsidRPr="00AF6307" w:rsidR="00C92810" w:rsidP="00AF6307" w:rsidRDefault="00C92810" w14:paraId="684893FA" w14:textId="52B8E820">
      <w:pPr>
        <w:spacing w:after="0" w:line="240" w:lineRule="auto"/>
        <w:contextualSpacing/>
        <w:jc w:val="both"/>
        <w:rPr>
          <w:rFonts w:ascii="Times New Roman" w:hAnsi="Times New Roman"/>
          <w:sz w:val="24"/>
          <w:szCs w:val="24"/>
        </w:rPr>
      </w:pPr>
    </w:p>
    <w:p w:rsidRPr="00AF6307" w:rsidR="00750A08" w:rsidP="00AF6307" w:rsidRDefault="00750A08" w14:paraId="27C49E72" w14:textId="1AADF8C8">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4</w:t>
      </w:r>
      <w:r w:rsidRPr="00AF6307">
        <w:rPr>
          <w:rFonts w:ascii="Times New Roman" w:hAnsi="Times New Roman"/>
          <w:sz w:val="24"/>
          <w:szCs w:val="24"/>
        </w:rPr>
        <w:t xml:space="preserve"> puudutab </w:t>
      </w:r>
      <w:proofErr w:type="spellStart"/>
      <w:r w:rsidRPr="00AF6307">
        <w:rPr>
          <w:rFonts w:ascii="Times New Roman" w:hAnsi="Times New Roman"/>
          <w:sz w:val="24"/>
          <w:szCs w:val="24"/>
        </w:rPr>
        <w:t>raamatukogudevahelist</w:t>
      </w:r>
      <w:proofErr w:type="spellEnd"/>
      <w:r w:rsidRPr="00AF6307">
        <w:rPr>
          <w:rFonts w:ascii="Times New Roman" w:hAnsi="Times New Roman"/>
          <w:sz w:val="24"/>
          <w:szCs w:val="24"/>
        </w:rPr>
        <w:t xml:space="preserve"> laenutust nähes ette, et rahvaraamatukogu kogudes puuduvad väljaanded tellitakse lugeja soovil teistest raamatukogudest. Sättes on ka märgitud, et lugejalt võib nõuda </w:t>
      </w:r>
      <w:proofErr w:type="spellStart"/>
      <w:r w:rsidRPr="00AF6307">
        <w:rPr>
          <w:rFonts w:ascii="Times New Roman" w:hAnsi="Times New Roman"/>
          <w:sz w:val="24"/>
          <w:szCs w:val="24"/>
        </w:rPr>
        <w:t>raamatukogudevahelise</w:t>
      </w:r>
      <w:proofErr w:type="spellEnd"/>
      <w:r w:rsidRPr="00AF6307">
        <w:rPr>
          <w:rFonts w:ascii="Times New Roman" w:hAnsi="Times New Roman"/>
          <w:sz w:val="24"/>
          <w:szCs w:val="24"/>
        </w:rPr>
        <w:t xml:space="preserve"> laenutuse kulude katmist, kuid väljaannete tellimine haruraamatukogust on tasuta. </w:t>
      </w:r>
      <w:proofErr w:type="spellStart"/>
      <w:r w:rsidRPr="00AF6307" w:rsidR="0074214A">
        <w:rPr>
          <w:rFonts w:ascii="Times New Roman" w:hAnsi="Times New Roman"/>
          <w:sz w:val="24"/>
          <w:szCs w:val="24"/>
        </w:rPr>
        <w:t>Raamatukogudevaheline</w:t>
      </w:r>
      <w:proofErr w:type="spellEnd"/>
      <w:r w:rsidRPr="00AF6307" w:rsidR="0074214A">
        <w:rPr>
          <w:rFonts w:ascii="Times New Roman" w:hAnsi="Times New Roman"/>
          <w:sz w:val="24"/>
          <w:szCs w:val="24"/>
        </w:rPr>
        <w:t xml:space="preserve"> laenutus on seni olnud reguleeritud </w:t>
      </w:r>
      <w:proofErr w:type="spellStart"/>
      <w:r w:rsidRPr="00AF6307" w:rsidR="0074214A">
        <w:rPr>
          <w:rFonts w:ascii="Times New Roman" w:hAnsi="Times New Roman"/>
          <w:sz w:val="24"/>
          <w:szCs w:val="24"/>
        </w:rPr>
        <w:t>RaRS</w:t>
      </w:r>
      <w:proofErr w:type="spellEnd"/>
      <w:r w:rsidRPr="00AF6307" w:rsidR="0074214A">
        <w:rPr>
          <w:rFonts w:ascii="Times New Roman" w:hAnsi="Times New Roman"/>
          <w:sz w:val="24"/>
          <w:szCs w:val="24"/>
        </w:rPr>
        <w:t xml:space="preserve"> § 15 lõikes 4. Uuendusena lisatakse eelnõuga täpsustus, et väljaannete tellimine haruraamatukogust on tasuta. </w:t>
      </w:r>
      <w:r w:rsidRPr="00AF6307" w:rsidR="00225B91">
        <w:rPr>
          <w:rFonts w:ascii="Times New Roman" w:hAnsi="Times New Roman"/>
          <w:sz w:val="24"/>
          <w:szCs w:val="24"/>
        </w:rPr>
        <w:t>Väljaannete liikumisega ühe rahvaraamatukogu erinevate struktuuriüksuste vahel kaasnevad arusaadavalt samuti kulud, ent need on teisalt tasandatavad sellega, et kõikides haruraamatukogudes ei pea olema sama lai valik väljaandeid kohapeal olemas, vaid seda ressurssi saab jagada.</w:t>
      </w:r>
    </w:p>
    <w:p w:rsidRPr="00AF6307" w:rsidR="00A675F4" w:rsidP="00AF6307" w:rsidRDefault="00A675F4" w14:paraId="36F329E2" w14:textId="77777777">
      <w:pPr>
        <w:spacing w:after="0" w:line="240" w:lineRule="auto"/>
        <w:contextualSpacing/>
        <w:jc w:val="both"/>
        <w:rPr>
          <w:rFonts w:ascii="Times New Roman" w:hAnsi="Times New Roman"/>
          <w:sz w:val="24"/>
          <w:szCs w:val="24"/>
        </w:rPr>
      </w:pPr>
    </w:p>
    <w:p w:rsidRPr="00AF6307" w:rsidR="00687430" w:rsidP="00AF6307" w:rsidRDefault="00D85383" w14:paraId="70621A82" w14:textId="4470B6B3">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Lõikes 5</w:t>
      </w:r>
      <w:r w:rsidRPr="00AF6307">
        <w:rPr>
          <w:rFonts w:ascii="Times New Roman" w:hAnsi="Times New Roman"/>
          <w:sz w:val="24"/>
          <w:szCs w:val="24"/>
        </w:rPr>
        <w:t xml:space="preserve"> reguleeritakse tagatise küsimist, mis seni on tulenenud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15 lõikest 5. Eelnõu kohaselt võib nõuda </w:t>
      </w:r>
      <w:r w:rsidRPr="00AF6307">
        <w:rPr>
          <w:rStyle w:val="normaltextrun"/>
          <w:rFonts w:ascii="Times New Roman" w:hAnsi="Times New Roman"/>
          <w:color w:val="202020"/>
          <w:sz w:val="24"/>
          <w:szCs w:val="24"/>
          <w:shd w:val="clear" w:color="auto" w:fill="FFFFFF"/>
        </w:rPr>
        <w:t xml:space="preserve">lugejalt väljaande või eseme </w:t>
      </w:r>
      <w:proofErr w:type="spellStart"/>
      <w:r w:rsidRPr="00AF6307">
        <w:rPr>
          <w:rStyle w:val="normaltextrun"/>
          <w:rFonts w:ascii="Times New Roman" w:hAnsi="Times New Roman"/>
          <w:color w:val="202020"/>
          <w:sz w:val="24"/>
          <w:szCs w:val="24"/>
          <w:shd w:val="clear" w:color="auto" w:fill="FFFFFF"/>
        </w:rPr>
        <w:t>kojulaenutamisel</w:t>
      </w:r>
      <w:proofErr w:type="spellEnd"/>
      <w:r w:rsidRPr="00AF6307">
        <w:rPr>
          <w:rStyle w:val="normaltextrun"/>
          <w:rFonts w:ascii="Times New Roman" w:hAnsi="Times New Roman"/>
          <w:color w:val="202020"/>
          <w:sz w:val="24"/>
          <w:szCs w:val="24"/>
          <w:shd w:val="clear" w:color="auto" w:fill="FFFFFF"/>
        </w:rPr>
        <w:t xml:space="preserve"> tagatist kuni selle hinna kümnekordses suuruses, kui: 1) tema rahvastikuregistrisse kantud elukoht ei ole Eestis või </w:t>
      </w:r>
      <w:r w:rsidRPr="00AF6307">
        <w:rPr>
          <w:rStyle w:val="normaltextrun"/>
          <w:rFonts w:ascii="Times New Roman" w:hAnsi="Times New Roman"/>
          <w:color w:val="202020"/>
          <w:sz w:val="24"/>
          <w:szCs w:val="24"/>
          <w:bdr w:val="none" w:color="auto" w:sz="0" w:space="0" w:frame="1"/>
        </w:rPr>
        <w:t xml:space="preserve">2) see on vajalik väljaande või eseme väärtuse või nende koguväärtuse tõttu. </w:t>
      </w:r>
      <w:r w:rsidRPr="00AF6307" w:rsidR="006B22D5">
        <w:rPr>
          <w:rStyle w:val="normaltextrun"/>
          <w:rFonts w:ascii="Times New Roman" w:hAnsi="Times New Roman"/>
          <w:color w:val="202020"/>
          <w:sz w:val="24"/>
          <w:szCs w:val="24"/>
          <w:bdr w:val="none" w:color="auto" w:sz="0" w:space="0" w:frame="1"/>
        </w:rPr>
        <w:t xml:space="preserve">Võrreldes kehtiva </w:t>
      </w:r>
      <w:proofErr w:type="spellStart"/>
      <w:r w:rsidRPr="00AF6307" w:rsidR="006B22D5">
        <w:rPr>
          <w:rStyle w:val="normaltextrun"/>
          <w:rFonts w:ascii="Times New Roman" w:hAnsi="Times New Roman"/>
          <w:color w:val="202020"/>
          <w:sz w:val="24"/>
          <w:szCs w:val="24"/>
          <w:bdr w:val="none" w:color="auto" w:sz="0" w:space="0" w:frame="1"/>
        </w:rPr>
        <w:t>RaRS</w:t>
      </w:r>
      <w:proofErr w:type="spellEnd"/>
      <w:r w:rsidRPr="00AF6307" w:rsidR="006B22D5">
        <w:rPr>
          <w:rStyle w:val="normaltextrun"/>
          <w:rFonts w:ascii="Times New Roman" w:hAnsi="Times New Roman"/>
          <w:color w:val="202020"/>
          <w:sz w:val="24"/>
          <w:szCs w:val="24"/>
          <w:bdr w:val="none" w:color="auto" w:sz="0" w:space="0" w:frame="1"/>
        </w:rPr>
        <w:t xml:space="preserve">-iga on tehtud mitu muudatust. Lisatud on täpsustus, et tagatist võib nõuda kuni väljaande või eseme hinna kümnekordses suuruses. Tagatise suurim võimalik määr on seotud eelnõu § 21 lõikest 2 tuleneva hüvitise määraga, mida lugeja on kohustatud </w:t>
      </w:r>
      <w:r w:rsidRPr="00AF6307" w:rsidR="006B22D5">
        <w:rPr>
          <w:rFonts w:ascii="Times New Roman" w:hAnsi="Times New Roman" w:eastAsia="Times New Roman"/>
          <w:sz w:val="24"/>
          <w:szCs w:val="24"/>
          <w:lang w:eastAsia="et-EE"/>
        </w:rPr>
        <w:t xml:space="preserve">väljaande või eseme rikkumise või tagastamata jätmise korral tasuma. </w:t>
      </w:r>
      <w:r w:rsidRPr="00AF6307" w:rsidR="00687430">
        <w:rPr>
          <w:rFonts w:ascii="Times New Roman" w:hAnsi="Times New Roman" w:eastAsia="Times New Roman"/>
          <w:sz w:val="24"/>
          <w:szCs w:val="24"/>
          <w:lang w:eastAsia="et-EE"/>
        </w:rPr>
        <w:t>Tagatise ja viidatud hüvitise suurust ei saa võrdsustada väljaande või eseme hinnaga selle soetamise hetkel, sest tagastamata jäetud (haruldast) väljaannet ei pruugi (järelturult) enam sama hinnaga saada ning arvestada tuleb ka väljaande kogusse lisamisega kaasnevat töötlemiskulu.</w:t>
      </w:r>
    </w:p>
    <w:p w:rsidRPr="00AF6307" w:rsidR="00687430" w:rsidP="00AF6307" w:rsidRDefault="00687430" w14:paraId="5955DBD8" w14:textId="77777777">
      <w:pPr>
        <w:spacing w:after="0" w:line="240" w:lineRule="auto"/>
        <w:contextualSpacing/>
        <w:jc w:val="both"/>
        <w:rPr>
          <w:rFonts w:ascii="Times New Roman" w:hAnsi="Times New Roman" w:eastAsia="Times New Roman"/>
          <w:sz w:val="24"/>
          <w:szCs w:val="24"/>
          <w:lang w:eastAsia="et-EE"/>
        </w:rPr>
      </w:pPr>
    </w:p>
    <w:p w:rsidRPr="00AF6307" w:rsidR="003363AB" w:rsidP="00AF6307" w:rsidRDefault="00687430" w14:paraId="45E338BA" w14:textId="11651070">
      <w:pPr>
        <w:spacing w:after="0" w:line="240" w:lineRule="auto"/>
        <w:contextualSpacing/>
        <w:jc w:val="both"/>
        <w:rPr>
          <w:rStyle w:val="normaltextrun"/>
          <w:rFonts w:ascii="Times New Roman" w:hAnsi="Times New Roman"/>
          <w:color w:val="202020"/>
          <w:sz w:val="24"/>
          <w:szCs w:val="24"/>
          <w:shd w:val="clear" w:color="auto" w:fill="FFFFFF"/>
        </w:rPr>
      </w:pPr>
      <w:r w:rsidRPr="00AF6307">
        <w:rPr>
          <w:rFonts w:ascii="Times New Roman" w:hAnsi="Times New Roman" w:eastAsia="Times New Roman"/>
          <w:sz w:val="24"/>
          <w:szCs w:val="24"/>
          <w:lang w:eastAsia="et-EE"/>
        </w:rPr>
        <w:t xml:space="preserve">Kui seni on tagatise nõudmise üheks aluseks olnud asjaolu, et lugeja rahvastikuregistrisse kantud elukohaks ei ole rahvaraamatukogu asukohajärgne vald või linn, siis nüüd saab tagatist küsida, kui lugeja </w:t>
      </w:r>
      <w:r w:rsidRPr="00AF6307">
        <w:rPr>
          <w:rStyle w:val="normaltextrun"/>
          <w:rFonts w:ascii="Times New Roman" w:hAnsi="Times New Roman"/>
          <w:color w:val="202020"/>
          <w:sz w:val="24"/>
          <w:szCs w:val="24"/>
          <w:shd w:val="clear" w:color="auto" w:fill="FFFFFF"/>
        </w:rPr>
        <w:t xml:space="preserve">rahvastikuregistrisse kantud elukoht ei ole Eestis. Muudatus on tingitud asjaolust, et inimesed on muutunud liikuvamaks, jagades end sageli mitme kodu vahel ja kasutades seega ka mitme </w:t>
      </w:r>
      <w:proofErr w:type="spellStart"/>
      <w:r w:rsidRPr="00AF6307">
        <w:rPr>
          <w:rStyle w:val="normaltextrun"/>
          <w:rFonts w:ascii="Times New Roman" w:hAnsi="Times New Roman"/>
          <w:color w:val="202020"/>
          <w:sz w:val="24"/>
          <w:szCs w:val="24"/>
          <w:shd w:val="clear" w:color="auto" w:fill="FFFFFF"/>
        </w:rPr>
        <w:t>KOV-i</w:t>
      </w:r>
      <w:proofErr w:type="spellEnd"/>
      <w:r w:rsidRPr="00AF6307">
        <w:rPr>
          <w:rStyle w:val="normaltextrun"/>
          <w:rFonts w:ascii="Times New Roman" w:hAnsi="Times New Roman"/>
          <w:color w:val="202020"/>
          <w:sz w:val="24"/>
          <w:szCs w:val="24"/>
          <w:shd w:val="clear" w:color="auto" w:fill="FFFFFF"/>
        </w:rPr>
        <w:t xml:space="preserve"> avalikke teenuseid, s</w:t>
      </w:r>
      <w:r w:rsidRPr="00AF6307" w:rsidR="00EE1081">
        <w:rPr>
          <w:rStyle w:val="normaltextrun"/>
          <w:rFonts w:ascii="Times New Roman" w:hAnsi="Times New Roman"/>
          <w:color w:val="202020"/>
          <w:sz w:val="24"/>
          <w:szCs w:val="24"/>
          <w:shd w:val="clear" w:color="auto" w:fill="FFFFFF"/>
        </w:rPr>
        <w:t>eal</w:t>
      </w:r>
      <w:r w:rsidRPr="00AF6307">
        <w:rPr>
          <w:rStyle w:val="normaltextrun"/>
          <w:rFonts w:ascii="Times New Roman" w:hAnsi="Times New Roman"/>
          <w:color w:val="202020"/>
          <w:sz w:val="24"/>
          <w:szCs w:val="24"/>
          <w:shd w:val="clear" w:color="auto" w:fill="FFFFFF"/>
        </w:rPr>
        <w:t>h</w:t>
      </w:r>
      <w:r w:rsidRPr="00AF6307" w:rsidR="00EE1081">
        <w:rPr>
          <w:rStyle w:val="normaltextrun"/>
          <w:rFonts w:ascii="Times New Roman" w:hAnsi="Times New Roman"/>
          <w:color w:val="202020"/>
          <w:sz w:val="24"/>
          <w:szCs w:val="24"/>
          <w:shd w:val="clear" w:color="auto" w:fill="FFFFFF"/>
        </w:rPr>
        <w:t>ulgas</w:t>
      </w:r>
      <w:r w:rsidRPr="00AF6307">
        <w:rPr>
          <w:rStyle w:val="normaltextrun"/>
          <w:rFonts w:ascii="Times New Roman" w:hAnsi="Times New Roman"/>
          <w:color w:val="202020"/>
          <w:sz w:val="24"/>
          <w:szCs w:val="24"/>
          <w:shd w:val="clear" w:color="auto" w:fill="FFFFFF"/>
        </w:rPr>
        <w:t xml:space="preserve"> rahvaraamatukogu teenuseid. Samal ajal</w:t>
      </w:r>
      <w:r w:rsidRPr="00AF6307" w:rsidR="00531268">
        <w:rPr>
          <w:rStyle w:val="normaltextrun"/>
          <w:rFonts w:ascii="Times New Roman" w:hAnsi="Times New Roman"/>
          <w:color w:val="202020"/>
          <w:sz w:val="24"/>
          <w:szCs w:val="24"/>
          <w:shd w:val="clear" w:color="auto" w:fill="FFFFFF"/>
        </w:rPr>
        <w:t xml:space="preserve"> </w:t>
      </w:r>
      <w:r w:rsidRPr="00AF6307">
        <w:rPr>
          <w:rStyle w:val="normaltextrun"/>
          <w:rFonts w:ascii="Times New Roman" w:hAnsi="Times New Roman"/>
          <w:color w:val="202020"/>
          <w:sz w:val="24"/>
          <w:szCs w:val="24"/>
          <w:shd w:val="clear" w:color="auto" w:fill="FFFFFF"/>
        </w:rPr>
        <w:t xml:space="preserve">toimub suhtlus rahvaraamatukogu ja lugeja vahel üha enam elektroonilisi kanaleid </w:t>
      </w:r>
      <w:r w:rsidRPr="00AF6307" w:rsidR="00531268">
        <w:rPr>
          <w:rStyle w:val="normaltextrun"/>
          <w:rFonts w:ascii="Times New Roman" w:hAnsi="Times New Roman"/>
          <w:color w:val="202020"/>
          <w:sz w:val="24"/>
          <w:szCs w:val="24"/>
          <w:shd w:val="clear" w:color="auto" w:fill="FFFFFF"/>
        </w:rPr>
        <w:t xml:space="preserve">pidi, mistõttu inimese elukohal Eesti piires rahvaraamatukogu ees olevate kohustustega seoses olulist tähtsust ei ole. Küll aga annab rahvaraamatukogule kindlustunde see, kui lugeja registreeritud elukoht on siiski Eestis. Kuivõrd rahvaraamatukogu on avatud kõigile, on seal lugejateks sageli ka välismaalased. Kui neil puudub registreeritud elukoha kaudu Eestiga püsiv side, on tagatise võtmine hea abinõu rahvaraamatukogu kogude tervikluse </w:t>
      </w:r>
      <w:r w:rsidRPr="00AF6307" w:rsidR="003363AB">
        <w:rPr>
          <w:rStyle w:val="normaltextrun"/>
          <w:rFonts w:ascii="Times New Roman" w:hAnsi="Times New Roman"/>
          <w:color w:val="202020"/>
          <w:sz w:val="24"/>
          <w:szCs w:val="24"/>
          <w:shd w:val="clear" w:color="auto" w:fill="FFFFFF"/>
        </w:rPr>
        <w:t>säilitamiseks</w:t>
      </w:r>
      <w:r w:rsidRPr="00AF6307" w:rsidR="00531268">
        <w:rPr>
          <w:rStyle w:val="normaltextrun"/>
          <w:rFonts w:ascii="Times New Roman" w:hAnsi="Times New Roman"/>
          <w:color w:val="202020"/>
          <w:sz w:val="24"/>
          <w:szCs w:val="24"/>
          <w:shd w:val="clear" w:color="auto" w:fill="FFFFFF"/>
        </w:rPr>
        <w:t>.</w:t>
      </w:r>
    </w:p>
    <w:p w:rsidRPr="00AF6307" w:rsidR="003363AB" w:rsidP="00AF6307" w:rsidRDefault="003363AB" w14:paraId="6981D8D1" w14:textId="77777777">
      <w:pPr>
        <w:spacing w:after="0" w:line="240" w:lineRule="auto"/>
        <w:contextualSpacing/>
        <w:jc w:val="both"/>
        <w:rPr>
          <w:rStyle w:val="normaltextrun"/>
          <w:rFonts w:ascii="Times New Roman" w:hAnsi="Times New Roman"/>
          <w:color w:val="202020"/>
          <w:sz w:val="24"/>
          <w:szCs w:val="24"/>
          <w:shd w:val="clear" w:color="auto" w:fill="FFFFFF"/>
        </w:rPr>
      </w:pPr>
    </w:p>
    <w:p w:rsidRPr="00AF6307" w:rsidR="006B22D5" w:rsidP="00AF6307" w:rsidRDefault="003363AB" w14:paraId="5E3140B4" w14:textId="6D3448F0">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Väljaande (või eseme) väärtust puudutavasse punkti on lisatud täpsustus koguväärtuse näol. See on oluline näiteks juhul, kui laenutatud </w:t>
      </w:r>
      <w:r w:rsidRPr="00AF6307" w:rsidR="00CF5974">
        <w:rPr>
          <w:rFonts w:ascii="Times New Roman" w:hAnsi="Times New Roman"/>
          <w:sz w:val="24"/>
          <w:szCs w:val="24"/>
        </w:rPr>
        <w:t>e-</w:t>
      </w:r>
      <w:proofErr w:type="spellStart"/>
      <w:r w:rsidRPr="00AF6307" w:rsidR="00CF5974">
        <w:rPr>
          <w:rFonts w:ascii="Times New Roman" w:hAnsi="Times New Roman"/>
          <w:sz w:val="24"/>
          <w:szCs w:val="24"/>
        </w:rPr>
        <w:t>luger</w:t>
      </w:r>
      <w:r w:rsidRPr="00AF6307">
        <w:rPr>
          <w:rFonts w:ascii="Times New Roman" w:hAnsi="Times New Roman"/>
          <w:sz w:val="24"/>
          <w:szCs w:val="24"/>
        </w:rPr>
        <w:t>i</w:t>
      </w:r>
      <w:proofErr w:type="spellEnd"/>
      <w:r w:rsidRPr="00AF6307">
        <w:rPr>
          <w:rFonts w:ascii="Times New Roman" w:hAnsi="Times New Roman"/>
          <w:sz w:val="24"/>
          <w:szCs w:val="24"/>
        </w:rPr>
        <w:t xml:space="preserve"> väärtus</w:t>
      </w:r>
      <w:r w:rsidRPr="00AF6307" w:rsidR="00CF5974">
        <w:rPr>
          <w:rFonts w:ascii="Times New Roman" w:hAnsi="Times New Roman"/>
          <w:sz w:val="24"/>
          <w:szCs w:val="24"/>
        </w:rPr>
        <w:t xml:space="preserve"> koos selle</w:t>
      </w:r>
      <w:r w:rsidRPr="00AF6307">
        <w:rPr>
          <w:rFonts w:ascii="Times New Roman" w:hAnsi="Times New Roman"/>
          <w:sz w:val="24"/>
          <w:szCs w:val="24"/>
        </w:rPr>
        <w:t>sse</w:t>
      </w:r>
      <w:r w:rsidRPr="00AF6307" w:rsidR="00CF5974">
        <w:rPr>
          <w:rFonts w:ascii="Times New Roman" w:hAnsi="Times New Roman"/>
          <w:sz w:val="24"/>
          <w:szCs w:val="24"/>
        </w:rPr>
        <w:t xml:space="preserve"> laaditud e-väljaannete väärtusega ületab </w:t>
      </w:r>
      <w:r w:rsidRPr="00AF6307">
        <w:rPr>
          <w:rFonts w:ascii="Times New Roman" w:hAnsi="Times New Roman"/>
          <w:sz w:val="24"/>
          <w:szCs w:val="24"/>
        </w:rPr>
        <w:t>piirmäära</w:t>
      </w:r>
      <w:r w:rsidRPr="00AF6307" w:rsidR="00CF5974">
        <w:rPr>
          <w:rFonts w:ascii="Times New Roman" w:hAnsi="Times New Roman"/>
          <w:sz w:val="24"/>
          <w:szCs w:val="24"/>
        </w:rPr>
        <w:t xml:space="preserve">, mille puhul </w:t>
      </w:r>
      <w:r w:rsidRPr="00AF6307">
        <w:rPr>
          <w:rFonts w:ascii="Times New Roman" w:hAnsi="Times New Roman"/>
          <w:sz w:val="24"/>
          <w:szCs w:val="24"/>
        </w:rPr>
        <w:t>KOV</w:t>
      </w:r>
      <w:r w:rsidRPr="00AF6307" w:rsidR="00CF5974">
        <w:rPr>
          <w:rFonts w:ascii="Times New Roman" w:hAnsi="Times New Roman"/>
          <w:sz w:val="24"/>
          <w:szCs w:val="24"/>
        </w:rPr>
        <w:t xml:space="preserve"> on kehtestanud tagatis</w:t>
      </w:r>
      <w:r w:rsidRPr="00AF6307">
        <w:rPr>
          <w:rFonts w:ascii="Times New Roman" w:hAnsi="Times New Roman"/>
          <w:sz w:val="24"/>
          <w:szCs w:val="24"/>
        </w:rPr>
        <w:t>e nõudmise kohustuse, olgugi et eraldivõetuna laenutatud seade ega väljaanded kõnealust piirmäära ei ületaks.</w:t>
      </w:r>
    </w:p>
    <w:p w:rsidRPr="00AF6307" w:rsidR="00CF5974" w:rsidP="00AF6307" w:rsidRDefault="00CF5974" w14:paraId="6BA99E78" w14:textId="77777777">
      <w:pPr>
        <w:spacing w:after="0" w:line="240" w:lineRule="auto"/>
        <w:contextualSpacing/>
        <w:jc w:val="both"/>
        <w:rPr>
          <w:rFonts w:ascii="Times New Roman" w:hAnsi="Times New Roman"/>
          <w:sz w:val="24"/>
          <w:szCs w:val="24"/>
        </w:rPr>
      </w:pPr>
    </w:p>
    <w:p w:rsidRPr="00AF6307" w:rsidR="003363AB" w:rsidP="00AF6307" w:rsidRDefault="003363AB" w14:paraId="7E29813F" w14:textId="2E2DA003">
      <w:pPr>
        <w:spacing w:after="0" w:line="240" w:lineRule="auto"/>
        <w:contextualSpacing/>
        <w:jc w:val="both"/>
        <w:rPr>
          <w:rFonts w:ascii="Times New Roman" w:hAnsi="Times New Roman" w:eastAsia="Times New Roman"/>
          <w:b/>
          <w:bCs/>
          <w:sz w:val="24"/>
          <w:szCs w:val="24"/>
          <w:lang w:eastAsia="et-EE"/>
        </w:rPr>
      </w:pPr>
      <w:r w:rsidRPr="00AF6307">
        <w:rPr>
          <w:rStyle w:val="normaltextrun"/>
          <w:rFonts w:ascii="Times New Roman" w:hAnsi="Times New Roman"/>
          <w:color w:val="202020"/>
          <w:sz w:val="24"/>
          <w:szCs w:val="24"/>
          <w:u w:val="single"/>
          <w:shd w:val="clear" w:color="auto" w:fill="FFFFFF"/>
        </w:rPr>
        <w:t>Lõike 6</w:t>
      </w:r>
      <w:r w:rsidRPr="00AF6307">
        <w:rPr>
          <w:rStyle w:val="normaltextrun"/>
          <w:rFonts w:ascii="Times New Roman" w:hAnsi="Times New Roman"/>
          <w:color w:val="202020"/>
          <w:sz w:val="24"/>
          <w:szCs w:val="24"/>
          <w:shd w:val="clear" w:color="auto" w:fill="FFFFFF"/>
        </w:rPr>
        <w:t xml:space="preserve"> kohaselt kehtestab sama paragrahvi lõigetes 1 ja 4 nimetatud tasude</w:t>
      </w:r>
      <w:r w:rsidRPr="00AF6307" w:rsidR="002B6254">
        <w:rPr>
          <w:rStyle w:val="normaltextrun"/>
          <w:rFonts w:ascii="Times New Roman" w:hAnsi="Times New Roman"/>
          <w:color w:val="202020"/>
          <w:sz w:val="24"/>
          <w:szCs w:val="24"/>
          <w:shd w:val="clear" w:color="auto" w:fill="FFFFFF"/>
        </w:rPr>
        <w:t xml:space="preserve"> (tasulised teenused ja </w:t>
      </w:r>
      <w:proofErr w:type="spellStart"/>
      <w:r w:rsidRPr="00AF6307" w:rsidR="002B6254">
        <w:rPr>
          <w:rStyle w:val="normaltextrun"/>
          <w:rFonts w:ascii="Times New Roman" w:hAnsi="Times New Roman"/>
          <w:color w:val="202020"/>
          <w:sz w:val="24"/>
          <w:szCs w:val="24"/>
          <w:shd w:val="clear" w:color="auto" w:fill="FFFFFF"/>
        </w:rPr>
        <w:t>raamatukogudevahelise</w:t>
      </w:r>
      <w:proofErr w:type="spellEnd"/>
      <w:r w:rsidRPr="00AF6307" w:rsidR="002B6254">
        <w:rPr>
          <w:rStyle w:val="normaltextrun"/>
          <w:rFonts w:ascii="Times New Roman" w:hAnsi="Times New Roman"/>
          <w:color w:val="202020"/>
          <w:sz w:val="24"/>
          <w:szCs w:val="24"/>
          <w:shd w:val="clear" w:color="auto" w:fill="FFFFFF"/>
        </w:rPr>
        <w:t xml:space="preserve"> laenutuse kulud)</w:t>
      </w:r>
      <w:r w:rsidRPr="00AF6307">
        <w:rPr>
          <w:rStyle w:val="normaltextrun"/>
          <w:rFonts w:ascii="Times New Roman" w:hAnsi="Times New Roman"/>
          <w:color w:val="202020"/>
          <w:sz w:val="24"/>
          <w:szCs w:val="24"/>
          <w:shd w:val="clear" w:color="auto" w:fill="FFFFFF"/>
        </w:rPr>
        <w:t xml:space="preserve"> kulupõhised suurused ja lõikes 5 nimetatud tagatise määra ning nende tasumise ja tagastamise tingimused ja korra KOV.</w:t>
      </w:r>
      <w:r w:rsidRPr="00AF6307" w:rsidR="002B6254">
        <w:rPr>
          <w:rStyle w:val="normaltextrun"/>
          <w:rFonts w:ascii="Times New Roman" w:hAnsi="Times New Roman"/>
          <w:color w:val="202020"/>
          <w:sz w:val="24"/>
          <w:szCs w:val="24"/>
          <w:shd w:val="clear" w:color="auto" w:fill="FFFFFF"/>
        </w:rPr>
        <w:t xml:space="preserve"> Sa</w:t>
      </w:r>
      <w:r w:rsidRPr="00AF6307" w:rsidR="00FE2C46">
        <w:rPr>
          <w:rStyle w:val="normaltextrun"/>
          <w:rFonts w:ascii="Times New Roman" w:hAnsi="Times New Roman"/>
          <w:color w:val="202020"/>
          <w:sz w:val="24"/>
          <w:szCs w:val="24"/>
          <w:shd w:val="clear" w:color="auto" w:fill="FFFFFF"/>
        </w:rPr>
        <w:t>rnased volitusnormid on</w:t>
      </w:r>
      <w:r w:rsidRPr="00AF6307" w:rsidR="002B6254">
        <w:rPr>
          <w:rStyle w:val="normaltextrun"/>
          <w:rFonts w:ascii="Times New Roman" w:hAnsi="Times New Roman"/>
          <w:color w:val="202020"/>
          <w:sz w:val="24"/>
          <w:szCs w:val="24"/>
          <w:shd w:val="clear" w:color="auto" w:fill="FFFFFF"/>
        </w:rPr>
        <w:t xml:space="preserve"> </w:t>
      </w:r>
      <w:r w:rsidRPr="00AF6307" w:rsidR="00FE2C46">
        <w:rPr>
          <w:rStyle w:val="normaltextrun"/>
          <w:rFonts w:ascii="Times New Roman" w:hAnsi="Times New Roman"/>
          <w:color w:val="202020"/>
          <w:sz w:val="24"/>
          <w:szCs w:val="24"/>
          <w:shd w:val="clear" w:color="auto" w:fill="FFFFFF"/>
        </w:rPr>
        <w:t xml:space="preserve">ka </w:t>
      </w:r>
      <w:r w:rsidRPr="00AF6307" w:rsidR="002B6254">
        <w:rPr>
          <w:rStyle w:val="normaltextrun"/>
          <w:rFonts w:ascii="Times New Roman" w:hAnsi="Times New Roman"/>
          <w:color w:val="202020"/>
          <w:sz w:val="24"/>
          <w:szCs w:val="24"/>
          <w:shd w:val="clear" w:color="auto" w:fill="FFFFFF"/>
        </w:rPr>
        <w:t>kehtiva</w:t>
      </w:r>
      <w:r w:rsidRPr="00AF6307" w:rsidR="00FE2C46">
        <w:rPr>
          <w:rStyle w:val="normaltextrun"/>
          <w:rFonts w:ascii="Times New Roman" w:hAnsi="Times New Roman"/>
          <w:color w:val="202020"/>
          <w:sz w:val="24"/>
          <w:szCs w:val="24"/>
          <w:shd w:val="clear" w:color="auto" w:fill="FFFFFF"/>
        </w:rPr>
        <w:t>s</w:t>
      </w:r>
      <w:r w:rsidRPr="00AF6307" w:rsidR="002B6254">
        <w:rPr>
          <w:rStyle w:val="normaltextrun"/>
          <w:rFonts w:ascii="Times New Roman" w:hAnsi="Times New Roman"/>
          <w:color w:val="202020"/>
          <w:sz w:val="24"/>
          <w:szCs w:val="24"/>
          <w:shd w:val="clear" w:color="auto" w:fill="FFFFFF"/>
        </w:rPr>
        <w:t xml:space="preserve"> </w:t>
      </w:r>
      <w:proofErr w:type="spellStart"/>
      <w:r w:rsidRPr="00AF6307" w:rsidR="002B6254">
        <w:rPr>
          <w:rStyle w:val="normaltextrun"/>
          <w:rFonts w:ascii="Times New Roman" w:hAnsi="Times New Roman"/>
          <w:color w:val="202020"/>
          <w:sz w:val="24"/>
          <w:szCs w:val="24"/>
          <w:shd w:val="clear" w:color="auto" w:fill="FFFFFF"/>
        </w:rPr>
        <w:t>RaRS</w:t>
      </w:r>
      <w:r w:rsidR="00E02C32">
        <w:rPr>
          <w:rStyle w:val="normaltextrun"/>
          <w:rFonts w:ascii="Times New Roman" w:hAnsi="Times New Roman"/>
          <w:color w:val="202020"/>
          <w:sz w:val="24"/>
          <w:szCs w:val="24"/>
          <w:shd w:val="clear" w:color="auto" w:fill="FFFFFF"/>
        </w:rPr>
        <w:t>-is</w:t>
      </w:r>
      <w:proofErr w:type="spellEnd"/>
      <w:r w:rsidRPr="00AF6307" w:rsidR="002B6254">
        <w:rPr>
          <w:rStyle w:val="normaltextrun"/>
          <w:rFonts w:ascii="Times New Roman" w:hAnsi="Times New Roman"/>
          <w:color w:val="202020"/>
          <w:sz w:val="24"/>
          <w:szCs w:val="24"/>
          <w:shd w:val="clear" w:color="auto" w:fill="FFFFFF"/>
        </w:rPr>
        <w:t xml:space="preserve"> </w:t>
      </w:r>
      <w:r w:rsidRPr="00AF6307" w:rsidR="00FE2C46">
        <w:rPr>
          <w:rStyle w:val="normaltextrun"/>
          <w:rFonts w:ascii="Times New Roman" w:hAnsi="Times New Roman"/>
          <w:color w:val="202020"/>
          <w:sz w:val="24"/>
          <w:szCs w:val="24"/>
          <w:shd w:val="clear" w:color="auto" w:fill="FFFFFF"/>
        </w:rPr>
        <w:t>(</w:t>
      </w:r>
      <w:r w:rsidRPr="00AF6307" w:rsidR="002B6254">
        <w:rPr>
          <w:rStyle w:val="normaltextrun"/>
          <w:rFonts w:ascii="Times New Roman" w:hAnsi="Times New Roman"/>
          <w:color w:val="202020"/>
          <w:sz w:val="24"/>
          <w:szCs w:val="24"/>
          <w:shd w:val="clear" w:color="auto" w:fill="FFFFFF"/>
        </w:rPr>
        <w:t>§ 15 lõigetes 3 ja 5</w:t>
      </w:r>
      <w:r w:rsidRPr="00AF6307" w:rsidR="002B6254">
        <w:rPr>
          <w:rStyle w:val="normaltextrun"/>
          <w:rFonts w:ascii="Times New Roman" w:hAnsi="Times New Roman"/>
          <w:color w:val="202020"/>
          <w:sz w:val="24"/>
          <w:szCs w:val="24"/>
          <w:shd w:val="clear" w:color="auto" w:fill="FFFFFF"/>
          <w:vertAlign w:val="superscript"/>
        </w:rPr>
        <w:t>1</w:t>
      </w:r>
      <w:r w:rsidRPr="00AF6307" w:rsidR="00FE2C46">
        <w:rPr>
          <w:rStyle w:val="normaltextrun"/>
          <w:rFonts w:ascii="Times New Roman" w:hAnsi="Times New Roman"/>
          <w:color w:val="202020"/>
          <w:sz w:val="24"/>
          <w:szCs w:val="24"/>
          <w:shd w:val="clear" w:color="auto" w:fill="FFFFFF"/>
        </w:rPr>
        <w:t>). Uuendusena on lisatud kulupõhisuse järgimise kohustus</w:t>
      </w:r>
      <w:r w:rsidRPr="00AF6307" w:rsidR="00993FB1">
        <w:rPr>
          <w:rStyle w:val="normaltextrun"/>
          <w:rFonts w:ascii="Times New Roman" w:hAnsi="Times New Roman"/>
          <w:color w:val="202020"/>
          <w:sz w:val="24"/>
          <w:szCs w:val="24"/>
          <w:shd w:val="clear" w:color="auto" w:fill="FFFFFF"/>
        </w:rPr>
        <w:t xml:space="preserve">, kuna rahvaraamatukogu kui </w:t>
      </w:r>
      <w:proofErr w:type="spellStart"/>
      <w:r w:rsidRPr="00AF6307" w:rsidR="00993FB1">
        <w:rPr>
          <w:rStyle w:val="normaltextrun"/>
          <w:rFonts w:ascii="Times New Roman" w:hAnsi="Times New Roman"/>
          <w:color w:val="202020"/>
          <w:sz w:val="24"/>
          <w:szCs w:val="24"/>
          <w:shd w:val="clear" w:color="auto" w:fill="FFFFFF"/>
        </w:rPr>
        <w:t>KOV-i</w:t>
      </w:r>
      <w:proofErr w:type="spellEnd"/>
      <w:r w:rsidRPr="00AF6307" w:rsidR="00993FB1">
        <w:rPr>
          <w:rStyle w:val="normaltextrun"/>
          <w:rFonts w:ascii="Times New Roman" w:hAnsi="Times New Roman"/>
          <w:color w:val="202020"/>
          <w:sz w:val="24"/>
          <w:szCs w:val="24"/>
          <w:shd w:val="clear" w:color="auto" w:fill="FFFFFF"/>
        </w:rPr>
        <w:t xml:space="preserve"> ametiasutuse hallatav asutus ei osuta avalikke teenuseid tulu teenimise eesmärgil.</w:t>
      </w:r>
    </w:p>
    <w:p w:rsidRPr="00AF6307" w:rsidR="00E63A9D" w:rsidP="00AF6307" w:rsidRDefault="00E63A9D" w14:paraId="67E4FD25" w14:textId="77777777">
      <w:pPr>
        <w:spacing w:after="0" w:line="240" w:lineRule="auto"/>
        <w:contextualSpacing/>
        <w:jc w:val="both"/>
        <w:rPr>
          <w:rFonts w:ascii="Times New Roman" w:hAnsi="Times New Roman"/>
          <w:sz w:val="24"/>
          <w:szCs w:val="24"/>
        </w:rPr>
      </w:pPr>
    </w:p>
    <w:p w:rsidRPr="00AF6307" w:rsidR="00E63A9D" w:rsidP="00AF6307" w:rsidRDefault="00E63A9D" w14:paraId="162BCEB6" w14:textId="5301C750">
      <w:pPr>
        <w:spacing w:after="0" w:line="240" w:lineRule="auto"/>
        <w:contextualSpacing/>
        <w:jc w:val="both"/>
        <w:rPr>
          <w:rFonts w:ascii="Times New Roman" w:hAnsi="Times New Roman"/>
          <w:bCs/>
          <w:sz w:val="24"/>
          <w:szCs w:val="24"/>
        </w:rPr>
      </w:pPr>
      <w:r w:rsidRPr="00AF6307">
        <w:rPr>
          <w:rFonts w:ascii="Times New Roman" w:hAnsi="Times New Roman"/>
          <w:b/>
          <w:bCs/>
          <w:sz w:val="24"/>
          <w:szCs w:val="24"/>
        </w:rPr>
        <w:t>Eelnõu § 18</w:t>
      </w:r>
      <w:r w:rsidRPr="00AF6307">
        <w:rPr>
          <w:rFonts w:ascii="Times New Roman" w:hAnsi="Times New Roman"/>
          <w:sz w:val="24"/>
          <w:szCs w:val="24"/>
        </w:rPr>
        <w:t xml:space="preserve"> – </w:t>
      </w:r>
      <w:r w:rsidRPr="00AF6307" w:rsidR="00B96BD3">
        <w:rPr>
          <w:rFonts w:ascii="Times New Roman" w:hAnsi="Times New Roman"/>
          <w:sz w:val="24"/>
          <w:szCs w:val="24"/>
        </w:rPr>
        <w:t xml:space="preserve">reguleeritakse </w:t>
      </w:r>
      <w:r w:rsidRPr="00AF6307" w:rsidR="00B96BD3">
        <w:rPr>
          <w:rFonts w:ascii="Times New Roman" w:hAnsi="Times New Roman"/>
          <w:bCs/>
          <w:sz w:val="24"/>
          <w:szCs w:val="24"/>
        </w:rPr>
        <w:t>rahvaraamatukogu lugejaks registreerimise ja isikuandmete töötlemisega seonduvat.</w:t>
      </w:r>
    </w:p>
    <w:p w:rsidRPr="00AF6307" w:rsidR="00B96BD3" w:rsidP="00AF6307" w:rsidRDefault="00B96BD3" w14:paraId="47176D01" w14:textId="77777777">
      <w:pPr>
        <w:spacing w:after="0" w:line="240" w:lineRule="auto"/>
        <w:contextualSpacing/>
        <w:jc w:val="both"/>
        <w:rPr>
          <w:rFonts w:ascii="Times New Roman" w:hAnsi="Times New Roman"/>
          <w:bCs/>
          <w:sz w:val="24"/>
          <w:szCs w:val="24"/>
        </w:rPr>
      </w:pPr>
    </w:p>
    <w:p w:rsidRPr="00AF6307" w:rsidR="00B96BD3" w:rsidP="00AF6307" w:rsidRDefault="00B96BD3" w14:paraId="1F433D75" w14:textId="06483324">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1</w:t>
      </w:r>
      <w:r w:rsidRPr="00AF6307">
        <w:rPr>
          <w:rFonts w:ascii="Times New Roman" w:hAnsi="Times New Roman"/>
          <w:sz w:val="24"/>
          <w:szCs w:val="24"/>
        </w:rPr>
        <w:t xml:space="preserve"> nähakse ette, et rahvaraamatukogu </w:t>
      </w:r>
      <w:r w:rsidRPr="00AF6307">
        <w:rPr>
          <w:rFonts w:ascii="Times New Roman" w:hAnsi="Times New Roman"/>
          <w:bCs/>
          <w:sz w:val="24"/>
          <w:szCs w:val="24"/>
        </w:rPr>
        <w:t>töötleb isikuandmeid</w:t>
      </w:r>
      <w:r w:rsidRPr="00AF6307" w:rsidDel="008B3BA8">
        <w:rPr>
          <w:rFonts w:ascii="Times New Roman" w:hAnsi="Times New Roman"/>
          <w:sz w:val="24"/>
          <w:szCs w:val="24"/>
        </w:rPr>
        <w:t xml:space="preserve"> </w:t>
      </w:r>
      <w:r w:rsidRPr="00AF6307">
        <w:rPr>
          <w:rFonts w:ascii="Times New Roman" w:hAnsi="Times New Roman"/>
          <w:sz w:val="24"/>
          <w:szCs w:val="24"/>
        </w:rPr>
        <w:t xml:space="preserve">lugejatele rahvaraamatukogu teenuste osutamiseks, laenutuste üle arvestuse pidamiseks, statistiliseks aruandluseks ja teenuste analüüsiks ning lugeja ja külastaja vastutuse tagamiseks. Säte kattub üldjoontes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15</w:t>
      </w:r>
      <w:r w:rsidRPr="00AF6307">
        <w:rPr>
          <w:rFonts w:ascii="Times New Roman" w:hAnsi="Times New Roman"/>
          <w:sz w:val="24"/>
          <w:szCs w:val="24"/>
          <w:vertAlign w:val="superscript"/>
        </w:rPr>
        <w:t>1</w:t>
      </w:r>
      <w:r w:rsidRPr="00AF6307">
        <w:rPr>
          <w:rFonts w:ascii="Times New Roman" w:hAnsi="Times New Roman"/>
          <w:sz w:val="24"/>
          <w:szCs w:val="24"/>
        </w:rPr>
        <w:t xml:space="preserve"> lõikega 1, kuid üldistatud on viidet lugeja vastutusele ja lisatud ka isikuandmete töötlemine külastaja vastutuse tagamise eesmärgil (vt selle kohta täpsemalt eelnõu § 18 lõike 9 selgitust).</w:t>
      </w:r>
    </w:p>
    <w:p w:rsidRPr="00AF6307" w:rsidR="00B96BD3" w:rsidP="00AF6307" w:rsidRDefault="00B96BD3" w14:paraId="4B66602D" w14:textId="77777777">
      <w:pPr>
        <w:spacing w:after="0" w:line="240" w:lineRule="auto"/>
        <w:contextualSpacing/>
        <w:jc w:val="both"/>
        <w:rPr>
          <w:rFonts w:ascii="Times New Roman" w:hAnsi="Times New Roman"/>
          <w:sz w:val="24"/>
          <w:szCs w:val="24"/>
        </w:rPr>
      </w:pPr>
    </w:p>
    <w:p w:rsidRPr="00AF6307" w:rsidR="00EC738F" w:rsidP="00AF6307" w:rsidRDefault="00B96BD3" w14:paraId="26F4DDED" w14:textId="1ADE9A50">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2</w:t>
      </w:r>
      <w:r w:rsidRPr="00AF6307">
        <w:rPr>
          <w:rFonts w:ascii="Times New Roman" w:hAnsi="Times New Roman"/>
          <w:sz w:val="24"/>
          <w:szCs w:val="24"/>
        </w:rPr>
        <w:t xml:space="preserve"> sõnastamisel on eeskujuks võetud kehtiv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15</w:t>
      </w:r>
      <w:r w:rsidRPr="00AF6307">
        <w:rPr>
          <w:rFonts w:ascii="Times New Roman" w:hAnsi="Times New Roman"/>
          <w:sz w:val="24"/>
          <w:szCs w:val="24"/>
          <w:vertAlign w:val="superscript"/>
        </w:rPr>
        <w:t>1</w:t>
      </w:r>
      <w:r w:rsidRPr="00AF6307">
        <w:rPr>
          <w:rFonts w:ascii="Times New Roman" w:hAnsi="Times New Roman"/>
          <w:sz w:val="24"/>
          <w:szCs w:val="24"/>
        </w:rPr>
        <w:t xml:space="preserve"> lõige 2. </w:t>
      </w:r>
      <w:r w:rsidRPr="00AF6307" w:rsidR="00A20726">
        <w:rPr>
          <w:rFonts w:ascii="Times New Roman" w:hAnsi="Times New Roman"/>
          <w:sz w:val="24"/>
          <w:szCs w:val="24"/>
        </w:rPr>
        <w:t xml:space="preserve">Lisatud on võimalus registreeruda rahvaraamatukogu lugejaks ka juhiloa alusel. Juhiloal on küll isikut tõendava dokumendi tunnused, kuid tegemist ei ole siiski isikut tõendava dokumendiga, </w:t>
      </w:r>
      <w:r w:rsidRPr="00AF6307" w:rsidR="002F50EF">
        <w:rPr>
          <w:rFonts w:ascii="Times New Roman" w:hAnsi="Times New Roman"/>
          <w:sz w:val="24"/>
          <w:szCs w:val="24"/>
        </w:rPr>
        <w:t xml:space="preserve">mistõttu on vajalik see isikut tõendavate dokumentide ja õpilaspileti kõrval </w:t>
      </w:r>
      <w:proofErr w:type="spellStart"/>
      <w:r w:rsidRPr="00AF6307" w:rsidR="002F50EF">
        <w:rPr>
          <w:rFonts w:ascii="Times New Roman" w:hAnsi="Times New Roman"/>
          <w:sz w:val="24"/>
          <w:szCs w:val="24"/>
        </w:rPr>
        <w:t>RaRS-is</w:t>
      </w:r>
      <w:proofErr w:type="spellEnd"/>
      <w:r w:rsidRPr="00AF6307" w:rsidR="002F50EF">
        <w:rPr>
          <w:rFonts w:ascii="Times New Roman" w:hAnsi="Times New Roman"/>
          <w:sz w:val="24"/>
          <w:szCs w:val="24"/>
        </w:rPr>
        <w:t xml:space="preserve"> eraldi nimetada.</w:t>
      </w:r>
    </w:p>
    <w:p w:rsidRPr="00AF6307" w:rsidR="00EC738F" w:rsidP="00AF6307" w:rsidRDefault="00EC738F" w14:paraId="64C832BC" w14:textId="77777777">
      <w:pPr>
        <w:spacing w:after="0" w:line="240" w:lineRule="auto"/>
        <w:contextualSpacing/>
        <w:jc w:val="both"/>
        <w:rPr>
          <w:rFonts w:ascii="Times New Roman" w:hAnsi="Times New Roman"/>
          <w:sz w:val="24"/>
          <w:szCs w:val="24"/>
        </w:rPr>
      </w:pPr>
    </w:p>
    <w:p w:rsidRPr="00AF6307" w:rsidR="00EC738F" w:rsidP="00AF6307" w:rsidRDefault="0096098F" w14:paraId="5020F068" w14:textId="68D2A54F">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Lõiget täiendatakse veel võimalusega küsida lisaks alaealisele ka täisealise eestkostetava puhul väljaande või eseme </w:t>
      </w:r>
      <w:proofErr w:type="spellStart"/>
      <w:r w:rsidRPr="00AF6307">
        <w:rPr>
          <w:rFonts w:ascii="Times New Roman" w:hAnsi="Times New Roman"/>
          <w:sz w:val="24"/>
          <w:szCs w:val="24"/>
        </w:rPr>
        <w:t>kojulaenutamiseks</w:t>
      </w:r>
      <w:proofErr w:type="spellEnd"/>
      <w:r w:rsidRPr="00AF6307">
        <w:rPr>
          <w:rFonts w:ascii="Times New Roman" w:hAnsi="Times New Roman"/>
          <w:sz w:val="24"/>
          <w:szCs w:val="24"/>
        </w:rPr>
        <w:t xml:space="preserve"> tema seadusliku esindaja andmeid ja kirjalikku nõusolekut. Rahvaraamatukogu küll ei kontrolli iga täisealise lugejaks registreeruda soovija puhul ega talle eestkostjat pole määratud, kuid sageli annab eestkostja sellest rahvaraamatukogule ise märku. Kõnealune täiendus võimaldab sellisel juhul töödelda ka eestkostja isikuandmeid, et tagada </w:t>
      </w:r>
      <w:r w:rsidRPr="00AF6307" w:rsidR="00EC738F">
        <w:rPr>
          <w:rFonts w:ascii="Times New Roman" w:hAnsi="Times New Roman"/>
          <w:sz w:val="24"/>
          <w:szCs w:val="24"/>
        </w:rPr>
        <w:t>vajadusel kontakt vastutava isikuga.</w:t>
      </w:r>
    </w:p>
    <w:p w:rsidRPr="00AF6307" w:rsidR="00EC738F" w:rsidP="00AF6307" w:rsidRDefault="00EC738F" w14:paraId="78C89F61" w14:textId="77777777">
      <w:pPr>
        <w:spacing w:after="0" w:line="240" w:lineRule="auto"/>
        <w:contextualSpacing/>
        <w:jc w:val="both"/>
        <w:rPr>
          <w:rFonts w:ascii="Times New Roman" w:hAnsi="Times New Roman"/>
          <w:sz w:val="24"/>
          <w:szCs w:val="24"/>
        </w:rPr>
      </w:pPr>
    </w:p>
    <w:p w:rsidRPr="00AF6307" w:rsidR="0094280C" w:rsidP="00AF6307" w:rsidRDefault="00EC738F" w14:paraId="138A6623" w14:textId="468FE476">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rPr>
        <w:t xml:space="preserve">Töödeldavate isikuandmete loetelu on täiendatud koduteeninduse vajadusega. Eelnõu § 16 lõike 3 kohaselt korraldab rahvaraamatukogu </w:t>
      </w:r>
      <w:r w:rsidRPr="00AF6307">
        <w:rPr>
          <w:rFonts w:ascii="Times New Roman" w:hAnsi="Times New Roman" w:eastAsia="Times New Roman"/>
          <w:sz w:val="24"/>
          <w:szCs w:val="24"/>
          <w:lang w:eastAsia="et-EE"/>
        </w:rPr>
        <w:t xml:space="preserve">elanikele, kes tervisliku seisundi tõttu ei ole võimelised raamatukogu külastama, nende soovil tasuta koduteeninduse (sama teenus on ette nähtud ka kehtivas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15 lõikes 6). Rahvaraamatukogu ei küsi selleks küll konkreetseid </w:t>
      </w:r>
      <w:r w:rsidRPr="00AF6307">
        <w:rPr>
          <w:rFonts w:ascii="Times New Roman" w:hAnsi="Times New Roman" w:eastAsia="Times New Roman"/>
          <w:sz w:val="24"/>
          <w:szCs w:val="24"/>
          <w:lang w:eastAsia="et-EE"/>
        </w:rPr>
        <w:t>terviseandmeid (st mis põhjusel koduteenindust täpselt vajatakse), kuid koduteeninduse vajaduse kohta tehakse lugeja andmete juurde siiski märge. Kuna koduteenindust pakutakse just tervislikust seisundist tulenevalt, tähendab ka taolise märke olemasolu vähemalt kaudselt isiku terviseandmete töötlemist</w:t>
      </w:r>
      <w:r w:rsidRPr="00AF6307" w:rsidR="004C4508">
        <w:rPr>
          <w:rFonts w:ascii="Times New Roman" w:hAnsi="Times New Roman" w:eastAsia="Times New Roman"/>
          <w:sz w:val="24"/>
          <w:szCs w:val="24"/>
          <w:lang w:eastAsia="et-EE"/>
        </w:rPr>
        <w:t>.</w:t>
      </w:r>
    </w:p>
    <w:p w:rsidRPr="00AF6307" w:rsidR="0094280C" w:rsidP="00AF6307" w:rsidRDefault="0094280C" w14:paraId="380A5A28" w14:textId="77777777">
      <w:pPr>
        <w:spacing w:after="0" w:line="240" w:lineRule="auto"/>
        <w:contextualSpacing/>
        <w:jc w:val="both"/>
        <w:rPr>
          <w:rFonts w:ascii="Times New Roman" w:hAnsi="Times New Roman" w:eastAsia="Times New Roman"/>
          <w:sz w:val="24"/>
          <w:szCs w:val="24"/>
          <w:lang w:eastAsia="et-EE"/>
        </w:rPr>
      </w:pPr>
    </w:p>
    <w:p w:rsidRPr="00AF6307" w:rsidR="00EC738F" w:rsidP="00AF6307" w:rsidRDefault="0094280C" w14:paraId="6A836A57" w14:textId="3C305841">
      <w:pPr>
        <w:spacing w:after="0" w:line="240" w:lineRule="auto"/>
        <w:contextualSpacing/>
        <w:jc w:val="both"/>
        <w:rPr>
          <w:rStyle w:val="normaltextrun"/>
          <w:rFonts w:ascii="Times New Roman" w:hAnsi="Times New Roman"/>
          <w:color w:val="202020"/>
          <w:sz w:val="24"/>
          <w:szCs w:val="24"/>
          <w:bdr w:val="none" w:color="auto" w:sz="0" w:space="0" w:frame="1"/>
        </w:rPr>
      </w:pPr>
      <w:r w:rsidRPr="00AF6307">
        <w:rPr>
          <w:rFonts w:ascii="Times New Roman" w:hAnsi="Times New Roman" w:eastAsia="Times New Roman"/>
          <w:sz w:val="24"/>
          <w:szCs w:val="24"/>
          <w:u w:val="single"/>
          <w:lang w:eastAsia="et-EE"/>
        </w:rPr>
        <w:t>Lõige 3</w:t>
      </w:r>
      <w:r w:rsidRPr="00AF6307">
        <w:rPr>
          <w:rFonts w:ascii="Times New Roman" w:hAnsi="Times New Roman" w:eastAsia="Times New Roman"/>
          <w:sz w:val="24"/>
          <w:szCs w:val="24"/>
          <w:lang w:eastAsia="et-EE"/>
        </w:rPr>
        <w:t xml:space="preserve"> puudutab puudega isikule eriomaste andmete töötlemist. Täpselt samasisuline säte on kehtiv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15</w:t>
      </w:r>
      <w:r w:rsidRPr="00AF6307">
        <w:rPr>
          <w:rFonts w:ascii="Times New Roman" w:hAnsi="Times New Roman" w:eastAsia="Times New Roman"/>
          <w:sz w:val="24"/>
          <w:szCs w:val="24"/>
          <w:vertAlign w:val="superscript"/>
          <w:lang w:eastAsia="et-EE"/>
        </w:rPr>
        <w:t>1</w:t>
      </w:r>
      <w:r w:rsidRPr="00AF6307">
        <w:rPr>
          <w:rFonts w:ascii="Times New Roman" w:hAnsi="Times New Roman" w:eastAsia="Times New Roman"/>
          <w:sz w:val="24"/>
          <w:szCs w:val="24"/>
          <w:lang w:eastAsia="et-EE"/>
        </w:rPr>
        <w:t xml:space="preserve"> lõige 3.</w:t>
      </w:r>
    </w:p>
    <w:p w:rsidRPr="00AF6307" w:rsidR="00B96BD3" w:rsidP="00AF6307" w:rsidRDefault="00EC738F" w14:paraId="61A6B767" w14:textId="4E938ECE">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 </w:t>
      </w:r>
    </w:p>
    <w:p w:rsidRPr="00AF6307" w:rsidR="0094280C" w:rsidP="00AF6307" w:rsidRDefault="0094280C" w14:paraId="40B23CD5" w14:textId="25B6839E">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4</w:t>
      </w:r>
      <w:r w:rsidRPr="00AF6307">
        <w:rPr>
          <w:rFonts w:ascii="Times New Roman" w:hAnsi="Times New Roman"/>
          <w:sz w:val="24"/>
          <w:szCs w:val="24"/>
        </w:rPr>
        <w:t xml:space="preserve"> kohaselt registreeritakse rahvaraamatukogu lugejaks isik, kes nõustub täitma rahvaraamatukogu kasutamise eeskirja tingimusi. Ka siin võrreldes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15</w:t>
      </w:r>
      <w:r w:rsidRPr="00AF6307">
        <w:rPr>
          <w:rFonts w:ascii="Times New Roman" w:hAnsi="Times New Roman"/>
          <w:sz w:val="24"/>
          <w:szCs w:val="24"/>
          <w:vertAlign w:val="superscript"/>
        </w:rPr>
        <w:t>1</w:t>
      </w:r>
      <w:r w:rsidRPr="00AF6307">
        <w:rPr>
          <w:rFonts w:ascii="Times New Roman" w:hAnsi="Times New Roman"/>
          <w:sz w:val="24"/>
          <w:szCs w:val="24"/>
        </w:rPr>
        <w:t xml:space="preserve"> lõikega 4 muudatusi ei tehta.</w:t>
      </w:r>
    </w:p>
    <w:p w:rsidRPr="00AF6307" w:rsidR="00B96BD3" w:rsidP="00AF6307" w:rsidRDefault="00B96BD3" w14:paraId="27E9D1BB" w14:textId="10D49D49">
      <w:pPr>
        <w:spacing w:after="0" w:line="240" w:lineRule="auto"/>
        <w:contextualSpacing/>
        <w:jc w:val="both"/>
        <w:rPr>
          <w:rFonts w:ascii="Times New Roman" w:hAnsi="Times New Roman"/>
          <w:sz w:val="24"/>
          <w:szCs w:val="24"/>
        </w:rPr>
      </w:pPr>
    </w:p>
    <w:p w:rsidRPr="00AF6307" w:rsidR="0094280C" w:rsidP="00AF6307" w:rsidRDefault="0094280C" w14:paraId="175D9EB7" w14:textId="65E3FB3E">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bCs/>
          <w:sz w:val="24"/>
          <w:szCs w:val="24"/>
          <w:u w:val="single"/>
        </w:rPr>
        <w:t>Lõige 5</w:t>
      </w:r>
      <w:r w:rsidRPr="00AF6307">
        <w:rPr>
          <w:rFonts w:ascii="Times New Roman" w:hAnsi="Times New Roman"/>
          <w:bCs/>
          <w:sz w:val="24"/>
          <w:szCs w:val="24"/>
        </w:rPr>
        <w:t xml:space="preserve"> puudutab lugeja andmete õigsuse kontrollimist. </w:t>
      </w:r>
      <w:r w:rsidRPr="00AF6307">
        <w:rPr>
          <w:rFonts w:ascii="Times New Roman" w:hAnsi="Times New Roman" w:eastAsia="Times New Roman"/>
          <w:sz w:val="24"/>
          <w:szCs w:val="24"/>
          <w:lang w:eastAsia="et-EE"/>
        </w:rPr>
        <w:t xml:space="preserve">Täpselt samasisuline säte on kehtiv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15</w:t>
      </w:r>
      <w:r w:rsidRPr="00AF6307">
        <w:rPr>
          <w:rFonts w:ascii="Times New Roman" w:hAnsi="Times New Roman" w:eastAsia="Times New Roman"/>
          <w:sz w:val="24"/>
          <w:szCs w:val="24"/>
          <w:vertAlign w:val="superscript"/>
          <w:lang w:eastAsia="et-EE"/>
        </w:rPr>
        <w:t>1</w:t>
      </w:r>
      <w:r w:rsidRPr="00AF6307">
        <w:rPr>
          <w:rFonts w:ascii="Times New Roman" w:hAnsi="Times New Roman" w:eastAsia="Times New Roman"/>
          <w:sz w:val="24"/>
          <w:szCs w:val="24"/>
          <w:lang w:eastAsia="et-EE"/>
        </w:rPr>
        <w:t xml:space="preserve"> lõige 5.</w:t>
      </w:r>
    </w:p>
    <w:p w:rsidRPr="00AF6307" w:rsidR="0094280C" w:rsidP="00AF6307" w:rsidRDefault="0094280C" w14:paraId="4515BEB8" w14:textId="77777777">
      <w:pPr>
        <w:spacing w:after="0" w:line="240" w:lineRule="auto"/>
        <w:contextualSpacing/>
        <w:jc w:val="both"/>
        <w:rPr>
          <w:rFonts w:ascii="Times New Roman" w:hAnsi="Times New Roman" w:eastAsia="Times New Roman"/>
          <w:sz w:val="24"/>
          <w:szCs w:val="24"/>
          <w:lang w:eastAsia="et-EE"/>
        </w:rPr>
      </w:pPr>
    </w:p>
    <w:p w:rsidRPr="00AF6307" w:rsidR="00FD3CF2" w:rsidP="00AF6307" w:rsidRDefault="00C13472" w14:paraId="68151C90" w14:textId="762A7839">
      <w:pPr>
        <w:spacing w:after="0" w:line="240" w:lineRule="auto"/>
        <w:contextualSpacing/>
        <w:jc w:val="both"/>
        <w:rPr>
          <w:rFonts w:ascii="Times New Roman" w:hAnsi="Times New Roman"/>
          <w:bCs/>
          <w:sz w:val="24"/>
          <w:szCs w:val="24"/>
        </w:rPr>
      </w:pPr>
      <w:r w:rsidRPr="00AF6307">
        <w:rPr>
          <w:rStyle w:val="normaltextrun"/>
          <w:rFonts w:ascii="Times New Roman" w:hAnsi="Times New Roman"/>
          <w:color w:val="000000"/>
          <w:sz w:val="24"/>
          <w:szCs w:val="24"/>
          <w:u w:val="single"/>
        </w:rPr>
        <w:t>Lõige 6</w:t>
      </w:r>
      <w:r w:rsidRPr="00AF6307">
        <w:rPr>
          <w:rStyle w:val="normaltextrun"/>
          <w:rFonts w:ascii="Times New Roman" w:hAnsi="Times New Roman"/>
          <w:color w:val="000000"/>
          <w:sz w:val="24"/>
          <w:szCs w:val="24"/>
        </w:rPr>
        <w:t xml:space="preserve"> näeb ette, et </w:t>
      </w:r>
      <w:r w:rsidRPr="00AF6307">
        <w:rPr>
          <w:rFonts w:ascii="Times New Roman" w:hAnsi="Times New Roman"/>
          <w:bCs/>
          <w:sz w:val="24"/>
          <w:szCs w:val="24"/>
        </w:rPr>
        <w:t xml:space="preserve">lugeja andmed, välja arvatud statistikaga seotud isikustamata andmed, kustutatakse, kui lugeja pole rahvaraamatukogu külastanud kolm aastat või lugejaks olemist pikendanud. Isikuandmeid ei kustutata, kui lugejal on rahvaraamatukogu ees täitmata kohustusi. Nimetatud juhul säilitatakse isikuandmeid kuni kohustuste täitmiseni. Võrreldes kehtiva </w:t>
      </w:r>
      <w:proofErr w:type="spellStart"/>
      <w:r w:rsidRPr="00AF6307">
        <w:rPr>
          <w:rFonts w:ascii="Times New Roman" w:hAnsi="Times New Roman"/>
          <w:bCs/>
          <w:sz w:val="24"/>
          <w:szCs w:val="24"/>
        </w:rPr>
        <w:t>RaRS</w:t>
      </w:r>
      <w:proofErr w:type="spellEnd"/>
      <w:r w:rsidRPr="00AF6307">
        <w:rPr>
          <w:rFonts w:ascii="Times New Roman" w:hAnsi="Times New Roman"/>
          <w:bCs/>
          <w:sz w:val="24"/>
          <w:szCs w:val="24"/>
        </w:rPr>
        <w:t xml:space="preserve"> § 15</w:t>
      </w:r>
      <w:r w:rsidRPr="00AF6307">
        <w:rPr>
          <w:rFonts w:ascii="Times New Roman" w:hAnsi="Times New Roman"/>
          <w:bCs/>
          <w:sz w:val="24"/>
          <w:szCs w:val="24"/>
          <w:vertAlign w:val="superscript"/>
        </w:rPr>
        <w:t>1</w:t>
      </w:r>
      <w:r w:rsidRPr="00AF6307">
        <w:rPr>
          <w:rFonts w:ascii="Times New Roman" w:hAnsi="Times New Roman"/>
          <w:bCs/>
          <w:sz w:val="24"/>
          <w:szCs w:val="24"/>
        </w:rPr>
        <w:t xml:space="preserve"> lõikega 6 on kõnealusest sättest välja jäetud lugeja seadusliku esindaja andmete säilitamisega seonduv, sest see on reguleeritud eraldi eelnõu § 18 lõikes 7.</w:t>
      </w:r>
    </w:p>
    <w:p w:rsidRPr="00AF6307" w:rsidR="00FD3CF2" w:rsidP="00AF6307" w:rsidRDefault="00FD3CF2" w14:paraId="48215991" w14:textId="77777777">
      <w:pPr>
        <w:spacing w:after="0" w:line="240" w:lineRule="auto"/>
        <w:contextualSpacing/>
        <w:jc w:val="both"/>
        <w:rPr>
          <w:rFonts w:ascii="Times New Roman" w:hAnsi="Times New Roman"/>
          <w:bCs/>
          <w:sz w:val="24"/>
          <w:szCs w:val="24"/>
        </w:rPr>
      </w:pPr>
    </w:p>
    <w:p w:rsidRPr="00AF6307" w:rsidR="00384F18" w:rsidP="00AF6307" w:rsidRDefault="00FD3CF2" w14:paraId="032DF021" w14:textId="4EE115E6">
      <w:pPr>
        <w:spacing w:after="0" w:line="240" w:lineRule="auto"/>
        <w:contextualSpacing/>
        <w:jc w:val="both"/>
        <w:rPr>
          <w:rFonts w:ascii="Times New Roman" w:hAnsi="Times New Roman"/>
          <w:sz w:val="24"/>
          <w:szCs w:val="24"/>
        </w:rPr>
      </w:pPr>
      <w:r w:rsidRPr="00AF6307">
        <w:rPr>
          <w:rFonts w:ascii="Times New Roman" w:hAnsi="Times New Roman"/>
          <w:bCs/>
          <w:sz w:val="24"/>
          <w:szCs w:val="24"/>
        </w:rPr>
        <w:t xml:space="preserve">Uuendusena on lisatud tekstiosa „või lugejaks olemist pikendanud“. Seega võib lugejal tekkida rahvaraamatukogu teenuste kasutamisesse ka pikem paus, kuid kui ta lugejaks olemist ise aegsasti pikendab, säilib soovitud staatus. </w:t>
      </w:r>
      <w:r w:rsidRPr="00AF6307">
        <w:rPr>
          <w:rFonts w:ascii="Times New Roman" w:hAnsi="Times New Roman"/>
          <w:sz w:val="24"/>
          <w:szCs w:val="24"/>
        </w:rPr>
        <w:t>Tuleb arvestada, et lugeja andmete kustutamine hõlmab näiteks ka tema laenutuste ajalugu. Ajaloo säilimine on inimestele sageli oluline, mistõttu võib lugejaks olemise pikendami</w:t>
      </w:r>
      <w:r w:rsidRPr="00AF6307" w:rsidR="00384F18">
        <w:rPr>
          <w:rFonts w:ascii="Times New Roman" w:hAnsi="Times New Roman"/>
          <w:sz w:val="24"/>
          <w:szCs w:val="24"/>
        </w:rPr>
        <w:t>ne</w:t>
      </w:r>
      <w:r w:rsidRPr="00AF6307">
        <w:rPr>
          <w:rFonts w:ascii="Times New Roman" w:hAnsi="Times New Roman"/>
          <w:sz w:val="24"/>
          <w:szCs w:val="24"/>
        </w:rPr>
        <w:t xml:space="preserve"> olla uuesti lugejaks registreerumisele eelistatud lahendus.</w:t>
      </w:r>
    </w:p>
    <w:p w:rsidRPr="00AF6307" w:rsidR="00384F18" w:rsidP="00AF6307" w:rsidRDefault="00384F18" w14:paraId="060821C6" w14:textId="77777777">
      <w:pPr>
        <w:spacing w:after="0" w:line="240" w:lineRule="auto"/>
        <w:contextualSpacing/>
        <w:jc w:val="both"/>
        <w:rPr>
          <w:rFonts w:ascii="Times New Roman" w:hAnsi="Times New Roman"/>
          <w:sz w:val="24"/>
          <w:szCs w:val="24"/>
        </w:rPr>
      </w:pPr>
    </w:p>
    <w:p w:rsidRPr="00AF6307" w:rsidR="00FA1FF1" w:rsidP="00AF6307" w:rsidRDefault="00FA1FF1" w14:paraId="63805B6C" w14:textId="2C11EF40">
      <w:pPr>
        <w:spacing w:after="0" w:line="240" w:lineRule="auto"/>
        <w:contextualSpacing/>
        <w:jc w:val="both"/>
        <w:rPr>
          <w:rStyle w:val="normaltextrun"/>
          <w:rFonts w:ascii="Times New Roman" w:hAnsi="Times New Roman"/>
          <w:color w:val="000000"/>
          <w:sz w:val="24"/>
          <w:szCs w:val="24"/>
        </w:rPr>
      </w:pPr>
      <w:r w:rsidRPr="00AF6307">
        <w:rPr>
          <w:rStyle w:val="normaltextrun"/>
          <w:rFonts w:ascii="Times New Roman" w:hAnsi="Times New Roman"/>
          <w:color w:val="000000"/>
          <w:sz w:val="24"/>
          <w:szCs w:val="24"/>
          <w:u w:val="single"/>
        </w:rPr>
        <w:t>Lõike 7</w:t>
      </w:r>
      <w:r w:rsidRPr="00AF6307">
        <w:rPr>
          <w:rStyle w:val="normaltextrun"/>
          <w:rFonts w:ascii="Times New Roman" w:hAnsi="Times New Roman"/>
          <w:color w:val="000000"/>
          <w:sz w:val="24"/>
          <w:szCs w:val="24"/>
        </w:rPr>
        <w:t xml:space="preserve"> kohaselt kustutatakse seadusliku esindaja andmed lugeja isikuandmete kustutamisel või esindusõiguse lõppemisel. Võrreldes seni </w:t>
      </w:r>
      <w:proofErr w:type="spellStart"/>
      <w:r w:rsidRPr="00AF6307">
        <w:rPr>
          <w:rStyle w:val="normaltextrun"/>
          <w:rFonts w:ascii="Times New Roman" w:hAnsi="Times New Roman"/>
          <w:color w:val="000000"/>
          <w:sz w:val="24"/>
          <w:szCs w:val="24"/>
        </w:rPr>
        <w:t>RaRS</w:t>
      </w:r>
      <w:proofErr w:type="spellEnd"/>
      <w:r w:rsidRPr="00AF6307">
        <w:rPr>
          <w:rStyle w:val="normaltextrun"/>
          <w:rFonts w:ascii="Times New Roman" w:hAnsi="Times New Roman"/>
          <w:color w:val="000000"/>
          <w:sz w:val="24"/>
          <w:szCs w:val="24"/>
        </w:rPr>
        <w:t xml:space="preserve"> § 15</w:t>
      </w:r>
      <w:r w:rsidRPr="00AF6307">
        <w:rPr>
          <w:rStyle w:val="normaltextrun"/>
          <w:rFonts w:ascii="Times New Roman" w:hAnsi="Times New Roman"/>
          <w:color w:val="000000"/>
          <w:sz w:val="24"/>
          <w:szCs w:val="24"/>
          <w:vertAlign w:val="superscript"/>
        </w:rPr>
        <w:t>1</w:t>
      </w:r>
      <w:r w:rsidRPr="00AF6307">
        <w:rPr>
          <w:rStyle w:val="normaltextrun"/>
          <w:rFonts w:ascii="Times New Roman" w:hAnsi="Times New Roman"/>
          <w:color w:val="000000"/>
          <w:sz w:val="24"/>
          <w:szCs w:val="24"/>
        </w:rPr>
        <w:t xml:space="preserve"> lõikes 6 sätestatuga, on lisatud, et seadusliku esindaja andmed kustutatakse ka esindusõiguse lõppemisel ehk siis, kui laps saab täisealiseks või täisealise eestkostetava puhul eestkoste lõppemisel. See täiendus tagab, et seadusliku esindaja andmeid ei töödelda kauem, kui see tegelikult vajalik on.</w:t>
      </w:r>
    </w:p>
    <w:p w:rsidRPr="00AF6307" w:rsidR="00384F18" w:rsidP="00AF6307" w:rsidRDefault="00384F18" w14:paraId="1FC42EAC" w14:textId="18DCA3B0">
      <w:pPr>
        <w:spacing w:after="0" w:line="240" w:lineRule="auto"/>
        <w:contextualSpacing/>
        <w:jc w:val="both"/>
        <w:rPr>
          <w:rFonts w:ascii="Times New Roman" w:hAnsi="Times New Roman"/>
          <w:sz w:val="24"/>
          <w:szCs w:val="24"/>
        </w:rPr>
      </w:pPr>
    </w:p>
    <w:p w:rsidRPr="00AF6307" w:rsidR="000C6946" w:rsidP="00AF6307" w:rsidRDefault="000C6946" w14:paraId="737619E3" w14:textId="471423CB">
      <w:pPr>
        <w:spacing w:after="0" w:line="240" w:lineRule="auto"/>
        <w:contextualSpacing/>
        <w:jc w:val="both"/>
        <w:rPr>
          <w:rStyle w:val="normaltextrun"/>
          <w:rFonts w:ascii="Times New Roman" w:hAnsi="Times New Roman"/>
          <w:color w:val="000000"/>
          <w:sz w:val="24"/>
          <w:szCs w:val="24"/>
        </w:rPr>
      </w:pPr>
      <w:r w:rsidRPr="00AF6307">
        <w:rPr>
          <w:rFonts w:ascii="Times New Roman" w:hAnsi="Times New Roman"/>
          <w:sz w:val="24"/>
          <w:szCs w:val="24"/>
          <w:u w:val="single"/>
        </w:rPr>
        <w:t>Lõige 8</w:t>
      </w:r>
      <w:r w:rsidRPr="00AF6307">
        <w:rPr>
          <w:rFonts w:ascii="Times New Roman" w:hAnsi="Times New Roman"/>
          <w:sz w:val="24"/>
          <w:szCs w:val="24"/>
        </w:rPr>
        <w:t xml:space="preserve"> puudutab puude andmete kustutamist. Kehtivas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ei ole sätestatud, et puude andmed kustutatakse ka puude kestuse lõppemisel. Seegi muudatus tagab, et kõnealuseid andmeid töödeldakse üksnes seni, kuni see on teenuste osutamiseks vajalik.</w:t>
      </w:r>
    </w:p>
    <w:p w:rsidRPr="00AF6307" w:rsidR="000C6946" w:rsidP="00AF6307" w:rsidRDefault="000C6946" w14:paraId="2C87DEAB" w14:textId="77777777">
      <w:pPr>
        <w:spacing w:after="0" w:line="240" w:lineRule="auto"/>
        <w:contextualSpacing/>
        <w:jc w:val="both"/>
        <w:rPr>
          <w:rFonts w:ascii="Times New Roman" w:hAnsi="Times New Roman"/>
          <w:sz w:val="24"/>
          <w:szCs w:val="24"/>
        </w:rPr>
      </w:pPr>
    </w:p>
    <w:p w:rsidRPr="00AF6307" w:rsidR="000C6946" w:rsidP="00AF6307" w:rsidRDefault="000C6946" w14:paraId="4CA6115B" w14:textId="343E80A8">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9</w:t>
      </w:r>
      <w:r w:rsidRPr="00AF6307">
        <w:rPr>
          <w:rFonts w:ascii="Times New Roman" w:hAnsi="Times New Roman"/>
          <w:sz w:val="24"/>
          <w:szCs w:val="24"/>
        </w:rPr>
        <w:t xml:space="preserve"> näeb ette, et rahvaraamatukogu võib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21 lõike 7 rakendamiseks (rahvaraamatukogu kasutamise eeskirja korduvalt rikkunud isikult rahvaraamatukogu külastamise õiguse kuni 30 päevaks äravõtmine) töödelda sama paragrahvi lõike 2 punktides 1–5 nimetatud isikuandmeid ka külastaja kohta</w:t>
      </w:r>
      <w:r w:rsidRPr="00AF6307" w:rsidR="00B37113">
        <w:rPr>
          <w:rStyle w:val="Allmrkuseviide"/>
          <w:rFonts w:ascii="Times New Roman" w:hAnsi="Times New Roman"/>
          <w:sz w:val="24"/>
          <w:szCs w:val="24"/>
        </w:rPr>
        <w:footnoteReference w:id="40"/>
      </w:r>
      <w:r w:rsidRPr="00AF6307">
        <w:rPr>
          <w:rFonts w:ascii="Times New Roman" w:hAnsi="Times New Roman"/>
          <w:sz w:val="24"/>
          <w:szCs w:val="24"/>
        </w:rPr>
        <w:t xml:space="preserve">. Sättes on ka täpsustatud, et külastaja andmed kustutatakse ühe aasta möödumisel </w:t>
      </w:r>
      <w:r w:rsidRPr="00AF6307" w:rsidR="00B30998">
        <w:rPr>
          <w:rFonts w:ascii="Times New Roman" w:hAnsi="Times New Roman"/>
          <w:sz w:val="24"/>
          <w:szCs w:val="24"/>
        </w:rPr>
        <w:t>rahvaraamatukogu külastamise õiguse ajutisest äravõtmisest</w:t>
      </w:r>
      <w:r w:rsidRPr="00AF6307">
        <w:rPr>
          <w:rFonts w:ascii="Times New Roman" w:hAnsi="Times New Roman"/>
          <w:sz w:val="24"/>
          <w:szCs w:val="24"/>
        </w:rPr>
        <w:t xml:space="preserve"> arvates. </w:t>
      </w:r>
      <w:r w:rsidRPr="00AF6307" w:rsidR="00B30998">
        <w:rPr>
          <w:rFonts w:ascii="Times New Roman" w:hAnsi="Times New Roman"/>
          <w:sz w:val="24"/>
          <w:szCs w:val="24"/>
        </w:rPr>
        <w:t xml:space="preserve">Kuna valikut rahvaraamatukogu teenustest (näiteks </w:t>
      </w:r>
      <w:r w:rsidRPr="00AF6307" w:rsidR="00B30998">
        <w:rPr>
          <w:rFonts w:ascii="Times New Roman" w:hAnsi="Times New Roman" w:eastAsia="Times New Roman"/>
          <w:sz w:val="24"/>
          <w:szCs w:val="24"/>
          <w:lang w:eastAsia="et-EE"/>
        </w:rPr>
        <w:t xml:space="preserve">väljaannete kohapeal </w:t>
      </w:r>
      <w:r w:rsidRPr="00AF6307" w:rsidR="00B30998">
        <w:rPr>
          <w:rFonts w:ascii="Times New Roman" w:hAnsi="Times New Roman" w:eastAsia="Times New Roman"/>
          <w:sz w:val="24"/>
          <w:szCs w:val="24"/>
          <w:lang w:eastAsia="et-EE"/>
        </w:rPr>
        <w:t>kasutamine</w:t>
      </w:r>
      <w:r w:rsidRPr="00AF6307" w:rsidR="00B30998">
        <w:rPr>
          <w:rFonts w:ascii="Times New Roman" w:hAnsi="Times New Roman"/>
          <w:sz w:val="24"/>
          <w:szCs w:val="24"/>
        </w:rPr>
        <w:t>) saab kasutada ka end lugejaks registreerimata ehk külastajana ja rahvaraamatukogude praktikas esineb paraku juhtumeid, kus sellega kaasneb korrarikkumine, on eelnõuga loodud võimalus piirata ajutiselt rahvaraamatukogu külastamise õigust nii lugeja kui külastaja puhul (vt selle kohta täpsemalt eelnõu § 21 lõike 7 selgitust). Kõnealuse piirangu seadmine eeldab aga külastaja isikuandmete töötlemist, mistõttu ongi eelnõu § 18 lõikega 9 rahvaraamatukogule selleks vajalik õiguslik alus loodud. Korda rikkunud külastaja isiku aitab vajadusel tuvastada politsei.</w:t>
      </w:r>
    </w:p>
    <w:p w:rsidRPr="00AF6307" w:rsidR="00E63A9D" w:rsidP="00AF6307" w:rsidRDefault="00E63A9D" w14:paraId="783EBD83" w14:textId="77777777">
      <w:pPr>
        <w:spacing w:after="0" w:line="240" w:lineRule="auto"/>
        <w:contextualSpacing/>
        <w:jc w:val="both"/>
        <w:rPr>
          <w:rFonts w:ascii="Times New Roman" w:hAnsi="Times New Roman"/>
          <w:sz w:val="24"/>
          <w:szCs w:val="24"/>
        </w:rPr>
      </w:pPr>
    </w:p>
    <w:p w:rsidRPr="00AF6307" w:rsidR="00D0568E" w:rsidP="00AF6307" w:rsidRDefault="00E63A9D" w14:paraId="2C13DF72" w14:textId="5CDA8E70">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19</w:t>
      </w:r>
      <w:r w:rsidRPr="00AF6307">
        <w:rPr>
          <w:rFonts w:ascii="Times New Roman" w:hAnsi="Times New Roman"/>
          <w:sz w:val="24"/>
          <w:szCs w:val="24"/>
        </w:rPr>
        <w:t xml:space="preserve"> – </w:t>
      </w:r>
      <w:r w:rsidRPr="00AF6307" w:rsidR="00D0568E">
        <w:rPr>
          <w:rFonts w:ascii="Times New Roman" w:hAnsi="Times New Roman"/>
          <w:sz w:val="24"/>
          <w:szCs w:val="24"/>
        </w:rPr>
        <w:t>käsitletakse lugejat puudutavaid teavitusi.</w:t>
      </w:r>
    </w:p>
    <w:p w:rsidRPr="00AF6307" w:rsidR="00D0568E" w:rsidP="00AF6307" w:rsidRDefault="00D0568E" w14:paraId="0A4F4B99" w14:textId="77777777">
      <w:pPr>
        <w:spacing w:after="0" w:line="240" w:lineRule="auto"/>
        <w:contextualSpacing/>
        <w:jc w:val="both"/>
        <w:rPr>
          <w:rFonts w:ascii="Times New Roman" w:hAnsi="Times New Roman"/>
          <w:sz w:val="24"/>
          <w:szCs w:val="24"/>
        </w:rPr>
      </w:pPr>
    </w:p>
    <w:p w:rsidRPr="00AF6307" w:rsidR="005941F4" w:rsidP="00AF6307" w:rsidRDefault="00B075D2" w14:paraId="6CD53504" w14:textId="47973D9F">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1</w:t>
      </w:r>
      <w:r w:rsidRPr="00AF6307">
        <w:rPr>
          <w:rFonts w:ascii="Times New Roman" w:hAnsi="Times New Roman"/>
          <w:sz w:val="24"/>
          <w:szCs w:val="24"/>
        </w:rPr>
        <w:t xml:space="preserve"> annab rahvaraamatukogule õiguse edastada lugejale tema poolt esitatud postiaadressile, telefoninumbrile või elektronpostiaadressile meeldetuletusi ja muud lugejat puudutavat teavet, sealhulgas rahulolu- ja tagasisideküsitlusi. Seega ei pea rahvaraamatukogu lugejale sellise teabe edastamiseks temalt eraldi nõusolekut küsima. Selline teave on näiteks meeldetuletus laenutustähtaja peatse lõppemise kohta, teade väljaande, mille järjekorras lugeja on, </w:t>
      </w:r>
      <w:proofErr w:type="spellStart"/>
      <w:r w:rsidRPr="00AF6307">
        <w:rPr>
          <w:rFonts w:ascii="Times New Roman" w:hAnsi="Times New Roman"/>
          <w:sz w:val="24"/>
          <w:szCs w:val="24"/>
        </w:rPr>
        <w:t>saadavuse</w:t>
      </w:r>
      <w:proofErr w:type="spellEnd"/>
      <w:r w:rsidRPr="00AF6307">
        <w:rPr>
          <w:rFonts w:ascii="Times New Roman" w:hAnsi="Times New Roman"/>
          <w:sz w:val="24"/>
          <w:szCs w:val="24"/>
        </w:rPr>
        <w:t xml:space="preserve"> kohta, teade lugeja isikuandmete peatse kustutamise ja lugejaks olemise pikendamise võimaluse kohta jne. </w:t>
      </w:r>
      <w:r w:rsidRPr="00AF6307" w:rsidR="005941F4">
        <w:rPr>
          <w:rFonts w:ascii="Times New Roman" w:hAnsi="Times New Roman"/>
          <w:sz w:val="24"/>
          <w:szCs w:val="24"/>
        </w:rPr>
        <w:t>Kõnealuse teabe edastamine on lugeja huvides, kuna aitab vältida näiteks rahvaraamatukogu ees võlgnevuste tekkimist või lugeja staatusest ilmajäämist.</w:t>
      </w:r>
    </w:p>
    <w:p w:rsidRPr="00AF6307" w:rsidR="005941F4" w:rsidP="00AF6307" w:rsidRDefault="005941F4" w14:paraId="588565AC" w14:textId="77777777">
      <w:pPr>
        <w:spacing w:after="0" w:line="240" w:lineRule="auto"/>
        <w:contextualSpacing/>
        <w:jc w:val="both"/>
        <w:rPr>
          <w:rFonts w:ascii="Times New Roman" w:hAnsi="Times New Roman"/>
          <w:sz w:val="24"/>
          <w:szCs w:val="24"/>
        </w:rPr>
      </w:pPr>
    </w:p>
    <w:p w:rsidRPr="00AF6307" w:rsidR="00B075D2" w:rsidP="00AF6307" w:rsidRDefault="00B075D2" w14:paraId="54D6CC9B" w14:textId="0A96728D">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Eraldi on nimetatud rahulolu- ja tagasisideküsitlusi, et </w:t>
      </w:r>
      <w:r w:rsidRPr="00AF6307" w:rsidR="005941F4">
        <w:rPr>
          <w:rFonts w:ascii="Times New Roman" w:hAnsi="Times New Roman"/>
          <w:sz w:val="24"/>
          <w:szCs w:val="24"/>
        </w:rPr>
        <w:t xml:space="preserve">oleks selge, et ka nende edastamine on kõnealuse õigusega hõlmatud ega eelda lugejalt nõusoleku küsimist. Selliste küsitluste perioodiline korraldamine on vajalik lugejate kaasamiseks </w:t>
      </w:r>
      <w:r w:rsidRPr="00AF6307">
        <w:rPr>
          <w:rFonts w:ascii="Times New Roman" w:hAnsi="Times New Roman"/>
          <w:sz w:val="24"/>
          <w:szCs w:val="24"/>
        </w:rPr>
        <w:t>rahvaraamatukogu teenuste</w:t>
      </w:r>
      <w:r w:rsidRPr="00AF6307" w:rsidR="005941F4">
        <w:rPr>
          <w:rFonts w:ascii="Times New Roman" w:hAnsi="Times New Roman"/>
          <w:sz w:val="24"/>
          <w:szCs w:val="24"/>
        </w:rPr>
        <w:t xml:space="preserve"> arendamisesse ja teenuste</w:t>
      </w:r>
      <w:r w:rsidRPr="00AF6307">
        <w:rPr>
          <w:rFonts w:ascii="Times New Roman" w:hAnsi="Times New Roman"/>
          <w:sz w:val="24"/>
          <w:szCs w:val="24"/>
        </w:rPr>
        <w:t xml:space="preserve"> </w:t>
      </w:r>
      <w:r w:rsidRPr="00AF6307" w:rsidR="005941F4">
        <w:rPr>
          <w:rFonts w:ascii="Times New Roman" w:hAnsi="Times New Roman"/>
          <w:sz w:val="24"/>
          <w:szCs w:val="24"/>
        </w:rPr>
        <w:t xml:space="preserve">kõrge </w:t>
      </w:r>
      <w:r w:rsidRPr="00AF6307">
        <w:rPr>
          <w:rFonts w:ascii="Times New Roman" w:hAnsi="Times New Roman"/>
          <w:sz w:val="24"/>
          <w:szCs w:val="24"/>
        </w:rPr>
        <w:t>kvaliteedi tagamiseks</w:t>
      </w:r>
      <w:r w:rsidRPr="00AF6307" w:rsidR="005941F4">
        <w:rPr>
          <w:rFonts w:ascii="Times New Roman" w:hAnsi="Times New Roman"/>
          <w:sz w:val="24"/>
          <w:szCs w:val="24"/>
        </w:rPr>
        <w:t>. Rahvaraamatukogu õigusega taoliste küsitluste kohta teavet edastada ei kaasne lugeja kohustust küsitlustes osaleda.</w:t>
      </w:r>
    </w:p>
    <w:p w:rsidRPr="00AF6307" w:rsidR="003A52FF" w:rsidP="00AF6307" w:rsidRDefault="003A52FF" w14:paraId="7B75AD1F" w14:textId="77777777">
      <w:pPr>
        <w:spacing w:after="0" w:line="240" w:lineRule="auto"/>
        <w:contextualSpacing/>
        <w:jc w:val="both"/>
        <w:rPr>
          <w:rFonts w:ascii="Times New Roman" w:hAnsi="Times New Roman"/>
          <w:sz w:val="24"/>
          <w:szCs w:val="24"/>
        </w:rPr>
      </w:pPr>
    </w:p>
    <w:p w:rsidRPr="00AF6307" w:rsidR="003A52FF" w:rsidP="00AF6307" w:rsidRDefault="003A52FF" w14:paraId="2BA081F8" w14:textId="0FF5C599">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2</w:t>
      </w:r>
      <w:r w:rsidRPr="00AF6307">
        <w:rPr>
          <w:rFonts w:ascii="Times New Roman" w:hAnsi="Times New Roman"/>
          <w:sz w:val="24"/>
          <w:szCs w:val="24"/>
        </w:rPr>
        <w:t xml:space="preserve"> näeb ette, et sama paragrahvi lõikes 1 nimetatud õigus ei hõlma teavitusi, mis ei ole rahvaraamatukogu teenuste osutamiseks vältimatult vajalikud</w:t>
      </w:r>
      <w:r w:rsidRPr="00AF6307" w:rsidR="00BF58CE">
        <w:rPr>
          <w:rFonts w:ascii="Times New Roman" w:hAnsi="Times New Roman"/>
          <w:sz w:val="24"/>
          <w:szCs w:val="24"/>
        </w:rPr>
        <w:t xml:space="preserve"> ning</w:t>
      </w:r>
      <w:r w:rsidRPr="00AF6307">
        <w:rPr>
          <w:rFonts w:ascii="Times New Roman" w:hAnsi="Times New Roman"/>
          <w:sz w:val="24"/>
          <w:szCs w:val="24"/>
        </w:rPr>
        <w:t xml:space="preserve"> </w:t>
      </w:r>
      <w:r w:rsidRPr="00AF6307" w:rsidR="00BF58CE">
        <w:rPr>
          <w:rFonts w:ascii="Times New Roman" w:hAnsi="Times New Roman"/>
          <w:sz w:val="24"/>
          <w:szCs w:val="24"/>
        </w:rPr>
        <w:t>s</w:t>
      </w:r>
      <w:r w:rsidRPr="00AF6307">
        <w:rPr>
          <w:rFonts w:ascii="Times New Roman" w:hAnsi="Times New Roman"/>
          <w:sz w:val="24"/>
          <w:szCs w:val="24"/>
        </w:rPr>
        <w:t>ellisteks teavitusteks on vajalik lugeja nõusolek.</w:t>
      </w:r>
      <w:r w:rsidRPr="00AF6307" w:rsidR="00D907A6">
        <w:rPr>
          <w:rFonts w:ascii="Times New Roman" w:hAnsi="Times New Roman"/>
          <w:sz w:val="24"/>
          <w:szCs w:val="24"/>
        </w:rPr>
        <w:t xml:space="preserve"> Siin peetakse silmas näiteks rahvaraamatukogu üldist uudiskirja või eraldi teavitusi rahvaraamatukogus toimuvate ürituste või rahvaraamatukogusse saabunud uute väljaannete kohta. Kõnealuste teavituste saatmine läheb kaugemale avalikes huvides oleva ülesande täitmisest ja on pigem käsitletav isikuandmete töötlemisena turunduslikul eesmärgil, mistõttu on selleks vajalik lugeja nõusolek. Seejuures võib lugeja </w:t>
      </w:r>
      <w:r w:rsidRPr="00AF6307" w:rsidR="008A5291">
        <w:rPr>
          <w:rFonts w:ascii="Times New Roman" w:hAnsi="Times New Roman"/>
          <w:sz w:val="24"/>
          <w:szCs w:val="24"/>
        </w:rPr>
        <w:t xml:space="preserve">oma </w:t>
      </w:r>
      <w:r w:rsidRPr="00AF6307" w:rsidR="00D907A6">
        <w:rPr>
          <w:rFonts w:ascii="Times New Roman" w:hAnsi="Times New Roman"/>
          <w:sz w:val="24"/>
          <w:szCs w:val="24"/>
        </w:rPr>
        <w:t>nõusoleku igal ajal tagasi võtta</w:t>
      </w:r>
      <w:r w:rsidRPr="00AF6307" w:rsidR="008A5291">
        <w:rPr>
          <w:rFonts w:ascii="Times New Roman" w:hAnsi="Times New Roman"/>
          <w:sz w:val="24"/>
          <w:szCs w:val="24"/>
        </w:rPr>
        <w:t xml:space="preserve"> (vt ka </w:t>
      </w:r>
      <w:r w:rsidR="00AF6307">
        <w:rPr>
          <w:rFonts w:ascii="Times New Roman" w:hAnsi="Times New Roman"/>
          <w:sz w:val="24"/>
          <w:szCs w:val="24"/>
        </w:rPr>
        <w:t>IKÜM</w:t>
      </w:r>
      <w:r w:rsidRPr="00AF6307" w:rsidR="008A5291">
        <w:rPr>
          <w:rFonts w:ascii="Times New Roman" w:hAnsi="Times New Roman"/>
          <w:sz w:val="24"/>
          <w:szCs w:val="24"/>
        </w:rPr>
        <w:t xml:space="preserve"> artiklit 7)</w:t>
      </w:r>
      <w:r w:rsidRPr="00AF6307" w:rsidR="00D907A6">
        <w:rPr>
          <w:rFonts w:ascii="Times New Roman" w:hAnsi="Times New Roman"/>
          <w:sz w:val="24"/>
          <w:szCs w:val="24"/>
        </w:rPr>
        <w:t>.</w:t>
      </w:r>
    </w:p>
    <w:p w:rsidRPr="00AF6307" w:rsidR="00B075D2" w:rsidP="00AF6307" w:rsidRDefault="00B075D2" w14:paraId="31ED504A" w14:textId="77777777">
      <w:pPr>
        <w:spacing w:after="0" w:line="240" w:lineRule="auto"/>
        <w:contextualSpacing/>
        <w:jc w:val="both"/>
        <w:rPr>
          <w:rFonts w:ascii="Times New Roman" w:hAnsi="Times New Roman"/>
          <w:sz w:val="24"/>
          <w:szCs w:val="24"/>
        </w:rPr>
      </w:pPr>
    </w:p>
    <w:p w:rsidRPr="00AF6307" w:rsidR="0085783E" w:rsidP="00AF6307" w:rsidRDefault="000C79D7" w14:paraId="7115962A" w14:textId="37604ED6">
      <w:pPr>
        <w:spacing w:after="0" w:line="240" w:lineRule="auto"/>
        <w:contextualSpacing/>
        <w:jc w:val="both"/>
        <w:rPr>
          <w:rFonts w:ascii="Times New Roman" w:hAnsi="Times New Roman"/>
          <w:sz w:val="24"/>
          <w:szCs w:val="24"/>
        </w:rPr>
      </w:pPr>
      <w:r w:rsidRPr="00AF6307">
        <w:rPr>
          <w:rStyle w:val="normaltextrun"/>
          <w:rFonts w:ascii="Times New Roman" w:hAnsi="Times New Roman"/>
          <w:color w:val="000000"/>
          <w:sz w:val="24"/>
          <w:szCs w:val="24"/>
          <w:u w:val="single"/>
          <w:bdr w:val="none" w:color="auto" w:sz="0" w:space="0" w:frame="1"/>
        </w:rPr>
        <w:t>Lõike 3</w:t>
      </w:r>
      <w:r w:rsidRPr="00AF6307">
        <w:rPr>
          <w:rStyle w:val="normaltextrun"/>
          <w:rFonts w:ascii="Times New Roman" w:hAnsi="Times New Roman"/>
          <w:color w:val="000000"/>
          <w:sz w:val="24"/>
          <w:szCs w:val="24"/>
          <w:bdr w:val="none" w:color="auto" w:sz="0" w:space="0" w:frame="1"/>
        </w:rPr>
        <w:t xml:space="preserve"> kohaselt võib KOV </w:t>
      </w:r>
      <w:r w:rsidRPr="00AF6307" w:rsidR="0085783E">
        <w:rPr>
          <w:rStyle w:val="normaltextrun"/>
          <w:rFonts w:ascii="Times New Roman" w:hAnsi="Times New Roman"/>
          <w:color w:val="000000"/>
          <w:sz w:val="24"/>
          <w:szCs w:val="24"/>
          <w:bdr w:val="none" w:color="auto" w:sz="0" w:space="0" w:frame="1"/>
        </w:rPr>
        <w:t>edastada</w:t>
      </w:r>
      <w:r w:rsidRPr="00AF6307">
        <w:rPr>
          <w:rStyle w:val="normaltextrun"/>
          <w:rFonts w:ascii="Times New Roman" w:hAnsi="Times New Roman"/>
          <w:color w:val="000000"/>
          <w:sz w:val="24"/>
          <w:szCs w:val="24"/>
          <w:bdr w:val="none" w:color="auto" w:sz="0" w:space="0" w:frame="1"/>
        </w:rPr>
        <w:t xml:space="preserve"> esimesse klassi mineva õpilase kooli registreerinud seaduslikule esindajale</w:t>
      </w:r>
      <w:r w:rsidRPr="00AF6307" w:rsidR="007128D9">
        <w:rPr>
          <w:rStyle w:val="normaltextrun"/>
          <w:rFonts w:ascii="Times New Roman" w:hAnsi="Times New Roman"/>
          <w:color w:val="000000"/>
          <w:sz w:val="24"/>
          <w:szCs w:val="24"/>
          <w:bdr w:val="none" w:color="auto" w:sz="0" w:space="0" w:frame="1"/>
        </w:rPr>
        <w:t xml:space="preserve"> (reeglina lapsevanemale)</w:t>
      </w:r>
      <w:r w:rsidRPr="00AF6307">
        <w:rPr>
          <w:rStyle w:val="normaltextrun"/>
          <w:rFonts w:ascii="Times New Roman" w:hAnsi="Times New Roman"/>
          <w:color w:val="000000"/>
          <w:sz w:val="24"/>
          <w:szCs w:val="24"/>
          <w:bdr w:val="none" w:color="auto" w:sz="0" w:space="0" w:frame="1"/>
        </w:rPr>
        <w:t xml:space="preserve"> rahvastikuregistrisse kantud elukoha või elektronposti aadressile teabe esindatava rahvaraamatukogu lugejaks saamise võimalusest.</w:t>
      </w:r>
      <w:r w:rsidRPr="00AF6307">
        <w:rPr>
          <w:rFonts w:ascii="Times New Roman" w:hAnsi="Times New Roman"/>
          <w:b/>
          <w:bCs/>
          <w:sz w:val="24"/>
          <w:szCs w:val="24"/>
        </w:rPr>
        <w:t xml:space="preserve"> </w:t>
      </w:r>
      <w:r w:rsidRPr="00AF6307" w:rsidR="0085783E">
        <w:rPr>
          <w:rFonts w:ascii="Times New Roman" w:hAnsi="Times New Roman"/>
          <w:sz w:val="24"/>
          <w:szCs w:val="24"/>
        </w:rPr>
        <w:t>Tegemist on proaktiivse teavitusega, mis edas</w:t>
      </w:r>
      <w:r w:rsidRPr="00AF6307" w:rsidR="007128D9">
        <w:rPr>
          <w:rFonts w:ascii="Times New Roman" w:hAnsi="Times New Roman"/>
          <w:sz w:val="24"/>
          <w:szCs w:val="24"/>
        </w:rPr>
        <w:t xml:space="preserve">tatakse </w:t>
      </w:r>
      <w:r w:rsidRPr="00AF6307" w:rsidR="0029677F">
        <w:rPr>
          <w:rFonts w:ascii="Times New Roman" w:hAnsi="Times New Roman"/>
          <w:sz w:val="24"/>
          <w:szCs w:val="24"/>
        </w:rPr>
        <w:t>seadusliku esindaja poolse initsiatiivita ning seetõttu on selle tarbeks vajalik seadusest tulenev õiguslik alus. Kõnealune võimalus aitab eeldatavasti kasvatada r</w:t>
      </w:r>
      <w:r w:rsidRPr="00AF6307" w:rsidR="0085783E">
        <w:rPr>
          <w:rFonts w:ascii="Times New Roman" w:hAnsi="Times New Roman"/>
          <w:sz w:val="24"/>
          <w:szCs w:val="24"/>
        </w:rPr>
        <w:t>ahvar</w:t>
      </w:r>
      <w:r w:rsidRPr="00AF6307" w:rsidR="00B075D2">
        <w:rPr>
          <w:rFonts w:ascii="Times New Roman" w:hAnsi="Times New Roman"/>
          <w:sz w:val="24"/>
          <w:szCs w:val="24"/>
        </w:rPr>
        <w:t xml:space="preserve">aamatukogu </w:t>
      </w:r>
      <w:r w:rsidRPr="00AF6307" w:rsidR="0085783E">
        <w:rPr>
          <w:rFonts w:ascii="Times New Roman" w:hAnsi="Times New Roman"/>
          <w:sz w:val="24"/>
          <w:szCs w:val="24"/>
        </w:rPr>
        <w:t xml:space="preserve">teenuste </w:t>
      </w:r>
      <w:r w:rsidRPr="00AF6307" w:rsidR="0029677F">
        <w:rPr>
          <w:rFonts w:ascii="Times New Roman" w:hAnsi="Times New Roman"/>
          <w:sz w:val="24"/>
          <w:szCs w:val="24"/>
        </w:rPr>
        <w:t xml:space="preserve">ühe </w:t>
      </w:r>
      <w:r w:rsidRPr="00AF6307" w:rsidR="00B075D2">
        <w:rPr>
          <w:rFonts w:ascii="Times New Roman" w:hAnsi="Times New Roman"/>
          <w:sz w:val="24"/>
          <w:szCs w:val="24"/>
        </w:rPr>
        <w:t>oluli</w:t>
      </w:r>
      <w:r w:rsidRPr="00AF6307" w:rsidR="0029677F">
        <w:rPr>
          <w:rFonts w:ascii="Times New Roman" w:hAnsi="Times New Roman"/>
          <w:sz w:val="24"/>
          <w:szCs w:val="24"/>
        </w:rPr>
        <w:t>sema</w:t>
      </w:r>
      <w:r w:rsidRPr="00AF6307" w:rsidR="00B075D2">
        <w:rPr>
          <w:rFonts w:ascii="Times New Roman" w:hAnsi="Times New Roman"/>
          <w:sz w:val="24"/>
          <w:szCs w:val="24"/>
        </w:rPr>
        <w:t xml:space="preserve"> siht</w:t>
      </w:r>
      <w:r w:rsidRPr="00AF6307" w:rsidR="0085783E">
        <w:rPr>
          <w:rFonts w:ascii="Times New Roman" w:hAnsi="Times New Roman"/>
          <w:sz w:val="24"/>
          <w:szCs w:val="24"/>
        </w:rPr>
        <w:t>rühm</w:t>
      </w:r>
      <w:r w:rsidRPr="00AF6307" w:rsidR="0029677F">
        <w:rPr>
          <w:rFonts w:ascii="Times New Roman" w:hAnsi="Times New Roman"/>
          <w:sz w:val="24"/>
          <w:szCs w:val="24"/>
        </w:rPr>
        <w:t>a (lapsed)</w:t>
      </w:r>
      <w:r w:rsidR="008109FF">
        <w:rPr>
          <w:rFonts w:ascii="Times New Roman" w:hAnsi="Times New Roman"/>
          <w:sz w:val="24"/>
          <w:szCs w:val="24"/>
        </w:rPr>
        <w:t>,</w:t>
      </w:r>
      <w:r w:rsidRPr="00AF6307" w:rsidR="0029677F">
        <w:rPr>
          <w:rFonts w:ascii="Times New Roman" w:hAnsi="Times New Roman"/>
          <w:sz w:val="24"/>
          <w:szCs w:val="24"/>
        </w:rPr>
        <w:t xml:space="preserve"> </w:t>
      </w:r>
      <w:r w:rsidRPr="00AF6307" w:rsidR="00B075D2">
        <w:rPr>
          <w:rFonts w:ascii="Times New Roman" w:hAnsi="Times New Roman"/>
          <w:sz w:val="24"/>
          <w:szCs w:val="24"/>
        </w:rPr>
        <w:t>kelle puhul on lugemisoskus</w:t>
      </w:r>
      <w:r w:rsidRPr="00AF6307" w:rsidR="0085783E">
        <w:rPr>
          <w:rFonts w:ascii="Times New Roman" w:hAnsi="Times New Roman"/>
          <w:sz w:val="24"/>
          <w:szCs w:val="24"/>
        </w:rPr>
        <w:t>e</w:t>
      </w:r>
      <w:r w:rsidRPr="00AF6307" w:rsidR="00B075D2">
        <w:rPr>
          <w:rFonts w:ascii="Times New Roman" w:hAnsi="Times New Roman"/>
          <w:sz w:val="24"/>
          <w:szCs w:val="24"/>
        </w:rPr>
        <w:t xml:space="preserve"> ja </w:t>
      </w:r>
      <w:r w:rsidRPr="00AF6307" w:rsidR="0085783E">
        <w:rPr>
          <w:rFonts w:ascii="Times New Roman" w:hAnsi="Times New Roman"/>
          <w:sz w:val="24"/>
          <w:szCs w:val="24"/>
        </w:rPr>
        <w:t>-</w:t>
      </w:r>
      <w:r w:rsidRPr="00AF6307" w:rsidR="00B075D2">
        <w:rPr>
          <w:rFonts w:ascii="Times New Roman" w:hAnsi="Times New Roman"/>
          <w:sz w:val="24"/>
          <w:szCs w:val="24"/>
        </w:rPr>
        <w:t>harjumus</w:t>
      </w:r>
      <w:r w:rsidRPr="00AF6307" w:rsidR="0085783E">
        <w:rPr>
          <w:rFonts w:ascii="Times New Roman" w:hAnsi="Times New Roman"/>
          <w:sz w:val="24"/>
          <w:szCs w:val="24"/>
        </w:rPr>
        <w:t>e kujunemis</w:t>
      </w:r>
      <w:r w:rsidRPr="00AF6307" w:rsidR="0029677F">
        <w:rPr>
          <w:rFonts w:ascii="Times New Roman" w:hAnsi="Times New Roman"/>
          <w:sz w:val="24"/>
          <w:szCs w:val="24"/>
        </w:rPr>
        <w:t>e soodustamine eriliselt oluline</w:t>
      </w:r>
      <w:r w:rsidR="00A75695">
        <w:rPr>
          <w:rFonts w:ascii="Times New Roman" w:hAnsi="Times New Roman"/>
          <w:sz w:val="24"/>
          <w:szCs w:val="24"/>
        </w:rPr>
        <w:t xml:space="preserve">, </w:t>
      </w:r>
      <w:r w:rsidRPr="00AF6307" w:rsidR="00A75695">
        <w:rPr>
          <w:rFonts w:ascii="Times New Roman" w:hAnsi="Times New Roman"/>
          <w:sz w:val="24"/>
          <w:szCs w:val="24"/>
        </w:rPr>
        <w:t>suurust</w:t>
      </w:r>
      <w:r w:rsidRPr="00AF6307" w:rsidR="00B075D2">
        <w:rPr>
          <w:rFonts w:ascii="Times New Roman" w:hAnsi="Times New Roman"/>
          <w:sz w:val="24"/>
          <w:szCs w:val="24"/>
        </w:rPr>
        <w:t>.</w:t>
      </w:r>
    </w:p>
    <w:p w:rsidRPr="00AF6307" w:rsidR="00E63A9D" w:rsidP="00AF6307" w:rsidRDefault="00E63A9D" w14:paraId="3F1B6595" w14:textId="77777777">
      <w:pPr>
        <w:spacing w:after="0" w:line="240" w:lineRule="auto"/>
        <w:contextualSpacing/>
        <w:jc w:val="both"/>
        <w:rPr>
          <w:rFonts w:ascii="Times New Roman" w:hAnsi="Times New Roman"/>
          <w:sz w:val="24"/>
          <w:szCs w:val="24"/>
        </w:rPr>
      </w:pPr>
    </w:p>
    <w:p w:rsidRPr="00AF6307" w:rsidR="00E63A9D" w:rsidP="00AF6307" w:rsidRDefault="00E63A9D" w14:paraId="52FC67C5" w14:textId="04BD3945">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20</w:t>
      </w:r>
      <w:r w:rsidRPr="00AF6307">
        <w:rPr>
          <w:rFonts w:ascii="Times New Roman" w:hAnsi="Times New Roman"/>
          <w:sz w:val="24"/>
          <w:szCs w:val="24"/>
        </w:rPr>
        <w:t xml:space="preserve"> – </w:t>
      </w:r>
      <w:r w:rsidRPr="00AF6307" w:rsidR="0029677F">
        <w:rPr>
          <w:rFonts w:ascii="Times New Roman" w:hAnsi="Times New Roman"/>
          <w:sz w:val="24"/>
          <w:szCs w:val="24"/>
        </w:rPr>
        <w:t xml:space="preserve">puudutab </w:t>
      </w:r>
      <w:r w:rsidRPr="00AF6307" w:rsidR="0029677F">
        <w:rPr>
          <w:rFonts w:ascii="Times New Roman" w:hAnsi="Times New Roman" w:eastAsia="Times New Roman"/>
          <w:sz w:val="24"/>
          <w:szCs w:val="24"/>
          <w:lang w:eastAsia="et-EE"/>
        </w:rPr>
        <w:t xml:space="preserve">rahvaraamatukogu kasutamise eeskirja. </w:t>
      </w:r>
      <w:r w:rsidRPr="00AF6307" w:rsidR="008A5421">
        <w:rPr>
          <w:rFonts w:ascii="Times New Roman" w:hAnsi="Times New Roman" w:eastAsia="Times New Roman"/>
          <w:sz w:val="24"/>
          <w:szCs w:val="24"/>
          <w:lang w:eastAsia="et-EE"/>
        </w:rPr>
        <w:t xml:space="preserve">Sätte sisu vastab suures osas kehtivale </w:t>
      </w:r>
      <w:proofErr w:type="spellStart"/>
      <w:r w:rsidRPr="00AF6307" w:rsidR="008A5421">
        <w:rPr>
          <w:rFonts w:ascii="Times New Roman" w:hAnsi="Times New Roman" w:eastAsia="Times New Roman"/>
          <w:sz w:val="24"/>
          <w:szCs w:val="24"/>
          <w:lang w:eastAsia="et-EE"/>
        </w:rPr>
        <w:t>RaRS</w:t>
      </w:r>
      <w:proofErr w:type="spellEnd"/>
      <w:r w:rsidRPr="00AF6307" w:rsidR="008A5421">
        <w:rPr>
          <w:rFonts w:ascii="Times New Roman" w:hAnsi="Times New Roman" w:eastAsia="Times New Roman"/>
          <w:sz w:val="24"/>
          <w:szCs w:val="24"/>
          <w:lang w:eastAsia="et-EE"/>
        </w:rPr>
        <w:t xml:space="preserve"> §-le 16. Nagu ka muudel asjakohastel juhtudel on siin lugeja kõrval nimetatud nüüd ka külastajat ning üldistatud sõnastust selles osas, milline </w:t>
      </w:r>
      <w:proofErr w:type="spellStart"/>
      <w:r w:rsidRPr="00AF6307" w:rsidR="008A5421">
        <w:rPr>
          <w:rFonts w:ascii="Times New Roman" w:hAnsi="Times New Roman" w:eastAsia="Times New Roman"/>
          <w:sz w:val="24"/>
          <w:szCs w:val="24"/>
          <w:lang w:eastAsia="et-EE"/>
        </w:rPr>
        <w:t>KOV</w:t>
      </w:r>
      <w:r w:rsidR="002D611D">
        <w:rPr>
          <w:rFonts w:ascii="Times New Roman" w:hAnsi="Times New Roman" w:eastAsia="Times New Roman"/>
          <w:sz w:val="24"/>
          <w:szCs w:val="24"/>
          <w:lang w:eastAsia="et-EE"/>
        </w:rPr>
        <w:t>-i</w:t>
      </w:r>
      <w:proofErr w:type="spellEnd"/>
      <w:r w:rsidRPr="00AF6307" w:rsidR="008A5421">
        <w:rPr>
          <w:rFonts w:ascii="Times New Roman" w:hAnsi="Times New Roman" w:eastAsia="Times New Roman"/>
          <w:sz w:val="24"/>
          <w:szCs w:val="24"/>
          <w:lang w:eastAsia="et-EE"/>
        </w:rPr>
        <w:t xml:space="preserve"> organ rahvaraamatukogu kasutamise eeskirja kehtestab, jättes selle </w:t>
      </w:r>
      <w:proofErr w:type="spellStart"/>
      <w:r w:rsidRPr="00AF6307" w:rsidR="008A5421">
        <w:rPr>
          <w:rFonts w:ascii="Times New Roman" w:hAnsi="Times New Roman" w:eastAsia="Times New Roman"/>
          <w:sz w:val="24"/>
          <w:szCs w:val="24"/>
          <w:lang w:eastAsia="et-EE"/>
        </w:rPr>
        <w:t>KOV-i</w:t>
      </w:r>
      <w:proofErr w:type="spellEnd"/>
      <w:r w:rsidRPr="00AF6307" w:rsidR="008A5421">
        <w:rPr>
          <w:rFonts w:ascii="Times New Roman" w:hAnsi="Times New Roman" w:eastAsia="Times New Roman"/>
          <w:sz w:val="24"/>
          <w:szCs w:val="24"/>
          <w:lang w:eastAsia="et-EE"/>
        </w:rPr>
        <w:t xml:space="preserve"> otsustada.</w:t>
      </w:r>
    </w:p>
    <w:p w:rsidRPr="00AF6307" w:rsidR="00E63A9D" w:rsidP="00AF6307" w:rsidRDefault="00E63A9D" w14:paraId="7D74ABC1" w14:textId="77777777">
      <w:pPr>
        <w:spacing w:after="0" w:line="240" w:lineRule="auto"/>
        <w:contextualSpacing/>
        <w:jc w:val="both"/>
        <w:rPr>
          <w:rFonts w:ascii="Times New Roman" w:hAnsi="Times New Roman"/>
          <w:sz w:val="24"/>
          <w:szCs w:val="24"/>
        </w:rPr>
      </w:pPr>
    </w:p>
    <w:p w:rsidRPr="00AF6307" w:rsidR="00E63A9D" w:rsidP="00AF6307" w:rsidRDefault="00E63A9D" w14:paraId="686908DD" w14:textId="6A4AB127">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21</w:t>
      </w:r>
      <w:r w:rsidRPr="00AF6307">
        <w:rPr>
          <w:rFonts w:ascii="Times New Roman" w:hAnsi="Times New Roman"/>
          <w:sz w:val="24"/>
          <w:szCs w:val="24"/>
        </w:rPr>
        <w:t xml:space="preserve"> – </w:t>
      </w:r>
      <w:r w:rsidRPr="00AF6307" w:rsidR="00A80DC5">
        <w:rPr>
          <w:rFonts w:ascii="Times New Roman" w:hAnsi="Times New Roman"/>
          <w:sz w:val="24"/>
          <w:szCs w:val="24"/>
        </w:rPr>
        <w:t>reguleeritakse lugeja ja külastaja vastutust.</w:t>
      </w:r>
    </w:p>
    <w:p w:rsidRPr="00AF6307" w:rsidR="00A80DC5" w:rsidP="00AF6307" w:rsidRDefault="00A80DC5" w14:paraId="263680FC" w14:textId="77777777">
      <w:pPr>
        <w:spacing w:after="0" w:line="240" w:lineRule="auto"/>
        <w:contextualSpacing/>
        <w:jc w:val="both"/>
        <w:rPr>
          <w:rFonts w:ascii="Times New Roman" w:hAnsi="Times New Roman"/>
          <w:sz w:val="24"/>
          <w:szCs w:val="24"/>
        </w:rPr>
      </w:pPr>
    </w:p>
    <w:p w:rsidRPr="00AF6307" w:rsidR="00A80DC5" w:rsidP="00AF6307" w:rsidRDefault="00C25191" w14:paraId="3E96DE6E" w14:textId="3AE110F3">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1</w:t>
      </w:r>
      <w:r w:rsidRPr="00AF6307">
        <w:rPr>
          <w:rFonts w:ascii="Times New Roman" w:hAnsi="Times New Roman"/>
          <w:sz w:val="24"/>
          <w:szCs w:val="24"/>
        </w:rPr>
        <w:t xml:space="preserve"> puudutab viivise küsimist ja selle sõnastus kattub suures osas kehtivas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17 lõikes 1 sätestatuga. Uuendusena on laenutatud väljaande kõrval nimetatud ka eset ja tõstetud viivise piirmäära 0,06 eurolt 0,1 euroni. Senine viivise </w:t>
      </w:r>
      <w:r w:rsidRPr="00AF6307" w:rsidR="003E5DAD">
        <w:rPr>
          <w:rFonts w:ascii="Times New Roman" w:hAnsi="Times New Roman"/>
          <w:sz w:val="24"/>
          <w:szCs w:val="24"/>
        </w:rPr>
        <w:t>piir</w:t>
      </w:r>
      <w:r w:rsidRPr="00AF6307">
        <w:rPr>
          <w:rFonts w:ascii="Times New Roman" w:hAnsi="Times New Roman"/>
          <w:sz w:val="24"/>
          <w:szCs w:val="24"/>
        </w:rPr>
        <w:t xml:space="preserve">määr </w:t>
      </w:r>
      <w:r w:rsidRPr="00AF6307" w:rsidR="003E5DAD">
        <w:rPr>
          <w:rFonts w:ascii="Times New Roman" w:hAnsi="Times New Roman"/>
          <w:sz w:val="24"/>
          <w:szCs w:val="24"/>
        </w:rPr>
        <w:t>on kehtinud alates 1998. aastast.</w:t>
      </w:r>
      <w:r w:rsidRPr="00AF6307" w:rsidR="003E5DAD">
        <w:rPr>
          <w:rStyle w:val="Allmrkuseviide"/>
          <w:rFonts w:ascii="Times New Roman" w:hAnsi="Times New Roman"/>
          <w:sz w:val="24"/>
          <w:szCs w:val="24"/>
        </w:rPr>
        <w:footnoteReference w:id="41"/>
      </w:r>
      <w:r w:rsidRPr="00AF6307" w:rsidR="003E5DAD">
        <w:rPr>
          <w:rFonts w:ascii="Times New Roman" w:hAnsi="Times New Roman"/>
          <w:sz w:val="24"/>
          <w:szCs w:val="24"/>
        </w:rPr>
        <w:t xml:space="preserve"> </w:t>
      </w:r>
      <w:r w:rsidRPr="00AF6307" w:rsidR="002A49BE">
        <w:rPr>
          <w:rFonts w:ascii="Times New Roman" w:hAnsi="Times New Roman"/>
          <w:sz w:val="24"/>
          <w:szCs w:val="24"/>
        </w:rPr>
        <w:t xml:space="preserve">Viivise piirmäära tõstmine 0,1 euroni lihtsustab viivise arvutamist ja eeldatavasti ka motiveerib lugejaid </w:t>
      </w:r>
      <w:r w:rsidRPr="00AF6307" w:rsidR="00E2560F">
        <w:rPr>
          <w:rFonts w:ascii="Times New Roman" w:hAnsi="Times New Roman"/>
          <w:sz w:val="24"/>
          <w:szCs w:val="24"/>
        </w:rPr>
        <w:t xml:space="preserve">senisest enam </w:t>
      </w:r>
      <w:r w:rsidRPr="00AF6307" w:rsidR="002A49BE">
        <w:rPr>
          <w:rFonts w:ascii="Times New Roman" w:hAnsi="Times New Roman"/>
          <w:sz w:val="24"/>
          <w:szCs w:val="24"/>
        </w:rPr>
        <w:t xml:space="preserve">laenatud väljaandeid ja esemeid õigeaegselt tagastama. Samas on oluline märkida, et </w:t>
      </w:r>
      <w:proofErr w:type="spellStart"/>
      <w:r w:rsidRPr="00AF6307" w:rsidR="002A49BE">
        <w:rPr>
          <w:rFonts w:ascii="Times New Roman" w:hAnsi="Times New Roman"/>
          <w:sz w:val="24"/>
          <w:szCs w:val="24"/>
        </w:rPr>
        <w:t>RaRS-is</w:t>
      </w:r>
      <w:proofErr w:type="spellEnd"/>
      <w:r w:rsidRPr="00AF6307" w:rsidR="002A49BE">
        <w:rPr>
          <w:rFonts w:ascii="Times New Roman" w:hAnsi="Times New Roman"/>
          <w:sz w:val="24"/>
          <w:szCs w:val="24"/>
        </w:rPr>
        <w:t xml:space="preserve"> sätestatu näol on tegemist viivise suurima võimaliku määraga. KOV võib rahvaraamatukogu kasutamise eeskirjas lugeja kohustusena kehtestada ka sellest madalama </w:t>
      </w:r>
      <w:r w:rsidRPr="00AF6307" w:rsidR="00E124D0">
        <w:rPr>
          <w:rFonts w:ascii="Times New Roman" w:hAnsi="Times New Roman"/>
          <w:sz w:val="24"/>
          <w:szCs w:val="24"/>
        </w:rPr>
        <w:t xml:space="preserve">piirmääraga </w:t>
      </w:r>
      <w:r w:rsidRPr="00AF6307" w:rsidR="002A49BE">
        <w:rPr>
          <w:rFonts w:ascii="Times New Roman" w:hAnsi="Times New Roman"/>
          <w:sz w:val="24"/>
          <w:szCs w:val="24"/>
        </w:rPr>
        <w:t>viivise</w:t>
      </w:r>
      <w:r w:rsidRPr="00AF6307" w:rsidR="00E124D0">
        <w:rPr>
          <w:rFonts w:ascii="Times New Roman" w:hAnsi="Times New Roman"/>
          <w:sz w:val="24"/>
          <w:szCs w:val="24"/>
        </w:rPr>
        <w:t xml:space="preserve"> tasumise või viivise küsimisest üldse loobuda. Väiksemates rahvaraamatukogudes ka praegu viivist sageli ei küsita, sest lugejate väiksema arvu tõttu on kontakt nendega personaalsem ning laenatud väljaandeid ja esemeid tagastatakse reeglina kohusetundlikumalt. Tähtaegselt t</w:t>
      </w:r>
      <w:r w:rsidRPr="00AF6307" w:rsidR="00A80DC5">
        <w:rPr>
          <w:rFonts w:ascii="Times New Roman" w:hAnsi="Times New Roman"/>
          <w:sz w:val="24"/>
          <w:szCs w:val="24"/>
        </w:rPr>
        <w:t xml:space="preserve">agastamata väljaannete probleem on </w:t>
      </w:r>
      <w:r w:rsidRPr="00AF6307" w:rsidR="00E124D0">
        <w:rPr>
          <w:rFonts w:ascii="Times New Roman" w:hAnsi="Times New Roman"/>
          <w:sz w:val="24"/>
          <w:szCs w:val="24"/>
        </w:rPr>
        <w:t>ennekõike</w:t>
      </w:r>
      <w:r w:rsidRPr="00AF6307" w:rsidR="00A80DC5">
        <w:rPr>
          <w:rFonts w:ascii="Times New Roman" w:hAnsi="Times New Roman"/>
          <w:sz w:val="24"/>
          <w:szCs w:val="24"/>
        </w:rPr>
        <w:t xml:space="preserve"> </w:t>
      </w:r>
      <w:r w:rsidRPr="00AF6307" w:rsidR="00E124D0">
        <w:rPr>
          <w:rFonts w:ascii="Times New Roman" w:hAnsi="Times New Roman"/>
          <w:sz w:val="24"/>
          <w:szCs w:val="24"/>
        </w:rPr>
        <w:t>suuremate</w:t>
      </w:r>
      <w:r w:rsidR="001316AC">
        <w:rPr>
          <w:rFonts w:ascii="Times New Roman" w:hAnsi="Times New Roman"/>
          <w:sz w:val="24"/>
          <w:szCs w:val="24"/>
        </w:rPr>
        <w:t>s</w:t>
      </w:r>
      <w:r w:rsidRPr="00AF6307" w:rsidR="00E124D0">
        <w:rPr>
          <w:rFonts w:ascii="Times New Roman" w:hAnsi="Times New Roman"/>
          <w:sz w:val="24"/>
          <w:szCs w:val="24"/>
        </w:rPr>
        <w:t xml:space="preserve"> </w:t>
      </w:r>
      <w:r w:rsidRPr="00AF6307" w:rsidR="00A80DC5">
        <w:rPr>
          <w:rFonts w:ascii="Times New Roman" w:hAnsi="Times New Roman"/>
          <w:sz w:val="24"/>
          <w:szCs w:val="24"/>
        </w:rPr>
        <w:t>linnade</w:t>
      </w:r>
      <w:r w:rsidR="001316AC">
        <w:rPr>
          <w:rFonts w:ascii="Times New Roman" w:hAnsi="Times New Roman"/>
          <w:sz w:val="24"/>
          <w:szCs w:val="24"/>
        </w:rPr>
        <w:t>s</w:t>
      </w:r>
      <w:r w:rsidRPr="00AF6307" w:rsidR="00E124D0">
        <w:rPr>
          <w:rFonts w:ascii="Times New Roman" w:hAnsi="Times New Roman"/>
          <w:sz w:val="24"/>
          <w:szCs w:val="24"/>
        </w:rPr>
        <w:t xml:space="preserve"> (</w:t>
      </w:r>
      <w:r w:rsidRPr="00AF6307" w:rsidR="00A80DC5">
        <w:rPr>
          <w:rFonts w:ascii="Times New Roman" w:hAnsi="Times New Roman"/>
          <w:sz w:val="24"/>
          <w:szCs w:val="24"/>
        </w:rPr>
        <w:t>näiteks Tallinn</w:t>
      </w:r>
      <w:r w:rsidRPr="00AF6307" w:rsidR="00E124D0">
        <w:rPr>
          <w:rFonts w:ascii="Times New Roman" w:hAnsi="Times New Roman"/>
          <w:sz w:val="24"/>
          <w:szCs w:val="24"/>
        </w:rPr>
        <w:t xml:space="preserve"> ja</w:t>
      </w:r>
      <w:r w:rsidRPr="00AF6307" w:rsidR="00A80DC5">
        <w:rPr>
          <w:rFonts w:ascii="Times New Roman" w:hAnsi="Times New Roman"/>
          <w:sz w:val="24"/>
          <w:szCs w:val="24"/>
        </w:rPr>
        <w:t xml:space="preserve"> Tartu).</w:t>
      </w:r>
    </w:p>
    <w:p w:rsidRPr="00AF6307" w:rsidR="00E2560F" w:rsidP="00AF6307" w:rsidRDefault="00E2560F" w14:paraId="0FDA0EF8" w14:textId="77777777">
      <w:pPr>
        <w:spacing w:after="0" w:line="240" w:lineRule="auto"/>
        <w:contextualSpacing/>
        <w:jc w:val="both"/>
        <w:rPr>
          <w:rFonts w:ascii="Times New Roman" w:hAnsi="Times New Roman"/>
          <w:sz w:val="24"/>
          <w:szCs w:val="24"/>
        </w:rPr>
      </w:pPr>
    </w:p>
    <w:p w:rsidRPr="00AF6307" w:rsidR="00E2560F" w:rsidP="00AF6307" w:rsidRDefault="00E2560F" w14:paraId="41CFEE46" w14:textId="1C974028">
      <w:pPr>
        <w:spacing w:after="0" w:line="240" w:lineRule="auto"/>
        <w:contextualSpacing/>
        <w:jc w:val="both"/>
        <w:rPr>
          <w:rFonts w:ascii="Times New Roman" w:hAnsi="Times New Roman"/>
          <w:sz w:val="24"/>
          <w:szCs w:val="24"/>
          <w:u w:val="single"/>
        </w:rPr>
      </w:pPr>
      <w:r w:rsidRPr="00AF6307">
        <w:rPr>
          <w:rFonts w:ascii="Times New Roman" w:hAnsi="Times New Roman"/>
          <w:sz w:val="24"/>
          <w:szCs w:val="24"/>
          <w:u w:val="single"/>
        </w:rPr>
        <w:t>Lõige 2</w:t>
      </w:r>
      <w:r w:rsidRPr="00AF6307">
        <w:rPr>
          <w:rFonts w:ascii="Times New Roman" w:hAnsi="Times New Roman"/>
          <w:sz w:val="24"/>
          <w:szCs w:val="24"/>
        </w:rPr>
        <w:t xml:space="preserve"> puudutab väljaande või eseme rikkumise või tagastamata jätmise heastamist ja kattub sisuliselt kehtivas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17 lõikes 2 sätestatuga.</w:t>
      </w:r>
    </w:p>
    <w:p w:rsidRPr="00AF6307" w:rsidR="00A80DC5" w:rsidP="00AF6307" w:rsidRDefault="00A80DC5" w14:paraId="57F50ABF" w14:textId="77777777">
      <w:pPr>
        <w:spacing w:after="0" w:line="240" w:lineRule="auto"/>
        <w:contextualSpacing/>
        <w:jc w:val="both"/>
        <w:rPr>
          <w:rFonts w:ascii="Times New Roman" w:hAnsi="Times New Roman"/>
          <w:sz w:val="24"/>
          <w:szCs w:val="24"/>
        </w:rPr>
      </w:pPr>
    </w:p>
    <w:p w:rsidRPr="00AF6307" w:rsidR="004471F5" w:rsidP="00AF6307" w:rsidRDefault="00E2560F" w14:paraId="79B00035" w14:textId="71850EC7">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3</w:t>
      </w:r>
      <w:r w:rsidRPr="00AF6307">
        <w:rPr>
          <w:rFonts w:ascii="Times New Roman" w:hAnsi="Times New Roman"/>
          <w:sz w:val="24"/>
          <w:szCs w:val="24"/>
        </w:rPr>
        <w:t xml:space="preserve"> käsitletakse lugejale viivise tasumiseks ja väljaande või eseme rikkumise või tagastamata jätmise heastamiseks tähtaja määramist ning sundtäitmise algatamise hoiatusega ettekirjutuse tegemist. </w:t>
      </w:r>
      <w:r w:rsidRPr="00AF6307" w:rsidR="009B52B2">
        <w:rPr>
          <w:rFonts w:ascii="Times New Roman" w:hAnsi="Times New Roman"/>
          <w:sz w:val="24"/>
          <w:szCs w:val="24"/>
        </w:rPr>
        <w:t>S</w:t>
      </w:r>
      <w:r w:rsidRPr="00AF6307">
        <w:rPr>
          <w:rFonts w:ascii="Times New Roman" w:hAnsi="Times New Roman"/>
          <w:sz w:val="24"/>
          <w:szCs w:val="24"/>
        </w:rPr>
        <w:t xml:space="preserve">äte vastab </w:t>
      </w:r>
      <w:r w:rsidRPr="00AF6307" w:rsidR="009B52B2">
        <w:rPr>
          <w:rFonts w:ascii="Times New Roman" w:hAnsi="Times New Roman"/>
          <w:sz w:val="24"/>
          <w:szCs w:val="24"/>
        </w:rPr>
        <w:t xml:space="preserve">suures osas </w:t>
      </w:r>
      <w:r w:rsidRPr="00AF6307">
        <w:rPr>
          <w:rFonts w:ascii="Times New Roman" w:hAnsi="Times New Roman"/>
          <w:sz w:val="24"/>
          <w:szCs w:val="24"/>
        </w:rPr>
        <w:t xml:space="preserve">seni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17 lõike 4 esimeses ja teises lauses sätestatule. Võrreldes kehtiva seadusega on välja jäetud </w:t>
      </w:r>
      <w:r w:rsidRPr="00AF6307" w:rsidR="009B52B2">
        <w:rPr>
          <w:rFonts w:ascii="Times New Roman" w:hAnsi="Times New Roman"/>
          <w:sz w:val="24"/>
          <w:szCs w:val="24"/>
        </w:rPr>
        <w:t xml:space="preserve">kolmas </w:t>
      </w:r>
      <w:r w:rsidRPr="00AF6307" w:rsidR="000175A6">
        <w:rPr>
          <w:rFonts w:ascii="Times New Roman" w:hAnsi="Times New Roman"/>
          <w:sz w:val="24"/>
          <w:szCs w:val="24"/>
        </w:rPr>
        <w:t xml:space="preserve">lause, mille kohaselt märgitakse ettekirjutuses selle vaidlustamise võimalus, tähtaeg ja kord. Ettekirjutuse näol on tegemist haldusaktiga, mille puhul tuleneb vaidlustamisviite märkimise kohustus </w:t>
      </w:r>
      <w:r w:rsidR="001821E6">
        <w:rPr>
          <w:rFonts w:ascii="Times New Roman" w:hAnsi="Times New Roman"/>
          <w:sz w:val="24"/>
          <w:szCs w:val="24"/>
        </w:rPr>
        <w:t>HMS</w:t>
      </w:r>
      <w:r w:rsidRPr="00AF6307" w:rsidR="004471F5">
        <w:rPr>
          <w:rFonts w:ascii="Times New Roman" w:hAnsi="Times New Roman"/>
          <w:sz w:val="24"/>
          <w:szCs w:val="24"/>
        </w:rPr>
        <w:t xml:space="preserve"> </w:t>
      </w:r>
      <w:r w:rsidRPr="00AF6307" w:rsidR="000175A6">
        <w:rPr>
          <w:rFonts w:ascii="Times New Roman" w:hAnsi="Times New Roman"/>
          <w:sz w:val="24"/>
          <w:szCs w:val="24"/>
        </w:rPr>
        <w:t>§ 57 lõi</w:t>
      </w:r>
      <w:r w:rsidRPr="00AF6307" w:rsidR="004471F5">
        <w:rPr>
          <w:rFonts w:ascii="Times New Roman" w:hAnsi="Times New Roman"/>
          <w:sz w:val="24"/>
          <w:szCs w:val="24"/>
        </w:rPr>
        <w:t>kest</w:t>
      </w:r>
      <w:r w:rsidRPr="00AF6307" w:rsidR="000175A6">
        <w:rPr>
          <w:rFonts w:ascii="Times New Roman" w:hAnsi="Times New Roman"/>
          <w:sz w:val="24"/>
          <w:szCs w:val="24"/>
        </w:rPr>
        <w:t xml:space="preserve"> 1</w:t>
      </w:r>
      <w:r w:rsidRPr="00AF6307">
        <w:rPr>
          <w:rFonts w:ascii="Times New Roman" w:hAnsi="Times New Roman"/>
          <w:sz w:val="24"/>
          <w:szCs w:val="24"/>
        </w:rPr>
        <w:t xml:space="preserve"> </w:t>
      </w:r>
      <w:r w:rsidRPr="00AF6307" w:rsidR="000175A6">
        <w:rPr>
          <w:rFonts w:ascii="Times New Roman" w:hAnsi="Times New Roman"/>
          <w:sz w:val="24"/>
          <w:szCs w:val="24"/>
        </w:rPr>
        <w:t xml:space="preserve">ja selle kordamine </w:t>
      </w:r>
      <w:proofErr w:type="spellStart"/>
      <w:r w:rsidRPr="00AF6307" w:rsidR="000175A6">
        <w:rPr>
          <w:rFonts w:ascii="Times New Roman" w:hAnsi="Times New Roman"/>
          <w:sz w:val="24"/>
          <w:szCs w:val="24"/>
        </w:rPr>
        <w:t>RaRS-is</w:t>
      </w:r>
      <w:proofErr w:type="spellEnd"/>
      <w:r w:rsidRPr="00AF6307" w:rsidR="000175A6">
        <w:rPr>
          <w:rFonts w:ascii="Times New Roman" w:hAnsi="Times New Roman"/>
          <w:sz w:val="24"/>
          <w:szCs w:val="24"/>
        </w:rPr>
        <w:t xml:space="preserve"> pole vajalik. </w:t>
      </w:r>
      <w:r w:rsidRPr="00AF6307" w:rsidR="009B52B2">
        <w:rPr>
          <w:rFonts w:ascii="Times New Roman" w:hAnsi="Times New Roman"/>
          <w:sz w:val="24"/>
          <w:szCs w:val="24"/>
        </w:rPr>
        <w:t xml:space="preserve">Teise uuendusena on kõnealust sätet täiendatud selliselt, et tähtaega ei määrata üksnes viivise või hüvitise tasumiseks, vaid </w:t>
      </w:r>
      <w:r w:rsidRPr="00AF6307" w:rsidR="000E6D87">
        <w:rPr>
          <w:rFonts w:ascii="Times New Roman" w:hAnsi="Times New Roman"/>
          <w:sz w:val="24"/>
          <w:szCs w:val="24"/>
        </w:rPr>
        <w:t xml:space="preserve">algset laenutustähtaega </w:t>
      </w:r>
      <w:r w:rsidRPr="00AF6307" w:rsidR="009B52B2">
        <w:rPr>
          <w:rFonts w:ascii="Times New Roman" w:hAnsi="Times New Roman"/>
          <w:sz w:val="24"/>
          <w:szCs w:val="24"/>
        </w:rPr>
        <w:t>täiendava tähtaja võib määrata ka väljaande või eseme tagastamiseks.</w:t>
      </w:r>
      <w:r w:rsidRPr="00AF6307" w:rsidR="000E6D87">
        <w:rPr>
          <w:rFonts w:ascii="Times New Roman" w:hAnsi="Times New Roman"/>
          <w:sz w:val="24"/>
          <w:szCs w:val="24"/>
        </w:rPr>
        <w:t xml:space="preserve"> See on vajalik näiteks olukorras, kus rahvaraamatukogus viivise küsimise võimalust ei rakendata. Samuti kannab selline täiendus endas sõnumit, et rahvaraamatukogu peamine eesmärk on saada tagasi konkreetne väljaanne või ese, mitte rahaline hüvitis.</w:t>
      </w:r>
    </w:p>
    <w:p w:rsidRPr="00AF6307" w:rsidR="004471F5" w:rsidP="00AF6307" w:rsidRDefault="004471F5" w14:paraId="05E42788" w14:textId="77777777">
      <w:pPr>
        <w:spacing w:after="0" w:line="240" w:lineRule="auto"/>
        <w:contextualSpacing/>
        <w:jc w:val="both"/>
        <w:rPr>
          <w:rFonts w:ascii="Times New Roman" w:hAnsi="Times New Roman"/>
          <w:sz w:val="24"/>
          <w:szCs w:val="24"/>
        </w:rPr>
      </w:pPr>
    </w:p>
    <w:p w:rsidRPr="00AF6307" w:rsidR="00E969E2" w:rsidP="00AF6307" w:rsidRDefault="004471F5" w14:paraId="7C34C22C" w14:textId="1894D6BD">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4</w:t>
      </w:r>
      <w:r w:rsidRPr="00AF6307">
        <w:rPr>
          <w:rFonts w:ascii="Times New Roman" w:hAnsi="Times New Roman"/>
          <w:sz w:val="24"/>
          <w:szCs w:val="24"/>
        </w:rPr>
        <w:t xml:space="preserve"> kohaselt toimetatakse sama paragrahvi lõikes 3 nimetatud ettekirjutus kätte HMS § 25 lõikes 1 sätestatud viisil. Postiga kättetoimetamise korral võib ettekirjutuse kätte toimetada lihtkirjaga. Lihtkirjaga kättetoimetamise korral loetakse ettekirjutus </w:t>
      </w:r>
      <w:proofErr w:type="spellStart"/>
      <w:r w:rsidRPr="00AF6307">
        <w:rPr>
          <w:rFonts w:ascii="Times New Roman" w:hAnsi="Times New Roman"/>
          <w:sz w:val="24"/>
          <w:szCs w:val="24"/>
        </w:rPr>
        <w:t>kättetoimetatuks</w:t>
      </w:r>
      <w:proofErr w:type="spellEnd"/>
      <w:r w:rsidRPr="00AF6307">
        <w:rPr>
          <w:rFonts w:ascii="Times New Roman" w:hAnsi="Times New Roman"/>
          <w:sz w:val="24"/>
          <w:szCs w:val="24"/>
        </w:rPr>
        <w:t>, kui on möödunud 30 päeva selle saatmisest.</w:t>
      </w:r>
    </w:p>
    <w:p w:rsidRPr="00AF6307" w:rsidR="00E969E2" w:rsidP="00AF6307" w:rsidRDefault="00E969E2" w14:paraId="0E85A2EA" w14:textId="77777777">
      <w:pPr>
        <w:spacing w:after="0" w:line="240" w:lineRule="auto"/>
        <w:contextualSpacing/>
        <w:jc w:val="both"/>
        <w:rPr>
          <w:rFonts w:ascii="Times New Roman" w:hAnsi="Times New Roman"/>
          <w:sz w:val="24"/>
          <w:szCs w:val="24"/>
        </w:rPr>
      </w:pPr>
    </w:p>
    <w:p w:rsidRPr="00AF6307" w:rsidR="00C41BC0" w:rsidP="00AF6307" w:rsidRDefault="0029271A" w14:paraId="553CF0EC" w14:textId="11481AE3">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Ettekirjutuse kättetoimetamist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seni reguleeritud pole, kuid käesoleval juhul on see vajalik, et näha ette erisused HMS-</w:t>
      </w:r>
      <w:proofErr w:type="spellStart"/>
      <w:r w:rsidRPr="00AF6307">
        <w:rPr>
          <w:rFonts w:ascii="Times New Roman" w:hAnsi="Times New Roman"/>
          <w:sz w:val="24"/>
          <w:szCs w:val="24"/>
        </w:rPr>
        <w:t>is</w:t>
      </w:r>
      <w:proofErr w:type="spellEnd"/>
      <w:r w:rsidRPr="00AF6307">
        <w:rPr>
          <w:rFonts w:ascii="Times New Roman" w:hAnsi="Times New Roman"/>
          <w:sz w:val="24"/>
          <w:szCs w:val="24"/>
        </w:rPr>
        <w:t xml:space="preserve"> sätestatud dokumendi kättetoimetamise üldisest regulatsioonist. </w:t>
      </w:r>
      <w:r w:rsidRPr="00AF6307" w:rsidR="007C0CB7">
        <w:rPr>
          <w:rFonts w:ascii="Times New Roman" w:hAnsi="Times New Roman"/>
          <w:sz w:val="24"/>
          <w:szCs w:val="24"/>
        </w:rPr>
        <w:t>HMS § 25 lõige 1 näeb ette, et haldusakt, kutse, teade või muu dokument toimetatakse menetlusosalisele kätte postiga, dokumendi väljastanud haldusorgani poolt või elektrooniliselt.</w:t>
      </w:r>
      <w:r w:rsidRPr="00AF6307">
        <w:rPr>
          <w:rFonts w:ascii="Times New Roman" w:hAnsi="Times New Roman"/>
          <w:sz w:val="24"/>
          <w:szCs w:val="24"/>
        </w:rPr>
        <w:t xml:space="preserve"> </w:t>
      </w:r>
      <w:r w:rsidRPr="00AF6307" w:rsidR="007C0CB7">
        <w:rPr>
          <w:rFonts w:ascii="Times New Roman" w:hAnsi="Times New Roman"/>
          <w:sz w:val="24"/>
          <w:szCs w:val="24"/>
        </w:rPr>
        <w:t xml:space="preserve">HMS § 26 lõike 1 kohaselt saadetakse dokument postiga kättetoimetamise korral menetlusosalisele taotluses märgitud aadressil tähtkirjaga, kuid seaduses või määruses sätestatud juhtudel võib dokumendi kätte toimetada lihtkirjaga või väljastusteatega tähtkirjaga. </w:t>
      </w:r>
      <w:proofErr w:type="spellStart"/>
      <w:r w:rsidRPr="00AF6307" w:rsidR="007C0CB7">
        <w:rPr>
          <w:rFonts w:ascii="Times New Roman" w:hAnsi="Times New Roman"/>
          <w:sz w:val="24"/>
          <w:szCs w:val="24"/>
        </w:rPr>
        <w:t>RaRS-is</w:t>
      </w:r>
      <w:proofErr w:type="spellEnd"/>
      <w:r w:rsidRPr="00AF6307" w:rsidR="007C0CB7">
        <w:rPr>
          <w:rFonts w:ascii="Times New Roman" w:hAnsi="Times New Roman"/>
          <w:sz w:val="24"/>
          <w:szCs w:val="24"/>
        </w:rPr>
        <w:t xml:space="preserve"> sätestataksegi võimalus toimetada ettekirjutus lugejale kätte lihtkirjaga, täpsustades seejuures, millal loetakse ettekirjutus </w:t>
      </w:r>
      <w:proofErr w:type="spellStart"/>
      <w:r w:rsidRPr="00AF6307" w:rsidR="007C0CB7">
        <w:rPr>
          <w:rFonts w:ascii="Times New Roman" w:hAnsi="Times New Roman"/>
          <w:sz w:val="24"/>
          <w:szCs w:val="24"/>
        </w:rPr>
        <w:t>kättetoimetatuks</w:t>
      </w:r>
      <w:proofErr w:type="spellEnd"/>
      <w:r w:rsidRPr="00AF6307" w:rsidR="007C0CB7">
        <w:rPr>
          <w:rFonts w:ascii="Times New Roman" w:hAnsi="Times New Roman"/>
          <w:sz w:val="24"/>
          <w:szCs w:val="24"/>
        </w:rPr>
        <w:t>.</w:t>
      </w:r>
    </w:p>
    <w:p w:rsidRPr="00AF6307" w:rsidR="00C41BC0" w:rsidP="00AF6307" w:rsidRDefault="00C41BC0" w14:paraId="1C6674C2" w14:textId="77777777">
      <w:pPr>
        <w:spacing w:after="0" w:line="240" w:lineRule="auto"/>
        <w:contextualSpacing/>
        <w:jc w:val="both"/>
        <w:rPr>
          <w:rFonts w:ascii="Times New Roman" w:hAnsi="Times New Roman"/>
          <w:sz w:val="24"/>
          <w:szCs w:val="24"/>
        </w:rPr>
      </w:pPr>
    </w:p>
    <w:p w:rsidRPr="00AF6307" w:rsidR="00A80DC5" w:rsidP="00AF6307" w:rsidRDefault="00C41BC0" w14:paraId="0A9E5F35" w14:textId="648F6E03">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Kõnealune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 täiendus on tingitud asjaolust, et seni on rahvaraamatukogud pidanud ettekirjutuse posti teel lugejale edastamiseks kasutama tähtkirja, mis on aga lihtkirjaga võrreldes märksa kallim ja millega võib kaasneda ka oluline ajakulu (hoiuaeg postkontoris, korduvatele kättetoimetamise katsetele kuluv aeg). Rahvaraamatukogu eesmärk on saada </w:t>
      </w:r>
      <w:r w:rsidRPr="00AF6307">
        <w:rPr>
          <w:rFonts w:ascii="Times New Roman" w:hAnsi="Times New Roman"/>
          <w:sz w:val="24"/>
          <w:szCs w:val="24"/>
        </w:rPr>
        <w:t xml:space="preserve">laenutatud väljaanne või ese võimalikult kiiresti tagasi, et </w:t>
      </w:r>
      <w:r w:rsidRPr="00AF6307" w:rsidR="007006C1">
        <w:rPr>
          <w:rFonts w:ascii="Times New Roman" w:hAnsi="Times New Roman"/>
          <w:sz w:val="24"/>
          <w:szCs w:val="24"/>
        </w:rPr>
        <w:t xml:space="preserve">see teistele lugejatele uuesti kättesaadavaks teha. Näiteks </w:t>
      </w:r>
      <w:r w:rsidRPr="00AF6307" w:rsidR="00A80DC5">
        <w:rPr>
          <w:rFonts w:ascii="Times New Roman" w:hAnsi="Times New Roman"/>
          <w:sz w:val="24"/>
          <w:szCs w:val="24"/>
        </w:rPr>
        <w:t xml:space="preserve">Eesti suurimal rahvaraamatukogul ehk Tallinna Keskraamatukogul </w:t>
      </w:r>
      <w:r w:rsidRPr="00AF6307" w:rsidR="007006C1">
        <w:rPr>
          <w:rFonts w:ascii="Times New Roman" w:hAnsi="Times New Roman"/>
          <w:sz w:val="24"/>
          <w:szCs w:val="24"/>
        </w:rPr>
        <w:t>on igapäevaselt 3 500–5 000</w:t>
      </w:r>
      <w:r w:rsidRPr="00AF6307" w:rsidR="00A80DC5">
        <w:rPr>
          <w:rFonts w:ascii="Times New Roman" w:hAnsi="Times New Roman"/>
          <w:sz w:val="24"/>
          <w:szCs w:val="24"/>
        </w:rPr>
        <w:t xml:space="preserve"> </w:t>
      </w:r>
      <w:r w:rsidRPr="00AF6307" w:rsidR="007006C1">
        <w:rPr>
          <w:rFonts w:ascii="Times New Roman" w:hAnsi="Times New Roman"/>
          <w:sz w:val="24"/>
          <w:szCs w:val="24"/>
        </w:rPr>
        <w:t>võlgnikku, kellest igaühe käes võib omakorda olla mitu tagastamisele kuuluvat väljaannet</w:t>
      </w:r>
      <w:r w:rsidRPr="00AF6307" w:rsidR="00A80DC5">
        <w:rPr>
          <w:rFonts w:ascii="Times New Roman" w:hAnsi="Times New Roman"/>
          <w:sz w:val="24"/>
          <w:szCs w:val="24"/>
        </w:rPr>
        <w:t>.</w:t>
      </w:r>
      <w:r w:rsidRPr="00AF6307" w:rsidR="007006C1">
        <w:rPr>
          <w:rFonts w:ascii="Times New Roman" w:hAnsi="Times New Roman"/>
          <w:sz w:val="24"/>
          <w:szCs w:val="24"/>
        </w:rPr>
        <w:t xml:space="preserve"> </w:t>
      </w:r>
      <w:r w:rsidRPr="00AF6307" w:rsidR="00E969E2">
        <w:rPr>
          <w:rFonts w:ascii="Times New Roman" w:hAnsi="Times New Roman"/>
          <w:sz w:val="24"/>
          <w:szCs w:val="24"/>
        </w:rPr>
        <w:t xml:space="preserve">Ettekirjutuse kiiremini </w:t>
      </w:r>
      <w:proofErr w:type="spellStart"/>
      <w:r w:rsidRPr="00AF6307" w:rsidR="00E969E2">
        <w:rPr>
          <w:rFonts w:ascii="Times New Roman" w:hAnsi="Times New Roman"/>
          <w:sz w:val="24"/>
          <w:szCs w:val="24"/>
        </w:rPr>
        <w:t>kättetoimetatuks</w:t>
      </w:r>
      <w:proofErr w:type="spellEnd"/>
      <w:r w:rsidRPr="00AF6307" w:rsidR="00E969E2">
        <w:rPr>
          <w:rFonts w:ascii="Times New Roman" w:hAnsi="Times New Roman"/>
          <w:sz w:val="24"/>
          <w:szCs w:val="24"/>
        </w:rPr>
        <w:t xml:space="preserve"> lugemine tähendab ka selle kiiremini kehtima hakkamist (vt HMS § 61 lõiget 1) ja võimalust suunata </w:t>
      </w:r>
      <w:r w:rsidRPr="00AF6307" w:rsidR="00232C38">
        <w:rPr>
          <w:rFonts w:ascii="Times New Roman" w:hAnsi="Times New Roman"/>
          <w:sz w:val="24"/>
          <w:szCs w:val="24"/>
        </w:rPr>
        <w:t xml:space="preserve">nõue </w:t>
      </w:r>
      <w:r w:rsidRPr="00AF6307" w:rsidR="00E969E2">
        <w:rPr>
          <w:rFonts w:ascii="Times New Roman" w:hAnsi="Times New Roman"/>
          <w:sz w:val="24"/>
          <w:szCs w:val="24"/>
        </w:rPr>
        <w:t>vajadusel kiiremini täitemenetlusse ehk teisisõnu asjaomase väljaande või eseme kiiremini rahvaraamatukokku tagasi jõudmist.</w:t>
      </w:r>
    </w:p>
    <w:p w:rsidRPr="00AF6307" w:rsidR="00A80DC5" w:rsidP="00AF6307" w:rsidRDefault="00A80DC5" w14:paraId="586F51D9" w14:textId="77777777">
      <w:pPr>
        <w:spacing w:after="0" w:line="240" w:lineRule="auto"/>
        <w:contextualSpacing/>
        <w:jc w:val="both"/>
        <w:rPr>
          <w:rFonts w:ascii="Times New Roman" w:hAnsi="Times New Roman"/>
          <w:sz w:val="24"/>
          <w:szCs w:val="24"/>
        </w:rPr>
      </w:pPr>
    </w:p>
    <w:p w:rsidRPr="00AF6307" w:rsidR="005D5F14" w:rsidP="00AF6307" w:rsidRDefault="005D5F14" w14:paraId="37F8CE04" w14:textId="230A9D5B">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5</w:t>
      </w:r>
      <w:r w:rsidRPr="00AF6307">
        <w:rPr>
          <w:rFonts w:ascii="Times New Roman" w:hAnsi="Times New Roman"/>
          <w:sz w:val="24"/>
          <w:szCs w:val="24"/>
        </w:rPr>
        <w:t xml:space="preserve"> puudutab ettekirjutuse sundtäitmist ja vastab sisult kehtivale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17 lõikele 5.</w:t>
      </w:r>
    </w:p>
    <w:p w:rsidRPr="00AF6307" w:rsidR="005D5F14" w:rsidP="00AF6307" w:rsidRDefault="005D5F14" w14:paraId="3ED37E14" w14:textId="77777777">
      <w:pPr>
        <w:spacing w:after="0" w:line="240" w:lineRule="auto"/>
        <w:contextualSpacing/>
        <w:jc w:val="both"/>
        <w:rPr>
          <w:rFonts w:ascii="Times New Roman" w:hAnsi="Times New Roman"/>
          <w:sz w:val="24"/>
          <w:szCs w:val="24"/>
        </w:rPr>
      </w:pPr>
    </w:p>
    <w:p w:rsidRPr="004D14A4" w:rsidR="005D5F14" w:rsidP="00AF6307" w:rsidRDefault="005D5F14" w14:paraId="0A556E38" w14:textId="40134C39">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sz w:val="24"/>
          <w:szCs w:val="24"/>
          <w:u w:val="single"/>
          <w:lang w:eastAsia="et-EE"/>
        </w:rPr>
        <w:t>Lõige 6</w:t>
      </w:r>
      <w:r w:rsidRPr="00AF6307">
        <w:rPr>
          <w:rFonts w:ascii="Times New Roman" w:hAnsi="Times New Roman" w:eastAsia="Times New Roman"/>
          <w:sz w:val="24"/>
          <w:szCs w:val="24"/>
          <w:lang w:eastAsia="et-EE"/>
        </w:rPr>
        <w:t xml:space="preserve"> näeb ette, et valla- või linnavalitsus võib lugejalt, kes ei ole sama paragrahvi lõigetes 1 ja 2 nimetatud kohustusi</w:t>
      </w:r>
      <w:r w:rsidRPr="00AF6307" w:rsidR="007623B7">
        <w:rPr>
          <w:rFonts w:ascii="Times New Roman" w:hAnsi="Times New Roman" w:eastAsia="Times New Roman"/>
          <w:sz w:val="24"/>
          <w:szCs w:val="24"/>
          <w:lang w:eastAsia="et-EE"/>
        </w:rPr>
        <w:t xml:space="preserve"> (väljaande või eseme tagastamine, viivise tasumine, väljaande või eseme rikkumise või tagastamata jätmise heastamine)</w:t>
      </w:r>
      <w:r w:rsidRPr="00AF6307">
        <w:rPr>
          <w:rFonts w:ascii="Times New Roman" w:hAnsi="Times New Roman" w:eastAsia="Times New Roman"/>
          <w:sz w:val="24"/>
          <w:szCs w:val="24"/>
          <w:lang w:eastAsia="et-EE"/>
        </w:rPr>
        <w:t xml:space="preserve"> rahvaraamatukogu antud tähtaja jooksul täitnud, võtta väljaannete ja esemete </w:t>
      </w:r>
      <w:proofErr w:type="spellStart"/>
      <w:r w:rsidRPr="00AF6307">
        <w:rPr>
          <w:rFonts w:ascii="Times New Roman" w:hAnsi="Times New Roman" w:eastAsia="Times New Roman"/>
          <w:sz w:val="24"/>
          <w:szCs w:val="24"/>
          <w:lang w:eastAsia="et-EE"/>
        </w:rPr>
        <w:t>kojulaenutamise</w:t>
      </w:r>
      <w:proofErr w:type="spellEnd"/>
      <w:r w:rsidRPr="00AF6307">
        <w:rPr>
          <w:rFonts w:ascii="Times New Roman" w:hAnsi="Times New Roman" w:eastAsia="Times New Roman"/>
          <w:sz w:val="24"/>
          <w:szCs w:val="24"/>
          <w:lang w:eastAsia="et-EE"/>
        </w:rPr>
        <w:t xml:space="preserve"> õiguse ära kohustuste täitmiseni, kuid mitte kauemaks kui üheks aastaks. Sarnane põhimõte sisaldub ka kehtivas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17 lõikes 3, kuid seda on eelnõuga pisut </w:t>
      </w:r>
      <w:r w:rsidRPr="00AF6307" w:rsidR="007623B7">
        <w:rPr>
          <w:rFonts w:ascii="Times New Roman" w:hAnsi="Times New Roman" w:eastAsia="Times New Roman"/>
          <w:sz w:val="24"/>
          <w:szCs w:val="24"/>
          <w:lang w:eastAsia="et-EE"/>
        </w:rPr>
        <w:t>muudetud</w:t>
      </w:r>
      <w:r w:rsidRPr="00AF6307">
        <w:rPr>
          <w:rFonts w:ascii="Times New Roman" w:hAnsi="Times New Roman" w:eastAsia="Times New Roman"/>
          <w:sz w:val="24"/>
          <w:szCs w:val="24"/>
          <w:lang w:eastAsia="et-EE"/>
        </w:rPr>
        <w:t xml:space="preserve">. </w:t>
      </w:r>
      <w:r w:rsidRPr="00AF6307" w:rsidR="007623B7">
        <w:rPr>
          <w:rFonts w:ascii="Times New Roman" w:hAnsi="Times New Roman" w:eastAsia="Times New Roman"/>
          <w:sz w:val="24"/>
          <w:szCs w:val="24"/>
          <w:lang w:eastAsia="et-EE"/>
        </w:rPr>
        <w:t xml:space="preserve">Kui kehtiv sõnastus on imperatiivne (lugejalt võetakse väljaannete </w:t>
      </w:r>
      <w:proofErr w:type="spellStart"/>
      <w:r w:rsidRPr="00AF6307" w:rsidR="007623B7">
        <w:rPr>
          <w:rFonts w:ascii="Times New Roman" w:hAnsi="Times New Roman" w:eastAsia="Times New Roman"/>
          <w:sz w:val="24"/>
          <w:szCs w:val="24"/>
          <w:lang w:eastAsia="et-EE"/>
        </w:rPr>
        <w:t>kojulaenutamise</w:t>
      </w:r>
      <w:proofErr w:type="spellEnd"/>
      <w:r w:rsidRPr="00AF6307" w:rsidR="007623B7">
        <w:rPr>
          <w:rFonts w:ascii="Times New Roman" w:hAnsi="Times New Roman" w:eastAsia="Times New Roman"/>
          <w:sz w:val="24"/>
          <w:szCs w:val="24"/>
          <w:lang w:eastAsia="et-EE"/>
        </w:rPr>
        <w:t xml:space="preserve"> õigus ära), siis eelnõukohane sõnastus on paindlikum, nähes ette võimaluse lugejalt väljaannete ja esemete </w:t>
      </w:r>
      <w:proofErr w:type="spellStart"/>
      <w:r w:rsidRPr="00AF6307" w:rsidR="007623B7">
        <w:rPr>
          <w:rFonts w:ascii="Times New Roman" w:hAnsi="Times New Roman" w:eastAsia="Times New Roman"/>
          <w:sz w:val="24"/>
          <w:szCs w:val="24"/>
          <w:lang w:eastAsia="et-EE"/>
        </w:rPr>
        <w:t>kojulaenutamise</w:t>
      </w:r>
      <w:proofErr w:type="spellEnd"/>
      <w:r w:rsidRPr="00AF6307" w:rsidR="007623B7">
        <w:rPr>
          <w:rFonts w:ascii="Times New Roman" w:hAnsi="Times New Roman" w:eastAsia="Times New Roman"/>
          <w:sz w:val="24"/>
          <w:szCs w:val="24"/>
          <w:lang w:eastAsia="et-EE"/>
        </w:rPr>
        <w:t xml:space="preserve"> õigus ära võtta. Siin saab iga KOV jälle ise otsustada, kui ranget lähenemist nende rahvaraamatukogus eelistatakse. Täpsustatud on ka laenamisõiguse </w:t>
      </w:r>
      <w:r w:rsidRPr="00AF6307" w:rsidR="000E54BD">
        <w:rPr>
          <w:rFonts w:ascii="Times New Roman" w:hAnsi="Times New Roman" w:eastAsia="Times New Roman"/>
          <w:sz w:val="24"/>
          <w:szCs w:val="24"/>
          <w:lang w:eastAsia="et-EE"/>
        </w:rPr>
        <w:t xml:space="preserve">piiramise </w:t>
      </w:r>
      <w:r w:rsidRPr="00AF6307" w:rsidR="007623B7">
        <w:rPr>
          <w:rFonts w:ascii="Times New Roman" w:hAnsi="Times New Roman" w:eastAsia="Times New Roman"/>
          <w:sz w:val="24"/>
          <w:szCs w:val="24"/>
          <w:lang w:eastAsia="et-EE"/>
        </w:rPr>
        <w:t>kestusega seonduvat. Kui seni on</w:t>
      </w:r>
      <w:r w:rsidRPr="00AF6307" w:rsidR="000E54BD">
        <w:rPr>
          <w:rFonts w:ascii="Times New Roman" w:hAnsi="Times New Roman" w:eastAsia="Times New Roman"/>
          <w:sz w:val="24"/>
          <w:szCs w:val="24"/>
          <w:lang w:eastAsia="et-EE"/>
        </w:rPr>
        <w:t xml:space="preserve"> kõnealune piirang saanud kehtida kuni üks aasta, siis nüüd nähakse ette, et laenamisõiguse saab ära võtta kuni kohustuste täitmiseni, kuid mitte kauemaks kui üheks aastaks. Pikim võimalik aeg, mil lugejale rahvaraamatukogust väljaandeid või esemeid ei laenutata, on seega jätkuvalt üks aasta, kuid piirang ei saa jääda enam kehtima olukorras, kus lugeja on oma kohustused rahvaraamatukogu ees juba täitnud. Laenamisõiguse piirangu kehtimise ajal saab lugeja teisi rahvaraamatukogu teenuseid (näiteks väljaannete kohapeal kasutamine) edasi kasutada.</w:t>
      </w:r>
    </w:p>
    <w:p w:rsidRPr="004D14A4" w:rsidR="000E54BD" w:rsidP="00AF6307" w:rsidRDefault="000E54BD" w14:paraId="10596937" w14:textId="77777777">
      <w:pPr>
        <w:spacing w:after="0" w:line="240" w:lineRule="auto"/>
        <w:contextualSpacing/>
        <w:jc w:val="both"/>
        <w:rPr>
          <w:rFonts w:ascii="Times New Roman" w:hAnsi="Times New Roman" w:eastAsia="Times New Roman"/>
          <w:sz w:val="24"/>
          <w:szCs w:val="24"/>
          <w:lang w:eastAsia="et-EE"/>
        </w:rPr>
      </w:pPr>
    </w:p>
    <w:p w:rsidRPr="00AF6307" w:rsidR="00145096" w:rsidP="00AF6307" w:rsidRDefault="000E54BD" w14:paraId="6250AB2B" w14:textId="1136A4FC">
      <w:pPr>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lang w:eastAsia="et-EE"/>
        </w:rPr>
        <w:t>Lõikes 7</w:t>
      </w:r>
      <w:r w:rsidRPr="00AF6307">
        <w:rPr>
          <w:rFonts w:ascii="Times New Roman" w:hAnsi="Times New Roman" w:eastAsia="Times New Roman"/>
          <w:sz w:val="24"/>
          <w:szCs w:val="24"/>
          <w:lang w:eastAsia="et-EE"/>
        </w:rPr>
        <w:t xml:space="preserve"> sätestatu kohaselt võib v</w:t>
      </w:r>
      <w:r w:rsidRPr="00AF6307">
        <w:rPr>
          <w:rFonts w:ascii="Times New Roman" w:hAnsi="Times New Roman"/>
          <w:sz w:val="24"/>
          <w:szCs w:val="24"/>
        </w:rPr>
        <w:t>alla- või linnavalitsus lugejalt või külastajalt, kes rikub korduvalt rahvaraamatukogu kasutamise eeskirja, häirides oluliselt rahvaraamatukogu tööd, ohustades raamatukogutöötajate või teiste lugejate ja külastajate turvalisust või kahjustades rahvaraamatukogu vara, võtta selle rahvaraamatukogu</w:t>
      </w:r>
      <w:r w:rsidRPr="00AF6307" w:rsidR="00145096">
        <w:rPr>
          <w:rFonts w:ascii="Times New Roman" w:hAnsi="Times New Roman"/>
          <w:sz w:val="24"/>
          <w:szCs w:val="24"/>
        </w:rPr>
        <w:t xml:space="preserve"> või</w:t>
      </w:r>
      <w:r w:rsidRPr="00AF6307" w:rsidR="0097742B">
        <w:rPr>
          <w:rFonts w:ascii="Times New Roman" w:hAnsi="Times New Roman"/>
          <w:sz w:val="24"/>
          <w:szCs w:val="24"/>
        </w:rPr>
        <w:t xml:space="preserve"> </w:t>
      </w:r>
      <w:r w:rsidRPr="00AF6307" w:rsidR="00145096">
        <w:rPr>
          <w:rFonts w:ascii="Times New Roman" w:hAnsi="Times New Roman"/>
          <w:sz w:val="24"/>
          <w:szCs w:val="24"/>
        </w:rPr>
        <w:t xml:space="preserve">tema </w:t>
      </w:r>
      <w:r w:rsidRPr="00AF6307" w:rsidR="0097742B">
        <w:rPr>
          <w:rFonts w:ascii="Times New Roman" w:hAnsi="Times New Roman"/>
          <w:sz w:val="24"/>
          <w:szCs w:val="24"/>
        </w:rPr>
        <w:t>asjaomase struktuuriüksuse</w:t>
      </w:r>
      <w:r w:rsidRPr="00AF6307">
        <w:rPr>
          <w:rFonts w:ascii="Times New Roman" w:hAnsi="Times New Roman"/>
          <w:sz w:val="24"/>
          <w:szCs w:val="24"/>
        </w:rPr>
        <w:t xml:space="preserve"> külastamise õiguse ära kuni 30 päevaks. </w:t>
      </w:r>
      <w:r w:rsidRPr="00AF6307" w:rsidR="00BE6376">
        <w:rPr>
          <w:rFonts w:ascii="Times New Roman" w:hAnsi="Times New Roman"/>
          <w:sz w:val="24"/>
          <w:szCs w:val="24"/>
        </w:rPr>
        <w:t xml:space="preserve">Kehtivas </w:t>
      </w:r>
      <w:proofErr w:type="spellStart"/>
      <w:r w:rsidRPr="00AF6307" w:rsidR="00BE6376">
        <w:rPr>
          <w:rFonts w:ascii="Times New Roman" w:hAnsi="Times New Roman"/>
          <w:sz w:val="24"/>
          <w:szCs w:val="24"/>
        </w:rPr>
        <w:t>RaRS</w:t>
      </w:r>
      <w:proofErr w:type="spellEnd"/>
      <w:r w:rsidRPr="00AF6307" w:rsidR="00BE6376">
        <w:rPr>
          <w:rFonts w:ascii="Times New Roman" w:hAnsi="Times New Roman"/>
          <w:sz w:val="24"/>
          <w:szCs w:val="24"/>
        </w:rPr>
        <w:t>-ist sarnast sätet ei ole. Sellise piirangu seadmise</w:t>
      </w:r>
      <w:r w:rsidRPr="00AF6307" w:rsidR="001613E2">
        <w:rPr>
          <w:rFonts w:ascii="Times New Roman" w:hAnsi="Times New Roman"/>
          <w:sz w:val="24"/>
          <w:szCs w:val="24"/>
        </w:rPr>
        <w:t>ks õigusliku aluse loomise</w:t>
      </w:r>
      <w:r w:rsidRPr="00AF6307" w:rsidR="00BE6376">
        <w:rPr>
          <w:rFonts w:ascii="Times New Roman" w:hAnsi="Times New Roman"/>
          <w:sz w:val="24"/>
          <w:szCs w:val="24"/>
        </w:rPr>
        <w:t xml:space="preserve"> vajadusele on aga </w:t>
      </w:r>
      <w:r w:rsidRPr="00AF6307" w:rsidR="001613E2">
        <w:rPr>
          <w:rFonts w:ascii="Times New Roman" w:hAnsi="Times New Roman"/>
          <w:sz w:val="24"/>
          <w:szCs w:val="24"/>
        </w:rPr>
        <w:t xml:space="preserve">rahvaraamatukogud </w:t>
      </w:r>
      <w:r w:rsidRPr="00AF6307" w:rsidR="00BE6376">
        <w:rPr>
          <w:rFonts w:ascii="Times New Roman" w:hAnsi="Times New Roman"/>
          <w:sz w:val="24"/>
          <w:szCs w:val="24"/>
        </w:rPr>
        <w:t>tähelepanu juhtinud</w:t>
      </w:r>
      <w:r w:rsidRPr="00AF6307" w:rsidR="001613E2">
        <w:rPr>
          <w:rFonts w:ascii="Times New Roman" w:hAnsi="Times New Roman"/>
          <w:sz w:val="24"/>
          <w:szCs w:val="24"/>
        </w:rPr>
        <w:t xml:space="preserve">, sest kohustusega olla kõigile soovijatele avatud (vt eelnõu § 16 lõiget 1), võib kaasneda paratamatult ka olukordi, kus sellist avatust kuritarvitatakse. Rahvaraamatukogu külastamise õigust võib kõnealuse sätte kohaselt piirata nii registreeritud kui ka registreerimata kasutaja ehk nii lugeja kui ka külastaja puhul. Kui lugeja puhul on rahvaraamatukogul juba olemas tema isikuandmed ja piirangu vormistamine on selle võrra lihtsam, siis külastaja puhul tuleb selleks konkreetse isiku andmed alles saada. Kuivõrd rahvaraamatukogul </w:t>
      </w:r>
      <w:r w:rsidRPr="00AF6307" w:rsidR="00145096">
        <w:rPr>
          <w:rFonts w:ascii="Times New Roman" w:hAnsi="Times New Roman"/>
          <w:sz w:val="24"/>
          <w:szCs w:val="24"/>
        </w:rPr>
        <w:t xml:space="preserve">endal </w:t>
      </w:r>
      <w:proofErr w:type="spellStart"/>
      <w:r w:rsidRPr="00AF6307" w:rsidR="00145096">
        <w:rPr>
          <w:rFonts w:ascii="Times New Roman" w:hAnsi="Times New Roman"/>
          <w:sz w:val="24"/>
          <w:szCs w:val="24"/>
        </w:rPr>
        <w:t>KorS</w:t>
      </w:r>
      <w:proofErr w:type="spellEnd"/>
      <w:r w:rsidRPr="00AF6307" w:rsidR="00145096">
        <w:rPr>
          <w:rFonts w:ascii="Times New Roman" w:hAnsi="Times New Roman"/>
          <w:sz w:val="24"/>
          <w:szCs w:val="24"/>
        </w:rPr>
        <w:t xml:space="preserve"> § 32 kohast isikusamasuse tuvastamise õigust ei ole, tuleb selleks vajadusel kasutada politsei abi. Isikusamasuse tuvastamise õigus on vastavalt turvategevuse seaduse §-le 21 ka turvateenistujal.</w:t>
      </w:r>
    </w:p>
    <w:p w:rsidRPr="00AF6307" w:rsidR="00145096" w:rsidP="00AF6307" w:rsidRDefault="00145096" w14:paraId="27F6C791" w14:textId="77777777">
      <w:pPr>
        <w:spacing w:after="0" w:line="240" w:lineRule="auto"/>
        <w:contextualSpacing/>
        <w:jc w:val="both"/>
        <w:rPr>
          <w:rFonts w:ascii="Times New Roman" w:hAnsi="Times New Roman"/>
          <w:sz w:val="24"/>
          <w:szCs w:val="24"/>
        </w:rPr>
      </w:pPr>
    </w:p>
    <w:p w:rsidRPr="004D14A4" w:rsidR="000E54BD" w:rsidP="00AF6307" w:rsidRDefault="00145096" w14:paraId="47DAED6E" w14:textId="32358946">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rPr>
        <w:t xml:space="preserve">Oluline on veel rõhutada, et kõnealune piirang eeldab korduvat rikkumist ehk ühekordse intsidendi tõttu kelleltki rahvaraamatukogu külastamise õigust ära võtta ei saa. </w:t>
      </w:r>
      <w:r w:rsidRPr="00AF6307" w:rsidR="0097742B">
        <w:rPr>
          <w:rFonts w:ascii="Times New Roman" w:hAnsi="Times New Roman"/>
          <w:sz w:val="24"/>
          <w:szCs w:val="24"/>
        </w:rPr>
        <w:t>Nagu sättes märgitud, võib piirangu seada ka üksnes asjasse puutuva haruraamatukogu külastamise suhtes.</w:t>
      </w:r>
    </w:p>
    <w:p w:rsidRPr="004D14A4" w:rsidR="00A80DC5" w:rsidP="00AF6307" w:rsidRDefault="00A80DC5" w14:paraId="5FE5A5A7" w14:textId="77777777">
      <w:pPr>
        <w:spacing w:after="0" w:line="240" w:lineRule="auto"/>
        <w:contextualSpacing/>
        <w:jc w:val="both"/>
        <w:rPr>
          <w:rFonts w:ascii="Times New Roman" w:hAnsi="Times New Roman"/>
          <w:sz w:val="24"/>
          <w:szCs w:val="24"/>
        </w:rPr>
      </w:pPr>
    </w:p>
    <w:p w:rsidRPr="00AF6307" w:rsidR="00564289" w:rsidP="00AF6307" w:rsidRDefault="0097742B" w14:paraId="57BA9337" w14:textId="4AE0112E">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8</w:t>
      </w:r>
      <w:r w:rsidRPr="00AF6307">
        <w:rPr>
          <w:rFonts w:ascii="Times New Roman" w:hAnsi="Times New Roman"/>
          <w:sz w:val="24"/>
          <w:szCs w:val="24"/>
        </w:rPr>
        <w:t xml:space="preserve"> puudutab valla- või linnavalitsuse õigust kõnealuses paragrahvis sätestatud õiguste teostamine valla- või linna ametiasutusele või ametiasutuse hallatavale asutusele edasi delegeerida. Sarnane säte sisaldub ka kehtivas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 17 lõige 6), kuid eelnõuga on seda </w:t>
      </w:r>
      <w:r w:rsidRPr="00AF6307">
        <w:rPr>
          <w:rFonts w:ascii="Times New Roman" w:hAnsi="Times New Roman"/>
          <w:sz w:val="24"/>
          <w:szCs w:val="24"/>
        </w:rPr>
        <w:t xml:space="preserve">laiendatud ka näiteks rahvaraamatukogu külastamisõiguse ajutise piiramise üle otsustamisele. </w:t>
      </w:r>
      <w:proofErr w:type="spellStart"/>
      <w:r w:rsidRPr="00AF6307" w:rsidR="00564289">
        <w:rPr>
          <w:rFonts w:ascii="Times New Roman" w:hAnsi="Times New Roman"/>
          <w:sz w:val="24"/>
          <w:szCs w:val="24"/>
        </w:rPr>
        <w:t>KOV-i</w:t>
      </w:r>
      <w:proofErr w:type="spellEnd"/>
      <w:r w:rsidRPr="00AF6307" w:rsidR="00564289">
        <w:rPr>
          <w:rFonts w:ascii="Times New Roman" w:hAnsi="Times New Roman"/>
          <w:sz w:val="24"/>
          <w:szCs w:val="24"/>
        </w:rPr>
        <w:t xml:space="preserve"> ametiasutuse hallatava asutusena saab volitatav olla ka rahvaraamatukogu.</w:t>
      </w:r>
    </w:p>
    <w:p w:rsidRPr="00AF6307" w:rsidR="00564289" w:rsidP="00AF6307" w:rsidRDefault="00564289" w14:paraId="2E88BC55" w14:textId="77777777">
      <w:pPr>
        <w:spacing w:after="0" w:line="240" w:lineRule="auto"/>
        <w:contextualSpacing/>
        <w:jc w:val="both"/>
        <w:rPr>
          <w:rFonts w:ascii="Times New Roman" w:hAnsi="Times New Roman"/>
          <w:sz w:val="24"/>
          <w:szCs w:val="24"/>
        </w:rPr>
      </w:pPr>
    </w:p>
    <w:p w:rsidRPr="00AF6307" w:rsidR="00564289" w:rsidP="00AF6307" w:rsidRDefault="00564289" w14:paraId="78A4D7F7" w14:textId="5BDE20A9">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9</w:t>
      </w:r>
      <w:r w:rsidRPr="00AF6307">
        <w:rPr>
          <w:rFonts w:ascii="Times New Roman" w:hAnsi="Times New Roman"/>
          <w:sz w:val="24"/>
          <w:szCs w:val="24"/>
        </w:rPr>
        <w:t xml:space="preserve"> käsitletakse viivise ja rikutud või tagastamata jäetud väljaande või eseme hüvitise laekumist </w:t>
      </w:r>
      <w:proofErr w:type="spellStart"/>
      <w:r w:rsidRPr="00AF6307">
        <w:rPr>
          <w:rFonts w:ascii="Times New Roman" w:hAnsi="Times New Roman"/>
          <w:sz w:val="24"/>
          <w:szCs w:val="24"/>
        </w:rPr>
        <w:t>KOV-i</w:t>
      </w:r>
      <w:proofErr w:type="spellEnd"/>
      <w:r w:rsidRPr="00AF6307">
        <w:rPr>
          <w:rFonts w:ascii="Times New Roman" w:hAnsi="Times New Roman"/>
          <w:sz w:val="24"/>
          <w:szCs w:val="24"/>
        </w:rPr>
        <w:t xml:space="preserve"> eelarvesse ning see kattub seni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17 lõikes 7 sätestatuga.</w:t>
      </w:r>
    </w:p>
    <w:p w:rsidRPr="00AF6307" w:rsidR="00564289" w:rsidP="00AF6307" w:rsidRDefault="00564289" w14:paraId="3B43A79C" w14:textId="77777777">
      <w:pPr>
        <w:spacing w:after="0" w:line="240" w:lineRule="auto"/>
        <w:contextualSpacing/>
        <w:jc w:val="both"/>
        <w:rPr>
          <w:rFonts w:ascii="Times New Roman" w:hAnsi="Times New Roman"/>
          <w:sz w:val="24"/>
          <w:szCs w:val="24"/>
        </w:rPr>
      </w:pPr>
    </w:p>
    <w:p w:rsidRPr="00AF6307" w:rsidR="0097742B" w:rsidP="00AF6307" w:rsidRDefault="00564289" w14:paraId="0A6FCCF8" w14:textId="7397DF97">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10</w:t>
      </w:r>
      <w:r w:rsidRPr="00AF6307">
        <w:rPr>
          <w:rFonts w:ascii="Times New Roman" w:hAnsi="Times New Roman"/>
          <w:sz w:val="24"/>
          <w:szCs w:val="24"/>
        </w:rPr>
        <w:t xml:space="preserve"> kohaselt on sama paragrahvi lõigetest 1 ja 2 tulenevate nõuete (viivis ja rikutud või tagastamata jäetud väljaande või eseme hüvitis) aegumistähtaeg kümme aastat.</w:t>
      </w:r>
      <w:r w:rsidRPr="00AF6307" w:rsidR="00DB7B4A">
        <w:rPr>
          <w:rFonts w:ascii="Times New Roman" w:hAnsi="Times New Roman"/>
          <w:sz w:val="24"/>
          <w:szCs w:val="24"/>
        </w:rPr>
        <w:t xml:space="preserve"> Kuigi nõuete aegumistähtaegade </w:t>
      </w:r>
      <w:r w:rsidRPr="00AF6307" w:rsidR="00077976">
        <w:rPr>
          <w:rFonts w:ascii="Times New Roman" w:hAnsi="Times New Roman"/>
          <w:sz w:val="24"/>
          <w:szCs w:val="24"/>
        </w:rPr>
        <w:t xml:space="preserve">üldine </w:t>
      </w:r>
      <w:r w:rsidRPr="00AF6307" w:rsidR="00DB7B4A">
        <w:rPr>
          <w:rFonts w:ascii="Times New Roman" w:hAnsi="Times New Roman"/>
          <w:sz w:val="24"/>
          <w:szCs w:val="24"/>
        </w:rPr>
        <w:t xml:space="preserve">regulatsioon tuleneb tsiviilseadustiku üldosa seadusest (edaspidi </w:t>
      </w:r>
      <w:proofErr w:type="spellStart"/>
      <w:r w:rsidRPr="00AF6307" w:rsidR="00DB7B4A">
        <w:rPr>
          <w:rFonts w:ascii="Times New Roman" w:hAnsi="Times New Roman"/>
          <w:i/>
          <w:iCs/>
          <w:sz w:val="24"/>
          <w:szCs w:val="24"/>
        </w:rPr>
        <w:t>TsÜS</w:t>
      </w:r>
      <w:proofErr w:type="spellEnd"/>
      <w:r w:rsidRPr="00AF6307" w:rsidR="00DB7B4A">
        <w:rPr>
          <w:rFonts w:ascii="Times New Roman" w:hAnsi="Times New Roman"/>
          <w:sz w:val="24"/>
          <w:szCs w:val="24"/>
        </w:rPr>
        <w:t>)</w:t>
      </w:r>
      <w:r w:rsidRPr="00AF6307" w:rsidR="00077976">
        <w:rPr>
          <w:rFonts w:ascii="Times New Roman" w:hAnsi="Times New Roman"/>
          <w:sz w:val="24"/>
          <w:szCs w:val="24"/>
        </w:rPr>
        <w:t xml:space="preserve">, on aastaid kestnud õigusselgusetuse lahendamise huvides oluline sätestada kõnealuste nõuete aegumistähtaeg </w:t>
      </w:r>
      <w:proofErr w:type="spellStart"/>
      <w:r w:rsidRPr="00AF6307" w:rsidR="00077976">
        <w:rPr>
          <w:rFonts w:ascii="Times New Roman" w:hAnsi="Times New Roman"/>
          <w:sz w:val="24"/>
          <w:szCs w:val="24"/>
        </w:rPr>
        <w:t>RaRS-is</w:t>
      </w:r>
      <w:proofErr w:type="spellEnd"/>
      <w:r w:rsidRPr="00AF6307" w:rsidR="00077976">
        <w:rPr>
          <w:rFonts w:ascii="Times New Roman" w:hAnsi="Times New Roman"/>
          <w:sz w:val="24"/>
          <w:szCs w:val="24"/>
        </w:rPr>
        <w:t xml:space="preserve">. Nimelt on </w:t>
      </w:r>
      <w:r w:rsidRPr="00AF6307" w:rsidR="004072A5">
        <w:rPr>
          <w:rFonts w:ascii="Times New Roman" w:hAnsi="Times New Roman"/>
          <w:sz w:val="24"/>
          <w:szCs w:val="24"/>
        </w:rPr>
        <w:t xml:space="preserve">vaieldud selle üle, kas antud nõuded tuleks lugeda tehingust tulenevateks nõueteks, mille aegumistähtaeg on </w:t>
      </w:r>
      <w:proofErr w:type="spellStart"/>
      <w:r w:rsidRPr="00AF6307" w:rsidR="004072A5">
        <w:rPr>
          <w:rFonts w:ascii="Times New Roman" w:hAnsi="Times New Roman"/>
          <w:sz w:val="24"/>
          <w:szCs w:val="24"/>
        </w:rPr>
        <w:t>TsÜS</w:t>
      </w:r>
      <w:proofErr w:type="spellEnd"/>
      <w:r w:rsidRPr="00AF6307" w:rsidR="004072A5">
        <w:rPr>
          <w:rFonts w:ascii="Times New Roman" w:hAnsi="Times New Roman"/>
          <w:sz w:val="24"/>
          <w:szCs w:val="24"/>
        </w:rPr>
        <w:t xml:space="preserve"> § 146 lõike 1 kohaselt kolm aastat või seadusest tulenevateks nõueteks, mille aegumistähtaeg on </w:t>
      </w:r>
      <w:proofErr w:type="spellStart"/>
      <w:r w:rsidRPr="00AF6307" w:rsidR="004072A5">
        <w:rPr>
          <w:rFonts w:ascii="Times New Roman" w:hAnsi="Times New Roman"/>
          <w:sz w:val="24"/>
          <w:szCs w:val="24"/>
        </w:rPr>
        <w:t>TsÜS</w:t>
      </w:r>
      <w:proofErr w:type="spellEnd"/>
      <w:r w:rsidRPr="00AF6307" w:rsidR="004072A5">
        <w:rPr>
          <w:rFonts w:ascii="Times New Roman" w:hAnsi="Times New Roman"/>
          <w:sz w:val="24"/>
          <w:szCs w:val="24"/>
        </w:rPr>
        <w:t xml:space="preserve"> § 149 kohaselt kümme aastat. Kuivõrd rahvaraamatukogu tegevus väljaannete ja esemete laenutamisel</w:t>
      </w:r>
      <w:r w:rsidRPr="00AF6307" w:rsidR="00C026FB">
        <w:rPr>
          <w:rFonts w:ascii="Times New Roman" w:hAnsi="Times New Roman"/>
          <w:sz w:val="24"/>
          <w:szCs w:val="24"/>
        </w:rPr>
        <w:t xml:space="preserve"> kujutab endast siiski avaliku teenuse osutamist ning seda</w:t>
      </w:r>
      <w:r w:rsidRPr="00AF6307" w:rsidR="004072A5">
        <w:rPr>
          <w:rFonts w:ascii="Times New Roman" w:hAnsi="Times New Roman"/>
          <w:sz w:val="24"/>
          <w:szCs w:val="24"/>
        </w:rPr>
        <w:t xml:space="preserve"> iseloomustab haldustegevusele iseloomulik ühepoolsus (lugejal ei ole </w:t>
      </w:r>
      <w:r w:rsidRPr="00AF6307" w:rsidR="00C026FB">
        <w:rPr>
          <w:rFonts w:ascii="Times New Roman" w:hAnsi="Times New Roman"/>
          <w:sz w:val="24"/>
          <w:szCs w:val="24"/>
        </w:rPr>
        <w:t xml:space="preserve">näiteks </w:t>
      </w:r>
      <w:r w:rsidRPr="00AF6307" w:rsidR="004072A5">
        <w:rPr>
          <w:rFonts w:ascii="Times New Roman" w:hAnsi="Times New Roman"/>
          <w:sz w:val="24"/>
          <w:szCs w:val="24"/>
        </w:rPr>
        <w:t xml:space="preserve">võimalik </w:t>
      </w:r>
      <w:r w:rsidRPr="00AF6307" w:rsidR="00C026FB">
        <w:rPr>
          <w:rFonts w:ascii="Times New Roman" w:hAnsi="Times New Roman"/>
          <w:sz w:val="24"/>
          <w:szCs w:val="24"/>
        </w:rPr>
        <w:t>laenutustingimusi mõjutada</w:t>
      </w:r>
      <w:r w:rsidRPr="00AF6307" w:rsidR="004072A5">
        <w:rPr>
          <w:rFonts w:ascii="Times New Roman" w:hAnsi="Times New Roman"/>
          <w:sz w:val="24"/>
          <w:szCs w:val="24"/>
        </w:rPr>
        <w:t>)</w:t>
      </w:r>
      <w:r w:rsidRPr="00AF6307" w:rsidR="00C026FB">
        <w:rPr>
          <w:rFonts w:ascii="Times New Roman" w:hAnsi="Times New Roman"/>
          <w:sz w:val="24"/>
          <w:szCs w:val="24"/>
        </w:rPr>
        <w:t xml:space="preserve">, ei </w:t>
      </w:r>
      <w:r w:rsidRPr="00AF6307" w:rsidR="00B32BA6">
        <w:rPr>
          <w:rFonts w:ascii="Times New Roman" w:hAnsi="Times New Roman"/>
          <w:sz w:val="24"/>
          <w:szCs w:val="24"/>
        </w:rPr>
        <w:t xml:space="preserve">ole väljaannete ja esemete laenutamise käsitlemine tsiviilõigusliku tehinguga kohane. Seega on põhjendatud seadusest tuleneva nõude aegumistähtaja kohaldamine, mille kestus sätestatakse õigusselguse huvides </w:t>
      </w:r>
      <w:proofErr w:type="spellStart"/>
      <w:r w:rsidRPr="00AF6307" w:rsidR="00B32BA6">
        <w:rPr>
          <w:rFonts w:ascii="Times New Roman" w:hAnsi="Times New Roman"/>
          <w:sz w:val="24"/>
          <w:szCs w:val="24"/>
        </w:rPr>
        <w:t>RaRS-is</w:t>
      </w:r>
      <w:proofErr w:type="spellEnd"/>
      <w:r w:rsidRPr="00AF6307" w:rsidR="00B32BA6">
        <w:rPr>
          <w:rFonts w:ascii="Times New Roman" w:hAnsi="Times New Roman"/>
          <w:sz w:val="24"/>
          <w:szCs w:val="24"/>
        </w:rPr>
        <w:t>.</w:t>
      </w:r>
    </w:p>
    <w:p w:rsidRPr="00AF6307" w:rsidR="00B32BA6" w:rsidP="00AF6307" w:rsidRDefault="00B32BA6" w14:paraId="4E5A8A90" w14:textId="77777777">
      <w:pPr>
        <w:spacing w:after="0" w:line="240" w:lineRule="auto"/>
        <w:contextualSpacing/>
        <w:jc w:val="both"/>
        <w:rPr>
          <w:rFonts w:ascii="Times New Roman" w:hAnsi="Times New Roman"/>
          <w:sz w:val="24"/>
          <w:szCs w:val="24"/>
        </w:rPr>
      </w:pPr>
    </w:p>
    <w:p w:rsidRPr="00AF6307" w:rsidR="00A80DC5" w:rsidP="00AF6307" w:rsidRDefault="00B32BA6" w14:paraId="66C97A89" w14:textId="246988C9">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11</w:t>
      </w:r>
      <w:r w:rsidRPr="00AF6307">
        <w:rPr>
          <w:rFonts w:ascii="Times New Roman" w:hAnsi="Times New Roman"/>
          <w:sz w:val="24"/>
          <w:szCs w:val="24"/>
        </w:rPr>
        <w:t xml:space="preserve"> näeb ette, et sama paragrahvi lõigetes 1–3 ja 6 lugeja kohta sätestatut kohaldatakse alla 18-aastase isiku ja täisealise eestkostetava puhul vajalike erisustega tema seaduslikule esindajale. Selle eesmärk on vältida kõigis viidatud sätetes lugeja kõrval täpsustust, et alaealise ning täisealise eestkostetava asemel vastutab tema seaduslik esindaja.</w:t>
      </w:r>
    </w:p>
    <w:p w:rsidRPr="00AF6307" w:rsidR="00E63A9D" w:rsidP="00AF6307" w:rsidRDefault="00E63A9D" w14:paraId="068A07CB" w14:textId="77777777">
      <w:pPr>
        <w:spacing w:after="0" w:line="240" w:lineRule="auto"/>
        <w:contextualSpacing/>
        <w:jc w:val="both"/>
        <w:rPr>
          <w:rFonts w:ascii="Times New Roman" w:hAnsi="Times New Roman"/>
          <w:sz w:val="24"/>
          <w:szCs w:val="24"/>
        </w:rPr>
      </w:pPr>
    </w:p>
    <w:p w:rsidRPr="00AF6307" w:rsidR="00E63A9D" w:rsidP="00AF6307" w:rsidRDefault="00E63A9D" w14:paraId="253CE35A" w14:textId="7FB15444">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22</w:t>
      </w:r>
      <w:r w:rsidRPr="00AF6307">
        <w:rPr>
          <w:rFonts w:ascii="Times New Roman" w:hAnsi="Times New Roman"/>
          <w:sz w:val="24"/>
          <w:szCs w:val="24"/>
        </w:rPr>
        <w:t xml:space="preserve"> – </w:t>
      </w:r>
      <w:r w:rsidRPr="00AF6307" w:rsidR="00B32BA6">
        <w:rPr>
          <w:rFonts w:ascii="Times New Roman" w:hAnsi="Times New Roman"/>
          <w:sz w:val="24"/>
          <w:szCs w:val="24"/>
        </w:rPr>
        <w:t>reguleeritakse automaatset haldusmenetlust</w:t>
      </w:r>
      <w:r w:rsidRPr="00AF6307" w:rsidR="0051298B">
        <w:rPr>
          <w:rFonts w:ascii="Times New Roman" w:hAnsi="Times New Roman"/>
          <w:sz w:val="24"/>
          <w:szCs w:val="24"/>
        </w:rPr>
        <w:t xml:space="preserve">. Tegemist on </w:t>
      </w:r>
      <w:proofErr w:type="spellStart"/>
      <w:r w:rsidRPr="00AF6307" w:rsidR="0051298B">
        <w:rPr>
          <w:rFonts w:ascii="Times New Roman" w:hAnsi="Times New Roman"/>
          <w:sz w:val="24"/>
          <w:szCs w:val="24"/>
        </w:rPr>
        <w:t>RaRS-is</w:t>
      </w:r>
      <w:proofErr w:type="spellEnd"/>
      <w:r w:rsidRPr="00AF6307" w:rsidR="0051298B">
        <w:rPr>
          <w:rFonts w:ascii="Times New Roman" w:hAnsi="Times New Roman"/>
          <w:sz w:val="24"/>
          <w:szCs w:val="24"/>
        </w:rPr>
        <w:t xml:space="preserve"> uue regulatsiooniga.</w:t>
      </w:r>
    </w:p>
    <w:p w:rsidRPr="00AF6307" w:rsidR="0051298B" w:rsidP="00AF6307" w:rsidRDefault="0051298B" w14:paraId="21AD6691" w14:textId="77777777">
      <w:pPr>
        <w:spacing w:after="0" w:line="240" w:lineRule="auto"/>
        <w:contextualSpacing/>
        <w:jc w:val="both"/>
        <w:rPr>
          <w:rFonts w:ascii="Times New Roman" w:hAnsi="Times New Roman"/>
          <w:sz w:val="24"/>
          <w:szCs w:val="24"/>
        </w:rPr>
      </w:pPr>
    </w:p>
    <w:p w:rsidRPr="00AF6307" w:rsidR="00950AE1" w:rsidP="00AF6307" w:rsidRDefault="0051298B" w14:paraId="2A42D37F" w14:textId="7BBA9708">
      <w:pPr>
        <w:autoSpaceDE w:val="0"/>
        <w:autoSpaceDN w:val="0"/>
        <w:adjustRightInd w:val="0"/>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w:t>
      </w:r>
      <w:r w:rsidRPr="00AF6307">
        <w:rPr>
          <w:rFonts w:ascii="Times New Roman" w:hAnsi="Times New Roman" w:eastAsia="Times New Roman"/>
          <w:sz w:val="24"/>
          <w:szCs w:val="24"/>
          <w:lang w:eastAsia="et-EE"/>
        </w:rPr>
        <w:t xml:space="preserve">võib KOV või rahvaraamatukogu </w:t>
      </w:r>
      <w:proofErr w:type="spellStart"/>
      <w:r w:rsidRPr="00AF6307">
        <w:rPr>
          <w:rFonts w:ascii="Times New Roman" w:hAnsi="Times New Roman" w:eastAsia="Times New Roman"/>
          <w:sz w:val="24"/>
          <w:szCs w:val="24"/>
          <w:lang w:eastAsia="et-EE"/>
        </w:rPr>
        <w:t>RaRS-is</w:t>
      </w:r>
      <w:proofErr w:type="spellEnd"/>
      <w:r w:rsidRPr="00AF6307">
        <w:rPr>
          <w:rFonts w:ascii="Times New Roman" w:hAnsi="Times New Roman" w:eastAsia="Times New Roman"/>
          <w:sz w:val="24"/>
          <w:szCs w:val="24"/>
          <w:lang w:eastAsia="et-EE"/>
        </w:rPr>
        <w:t xml:space="preserve"> ettenähtud haldusmenetluse </w:t>
      </w:r>
      <w:r w:rsidRPr="00AF6307">
        <w:rPr>
          <w:rFonts w:ascii="Times New Roman" w:hAnsi="Times New Roman"/>
          <w:sz w:val="24"/>
          <w:szCs w:val="24"/>
          <w:lang w:eastAsia="et-EE"/>
        </w:rPr>
        <w:t xml:space="preserve">läbi viia infosüsteemi vahendusel elektrooniliselt, ilma ametniku või töötaja vahetu sekkumiseta ning seda nimetatakse automaatseks haldusmenetluseks. </w:t>
      </w:r>
      <w:r w:rsidRPr="00AF6307" w:rsidR="00260D14">
        <w:rPr>
          <w:rFonts w:ascii="Times New Roman" w:hAnsi="Times New Roman"/>
          <w:sz w:val="24"/>
          <w:szCs w:val="24"/>
          <w:lang w:eastAsia="et-EE"/>
        </w:rPr>
        <w:t>HMS § 2 lõige 1 defineerib haldusmenetluse kui haldusorgani tegevuse määruse või haldusakti andmisel, toimingu sooritamisel või halduslepingu sõlmimisel.</w:t>
      </w:r>
      <w:r w:rsidRPr="00AF6307">
        <w:rPr>
          <w:rFonts w:ascii="Times New Roman" w:hAnsi="Times New Roman"/>
          <w:sz w:val="24"/>
          <w:szCs w:val="24"/>
          <w:lang w:eastAsia="et-EE"/>
        </w:rPr>
        <w:t xml:space="preserve"> </w:t>
      </w:r>
      <w:r w:rsidRPr="00AF6307" w:rsidR="00260D14">
        <w:rPr>
          <w:rFonts w:ascii="Times New Roman" w:hAnsi="Times New Roman"/>
          <w:sz w:val="24"/>
          <w:szCs w:val="24"/>
          <w:lang w:eastAsia="et-EE"/>
        </w:rPr>
        <w:t xml:space="preserve">HMS § 8 lõike 1 kohaselt on </w:t>
      </w:r>
      <w:r w:rsidRPr="00AF6307" w:rsidR="00C53E3B">
        <w:rPr>
          <w:rFonts w:ascii="Times New Roman" w:hAnsi="Times New Roman"/>
          <w:sz w:val="24"/>
          <w:szCs w:val="24"/>
          <w:lang w:eastAsia="et-EE"/>
        </w:rPr>
        <w:t>haldusorgan seadusega, selle alusel antud määrusega või halduslepinguga avaliku halduse ülesandeid täitma volitatud asutus, kogu või isik. Seega on n</w:t>
      </w:r>
      <w:r w:rsidRPr="00AF6307" w:rsidR="00260D14">
        <w:rPr>
          <w:rFonts w:ascii="Times New Roman" w:hAnsi="Times New Roman"/>
          <w:sz w:val="24"/>
          <w:szCs w:val="24"/>
          <w:lang w:eastAsia="et-EE"/>
        </w:rPr>
        <w:t>ii valla- või linnavolikogu või -valitsus kui ka rahvaraamatukogu haldusorganid.</w:t>
      </w:r>
      <w:r w:rsidRPr="00AF6307" w:rsidR="00C53E3B">
        <w:rPr>
          <w:rFonts w:ascii="Times New Roman" w:hAnsi="Times New Roman"/>
          <w:sz w:val="24"/>
          <w:szCs w:val="24"/>
          <w:lang w:eastAsia="et-EE"/>
        </w:rPr>
        <w:t xml:space="preserve"> </w:t>
      </w:r>
      <w:proofErr w:type="spellStart"/>
      <w:r w:rsidRPr="00AF6307" w:rsidR="00C53E3B">
        <w:rPr>
          <w:rFonts w:ascii="Times New Roman" w:hAnsi="Times New Roman"/>
          <w:sz w:val="24"/>
          <w:szCs w:val="24"/>
          <w:lang w:eastAsia="et-EE"/>
        </w:rPr>
        <w:t>RaRS-is</w:t>
      </w:r>
      <w:proofErr w:type="spellEnd"/>
      <w:r w:rsidRPr="00AF6307" w:rsidR="00C53E3B">
        <w:rPr>
          <w:rFonts w:ascii="Times New Roman" w:hAnsi="Times New Roman"/>
          <w:sz w:val="24"/>
          <w:szCs w:val="24"/>
          <w:lang w:eastAsia="et-EE"/>
        </w:rPr>
        <w:t xml:space="preserve"> sätestatud ülesannete täitmine kujutab endast reeglina haldusakti andmist</w:t>
      </w:r>
      <w:r w:rsidRPr="00AF6307" w:rsidR="00A225C6">
        <w:rPr>
          <w:rFonts w:ascii="Times New Roman" w:hAnsi="Times New Roman"/>
          <w:sz w:val="24"/>
          <w:szCs w:val="24"/>
          <w:lang w:eastAsia="et-EE"/>
        </w:rPr>
        <w:t xml:space="preserve"> (näiteks viivise tasumiseks ettekirjutuse tegemine)</w:t>
      </w:r>
      <w:r w:rsidRPr="00AF6307" w:rsidR="00C53E3B">
        <w:rPr>
          <w:rFonts w:ascii="Times New Roman" w:hAnsi="Times New Roman"/>
          <w:sz w:val="24"/>
          <w:szCs w:val="24"/>
          <w:lang w:eastAsia="et-EE"/>
        </w:rPr>
        <w:t xml:space="preserve"> või toimingu sooritamist</w:t>
      </w:r>
      <w:r w:rsidRPr="00AF6307" w:rsidR="00A225C6">
        <w:rPr>
          <w:rFonts w:ascii="Times New Roman" w:hAnsi="Times New Roman"/>
          <w:sz w:val="24"/>
          <w:szCs w:val="24"/>
          <w:lang w:eastAsia="et-EE"/>
        </w:rPr>
        <w:t xml:space="preserve"> (näiteks selgituse andmine)</w:t>
      </w:r>
      <w:r w:rsidRPr="00AF6307" w:rsidR="00C53E3B">
        <w:rPr>
          <w:rFonts w:ascii="Times New Roman" w:hAnsi="Times New Roman"/>
          <w:sz w:val="24"/>
          <w:szCs w:val="24"/>
          <w:lang w:eastAsia="et-EE"/>
        </w:rPr>
        <w:t>.</w:t>
      </w:r>
      <w:r w:rsidRPr="00AF6307" w:rsidR="00C53E3B">
        <w:rPr>
          <w:rStyle w:val="Allmrkuseviide"/>
          <w:rFonts w:ascii="Times New Roman" w:hAnsi="Times New Roman"/>
          <w:sz w:val="24"/>
          <w:szCs w:val="24"/>
          <w:lang w:eastAsia="et-EE"/>
        </w:rPr>
        <w:footnoteReference w:id="42"/>
      </w:r>
    </w:p>
    <w:p w:rsidRPr="00AF6307" w:rsidR="00950AE1" w:rsidP="00AF6307" w:rsidRDefault="00950AE1" w14:paraId="1F7A9261" w14:textId="77777777">
      <w:pPr>
        <w:autoSpaceDE w:val="0"/>
        <w:autoSpaceDN w:val="0"/>
        <w:adjustRightInd w:val="0"/>
        <w:spacing w:after="0" w:line="240" w:lineRule="auto"/>
        <w:contextualSpacing/>
        <w:jc w:val="both"/>
        <w:rPr>
          <w:rFonts w:ascii="Times New Roman" w:hAnsi="Times New Roman"/>
          <w:sz w:val="24"/>
          <w:szCs w:val="24"/>
          <w:lang w:eastAsia="et-EE"/>
        </w:rPr>
      </w:pPr>
    </w:p>
    <w:p w:rsidRPr="00AF6307" w:rsidR="00A225C6" w:rsidP="00AF6307" w:rsidRDefault="00C53E3B" w14:paraId="6BAA4D89" w14:textId="5F88A2CC">
      <w:pPr>
        <w:autoSpaceDE w:val="0"/>
        <w:autoSpaceDN w:val="0"/>
        <w:adjustRightInd w:val="0"/>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lang w:eastAsia="et-EE"/>
        </w:rPr>
        <w:t xml:space="preserve">Kõnealune eelnõu säte annab </w:t>
      </w:r>
      <w:proofErr w:type="spellStart"/>
      <w:r w:rsidRPr="00AF6307">
        <w:rPr>
          <w:rFonts w:ascii="Times New Roman" w:hAnsi="Times New Roman"/>
          <w:sz w:val="24"/>
          <w:szCs w:val="24"/>
          <w:lang w:eastAsia="et-EE"/>
        </w:rPr>
        <w:t>KOV-ile</w:t>
      </w:r>
      <w:proofErr w:type="spellEnd"/>
      <w:r w:rsidRPr="00AF6307">
        <w:rPr>
          <w:rFonts w:ascii="Times New Roman" w:hAnsi="Times New Roman"/>
          <w:sz w:val="24"/>
          <w:szCs w:val="24"/>
          <w:lang w:eastAsia="et-EE"/>
        </w:rPr>
        <w:t xml:space="preserve"> või rahvaraamatukogule niisiis õiguse viia haldusmenetlus läbi infosüsteemi vahendusel ametniku või töötaja sekkumiseta. Selle eelduseks on siiski HMS-</w:t>
      </w:r>
      <w:proofErr w:type="spellStart"/>
      <w:r w:rsidRPr="00AF6307">
        <w:rPr>
          <w:rFonts w:ascii="Times New Roman" w:hAnsi="Times New Roman"/>
          <w:sz w:val="24"/>
          <w:szCs w:val="24"/>
          <w:lang w:eastAsia="et-EE"/>
        </w:rPr>
        <w:t>is</w:t>
      </w:r>
      <w:proofErr w:type="spellEnd"/>
      <w:r w:rsidRPr="00AF6307">
        <w:rPr>
          <w:rFonts w:ascii="Times New Roman" w:hAnsi="Times New Roman"/>
          <w:sz w:val="24"/>
          <w:szCs w:val="24"/>
          <w:lang w:eastAsia="et-EE"/>
        </w:rPr>
        <w:t xml:space="preserve"> sätestatud </w:t>
      </w:r>
      <w:r w:rsidRPr="00AF6307" w:rsidR="00157819">
        <w:rPr>
          <w:rFonts w:ascii="Times New Roman" w:hAnsi="Times New Roman"/>
          <w:sz w:val="24"/>
          <w:szCs w:val="24"/>
          <w:lang w:eastAsia="et-EE"/>
        </w:rPr>
        <w:t>haldusmenetluse põhimõtete</w:t>
      </w:r>
      <w:r w:rsidRPr="00AF6307">
        <w:rPr>
          <w:rFonts w:ascii="Times New Roman" w:hAnsi="Times New Roman"/>
          <w:sz w:val="24"/>
          <w:szCs w:val="24"/>
          <w:lang w:eastAsia="et-EE"/>
        </w:rPr>
        <w:t xml:space="preserve"> järgimine ehk </w:t>
      </w:r>
      <w:r w:rsidRPr="00AF6307" w:rsidR="00157819">
        <w:rPr>
          <w:rFonts w:ascii="Times New Roman" w:hAnsi="Times New Roman"/>
          <w:sz w:val="24"/>
          <w:szCs w:val="24"/>
          <w:lang w:eastAsia="et-EE"/>
        </w:rPr>
        <w:t>automaatset haldusmenetlust ei saa läbi viia näiteks juhul, kui haldusorganil on kaalutlusõigus, mis HMS § 4 lõike 1 kohaselt kujutab endast otsuse tegemise kaalumist või erinevate otsuste vahel valimist</w:t>
      </w:r>
      <w:r w:rsidRPr="00AF6307" w:rsidR="00950AE1">
        <w:rPr>
          <w:rFonts w:ascii="Times New Roman" w:hAnsi="Times New Roman"/>
          <w:sz w:val="24"/>
          <w:szCs w:val="24"/>
          <w:lang w:eastAsia="et-EE"/>
        </w:rPr>
        <w:t>,</w:t>
      </w:r>
      <w:r w:rsidRPr="00AF6307" w:rsidR="00157819">
        <w:rPr>
          <w:rFonts w:ascii="Times New Roman" w:hAnsi="Times New Roman"/>
          <w:sz w:val="24"/>
          <w:szCs w:val="24"/>
          <w:lang w:eastAsia="et-EE"/>
        </w:rPr>
        <w:t xml:space="preserve"> või on vaja rakendada HMS §-s 6 sätestatud uurimispõhimõtet ehk </w:t>
      </w:r>
      <w:r w:rsidRPr="00AF6307" w:rsidR="00950AE1">
        <w:rPr>
          <w:rFonts w:ascii="Times New Roman" w:hAnsi="Times New Roman"/>
          <w:sz w:val="24"/>
          <w:szCs w:val="24"/>
          <w:lang w:eastAsia="et-EE"/>
        </w:rPr>
        <w:t xml:space="preserve">haldusorganile ei ole kõik </w:t>
      </w:r>
      <w:r w:rsidRPr="00AF6307" w:rsidR="00950AE1">
        <w:rPr>
          <w:rFonts w:ascii="Times New Roman" w:hAnsi="Times New Roman"/>
          <w:sz w:val="24"/>
          <w:szCs w:val="24"/>
          <w:lang w:eastAsia="et-EE"/>
        </w:rPr>
        <w:t>menetletavas asjas olulise tähendusega asjaolud teada või haldusmenetlust ei ole võimalik läbi viia menetlusosalise arvamust ja vastuväiteid ära kuulamata</w:t>
      </w:r>
      <w:r w:rsidRPr="00AF6307" w:rsidR="00950AE1">
        <w:rPr>
          <w:rStyle w:val="Allmrkuseviide"/>
          <w:rFonts w:ascii="Times New Roman" w:hAnsi="Times New Roman"/>
          <w:sz w:val="24"/>
          <w:szCs w:val="24"/>
          <w:lang w:eastAsia="et-EE"/>
        </w:rPr>
        <w:footnoteReference w:id="43"/>
      </w:r>
      <w:r w:rsidRPr="00AF6307" w:rsidR="00950AE1">
        <w:rPr>
          <w:rFonts w:ascii="Times New Roman" w:hAnsi="Times New Roman"/>
          <w:sz w:val="24"/>
          <w:szCs w:val="24"/>
          <w:lang w:eastAsia="et-EE"/>
        </w:rPr>
        <w:t>.</w:t>
      </w:r>
    </w:p>
    <w:p w:rsidRPr="00AF6307" w:rsidR="00A225C6" w:rsidP="00AF6307" w:rsidRDefault="00A225C6" w14:paraId="25086F95" w14:textId="77777777">
      <w:pPr>
        <w:autoSpaceDE w:val="0"/>
        <w:autoSpaceDN w:val="0"/>
        <w:adjustRightInd w:val="0"/>
        <w:spacing w:after="0" w:line="240" w:lineRule="auto"/>
        <w:contextualSpacing/>
        <w:jc w:val="both"/>
        <w:rPr>
          <w:rFonts w:ascii="Times New Roman" w:hAnsi="Times New Roman"/>
          <w:sz w:val="24"/>
          <w:szCs w:val="24"/>
          <w:lang w:eastAsia="et-EE"/>
        </w:rPr>
      </w:pPr>
    </w:p>
    <w:p w:rsidRPr="00AF6307" w:rsidR="005717CA" w:rsidP="00AF6307" w:rsidRDefault="00A225C6" w14:paraId="71A34767" w14:textId="1E978DCF">
      <w:pPr>
        <w:autoSpaceDE w:val="0"/>
        <w:autoSpaceDN w:val="0"/>
        <w:adjustRightInd w:val="0"/>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lang w:eastAsia="et-EE"/>
        </w:rPr>
        <w:t>Automaatse haldusmenetluse saab läbi viia nii tänaste raamatukogusüsteemide</w:t>
      </w:r>
      <w:r w:rsidRPr="00AF6307">
        <w:rPr>
          <w:rStyle w:val="Allmrkuseviide"/>
          <w:rFonts w:ascii="Times New Roman" w:hAnsi="Times New Roman"/>
          <w:sz w:val="24"/>
          <w:szCs w:val="24"/>
          <w:lang w:eastAsia="et-EE"/>
        </w:rPr>
        <w:footnoteReference w:id="44"/>
      </w:r>
      <w:r w:rsidRPr="00AF6307">
        <w:rPr>
          <w:rFonts w:ascii="Times New Roman" w:hAnsi="Times New Roman"/>
          <w:sz w:val="24"/>
          <w:szCs w:val="24"/>
          <w:lang w:eastAsia="et-EE"/>
        </w:rPr>
        <w:t xml:space="preserve"> kui ka eelnõuga asutatava raamatukogude andmekogu</w:t>
      </w:r>
      <w:r w:rsidRPr="00AF6307" w:rsidR="006C0E0A">
        <w:rPr>
          <w:rFonts w:ascii="Times New Roman" w:hAnsi="Times New Roman"/>
          <w:sz w:val="24"/>
          <w:szCs w:val="24"/>
          <w:lang w:eastAsia="et-EE"/>
        </w:rPr>
        <w:t xml:space="preserve"> (vt eelnõu § 29 punkti 16)</w:t>
      </w:r>
      <w:r w:rsidRPr="00AF6307">
        <w:rPr>
          <w:rFonts w:ascii="Times New Roman" w:hAnsi="Times New Roman"/>
          <w:sz w:val="24"/>
          <w:szCs w:val="24"/>
          <w:lang w:eastAsia="et-EE"/>
        </w:rPr>
        <w:t xml:space="preserve"> vahendusel ja neis olevate andmete põhjal. </w:t>
      </w:r>
      <w:r w:rsidRPr="00AF6307" w:rsidR="00C85593">
        <w:rPr>
          <w:rFonts w:ascii="Times New Roman" w:hAnsi="Times New Roman"/>
          <w:sz w:val="24"/>
          <w:szCs w:val="24"/>
          <w:lang w:eastAsia="et-EE"/>
        </w:rPr>
        <w:t>T</w:t>
      </w:r>
      <w:r w:rsidRPr="00AF6307">
        <w:rPr>
          <w:rFonts w:ascii="Times New Roman" w:hAnsi="Times New Roman"/>
          <w:sz w:val="24"/>
          <w:szCs w:val="24"/>
          <w:lang w:eastAsia="et-EE"/>
        </w:rPr>
        <w:t xml:space="preserve">oimingu sooritamises </w:t>
      </w:r>
      <w:r w:rsidRPr="00AF6307" w:rsidR="00C85593">
        <w:rPr>
          <w:rFonts w:ascii="Times New Roman" w:hAnsi="Times New Roman"/>
          <w:sz w:val="24"/>
          <w:szCs w:val="24"/>
          <w:lang w:eastAsia="et-EE"/>
        </w:rPr>
        <w:t xml:space="preserve">(näiteks selgituse andmises) seisneva haldusmenetlusena saab käsitleda ka suhtlust tekstirobotiga. Automaatse haldusmenetluse regulatsiooni </w:t>
      </w:r>
      <w:proofErr w:type="spellStart"/>
      <w:r w:rsidRPr="00AF6307" w:rsidR="00C85593">
        <w:rPr>
          <w:rFonts w:ascii="Times New Roman" w:hAnsi="Times New Roman"/>
          <w:sz w:val="24"/>
          <w:szCs w:val="24"/>
          <w:lang w:eastAsia="et-EE"/>
        </w:rPr>
        <w:t>RaRS</w:t>
      </w:r>
      <w:proofErr w:type="spellEnd"/>
      <w:r w:rsidRPr="00AF6307" w:rsidR="00C85593">
        <w:rPr>
          <w:rFonts w:ascii="Times New Roman" w:hAnsi="Times New Roman"/>
          <w:sz w:val="24"/>
          <w:szCs w:val="24"/>
          <w:lang w:eastAsia="et-EE"/>
        </w:rPr>
        <w:t xml:space="preserve">-i lisamise eesmärk on kiirendada ja kaasajastada </w:t>
      </w:r>
      <w:r w:rsidRPr="00AF6307" w:rsidR="005717CA">
        <w:rPr>
          <w:rFonts w:ascii="Times New Roman" w:hAnsi="Times New Roman"/>
          <w:sz w:val="24"/>
          <w:szCs w:val="24"/>
          <w:lang w:eastAsia="et-EE"/>
        </w:rPr>
        <w:t>teabe liikumist</w:t>
      </w:r>
      <w:r w:rsidRPr="00AF6307" w:rsidR="00C85593">
        <w:rPr>
          <w:rFonts w:ascii="Times New Roman" w:hAnsi="Times New Roman"/>
          <w:sz w:val="24"/>
          <w:szCs w:val="24"/>
          <w:lang w:eastAsia="et-EE"/>
        </w:rPr>
        <w:t xml:space="preserve"> rahvaraamatukogu ja lugeja vahel.</w:t>
      </w:r>
    </w:p>
    <w:p w:rsidRPr="00AF6307" w:rsidR="005717CA" w:rsidP="00AF6307" w:rsidRDefault="005717CA" w14:paraId="6AB615C0" w14:textId="77777777">
      <w:pPr>
        <w:autoSpaceDE w:val="0"/>
        <w:autoSpaceDN w:val="0"/>
        <w:adjustRightInd w:val="0"/>
        <w:spacing w:after="0" w:line="240" w:lineRule="auto"/>
        <w:contextualSpacing/>
        <w:jc w:val="both"/>
        <w:rPr>
          <w:rFonts w:ascii="Times New Roman" w:hAnsi="Times New Roman"/>
          <w:sz w:val="24"/>
          <w:szCs w:val="24"/>
          <w:lang w:eastAsia="et-EE"/>
        </w:rPr>
      </w:pPr>
    </w:p>
    <w:p w:rsidRPr="00AF6307" w:rsidR="005717CA" w:rsidP="00AF6307" w:rsidRDefault="005717CA" w14:paraId="5926CD00" w14:textId="12836A9E">
      <w:pPr>
        <w:autoSpaceDE w:val="0"/>
        <w:autoSpaceDN w:val="0"/>
        <w:adjustRightInd w:val="0"/>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lang w:eastAsia="et-EE"/>
        </w:rPr>
        <w:t>Automaatne haldusmenetlus on reguleeritud ka IKÜM-</w:t>
      </w:r>
      <w:proofErr w:type="spellStart"/>
      <w:r w:rsidRPr="00AF6307">
        <w:rPr>
          <w:rFonts w:ascii="Times New Roman" w:hAnsi="Times New Roman"/>
          <w:sz w:val="24"/>
          <w:szCs w:val="24"/>
          <w:lang w:eastAsia="et-EE"/>
        </w:rPr>
        <w:t>is</w:t>
      </w:r>
      <w:proofErr w:type="spellEnd"/>
      <w:r w:rsidRPr="00AF6307" w:rsidR="0055408A">
        <w:rPr>
          <w:rFonts w:ascii="Times New Roman" w:hAnsi="Times New Roman"/>
          <w:sz w:val="24"/>
          <w:szCs w:val="24"/>
          <w:lang w:eastAsia="et-EE"/>
        </w:rPr>
        <w:t>, mille artikli 22 lõige 1 näeb ette, et andmesubjektil</w:t>
      </w:r>
      <w:r w:rsidRPr="00AF6307" w:rsidR="0055408A">
        <w:rPr>
          <w:rStyle w:val="Allmrkuseviide"/>
          <w:rFonts w:ascii="Times New Roman" w:hAnsi="Times New Roman"/>
          <w:sz w:val="24"/>
          <w:szCs w:val="24"/>
          <w:lang w:eastAsia="et-EE"/>
        </w:rPr>
        <w:footnoteReference w:id="45"/>
      </w:r>
      <w:r w:rsidRPr="00AF6307" w:rsidR="0055408A">
        <w:rPr>
          <w:rFonts w:ascii="Times New Roman" w:hAnsi="Times New Roman"/>
          <w:sz w:val="24"/>
          <w:szCs w:val="24"/>
          <w:lang w:eastAsia="et-EE"/>
        </w:rPr>
        <w:t xml:space="preserve"> on õigus, et tema kohta ei võetaks otsust, mis põhineb üksnes automatiseeritud töötlusel, sealhulgas profiilianalüüsil, mis toob kaasa teda puudutavaid õiguslikke tagajärgi või avaldab talle märkimisväärset mõju.</w:t>
      </w:r>
      <w:r w:rsidRPr="00AF6307" w:rsidR="002567B3">
        <w:rPr>
          <w:rFonts w:ascii="Times New Roman" w:hAnsi="Times New Roman"/>
          <w:sz w:val="24"/>
          <w:szCs w:val="24"/>
          <w:lang w:eastAsia="et-EE"/>
        </w:rPr>
        <w:t xml:space="preserve"> Sama artikli lõike 2 punkti b kohaselt ei kohaldata lõiget 1, kui üksnes automatiseeritud töötlusel põhinev otsus on lubatud vastutava töötleja suhtes kohaldatava liidu või liikmesriigi õigusega, milles on sätestatud ka asjakohased meetmed andmesubjekti õiguste ja vabaduste ning õigustatud huvide kaitsmiseks. Eelnõuga luuaksegi IKÜM artikli 22 lõike 2 punktis b nimetatud õiguslik alus. </w:t>
      </w:r>
      <w:r w:rsidRPr="00AF6307" w:rsidR="00AB57A3">
        <w:rPr>
          <w:rFonts w:ascii="Times New Roman" w:hAnsi="Times New Roman"/>
          <w:sz w:val="24"/>
          <w:szCs w:val="24"/>
          <w:lang w:eastAsia="et-EE"/>
        </w:rPr>
        <w:t>Asjakohased meetmed a</w:t>
      </w:r>
      <w:r w:rsidRPr="00AF6307" w:rsidR="002567B3">
        <w:rPr>
          <w:rFonts w:ascii="Times New Roman" w:hAnsi="Times New Roman"/>
          <w:sz w:val="24"/>
          <w:szCs w:val="24"/>
          <w:lang w:eastAsia="et-EE"/>
        </w:rPr>
        <w:t xml:space="preserve">ndmesubjekti (antud juhul rahvaraamatukogu lugeja) </w:t>
      </w:r>
      <w:r w:rsidRPr="00AF6307" w:rsidR="00AB57A3">
        <w:rPr>
          <w:rFonts w:ascii="Times New Roman" w:hAnsi="Times New Roman"/>
          <w:sz w:val="24"/>
          <w:szCs w:val="24"/>
          <w:lang w:eastAsia="et-EE"/>
        </w:rPr>
        <w:t xml:space="preserve">õiguste ja vabaduste ning õigustatud huvide kaitsmiseks tulenevad osaliselt HMS-st ja on osaliselt kavandatud ka eelnõusse. Nii näiteks on automaatse haldusmenetluse adressaadil võimalik oma õigusi kaitsta vaidemenetluses või halduskohtumenetluses samaväärselt olukorraga, kus haldusmenetluse viib läbi </w:t>
      </w:r>
      <w:proofErr w:type="spellStart"/>
      <w:r w:rsidRPr="00AF6307" w:rsidR="00AB57A3">
        <w:rPr>
          <w:rFonts w:ascii="Times New Roman" w:hAnsi="Times New Roman"/>
          <w:sz w:val="24"/>
          <w:szCs w:val="24"/>
          <w:lang w:eastAsia="et-EE"/>
        </w:rPr>
        <w:t>KOV-i</w:t>
      </w:r>
      <w:proofErr w:type="spellEnd"/>
      <w:r w:rsidRPr="00AF6307" w:rsidR="00AB57A3">
        <w:rPr>
          <w:rFonts w:ascii="Times New Roman" w:hAnsi="Times New Roman"/>
          <w:sz w:val="24"/>
          <w:szCs w:val="24"/>
          <w:lang w:eastAsia="et-EE"/>
        </w:rPr>
        <w:t xml:space="preserve"> või rahvaraamatukogu teenistuja. Eelnõu § 22 lõikes 3 on aga ette nähtud kohustus lisada </w:t>
      </w:r>
      <w:r w:rsidRPr="00AF6307" w:rsidR="00AB57A3">
        <w:rPr>
          <w:rStyle w:val="normaltextrun"/>
          <w:rFonts w:ascii="Times New Roman" w:hAnsi="Times New Roman"/>
          <w:color w:val="000000"/>
          <w:sz w:val="24"/>
          <w:szCs w:val="24"/>
          <w:shd w:val="clear" w:color="auto" w:fill="FFFFFF"/>
        </w:rPr>
        <w:t xml:space="preserve">automaatses haldusmenetluses sooritatud toimingu juurde selgitus, et tegemist on automaatse toiminguga ja teave vahetu isikliku kontakti õigusest </w:t>
      </w:r>
      <w:proofErr w:type="spellStart"/>
      <w:r w:rsidRPr="00AF6307" w:rsidR="00E625AC">
        <w:rPr>
          <w:rStyle w:val="normaltextrun"/>
          <w:rFonts w:ascii="Times New Roman" w:hAnsi="Times New Roman"/>
          <w:color w:val="000000"/>
          <w:sz w:val="24"/>
          <w:szCs w:val="24"/>
          <w:shd w:val="clear" w:color="auto" w:fill="FFFFFF"/>
        </w:rPr>
        <w:t>KOV-i</w:t>
      </w:r>
      <w:proofErr w:type="spellEnd"/>
      <w:r w:rsidRPr="00AF6307" w:rsidR="00AB57A3">
        <w:rPr>
          <w:rStyle w:val="normaltextrun"/>
          <w:rFonts w:ascii="Times New Roman" w:hAnsi="Times New Roman"/>
          <w:color w:val="000000"/>
          <w:sz w:val="24"/>
          <w:szCs w:val="24"/>
          <w:shd w:val="clear" w:color="auto" w:fill="FFFFFF"/>
        </w:rPr>
        <w:t xml:space="preserve"> või rahvaraamatukogu ametniku või töötajaga.</w:t>
      </w:r>
    </w:p>
    <w:p w:rsidRPr="00AF6307" w:rsidR="005717CA" w:rsidP="00AF6307" w:rsidRDefault="005717CA" w14:paraId="72058F6F" w14:textId="77777777">
      <w:pPr>
        <w:autoSpaceDE w:val="0"/>
        <w:autoSpaceDN w:val="0"/>
        <w:adjustRightInd w:val="0"/>
        <w:spacing w:after="0" w:line="240" w:lineRule="auto"/>
        <w:contextualSpacing/>
        <w:jc w:val="both"/>
        <w:rPr>
          <w:rFonts w:ascii="Times New Roman" w:hAnsi="Times New Roman"/>
          <w:sz w:val="24"/>
          <w:szCs w:val="24"/>
          <w:lang w:eastAsia="et-EE"/>
        </w:rPr>
      </w:pPr>
    </w:p>
    <w:p w:rsidRPr="00AF6307" w:rsidR="00277708" w:rsidP="00AF6307" w:rsidRDefault="00277708" w14:paraId="08CC9648" w14:textId="39766FF2">
      <w:pPr>
        <w:autoSpaceDE w:val="0"/>
        <w:autoSpaceDN w:val="0"/>
        <w:adjustRightInd w:val="0"/>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sz w:val="24"/>
          <w:szCs w:val="24"/>
          <w:u w:val="single"/>
          <w:lang w:eastAsia="et-EE"/>
        </w:rPr>
        <w:t>Lõige 2</w:t>
      </w:r>
      <w:r w:rsidRPr="00AF6307">
        <w:rPr>
          <w:rFonts w:ascii="Times New Roman" w:hAnsi="Times New Roman"/>
          <w:sz w:val="24"/>
          <w:szCs w:val="24"/>
          <w:lang w:eastAsia="et-EE"/>
        </w:rPr>
        <w:t xml:space="preserve"> näeb ette, et </w:t>
      </w:r>
      <w:r w:rsidRPr="00AF6307">
        <w:rPr>
          <w:rFonts w:ascii="Times New Roman" w:hAnsi="Times New Roman" w:eastAsia="Times New Roman"/>
          <w:sz w:val="24"/>
          <w:szCs w:val="24"/>
          <w:lang w:eastAsia="et-EE"/>
        </w:rPr>
        <w:t xml:space="preserve">automaatses haldusmenetluses antud haldusaktis ei märgita </w:t>
      </w:r>
      <w:r w:rsidRPr="00AF6307">
        <w:rPr>
          <w:rFonts w:ascii="Times New Roman" w:hAnsi="Times New Roman"/>
          <w:color w:val="202020"/>
          <w:sz w:val="24"/>
          <w:szCs w:val="24"/>
          <w:shd w:val="clear" w:color="auto" w:fill="FFFFFF"/>
        </w:rPr>
        <w:t xml:space="preserve">haldusorgani juhi või tema volitatud isiku nime ja allkirja, kuid </w:t>
      </w:r>
      <w:r w:rsidRPr="00AF6307">
        <w:rPr>
          <w:rStyle w:val="normaltextrun"/>
          <w:rFonts w:ascii="Times New Roman" w:hAnsi="Times New Roman"/>
          <w:color w:val="000000"/>
          <w:sz w:val="24"/>
          <w:szCs w:val="24"/>
          <w:shd w:val="clear" w:color="auto" w:fill="FFFFFF"/>
        </w:rPr>
        <w:t xml:space="preserve">selles märgitakse, et tegemist on automaatse haldusaktiga ja haldusorgani kontaktandmed. Automaatsele haldusaktile lisatakse e-tempel. </w:t>
      </w:r>
      <w:r w:rsidRPr="00AF6307" w:rsidR="00307260">
        <w:rPr>
          <w:rStyle w:val="normaltextrun"/>
          <w:rFonts w:ascii="Times New Roman" w:hAnsi="Times New Roman"/>
          <w:color w:val="000000"/>
          <w:sz w:val="24"/>
          <w:szCs w:val="24"/>
          <w:shd w:val="clear" w:color="auto" w:fill="FFFFFF"/>
        </w:rPr>
        <w:t>Haldusorgani juhi või tema volitatud isiku nime ja allkirja märkimata jätmine on mõistetavalt tingitud asjaolust, et kõnealune haldusakt antakse nimetatud isikute vahetu sekkumiseta</w:t>
      </w:r>
      <w:r w:rsidRPr="00AF6307" w:rsidR="008F04B7">
        <w:rPr>
          <w:rStyle w:val="normaltextrun"/>
          <w:rFonts w:ascii="Times New Roman" w:hAnsi="Times New Roman"/>
          <w:color w:val="000000"/>
          <w:sz w:val="24"/>
          <w:szCs w:val="24"/>
          <w:shd w:val="clear" w:color="auto" w:fill="FFFFFF"/>
        </w:rPr>
        <w:t xml:space="preserve">. Selleks </w:t>
      </w:r>
      <w:proofErr w:type="spellStart"/>
      <w:r w:rsidRPr="00AF6307" w:rsidR="008F04B7">
        <w:rPr>
          <w:rStyle w:val="normaltextrun"/>
          <w:rFonts w:ascii="Times New Roman" w:hAnsi="Times New Roman"/>
          <w:color w:val="000000"/>
          <w:sz w:val="24"/>
          <w:szCs w:val="24"/>
          <w:shd w:val="clear" w:color="auto" w:fill="FFFFFF"/>
        </w:rPr>
        <w:t>RaRS</w:t>
      </w:r>
      <w:proofErr w:type="spellEnd"/>
      <w:r w:rsidRPr="00AF6307" w:rsidR="008F04B7">
        <w:rPr>
          <w:rStyle w:val="normaltextrun"/>
          <w:rFonts w:ascii="Times New Roman" w:hAnsi="Times New Roman"/>
          <w:color w:val="000000"/>
          <w:sz w:val="24"/>
          <w:szCs w:val="24"/>
          <w:shd w:val="clear" w:color="auto" w:fill="FFFFFF"/>
        </w:rPr>
        <w:t xml:space="preserve">-i õigusliku aluse loomine on vajalik põhjusel, et HMS § 55 lõike 4 kohaselt </w:t>
      </w:r>
      <w:r w:rsidRPr="00AF6307" w:rsidR="008F04B7">
        <w:rPr>
          <w:rFonts w:ascii="Times New Roman" w:hAnsi="Times New Roman"/>
          <w:color w:val="000000"/>
          <w:sz w:val="24"/>
          <w:szCs w:val="24"/>
          <w:shd w:val="clear" w:color="auto" w:fill="FFFFFF"/>
        </w:rPr>
        <w:t>kirjalikus haldusaktis selle andnud haldusorgani juhi või tema volitatud isiku nimi ja allkiri- reeglina märgitakse. E-templi kasutamine tagab haldusakti autentsuse ja garanteerib, et seda ei ole alates dokumendi kinnitamisest e-templiga muudetud.</w:t>
      </w:r>
    </w:p>
    <w:p w:rsidRPr="00AF6307" w:rsidR="00277708" w:rsidP="00AF6307" w:rsidRDefault="00277708" w14:paraId="42027389" w14:textId="77777777">
      <w:pPr>
        <w:autoSpaceDE w:val="0"/>
        <w:autoSpaceDN w:val="0"/>
        <w:adjustRightInd w:val="0"/>
        <w:spacing w:after="0" w:line="240" w:lineRule="auto"/>
        <w:contextualSpacing/>
        <w:jc w:val="both"/>
        <w:rPr>
          <w:rStyle w:val="normaltextrun"/>
          <w:rFonts w:ascii="Times New Roman" w:hAnsi="Times New Roman"/>
          <w:color w:val="000000"/>
          <w:sz w:val="24"/>
          <w:szCs w:val="24"/>
          <w:shd w:val="clear" w:color="auto" w:fill="FFFFFF"/>
        </w:rPr>
      </w:pPr>
    </w:p>
    <w:p w:rsidRPr="00AF6307" w:rsidR="008F04B7" w:rsidP="00AF6307" w:rsidRDefault="008F04B7" w14:paraId="08EED9A4" w14:textId="0FB164C5">
      <w:pPr>
        <w:autoSpaceDE w:val="0"/>
        <w:autoSpaceDN w:val="0"/>
        <w:adjustRightInd w:val="0"/>
        <w:spacing w:after="0" w:line="240" w:lineRule="auto"/>
        <w:contextualSpacing/>
        <w:jc w:val="both"/>
        <w:rPr>
          <w:rFonts w:ascii="Times New Roman" w:hAnsi="Times New Roman"/>
          <w:sz w:val="24"/>
          <w:szCs w:val="24"/>
          <w:lang w:eastAsia="et-EE"/>
        </w:rPr>
      </w:pPr>
      <w:r w:rsidRPr="00AF6307">
        <w:rPr>
          <w:rStyle w:val="normaltextrun"/>
          <w:rFonts w:ascii="Times New Roman" w:hAnsi="Times New Roman"/>
          <w:color w:val="000000"/>
          <w:sz w:val="24"/>
          <w:szCs w:val="24"/>
          <w:u w:val="single"/>
          <w:shd w:val="clear" w:color="auto" w:fill="FFFFFF"/>
        </w:rPr>
        <w:t>Lõike 3</w:t>
      </w:r>
      <w:r w:rsidRPr="00AF6307">
        <w:rPr>
          <w:rStyle w:val="normaltextrun"/>
          <w:rFonts w:ascii="Times New Roman" w:hAnsi="Times New Roman"/>
          <w:color w:val="000000"/>
          <w:sz w:val="24"/>
          <w:szCs w:val="24"/>
          <w:shd w:val="clear" w:color="auto" w:fill="FFFFFF"/>
        </w:rPr>
        <w:t xml:space="preserve"> kohaselt peab automaatses haldusmenetluses sooritatud toimingu juures olema selgitus, et tegemist on automaatse toiminguga ja teave vahetu isikliku kontakti õigusest </w:t>
      </w:r>
      <w:proofErr w:type="spellStart"/>
      <w:r w:rsidRPr="00AF6307">
        <w:rPr>
          <w:rStyle w:val="normaltextrun"/>
          <w:rFonts w:ascii="Times New Roman" w:hAnsi="Times New Roman"/>
          <w:color w:val="000000"/>
          <w:sz w:val="24"/>
          <w:szCs w:val="24"/>
          <w:shd w:val="clear" w:color="auto" w:fill="FFFFFF"/>
        </w:rPr>
        <w:t>KOV-i</w:t>
      </w:r>
      <w:proofErr w:type="spellEnd"/>
      <w:r w:rsidRPr="00AF6307">
        <w:rPr>
          <w:rStyle w:val="normaltextrun"/>
          <w:rFonts w:ascii="Times New Roman" w:hAnsi="Times New Roman"/>
          <w:color w:val="000000"/>
          <w:sz w:val="24"/>
          <w:szCs w:val="24"/>
          <w:shd w:val="clear" w:color="auto" w:fill="FFFFFF"/>
        </w:rPr>
        <w:t xml:space="preserve"> või rahvaraamatukogu ametniku või töötajaga. </w:t>
      </w:r>
      <w:r w:rsidRPr="00AF6307" w:rsidR="002D1805">
        <w:rPr>
          <w:rStyle w:val="normaltextrun"/>
          <w:rFonts w:ascii="Times New Roman" w:hAnsi="Times New Roman"/>
          <w:color w:val="000000"/>
          <w:sz w:val="24"/>
          <w:szCs w:val="24"/>
          <w:shd w:val="clear" w:color="auto" w:fill="FFFFFF"/>
        </w:rPr>
        <w:t xml:space="preserve">Tegemist on IKÜM </w:t>
      </w:r>
      <w:r w:rsidRPr="00AF6307" w:rsidR="002D1805">
        <w:rPr>
          <w:rFonts w:ascii="Times New Roman" w:hAnsi="Times New Roman"/>
          <w:sz w:val="24"/>
          <w:szCs w:val="24"/>
          <w:lang w:eastAsia="et-EE"/>
        </w:rPr>
        <w:t>artikli 22 lõike 2 punkti b kohase meetmega andmesubjekti õiguste ja vabaduste ning õigustatud huvide kaitsmiseks.</w:t>
      </w:r>
    </w:p>
    <w:p w:rsidRPr="00AF6307" w:rsidR="002D1805" w:rsidP="00AF6307" w:rsidRDefault="002D1805" w14:paraId="792D2D3F" w14:textId="77777777">
      <w:pPr>
        <w:autoSpaceDE w:val="0"/>
        <w:autoSpaceDN w:val="0"/>
        <w:adjustRightInd w:val="0"/>
        <w:spacing w:after="0" w:line="240" w:lineRule="auto"/>
        <w:contextualSpacing/>
        <w:jc w:val="both"/>
        <w:rPr>
          <w:rFonts w:ascii="Times New Roman" w:hAnsi="Times New Roman"/>
          <w:sz w:val="24"/>
          <w:szCs w:val="24"/>
          <w:lang w:eastAsia="et-EE"/>
        </w:rPr>
      </w:pPr>
    </w:p>
    <w:p w:rsidRPr="00AF6307" w:rsidR="006D342D" w:rsidP="00AF6307" w:rsidRDefault="002D1805" w14:paraId="1347E976" w14:textId="0096D460">
      <w:pPr>
        <w:autoSpaceDE w:val="0"/>
        <w:autoSpaceDN w:val="0"/>
        <w:adjustRightInd w:val="0"/>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lang w:eastAsia="et-EE"/>
        </w:rPr>
        <w:t>Lõige 4</w:t>
      </w:r>
      <w:r w:rsidRPr="00AF6307">
        <w:rPr>
          <w:rFonts w:ascii="Times New Roman" w:hAnsi="Times New Roman"/>
          <w:sz w:val="24"/>
          <w:szCs w:val="24"/>
          <w:lang w:eastAsia="et-EE"/>
        </w:rPr>
        <w:t xml:space="preserve"> sisaldab volitusnormi, mille kohaselt </w:t>
      </w:r>
      <w:r w:rsidRPr="00AF6307">
        <w:rPr>
          <w:rStyle w:val="normaltextrun"/>
          <w:rFonts w:ascii="Times New Roman" w:hAnsi="Times New Roman"/>
          <w:color w:val="000000"/>
          <w:sz w:val="24"/>
          <w:szCs w:val="24"/>
          <w:shd w:val="clear" w:color="auto" w:fill="FFFFFF"/>
        </w:rPr>
        <w:t xml:space="preserve">kehtestab </w:t>
      </w:r>
      <w:bookmarkStart w:name="_Hlk193104773" w:id="9"/>
      <w:r w:rsidRPr="00AF6307">
        <w:rPr>
          <w:rStyle w:val="normaltextrun"/>
          <w:rFonts w:ascii="Times New Roman" w:hAnsi="Times New Roman"/>
          <w:color w:val="000000"/>
          <w:sz w:val="24"/>
          <w:szCs w:val="24"/>
          <w:shd w:val="clear" w:color="auto" w:fill="FFFFFF"/>
        </w:rPr>
        <w:t>valdkonna eest vastutav minister (kultuuriminister) automaatsete haldusaktide ja toimingute loetelu</w:t>
      </w:r>
      <w:bookmarkEnd w:id="9"/>
      <w:r w:rsidRPr="00AF6307">
        <w:rPr>
          <w:rStyle w:val="normaltextrun"/>
          <w:rFonts w:ascii="Times New Roman" w:hAnsi="Times New Roman"/>
          <w:color w:val="000000"/>
          <w:sz w:val="24"/>
          <w:szCs w:val="24"/>
          <w:shd w:val="clear" w:color="auto" w:fill="FFFFFF"/>
        </w:rPr>
        <w:t xml:space="preserve"> määrusega. </w:t>
      </w:r>
      <w:r w:rsidRPr="00AF6307" w:rsidR="00825C1A">
        <w:rPr>
          <w:rFonts w:ascii="Times New Roman" w:hAnsi="Times New Roman"/>
          <w:color w:val="000000"/>
          <w:sz w:val="24"/>
          <w:szCs w:val="24"/>
          <w:shd w:val="clear" w:color="auto" w:fill="FFFFFF"/>
        </w:rPr>
        <w:t xml:space="preserve">Automaatselt </w:t>
      </w:r>
      <w:r w:rsidRPr="00AF6307" w:rsidR="00825C1A">
        <w:rPr>
          <w:rFonts w:ascii="Times New Roman" w:hAnsi="Times New Roman"/>
          <w:color w:val="000000"/>
          <w:sz w:val="24"/>
          <w:szCs w:val="24"/>
          <w:shd w:val="clear" w:color="auto" w:fill="FFFFFF"/>
        </w:rPr>
        <w:t xml:space="preserve">soovitakse esialgsel hinnangul hakata andma näiteks järgmiseid haldusakte ja sooritama järgmiseid toiminguid: </w:t>
      </w:r>
      <w:r w:rsidRPr="00AF6307" w:rsidR="0037156A">
        <w:rPr>
          <w:rFonts w:ascii="Times New Roman" w:hAnsi="Times New Roman"/>
          <w:color w:val="000000"/>
          <w:sz w:val="24"/>
          <w:szCs w:val="24"/>
          <w:shd w:val="clear" w:color="auto" w:fill="FFFFFF"/>
        </w:rPr>
        <w:t>1) lugejaks registreer</w:t>
      </w:r>
      <w:r w:rsidRPr="00AF6307" w:rsidR="00C946AA">
        <w:rPr>
          <w:rFonts w:ascii="Times New Roman" w:hAnsi="Times New Roman"/>
          <w:color w:val="000000"/>
          <w:sz w:val="24"/>
          <w:szCs w:val="24"/>
          <w:shd w:val="clear" w:color="auto" w:fill="FFFFFF"/>
        </w:rPr>
        <w:t>i</w:t>
      </w:r>
      <w:r w:rsidRPr="00AF6307" w:rsidR="0037156A">
        <w:rPr>
          <w:rFonts w:ascii="Times New Roman" w:hAnsi="Times New Roman"/>
          <w:color w:val="000000"/>
          <w:sz w:val="24"/>
          <w:szCs w:val="24"/>
          <w:shd w:val="clear" w:color="auto" w:fill="FFFFFF"/>
        </w:rPr>
        <w:t xml:space="preserve">mine; 2) lugeja ja tema seadusliku esindaja andmete kustutamine; 3) laenutustähtaja pikendamine; 4) </w:t>
      </w:r>
      <w:r w:rsidRPr="00AF6307" w:rsidR="0037156A">
        <w:rPr>
          <w:rFonts w:ascii="Times New Roman" w:hAnsi="Times New Roman"/>
          <w:sz w:val="24"/>
          <w:szCs w:val="24"/>
        </w:rPr>
        <w:t xml:space="preserve">meeldetuletuste ja muu lugejat puudutava teabe edastamine; 5) teabe edastamine </w:t>
      </w:r>
      <w:r w:rsidRPr="00AF6307" w:rsidR="0037156A">
        <w:rPr>
          <w:rStyle w:val="normaltextrun"/>
          <w:rFonts w:ascii="Times New Roman" w:hAnsi="Times New Roman"/>
          <w:color w:val="000000"/>
          <w:sz w:val="24"/>
          <w:szCs w:val="24"/>
          <w:bdr w:val="none" w:color="auto" w:sz="0" w:space="0" w:frame="1"/>
        </w:rPr>
        <w:t>esimesse klassi mineva õpilase kooli registreerinud seaduslikule esindajale esindatava rahvaraamatukogu lugejaks saamise võimalusest</w:t>
      </w:r>
      <w:r w:rsidRPr="00AF6307" w:rsidR="00C946AA">
        <w:rPr>
          <w:rStyle w:val="Allmrkuseviide"/>
          <w:rFonts w:ascii="Times New Roman" w:hAnsi="Times New Roman"/>
          <w:color w:val="000000"/>
          <w:sz w:val="24"/>
          <w:szCs w:val="24"/>
          <w:bdr w:val="none" w:color="auto" w:sz="0" w:space="0" w:frame="1"/>
        </w:rPr>
        <w:footnoteReference w:id="46"/>
      </w:r>
      <w:r w:rsidRPr="00AF6307" w:rsidR="0037156A">
        <w:rPr>
          <w:rStyle w:val="normaltextrun"/>
          <w:rFonts w:ascii="Times New Roman" w:hAnsi="Times New Roman"/>
          <w:color w:val="000000"/>
          <w:sz w:val="24"/>
          <w:szCs w:val="24"/>
          <w:bdr w:val="none" w:color="auto" w:sz="0" w:space="0" w:frame="1"/>
        </w:rPr>
        <w:t>; 6) viivise määramine</w:t>
      </w:r>
      <w:r w:rsidRPr="00AF6307" w:rsidR="0037156A">
        <w:rPr>
          <w:rStyle w:val="Allmrkuseviide"/>
          <w:rFonts w:ascii="Times New Roman" w:hAnsi="Times New Roman"/>
          <w:color w:val="000000"/>
          <w:sz w:val="24"/>
          <w:szCs w:val="24"/>
          <w:bdr w:val="none" w:color="auto" w:sz="0" w:space="0" w:frame="1"/>
        </w:rPr>
        <w:footnoteReference w:id="47"/>
      </w:r>
      <w:r w:rsidRPr="00AF6307" w:rsidR="00C946AA">
        <w:rPr>
          <w:rStyle w:val="normaltextrun"/>
          <w:rFonts w:ascii="Times New Roman" w:hAnsi="Times New Roman"/>
          <w:color w:val="000000"/>
          <w:sz w:val="24"/>
          <w:szCs w:val="24"/>
          <w:bdr w:val="none" w:color="auto" w:sz="0" w:space="0" w:frame="1"/>
        </w:rPr>
        <w:t>;</w:t>
      </w:r>
      <w:r w:rsidRPr="00AF6307" w:rsidR="0037156A">
        <w:rPr>
          <w:rStyle w:val="normaltextrun"/>
          <w:rFonts w:ascii="Times New Roman" w:hAnsi="Times New Roman"/>
          <w:color w:val="000000"/>
          <w:sz w:val="24"/>
          <w:szCs w:val="24"/>
          <w:bdr w:val="none" w:color="auto" w:sz="0" w:space="0" w:frame="1"/>
        </w:rPr>
        <w:t xml:space="preserve"> 7)</w:t>
      </w:r>
      <w:r w:rsidRPr="00AF6307" w:rsidR="009020EC">
        <w:rPr>
          <w:rStyle w:val="normaltextrun"/>
          <w:rFonts w:ascii="Times New Roman" w:hAnsi="Times New Roman"/>
          <w:color w:val="000000"/>
          <w:sz w:val="24"/>
          <w:szCs w:val="24"/>
          <w:bdr w:val="none" w:color="auto" w:sz="0" w:space="0" w:frame="1"/>
        </w:rPr>
        <w:t xml:space="preserve"> </w:t>
      </w:r>
      <w:r w:rsidRPr="00AF6307" w:rsidR="009020EC">
        <w:rPr>
          <w:rFonts w:ascii="Times New Roman" w:hAnsi="Times New Roman" w:eastAsia="Times New Roman"/>
          <w:sz w:val="24"/>
          <w:szCs w:val="24"/>
          <w:lang w:eastAsia="et-EE"/>
        </w:rPr>
        <w:t xml:space="preserve">väljaannete ja esemete </w:t>
      </w:r>
      <w:proofErr w:type="spellStart"/>
      <w:r w:rsidRPr="00AF6307" w:rsidR="009020EC">
        <w:rPr>
          <w:rFonts w:ascii="Times New Roman" w:hAnsi="Times New Roman" w:eastAsia="Times New Roman"/>
          <w:sz w:val="24"/>
          <w:szCs w:val="24"/>
          <w:lang w:eastAsia="et-EE"/>
        </w:rPr>
        <w:t>kojulaenutamise</w:t>
      </w:r>
      <w:proofErr w:type="spellEnd"/>
      <w:r w:rsidRPr="00AF6307" w:rsidR="009020EC">
        <w:rPr>
          <w:rFonts w:ascii="Times New Roman" w:hAnsi="Times New Roman" w:eastAsia="Times New Roman"/>
          <w:sz w:val="24"/>
          <w:szCs w:val="24"/>
          <w:lang w:eastAsia="et-EE"/>
        </w:rPr>
        <w:t xml:space="preserve"> õiguse ajutine äravõtmine</w:t>
      </w:r>
      <w:r w:rsidRPr="00AF6307" w:rsidR="0037156A">
        <w:rPr>
          <w:rStyle w:val="normaltextrun"/>
          <w:rFonts w:ascii="Times New Roman" w:hAnsi="Times New Roman"/>
          <w:color w:val="000000"/>
          <w:sz w:val="24"/>
          <w:szCs w:val="24"/>
          <w:bdr w:val="none" w:color="auto" w:sz="0" w:space="0" w:frame="1"/>
        </w:rPr>
        <w:t xml:space="preserve"> </w:t>
      </w:r>
      <w:r w:rsidRPr="00AF6307" w:rsidR="009020EC">
        <w:rPr>
          <w:rStyle w:val="normaltextrun"/>
          <w:rFonts w:ascii="Times New Roman" w:hAnsi="Times New Roman"/>
          <w:color w:val="000000"/>
          <w:sz w:val="24"/>
          <w:szCs w:val="24"/>
          <w:bdr w:val="none" w:color="auto" w:sz="0" w:space="0" w:frame="1"/>
        </w:rPr>
        <w:t>kohustuste</w:t>
      </w:r>
      <w:r w:rsidRPr="00AF6307" w:rsidR="0037156A">
        <w:rPr>
          <w:rStyle w:val="normaltextrun"/>
          <w:rFonts w:ascii="Times New Roman" w:hAnsi="Times New Roman"/>
          <w:color w:val="000000"/>
          <w:sz w:val="24"/>
          <w:szCs w:val="24"/>
          <w:bdr w:val="none" w:color="auto" w:sz="0" w:space="0" w:frame="1"/>
        </w:rPr>
        <w:t xml:space="preserve"> </w:t>
      </w:r>
      <w:r w:rsidRPr="00AF6307" w:rsidR="009020EC">
        <w:rPr>
          <w:rFonts w:ascii="Times New Roman" w:hAnsi="Times New Roman" w:eastAsia="Times New Roman"/>
          <w:sz w:val="24"/>
          <w:szCs w:val="24"/>
          <w:lang w:eastAsia="et-EE"/>
        </w:rPr>
        <w:t>(väljaande või eseme tagastamine, viivise tasumine, väljaande või eseme rikkumise või tagastamata jätmise heastamine)</w:t>
      </w:r>
      <w:r w:rsidRPr="00AF6307" w:rsidR="00094906">
        <w:rPr>
          <w:rFonts w:ascii="Times New Roman" w:hAnsi="Times New Roman" w:eastAsia="Times New Roman"/>
          <w:sz w:val="24"/>
          <w:szCs w:val="24"/>
          <w:lang w:eastAsia="et-EE"/>
        </w:rPr>
        <w:t xml:space="preserve"> mittetäitmisel</w:t>
      </w:r>
      <w:r w:rsidRPr="00AF6307" w:rsidR="00094906">
        <w:rPr>
          <w:rStyle w:val="Allmrkuseviide"/>
          <w:rFonts w:ascii="Times New Roman" w:hAnsi="Times New Roman" w:eastAsia="Times New Roman"/>
          <w:sz w:val="24"/>
          <w:szCs w:val="24"/>
          <w:lang w:eastAsia="et-EE"/>
        </w:rPr>
        <w:footnoteReference w:id="48"/>
      </w:r>
      <w:r w:rsidRPr="00AF6307" w:rsidR="00C946AA">
        <w:rPr>
          <w:rFonts w:ascii="Times New Roman" w:hAnsi="Times New Roman" w:eastAsia="Times New Roman"/>
          <w:sz w:val="24"/>
          <w:szCs w:val="24"/>
          <w:lang w:eastAsia="et-EE"/>
        </w:rPr>
        <w:t>;</w:t>
      </w:r>
      <w:r w:rsidRPr="00AF6307" w:rsidR="00094906">
        <w:rPr>
          <w:rFonts w:ascii="Times New Roman" w:hAnsi="Times New Roman" w:eastAsia="Times New Roman"/>
          <w:sz w:val="24"/>
          <w:szCs w:val="24"/>
          <w:lang w:eastAsia="et-EE"/>
        </w:rPr>
        <w:t xml:space="preserve"> 8) kohustuste (samad, mis eelmises punktis) täitmise tähtaja määramine ja selle ületamisel ettekirjutuse tegemine</w:t>
      </w:r>
      <w:r w:rsidRPr="00AF6307" w:rsidR="00094906">
        <w:rPr>
          <w:rStyle w:val="Allmrkuseviide"/>
          <w:rFonts w:ascii="Times New Roman" w:hAnsi="Times New Roman" w:eastAsia="Times New Roman"/>
          <w:sz w:val="24"/>
          <w:szCs w:val="24"/>
          <w:lang w:eastAsia="et-EE"/>
        </w:rPr>
        <w:footnoteReference w:id="49"/>
      </w:r>
      <w:r w:rsidRPr="00AF6307" w:rsidR="00C946AA">
        <w:rPr>
          <w:rFonts w:ascii="Times New Roman" w:hAnsi="Times New Roman" w:eastAsia="Times New Roman"/>
          <w:sz w:val="24"/>
          <w:szCs w:val="24"/>
          <w:lang w:eastAsia="et-EE"/>
        </w:rPr>
        <w:t>;</w:t>
      </w:r>
      <w:r w:rsidRPr="00AF6307" w:rsidR="00094906">
        <w:rPr>
          <w:rFonts w:ascii="Times New Roman" w:hAnsi="Times New Roman" w:eastAsia="Times New Roman"/>
          <w:sz w:val="24"/>
          <w:szCs w:val="24"/>
          <w:lang w:eastAsia="et-EE"/>
        </w:rPr>
        <w:t xml:space="preserve"> 9) </w:t>
      </w:r>
      <w:r w:rsidRPr="00AF6307" w:rsidR="00C946AA">
        <w:rPr>
          <w:rFonts w:ascii="Times New Roman" w:hAnsi="Times New Roman" w:eastAsia="Times New Roman"/>
          <w:sz w:val="24"/>
          <w:szCs w:val="24"/>
          <w:lang w:eastAsia="et-EE"/>
        </w:rPr>
        <w:t>täitmata ettekirjutuse täitemenetlusse suunamine</w:t>
      </w:r>
      <w:r w:rsidRPr="00AF6307" w:rsidR="00C946AA">
        <w:rPr>
          <w:rStyle w:val="Allmrkuseviide"/>
          <w:rFonts w:ascii="Times New Roman" w:hAnsi="Times New Roman" w:eastAsia="Times New Roman"/>
          <w:sz w:val="24"/>
          <w:szCs w:val="24"/>
          <w:lang w:eastAsia="et-EE"/>
        </w:rPr>
        <w:footnoteReference w:id="50"/>
      </w:r>
      <w:r w:rsidRPr="00AF6307" w:rsidR="00C946AA">
        <w:rPr>
          <w:rFonts w:ascii="Times New Roman" w:hAnsi="Times New Roman" w:eastAsia="Times New Roman"/>
          <w:sz w:val="24"/>
          <w:szCs w:val="24"/>
          <w:lang w:eastAsia="et-EE"/>
        </w:rPr>
        <w:t>.</w:t>
      </w:r>
    </w:p>
    <w:p w:rsidRPr="00AF6307" w:rsidR="006D342D" w:rsidP="00AF6307" w:rsidRDefault="006D342D" w14:paraId="0B3894FA" w14:textId="77777777">
      <w:pPr>
        <w:autoSpaceDE w:val="0"/>
        <w:autoSpaceDN w:val="0"/>
        <w:adjustRightInd w:val="0"/>
        <w:spacing w:after="0" w:line="240" w:lineRule="auto"/>
        <w:contextualSpacing/>
        <w:jc w:val="both"/>
        <w:rPr>
          <w:rFonts w:ascii="Times New Roman" w:hAnsi="Times New Roman" w:eastAsia="Times New Roman"/>
          <w:sz w:val="24"/>
          <w:szCs w:val="24"/>
          <w:lang w:eastAsia="et-EE"/>
        </w:rPr>
      </w:pPr>
    </w:p>
    <w:p w:rsidRPr="00AF6307" w:rsidR="002D1805" w:rsidP="00AF6307" w:rsidRDefault="005D3674" w14:paraId="15642A3F" w14:textId="3B53CA97">
      <w:pPr>
        <w:autoSpaceDE w:val="0"/>
        <w:autoSpaceDN w:val="0"/>
        <w:adjustRightInd w:val="0"/>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eastAsia="Times New Roman"/>
          <w:sz w:val="24"/>
          <w:szCs w:val="24"/>
          <w:lang w:eastAsia="et-EE"/>
        </w:rPr>
        <w:t xml:space="preserve">Kavandatava volitusnormi põhiseaduspärasuse hindamisel tuleb ennekõike arvestada PS §-s 14 sätestatut, mille kohaselt on õiguste ja vabaduste tagamine seadusandliku, täidesaatva ja kohtuvõimu ning </w:t>
      </w:r>
      <w:proofErr w:type="spellStart"/>
      <w:r w:rsidRPr="00AF6307">
        <w:rPr>
          <w:rFonts w:ascii="Times New Roman" w:hAnsi="Times New Roman" w:eastAsia="Times New Roman"/>
          <w:sz w:val="24"/>
          <w:szCs w:val="24"/>
          <w:lang w:eastAsia="et-EE"/>
        </w:rPr>
        <w:t>KOV-ide</w:t>
      </w:r>
      <w:proofErr w:type="spellEnd"/>
      <w:r w:rsidRPr="00AF6307">
        <w:rPr>
          <w:rFonts w:ascii="Times New Roman" w:hAnsi="Times New Roman" w:eastAsia="Times New Roman"/>
          <w:sz w:val="24"/>
          <w:szCs w:val="24"/>
          <w:lang w:eastAsia="et-EE"/>
        </w:rPr>
        <w:t xml:space="preserve"> kohustus. Esmane vastutus põhiõiguste tagamise eest on Riigikogul, sest just seadustega tuleb paika panna põhiõiguste teostamiseks vajalik, s</w:t>
      </w:r>
      <w:r w:rsidRPr="00AF6307" w:rsidR="00EE1081">
        <w:rPr>
          <w:rFonts w:ascii="Times New Roman" w:hAnsi="Times New Roman" w:eastAsia="Times New Roman"/>
          <w:sz w:val="24"/>
          <w:szCs w:val="24"/>
          <w:lang w:eastAsia="et-EE"/>
        </w:rPr>
        <w:t>ealhulgas</w:t>
      </w:r>
      <w:r w:rsidRPr="00AF6307">
        <w:rPr>
          <w:rFonts w:ascii="Times New Roman" w:hAnsi="Times New Roman" w:eastAsia="Times New Roman"/>
          <w:sz w:val="24"/>
          <w:szCs w:val="24"/>
          <w:lang w:eastAsia="et-EE"/>
        </w:rPr>
        <w:t xml:space="preserve"> vajaliku menetluse ja korra peamised elemendid.</w:t>
      </w:r>
      <w:r w:rsidRPr="00AF6307">
        <w:rPr>
          <w:rStyle w:val="Allmrkuseviide"/>
          <w:rFonts w:ascii="Times New Roman" w:hAnsi="Times New Roman" w:eastAsia="Times New Roman"/>
          <w:sz w:val="24"/>
          <w:szCs w:val="24"/>
          <w:lang w:eastAsia="et-EE"/>
        </w:rPr>
        <w:footnoteReference w:id="51"/>
      </w:r>
      <w:r w:rsidRPr="00AF6307" w:rsidR="00E22DEB">
        <w:rPr>
          <w:rFonts w:ascii="Times New Roman" w:hAnsi="Times New Roman" w:eastAsia="Times New Roman"/>
          <w:sz w:val="24"/>
          <w:szCs w:val="24"/>
          <w:lang w:eastAsia="et-EE"/>
        </w:rPr>
        <w:t xml:space="preserve"> Ka PS § 3 lõikest 1 tulenev olulisuse põhimõte nõuab</w:t>
      </w:r>
      <w:r w:rsidRPr="00AF6307" w:rsidR="00E22DEB">
        <w:rPr>
          <w:rFonts w:ascii="Times New Roman" w:hAnsi="Times New Roman"/>
          <w:color w:val="1B1C20"/>
          <w:sz w:val="24"/>
          <w:szCs w:val="24"/>
          <w:shd w:val="clear" w:color="auto" w:fill="FFFFFF"/>
        </w:rPr>
        <w:t xml:space="preserve"> </w:t>
      </w:r>
      <w:r w:rsidRPr="00AF6307" w:rsidR="00E22DEB">
        <w:rPr>
          <w:rFonts w:ascii="Times New Roman" w:hAnsi="Times New Roman" w:eastAsia="Times New Roman"/>
          <w:sz w:val="24"/>
          <w:szCs w:val="24"/>
          <w:lang w:eastAsia="et-EE"/>
        </w:rPr>
        <w:t>et kõik riigielus olulised küsimused otsustab Riigikogu.</w:t>
      </w:r>
      <w:r w:rsidRPr="00AF6307" w:rsidR="00E22DEB">
        <w:rPr>
          <w:rStyle w:val="Allmrkuseviide"/>
          <w:rFonts w:ascii="Times New Roman" w:hAnsi="Times New Roman" w:eastAsia="Times New Roman"/>
          <w:sz w:val="24"/>
          <w:szCs w:val="24"/>
          <w:lang w:eastAsia="et-EE"/>
        </w:rPr>
        <w:footnoteReference w:id="52"/>
      </w:r>
      <w:r w:rsidRPr="00AF6307" w:rsidR="00E22DEB">
        <w:rPr>
          <w:rFonts w:ascii="Times New Roman" w:hAnsi="Times New Roman" w:eastAsia="Times New Roman"/>
          <w:sz w:val="24"/>
          <w:szCs w:val="24"/>
          <w:lang w:eastAsia="et-EE"/>
        </w:rPr>
        <w:t xml:space="preserve"> Kuigi kõik põhiõiguste seisukohalt olulised otsused peab langetama seadusandja, võib vähem intensiivseid põhiõiguste piiranguid kehtestada täpse, selge ja piirangu intensiivsusega vastavuses oleva volitusnormi alusel määrusega.</w:t>
      </w:r>
      <w:r w:rsidRPr="00AF6307" w:rsidR="00E22DEB">
        <w:rPr>
          <w:rStyle w:val="Allmrkuseviide"/>
          <w:rFonts w:ascii="Times New Roman" w:hAnsi="Times New Roman" w:eastAsia="Times New Roman"/>
          <w:sz w:val="24"/>
          <w:szCs w:val="24"/>
          <w:lang w:eastAsia="et-EE"/>
        </w:rPr>
        <w:footnoteReference w:id="53"/>
      </w:r>
      <w:r w:rsidRPr="00AF6307" w:rsidR="00E22DEB">
        <w:rPr>
          <w:rFonts w:ascii="Times New Roman" w:hAnsi="Times New Roman" w:eastAsia="Times New Roman"/>
          <w:sz w:val="24"/>
          <w:szCs w:val="24"/>
          <w:lang w:eastAsia="et-EE"/>
        </w:rPr>
        <w:t xml:space="preserve"> </w:t>
      </w:r>
      <w:r w:rsidRPr="00AF6307" w:rsidR="00266F03">
        <w:rPr>
          <w:rFonts w:ascii="Times New Roman" w:hAnsi="Times New Roman" w:eastAsia="Times New Roman"/>
          <w:sz w:val="24"/>
          <w:szCs w:val="24"/>
          <w:lang w:eastAsia="et-EE"/>
        </w:rPr>
        <w:t>Antud</w:t>
      </w:r>
      <w:r w:rsidRPr="00AF6307" w:rsidR="0087713C">
        <w:rPr>
          <w:rFonts w:ascii="Times New Roman" w:hAnsi="Times New Roman" w:eastAsia="Times New Roman"/>
          <w:sz w:val="24"/>
          <w:szCs w:val="24"/>
          <w:lang w:eastAsia="et-EE"/>
        </w:rPr>
        <w:t xml:space="preserve"> juhul tulenevad automaatset haldusmenetlust puudutavad olulised põhimõtted seadusest (kas eelnõukohasest </w:t>
      </w:r>
      <w:proofErr w:type="spellStart"/>
      <w:r w:rsidRPr="00AF6307" w:rsidR="0087713C">
        <w:rPr>
          <w:rFonts w:ascii="Times New Roman" w:hAnsi="Times New Roman" w:eastAsia="Times New Roman"/>
          <w:sz w:val="24"/>
          <w:szCs w:val="24"/>
          <w:lang w:eastAsia="et-EE"/>
        </w:rPr>
        <w:t>RaRS</w:t>
      </w:r>
      <w:proofErr w:type="spellEnd"/>
      <w:r w:rsidRPr="00AF6307" w:rsidR="0087713C">
        <w:rPr>
          <w:rFonts w:ascii="Times New Roman" w:hAnsi="Times New Roman" w:eastAsia="Times New Roman"/>
          <w:sz w:val="24"/>
          <w:szCs w:val="24"/>
          <w:lang w:eastAsia="et-EE"/>
        </w:rPr>
        <w:t>-ist või näiteks HMS-ist</w:t>
      </w:r>
      <w:r w:rsidRPr="00AF6307" w:rsidR="00266F03">
        <w:rPr>
          <w:rFonts w:ascii="Times New Roman" w:hAnsi="Times New Roman" w:eastAsia="Times New Roman"/>
          <w:sz w:val="24"/>
          <w:szCs w:val="24"/>
          <w:lang w:eastAsia="et-EE"/>
        </w:rPr>
        <w:t xml:space="preserve"> (vt ka eelnõu § 22 lõike 1 selgitusi)</w:t>
      </w:r>
      <w:r w:rsidRPr="00AF6307" w:rsidR="0087713C">
        <w:rPr>
          <w:rFonts w:ascii="Times New Roman" w:hAnsi="Times New Roman" w:eastAsia="Times New Roman"/>
          <w:sz w:val="24"/>
          <w:szCs w:val="24"/>
          <w:lang w:eastAsia="et-EE"/>
        </w:rPr>
        <w:t xml:space="preserve">). Ministri määruse tasandile on kavandatud üksnes </w:t>
      </w:r>
      <w:r w:rsidRPr="00AF6307" w:rsidR="00266F03">
        <w:rPr>
          <w:rFonts w:ascii="Times New Roman" w:hAnsi="Times New Roman" w:eastAsia="Times New Roman"/>
          <w:sz w:val="24"/>
          <w:szCs w:val="24"/>
          <w:lang w:eastAsia="et-EE"/>
        </w:rPr>
        <w:t xml:space="preserve">loetelu haldusaktidest ja toimingutest, mida on võimalik </w:t>
      </w:r>
      <w:r w:rsidRPr="00AF6307" w:rsidR="007E632D">
        <w:rPr>
          <w:rFonts w:ascii="Times New Roman" w:hAnsi="Times New Roman" w:eastAsia="Times New Roman"/>
          <w:sz w:val="24"/>
          <w:szCs w:val="24"/>
          <w:lang w:eastAsia="et-EE"/>
        </w:rPr>
        <w:t>seadusest tuleneva</w:t>
      </w:r>
      <w:r w:rsidRPr="00AF6307" w:rsidR="00266F03">
        <w:rPr>
          <w:rFonts w:ascii="Times New Roman" w:hAnsi="Times New Roman" w:eastAsia="Times New Roman"/>
          <w:sz w:val="24"/>
          <w:szCs w:val="24"/>
          <w:lang w:eastAsia="et-EE"/>
        </w:rPr>
        <w:t>id</w:t>
      </w:r>
      <w:r w:rsidRPr="00AF6307" w:rsidR="007E632D">
        <w:rPr>
          <w:rFonts w:ascii="Times New Roman" w:hAnsi="Times New Roman" w:eastAsia="Times New Roman"/>
          <w:sz w:val="24"/>
          <w:szCs w:val="24"/>
          <w:lang w:eastAsia="et-EE"/>
        </w:rPr>
        <w:t xml:space="preserve"> nõu</w:t>
      </w:r>
      <w:r w:rsidRPr="00AF6307" w:rsidR="00266F03">
        <w:rPr>
          <w:rFonts w:ascii="Times New Roman" w:hAnsi="Times New Roman" w:eastAsia="Times New Roman"/>
          <w:sz w:val="24"/>
          <w:szCs w:val="24"/>
          <w:lang w:eastAsia="et-EE"/>
        </w:rPr>
        <w:t>deid arvestades automaatselt anda või sooritada</w:t>
      </w:r>
      <w:r w:rsidRPr="00AF6307" w:rsidR="0087713C">
        <w:rPr>
          <w:rFonts w:ascii="Times New Roman" w:hAnsi="Times New Roman" w:eastAsia="Times New Roman"/>
          <w:sz w:val="24"/>
          <w:szCs w:val="24"/>
          <w:lang w:eastAsia="et-EE"/>
        </w:rPr>
        <w:t>.</w:t>
      </w:r>
      <w:r w:rsidRPr="00AF6307" w:rsidR="007E632D">
        <w:rPr>
          <w:rFonts w:ascii="Times New Roman" w:hAnsi="Times New Roman" w:eastAsia="Times New Roman"/>
          <w:sz w:val="24"/>
          <w:szCs w:val="24"/>
          <w:lang w:eastAsia="et-EE"/>
        </w:rPr>
        <w:t xml:space="preserve"> </w:t>
      </w:r>
      <w:r w:rsidRPr="00AF6307" w:rsidR="00266F03">
        <w:rPr>
          <w:rFonts w:ascii="Times New Roman" w:hAnsi="Times New Roman" w:eastAsia="Times New Roman"/>
          <w:sz w:val="24"/>
          <w:szCs w:val="24"/>
          <w:lang w:eastAsia="et-EE"/>
        </w:rPr>
        <w:t xml:space="preserve">Kõnealuse rakendusakti kavand on lisatud käesolevale seletuskirjale (vt seletuskirja lisa </w:t>
      </w:r>
      <w:r w:rsidR="00A5533C">
        <w:rPr>
          <w:rFonts w:ascii="Times New Roman" w:hAnsi="Times New Roman" w:eastAsia="Times New Roman"/>
          <w:sz w:val="24"/>
          <w:szCs w:val="24"/>
          <w:lang w:eastAsia="et-EE"/>
        </w:rPr>
        <w:t>21</w:t>
      </w:r>
      <w:r w:rsidRPr="00AF6307" w:rsidR="00266F03">
        <w:rPr>
          <w:rFonts w:ascii="Times New Roman" w:hAnsi="Times New Roman" w:eastAsia="Times New Roman"/>
          <w:sz w:val="24"/>
          <w:szCs w:val="24"/>
          <w:lang w:eastAsia="et-EE"/>
        </w:rPr>
        <w:t>).</w:t>
      </w:r>
    </w:p>
    <w:p w:rsidRPr="00AF6307" w:rsidR="002D1805" w:rsidP="00AF6307" w:rsidRDefault="002D1805" w14:paraId="3EB57952" w14:textId="77777777">
      <w:pPr>
        <w:autoSpaceDE w:val="0"/>
        <w:autoSpaceDN w:val="0"/>
        <w:adjustRightInd w:val="0"/>
        <w:spacing w:after="0" w:line="240" w:lineRule="auto"/>
        <w:contextualSpacing/>
        <w:jc w:val="both"/>
        <w:rPr>
          <w:rStyle w:val="normaltextrun"/>
          <w:rFonts w:ascii="Times New Roman" w:hAnsi="Times New Roman"/>
          <w:color w:val="000000"/>
          <w:sz w:val="24"/>
          <w:szCs w:val="24"/>
          <w:shd w:val="clear" w:color="auto" w:fill="FFFFFF"/>
        </w:rPr>
      </w:pPr>
    </w:p>
    <w:p w:rsidRPr="00AF6307" w:rsidR="00B32BA6" w:rsidP="00AF6307" w:rsidRDefault="00552616" w14:paraId="600904BB" w14:textId="59FDA421">
      <w:pPr>
        <w:spacing w:after="0" w:line="240" w:lineRule="auto"/>
        <w:contextualSpacing/>
        <w:jc w:val="both"/>
        <w:rPr>
          <w:rFonts w:ascii="Times New Roman" w:hAnsi="Times New Roman"/>
          <w:sz w:val="24"/>
          <w:szCs w:val="24"/>
        </w:rPr>
      </w:pPr>
      <w:r w:rsidRPr="00AF6307">
        <w:rPr>
          <w:rFonts w:ascii="Times New Roman" w:hAnsi="Times New Roman" w:eastAsia="Times New Roman"/>
          <w:b/>
          <w:bCs/>
          <w:sz w:val="24"/>
          <w:szCs w:val="24"/>
          <w:lang w:eastAsia="et-EE"/>
        </w:rPr>
        <w:t>4. peatükk. Aruandlus ning teenistuslik ja haldusjärelevalve</w:t>
      </w:r>
    </w:p>
    <w:p w:rsidRPr="00AF6307" w:rsidR="00E63A9D" w:rsidP="00AF6307" w:rsidRDefault="00E63A9D" w14:paraId="39CF260B" w14:textId="77777777">
      <w:pPr>
        <w:spacing w:after="0" w:line="240" w:lineRule="auto"/>
        <w:contextualSpacing/>
        <w:jc w:val="both"/>
        <w:rPr>
          <w:rFonts w:ascii="Times New Roman" w:hAnsi="Times New Roman"/>
          <w:sz w:val="24"/>
          <w:szCs w:val="24"/>
        </w:rPr>
      </w:pPr>
    </w:p>
    <w:p w:rsidRPr="00AF6307" w:rsidR="00E63A9D" w:rsidP="00AF6307" w:rsidRDefault="00E63A9D" w14:paraId="436B1780" w14:textId="4C332BED">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23</w:t>
      </w:r>
      <w:r w:rsidRPr="00AF6307">
        <w:rPr>
          <w:rFonts w:ascii="Times New Roman" w:hAnsi="Times New Roman"/>
          <w:sz w:val="24"/>
          <w:szCs w:val="24"/>
        </w:rPr>
        <w:t xml:space="preserve"> – </w:t>
      </w:r>
      <w:r w:rsidRPr="00AF6307" w:rsidR="00E2198F">
        <w:rPr>
          <w:rFonts w:ascii="Times New Roman" w:hAnsi="Times New Roman"/>
          <w:sz w:val="24"/>
          <w:szCs w:val="24"/>
        </w:rPr>
        <w:t>reguleeritakse rahvaraamatukogu aruandlusega seonduvat.</w:t>
      </w:r>
    </w:p>
    <w:p w:rsidRPr="00AF6307" w:rsidR="00E2198F" w:rsidP="00AF6307" w:rsidRDefault="00E2198F" w14:paraId="0A9CEE3C" w14:textId="77777777">
      <w:pPr>
        <w:spacing w:after="0" w:line="240" w:lineRule="auto"/>
        <w:contextualSpacing/>
        <w:jc w:val="both"/>
        <w:rPr>
          <w:rFonts w:ascii="Times New Roman" w:hAnsi="Times New Roman"/>
          <w:sz w:val="24"/>
          <w:szCs w:val="24"/>
        </w:rPr>
      </w:pPr>
    </w:p>
    <w:p w:rsidRPr="00AF6307" w:rsidR="00E2198F" w:rsidP="00AF6307" w:rsidRDefault="00E2198F" w14:paraId="13BDF67D" w14:textId="5DBB5956">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1</w:t>
      </w:r>
      <w:r w:rsidRPr="00AF6307">
        <w:rPr>
          <w:rFonts w:ascii="Times New Roman" w:hAnsi="Times New Roman"/>
          <w:sz w:val="24"/>
          <w:szCs w:val="24"/>
        </w:rPr>
        <w:t xml:space="preserve"> nähakse ette üldine õigusaktidest tulenevate aruannete esitamise kohustus, mis on sätestatud ka kehtivas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11 lõikes 4. Võrreldes kehtiva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-iga on eelnõust välja jäetud lause, mille kohaselt esitab valla- või linnavalitsus </w:t>
      </w:r>
      <w:proofErr w:type="spellStart"/>
      <w:r w:rsidRPr="00AF6307">
        <w:rPr>
          <w:rFonts w:ascii="Times New Roman" w:hAnsi="Times New Roman"/>
          <w:sz w:val="24"/>
          <w:szCs w:val="24"/>
        </w:rPr>
        <w:t>KuM-ile</w:t>
      </w:r>
      <w:proofErr w:type="spellEnd"/>
      <w:r w:rsidRPr="00AF6307">
        <w:rPr>
          <w:rFonts w:ascii="Times New Roman" w:hAnsi="Times New Roman"/>
          <w:sz w:val="24"/>
          <w:szCs w:val="24"/>
        </w:rPr>
        <w:t xml:space="preserve"> aruande rahvaraamatukogule riigieelarvest eraldatud summade kasutamise kohta hiljemalt iga aasta 20. jaanuariks. Kuna rahvaraamatukogule riigieelarvest eraldatava toetuse või hüvitisega seonduv on kavandatud </w:t>
      </w:r>
      <w:r w:rsidRPr="00AF6307">
        <w:rPr>
          <w:rFonts w:ascii="Times New Roman" w:hAnsi="Times New Roman"/>
          <w:sz w:val="24"/>
          <w:szCs w:val="24"/>
        </w:rPr>
        <w:t>eelnõu § 13 lõike 8 alusel kehtestatavasse valdkonna eest vastutava ministri (kultuuriminister) määrusesse, siis sätestatakse ka asjaomase aruande esitamise tähtaeg või tähtpäev samas määruses.</w:t>
      </w:r>
    </w:p>
    <w:p w:rsidRPr="00AF6307" w:rsidR="00E2198F" w:rsidP="00AF6307" w:rsidRDefault="00E2198F" w14:paraId="5D4856C0" w14:textId="77777777">
      <w:pPr>
        <w:spacing w:after="0" w:line="240" w:lineRule="auto"/>
        <w:contextualSpacing/>
        <w:jc w:val="both"/>
        <w:rPr>
          <w:rFonts w:ascii="Times New Roman" w:hAnsi="Times New Roman"/>
          <w:sz w:val="24"/>
          <w:szCs w:val="24"/>
        </w:rPr>
      </w:pPr>
    </w:p>
    <w:p w:rsidRPr="00AF6307" w:rsidR="00BF50A3" w:rsidP="00AF6307" w:rsidRDefault="00E2198F" w14:paraId="69481F1F" w14:textId="65120D00">
      <w:pPr>
        <w:spacing w:after="0" w:line="240" w:lineRule="auto"/>
        <w:contextualSpacing/>
        <w:jc w:val="both"/>
        <w:rPr>
          <w:rStyle w:val="normaltextrun"/>
          <w:rFonts w:ascii="Times New Roman" w:hAnsi="Times New Roman"/>
          <w:color w:val="202020"/>
          <w:sz w:val="24"/>
          <w:szCs w:val="24"/>
        </w:rPr>
      </w:pPr>
      <w:r w:rsidRPr="00AF6307">
        <w:rPr>
          <w:rFonts w:ascii="Times New Roman" w:hAnsi="Times New Roman"/>
          <w:sz w:val="24"/>
          <w:szCs w:val="24"/>
          <w:u w:val="single"/>
        </w:rPr>
        <w:t>Lõike 2</w:t>
      </w:r>
      <w:r w:rsidRPr="00AF6307">
        <w:rPr>
          <w:rFonts w:ascii="Times New Roman" w:hAnsi="Times New Roman"/>
          <w:sz w:val="24"/>
          <w:szCs w:val="24"/>
        </w:rPr>
        <w:t xml:space="preserve"> kohaselt </w:t>
      </w:r>
      <w:r w:rsidRPr="00AF6307" w:rsidR="00FF1BE7">
        <w:rPr>
          <w:rStyle w:val="normaltextrun"/>
          <w:rFonts w:ascii="Times New Roman" w:hAnsi="Times New Roman"/>
          <w:color w:val="202020"/>
          <w:sz w:val="24"/>
          <w:szCs w:val="24"/>
        </w:rPr>
        <w:t xml:space="preserve">esitab rahvaraamatukogu </w:t>
      </w:r>
      <w:proofErr w:type="spellStart"/>
      <w:r w:rsidRPr="00AF6307" w:rsidR="00FF1BE7">
        <w:rPr>
          <w:rStyle w:val="normaltextrun"/>
          <w:rFonts w:ascii="Times New Roman" w:hAnsi="Times New Roman"/>
          <w:color w:val="202020"/>
          <w:sz w:val="24"/>
          <w:szCs w:val="24"/>
        </w:rPr>
        <w:t>RaRa-le</w:t>
      </w:r>
      <w:proofErr w:type="spellEnd"/>
      <w:r w:rsidRPr="00AF6307" w:rsidR="00FF1BE7">
        <w:rPr>
          <w:rStyle w:val="normaltextrun"/>
          <w:rFonts w:ascii="Times New Roman" w:hAnsi="Times New Roman"/>
          <w:color w:val="202020"/>
          <w:sz w:val="24"/>
          <w:szCs w:val="24"/>
        </w:rPr>
        <w:t xml:space="preserve"> statistilise ja sisulise töö aruanded igal aastal 1. märtsiks ning kõnealused aruanded esitatakse keskraamatukogu kaudu, kui see on olemas. </w:t>
      </w:r>
      <w:r w:rsidRPr="00AF6307" w:rsidR="00BF50A3">
        <w:rPr>
          <w:rStyle w:val="normaltextrun"/>
          <w:rFonts w:ascii="Times New Roman" w:hAnsi="Times New Roman"/>
          <w:color w:val="202020"/>
          <w:sz w:val="24"/>
          <w:szCs w:val="24"/>
        </w:rPr>
        <w:t xml:space="preserve">Seni on </w:t>
      </w:r>
      <w:bookmarkStart w:name="para11lg5" w:id="10"/>
      <w:r w:rsidRPr="00AF6307" w:rsidR="00BF50A3">
        <w:rPr>
          <w:rStyle w:val="normaltextrun"/>
          <w:rFonts w:ascii="Times New Roman" w:hAnsi="Times New Roman"/>
          <w:color w:val="202020"/>
          <w:sz w:val="24"/>
          <w:szCs w:val="24"/>
        </w:rPr>
        <w:t xml:space="preserve">statistilise ja sisulise töö aruannete esitamist reguleeritud </w:t>
      </w:r>
      <w:proofErr w:type="spellStart"/>
      <w:r w:rsidRPr="00AF6307" w:rsidR="00BF50A3">
        <w:rPr>
          <w:rStyle w:val="normaltextrun"/>
          <w:rFonts w:ascii="Times New Roman" w:hAnsi="Times New Roman"/>
          <w:color w:val="202020"/>
          <w:sz w:val="24"/>
          <w:szCs w:val="24"/>
        </w:rPr>
        <w:t>RaRS</w:t>
      </w:r>
      <w:proofErr w:type="spellEnd"/>
      <w:r w:rsidRPr="00AF6307" w:rsidR="00BF50A3">
        <w:rPr>
          <w:rStyle w:val="normaltextrun"/>
          <w:rFonts w:ascii="Times New Roman" w:hAnsi="Times New Roman"/>
          <w:color w:val="202020"/>
          <w:sz w:val="24"/>
          <w:szCs w:val="24"/>
        </w:rPr>
        <w:t xml:space="preserve"> § 11 lõikes 5, mis näeb ette aruannete esitamise maakonnaraamatukogule, kes omakorda esitab koondaruanded </w:t>
      </w:r>
      <w:proofErr w:type="spellStart"/>
      <w:r w:rsidRPr="00AF6307" w:rsidR="00BF50A3">
        <w:rPr>
          <w:rStyle w:val="normaltextrun"/>
          <w:rFonts w:ascii="Times New Roman" w:hAnsi="Times New Roman"/>
          <w:color w:val="202020"/>
          <w:sz w:val="24"/>
          <w:szCs w:val="24"/>
        </w:rPr>
        <w:t>KuM-ile</w:t>
      </w:r>
      <w:proofErr w:type="spellEnd"/>
      <w:r w:rsidRPr="00AF6307" w:rsidR="00BF50A3">
        <w:rPr>
          <w:rStyle w:val="normaltextrun"/>
          <w:rFonts w:ascii="Times New Roman" w:hAnsi="Times New Roman"/>
          <w:color w:val="202020"/>
          <w:sz w:val="24"/>
          <w:szCs w:val="24"/>
        </w:rPr>
        <w:t xml:space="preserve">. Aruannete esitamise tähtpäev on ka kehtivas </w:t>
      </w:r>
      <w:proofErr w:type="spellStart"/>
      <w:r w:rsidRPr="00AF6307" w:rsidR="00BF50A3">
        <w:rPr>
          <w:rStyle w:val="normaltextrun"/>
          <w:rFonts w:ascii="Times New Roman" w:hAnsi="Times New Roman"/>
          <w:color w:val="202020"/>
          <w:sz w:val="24"/>
          <w:szCs w:val="24"/>
        </w:rPr>
        <w:t>RaRS-is</w:t>
      </w:r>
      <w:proofErr w:type="spellEnd"/>
      <w:r w:rsidRPr="00AF6307" w:rsidR="00BF50A3">
        <w:rPr>
          <w:rStyle w:val="normaltextrun"/>
          <w:rFonts w:ascii="Times New Roman" w:hAnsi="Times New Roman"/>
          <w:color w:val="202020"/>
          <w:sz w:val="24"/>
          <w:szCs w:val="24"/>
        </w:rPr>
        <w:t xml:space="preserve"> 1. märts.</w:t>
      </w:r>
    </w:p>
    <w:bookmarkEnd w:id="10"/>
    <w:p w:rsidRPr="00AF6307" w:rsidR="00E2198F" w:rsidP="00AF6307" w:rsidRDefault="00E2198F" w14:paraId="77CC4883" w14:textId="2F84C648">
      <w:pPr>
        <w:spacing w:after="0" w:line="240" w:lineRule="auto"/>
        <w:contextualSpacing/>
        <w:jc w:val="both"/>
        <w:rPr>
          <w:rFonts w:ascii="Times New Roman" w:hAnsi="Times New Roman"/>
          <w:color w:val="202020"/>
          <w:sz w:val="24"/>
          <w:szCs w:val="24"/>
        </w:rPr>
      </w:pPr>
    </w:p>
    <w:p w:rsidRPr="00AF6307" w:rsidR="00E2198F" w:rsidP="00AF6307" w:rsidRDefault="0050416B" w14:paraId="5E1584C2" w14:textId="1D39E04F">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Rahvaraamatukogude statistilised aruanded esitatakse tegelikult juba praegu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xml:space="preserve">, kelle üks ülesanne rahvusraamatukoguna on trükitoodangu- ja raamatukogualaste riiklike statistiliste andmete kogumine ja esitamine (ERRS § 4 lõike 1 punkt 4). Sisulise töö aruandeid on seni esitatud tõesti </w:t>
      </w:r>
      <w:proofErr w:type="spellStart"/>
      <w:r w:rsidRPr="00AF6307">
        <w:rPr>
          <w:rFonts w:ascii="Times New Roman" w:hAnsi="Times New Roman"/>
          <w:sz w:val="24"/>
          <w:szCs w:val="24"/>
        </w:rPr>
        <w:t>KuM-ile</w:t>
      </w:r>
      <w:proofErr w:type="spellEnd"/>
      <w:r w:rsidRPr="00AF6307">
        <w:rPr>
          <w:rFonts w:ascii="Times New Roman" w:hAnsi="Times New Roman"/>
          <w:sz w:val="24"/>
          <w:szCs w:val="24"/>
        </w:rPr>
        <w:t xml:space="preserve">, kuid seoses maakonnaraamatukogude </w:t>
      </w:r>
      <w:r w:rsidRPr="00AF6307" w:rsidR="007251A1">
        <w:rPr>
          <w:rFonts w:ascii="Times New Roman" w:hAnsi="Times New Roman"/>
          <w:sz w:val="24"/>
          <w:szCs w:val="24"/>
        </w:rPr>
        <w:t>raamatukoguteeninduse maakondliku koordineerimise ülesan</w:t>
      </w:r>
      <w:r w:rsidR="007251A1">
        <w:rPr>
          <w:rFonts w:ascii="Times New Roman" w:hAnsi="Times New Roman"/>
          <w:sz w:val="24"/>
          <w:szCs w:val="24"/>
        </w:rPr>
        <w:t xml:space="preserve">nete </w:t>
      </w:r>
      <w:r w:rsidRPr="00AF6307">
        <w:rPr>
          <w:rFonts w:ascii="Times New Roman" w:hAnsi="Times New Roman"/>
          <w:sz w:val="24"/>
          <w:szCs w:val="24"/>
        </w:rPr>
        <w:t xml:space="preserve">etapiviisilise lõpetamisega (vt selle kohta ka eelnõu § 6 ja § 29 punktide 9–11 selgitusi) ja sellest tulenevalt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xml:space="preserve"> uue ülesande lisandumisega (</w:t>
      </w:r>
      <w:bookmarkStart w:name="_Hlk190441626" w:id="11"/>
      <w:r w:rsidRPr="00AF6307">
        <w:rPr>
          <w:rFonts w:ascii="Times New Roman" w:hAnsi="Times New Roman"/>
          <w:sz w:val="24"/>
          <w:szCs w:val="24"/>
        </w:rPr>
        <w:t>rahvaraamatukogu sisulise töö aruannete kogumine ja analüüsimine</w:t>
      </w:r>
      <w:bookmarkEnd w:id="11"/>
      <w:r w:rsidRPr="00AF6307">
        <w:rPr>
          <w:rFonts w:ascii="Times New Roman" w:hAnsi="Times New Roman"/>
          <w:sz w:val="24"/>
          <w:szCs w:val="24"/>
        </w:rPr>
        <w:t>)</w:t>
      </w:r>
      <w:r w:rsidRPr="00AF6307" w:rsidR="001D2B81">
        <w:rPr>
          <w:rFonts w:ascii="Times New Roman" w:hAnsi="Times New Roman"/>
          <w:sz w:val="24"/>
          <w:szCs w:val="24"/>
        </w:rPr>
        <w:t xml:space="preserve">, tuleb need edaspidi esitada </w:t>
      </w:r>
      <w:proofErr w:type="spellStart"/>
      <w:r w:rsidRPr="00AF6307" w:rsidR="001D2B81">
        <w:rPr>
          <w:rFonts w:ascii="Times New Roman" w:hAnsi="Times New Roman"/>
          <w:sz w:val="24"/>
          <w:szCs w:val="24"/>
        </w:rPr>
        <w:t>RaRa-le</w:t>
      </w:r>
      <w:proofErr w:type="spellEnd"/>
      <w:r w:rsidRPr="00AF6307" w:rsidR="001D2B81">
        <w:rPr>
          <w:rFonts w:ascii="Times New Roman" w:hAnsi="Times New Roman"/>
          <w:sz w:val="24"/>
          <w:szCs w:val="24"/>
        </w:rPr>
        <w:t xml:space="preserve">. Lisatud on ka täpsustus, et aruanded esitatakse keskraamatukogu kaudu (välja arvatud juhul, kui </w:t>
      </w:r>
      <w:proofErr w:type="spellStart"/>
      <w:r w:rsidRPr="00AF6307" w:rsidR="001D2B81">
        <w:rPr>
          <w:rFonts w:ascii="Times New Roman" w:hAnsi="Times New Roman"/>
          <w:sz w:val="24"/>
          <w:szCs w:val="24"/>
        </w:rPr>
        <w:t>KOV-i</w:t>
      </w:r>
      <w:proofErr w:type="spellEnd"/>
      <w:r w:rsidRPr="00AF6307" w:rsidR="001D2B81">
        <w:rPr>
          <w:rFonts w:ascii="Times New Roman" w:hAnsi="Times New Roman"/>
          <w:sz w:val="24"/>
          <w:szCs w:val="24"/>
        </w:rPr>
        <w:t xml:space="preserve"> väiksusest tulenevalt on tegemist haruraamatukogudeta rahvaraamatukoguga). Seega</w:t>
      </w:r>
      <w:r w:rsidR="00B808F1">
        <w:rPr>
          <w:rFonts w:ascii="Times New Roman" w:hAnsi="Times New Roman"/>
          <w:sz w:val="24"/>
          <w:szCs w:val="24"/>
        </w:rPr>
        <w:t xml:space="preserve"> kogub</w:t>
      </w:r>
      <w:r w:rsidRPr="00AF6307" w:rsidR="001D2B81">
        <w:rPr>
          <w:rFonts w:ascii="Times New Roman" w:hAnsi="Times New Roman"/>
          <w:sz w:val="24"/>
          <w:szCs w:val="24"/>
        </w:rPr>
        <w:t xml:space="preserve"> keskraamatukogu, kelle ülesanne on eelnõu § 5 lõike 2 punkti 3 kohaselt </w:t>
      </w:r>
      <w:r w:rsidRPr="00AF6307" w:rsidR="001D2B81">
        <w:rPr>
          <w:rStyle w:val="normaltextrun"/>
          <w:rFonts w:ascii="Times New Roman" w:hAnsi="Times New Roman"/>
          <w:color w:val="000000"/>
          <w:sz w:val="24"/>
          <w:szCs w:val="24"/>
          <w:shd w:val="clear" w:color="auto" w:fill="FFFFFF"/>
        </w:rPr>
        <w:t xml:space="preserve">haruraamatukogude üleselt statistilise aruandluse korraldamine ja rahvaraamatukogu tegevuse analüüsimine, haruraamatukogudest kokku vajaliku teabe ja esitab selle </w:t>
      </w:r>
      <w:proofErr w:type="spellStart"/>
      <w:r w:rsidRPr="00AF6307" w:rsidR="001D2B81">
        <w:rPr>
          <w:rStyle w:val="normaltextrun"/>
          <w:rFonts w:ascii="Times New Roman" w:hAnsi="Times New Roman"/>
          <w:color w:val="000000"/>
          <w:sz w:val="24"/>
          <w:szCs w:val="24"/>
          <w:shd w:val="clear" w:color="auto" w:fill="FFFFFF"/>
        </w:rPr>
        <w:t>RaRa-le</w:t>
      </w:r>
      <w:proofErr w:type="spellEnd"/>
      <w:r w:rsidRPr="00AF6307" w:rsidR="001D2B81">
        <w:rPr>
          <w:rStyle w:val="normaltextrun"/>
          <w:rFonts w:ascii="Times New Roman" w:hAnsi="Times New Roman"/>
          <w:color w:val="000000"/>
          <w:sz w:val="24"/>
          <w:szCs w:val="24"/>
          <w:shd w:val="clear" w:color="auto" w:fill="FFFFFF"/>
        </w:rPr>
        <w:t xml:space="preserve">. </w:t>
      </w:r>
      <w:proofErr w:type="spellStart"/>
      <w:r w:rsidRPr="00AF6307" w:rsidR="001D2B81">
        <w:rPr>
          <w:rStyle w:val="normaltextrun"/>
          <w:rFonts w:ascii="Times New Roman" w:hAnsi="Times New Roman"/>
          <w:color w:val="000000"/>
          <w:sz w:val="24"/>
          <w:szCs w:val="24"/>
          <w:shd w:val="clear" w:color="auto" w:fill="FFFFFF"/>
        </w:rPr>
        <w:t>RaRa</w:t>
      </w:r>
      <w:proofErr w:type="spellEnd"/>
      <w:r w:rsidRPr="00AF6307" w:rsidR="001D2B81">
        <w:rPr>
          <w:rStyle w:val="normaltextrun"/>
          <w:rFonts w:ascii="Times New Roman" w:hAnsi="Times New Roman"/>
          <w:color w:val="000000"/>
          <w:sz w:val="24"/>
          <w:szCs w:val="24"/>
          <w:shd w:val="clear" w:color="auto" w:fill="FFFFFF"/>
        </w:rPr>
        <w:t xml:space="preserve"> on arendamas raamatukogude juhtimistöölauda</w:t>
      </w:r>
      <w:r w:rsidRPr="00AF6307" w:rsidR="00610889">
        <w:rPr>
          <w:rStyle w:val="Allmrkuseviide"/>
          <w:rFonts w:ascii="Times New Roman" w:hAnsi="Times New Roman"/>
          <w:color w:val="000000"/>
          <w:sz w:val="24"/>
          <w:szCs w:val="24"/>
          <w:shd w:val="clear" w:color="auto" w:fill="FFFFFF"/>
        </w:rPr>
        <w:footnoteReference w:id="54"/>
      </w:r>
      <w:r w:rsidRPr="00AF6307" w:rsidR="001D2B81">
        <w:rPr>
          <w:rStyle w:val="normaltextrun"/>
          <w:rFonts w:ascii="Times New Roman" w:hAnsi="Times New Roman"/>
          <w:color w:val="000000"/>
          <w:sz w:val="24"/>
          <w:szCs w:val="24"/>
          <w:shd w:val="clear" w:color="auto" w:fill="FFFFFF"/>
        </w:rPr>
        <w:t xml:space="preserve">, mis võimaldab </w:t>
      </w:r>
      <w:proofErr w:type="spellStart"/>
      <w:r w:rsidRPr="00AF6307" w:rsidR="001D2B81">
        <w:rPr>
          <w:rStyle w:val="normaltextrun"/>
          <w:rFonts w:ascii="Times New Roman" w:hAnsi="Times New Roman"/>
          <w:color w:val="000000"/>
          <w:sz w:val="24"/>
          <w:szCs w:val="24"/>
          <w:shd w:val="clear" w:color="auto" w:fill="FFFFFF"/>
        </w:rPr>
        <w:t>RaRS</w:t>
      </w:r>
      <w:proofErr w:type="spellEnd"/>
      <w:r w:rsidRPr="00AF6307" w:rsidR="001D2B81">
        <w:rPr>
          <w:rStyle w:val="normaltextrun"/>
          <w:rFonts w:ascii="Times New Roman" w:hAnsi="Times New Roman"/>
          <w:color w:val="000000"/>
          <w:sz w:val="24"/>
          <w:szCs w:val="24"/>
          <w:shd w:val="clear" w:color="auto" w:fill="FFFFFF"/>
        </w:rPr>
        <w:t>-i eelnõu seadusena jõustumise järgselt esitada aruandeid juba spetsiaalse</w:t>
      </w:r>
      <w:r w:rsidRPr="00AF6307" w:rsidR="00A066C8">
        <w:rPr>
          <w:rStyle w:val="normaltextrun"/>
          <w:rFonts w:ascii="Times New Roman" w:hAnsi="Times New Roman"/>
          <w:color w:val="000000"/>
          <w:sz w:val="24"/>
          <w:szCs w:val="24"/>
          <w:shd w:val="clear" w:color="auto" w:fill="FFFFFF"/>
        </w:rPr>
        <w:t>s</w:t>
      </w:r>
      <w:r w:rsidRPr="00AF6307" w:rsidR="001D2B81">
        <w:rPr>
          <w:rStyle w:val="normaltextrun"/>
          <w:rFonts w:ascii="Times New Roman" w:hAnsi="Times New Roman"/>
          <w:color w:val="000000"/>
          <w:sz w:val="24"/>
          <w:szCs w:val="24"/>
          <w:shd w:val="clear" w:color="auto" w:fill="FFFFFF"/>
        </w:rPr>
        <w:t xml:space="preserve"> </w:t>
      </w:r>
      <w:r w:rsidRPr="00AF6307" w:rsidR="00E2198F">
        <w:rPr>
          <w:rFonts w:ascii="Times New Roman" w:hAnsi="Times New Roman"/>
          <w:sz w:val="24"/>
          <w:szCs w:val="24"/>
        </w:rPr>
        <w:t>elektroonilise</w:t>
      </w:r>
      <w:r w:rsidRPr="00AF6307" w:rsidR="00A066C8">
        <w:rPr>
          <w:rFonts w:ascii="Times New Roman" w:hAnsi="Times New Roman"/>
          <w:sz w:val="24"/>
          <w:szCs w:val="24"/>
        </w:rPr>
        <w:t>s</w:t>
      </w:r>
      <w:r w:rsidRPr="00AF6307" w:rsidR="00E2198F">
        <w:rPr>
          <w:rFonts w:ascii="Times New Roman" w:hAnsi="Times New Roman"/>
          <w:sz w:val="24"/>
          <w:szCs w:val="24"/>
        </w:rPr>
        <w:t xml:space="preserve"> keskkonna</w:t>
      </w:r>
      <w:r w:rsidRPr="00AF6307" w:rsidR="00A066C8">
        <w:rPr>
          <w:rFonts w:ascii="Times New Roman" w:hAnsi="Times New Roman"/>
          <w:sz w:val="24"/>
          <w:szCs w:val="24"/>
        </w:rPr>
        <w:t>s</w:t>
      </w:r>
      <w:r w:rsidRPr="00AF6307" w:rsidR="00E2198F">
        <w:rPr>
          <w:rFonts w:ascii="Times New Roman" w:hAnsi="Times New Roman"/>
          <w:sz w:val="24"/>
          <w:szCs w:val="24"/>
        </w:rPr>
        <w:t>.</w:t>
      </w:r>
      <w:r w:rsidRPr="00AF6307" w:rsidR="00A066C8">
        <w:rPr>
          <w:rFonts w:ascii="Times New Roman" w:hAnsi="Times New Roman"/>
          <w:sz w:val="24"/>
          <w:szCs w:val="24"/>
        </w:rPr>
        <w:t xml:space="preserve"> </w:t>
      </w:r>
    </w:p>
    <w:p w:rsidRPr="00AF6307" w:rsidR="00E2198F" w:rsidP="00AF6307" w:rsidRDefault="00E2198F" w14:paraId="7A92E196" w14:textId="77777777">
      <w:pPr>
        <w:spacing w:after="0" w:line="240" w:lineRule="auto"/>
        <w:contextualSpacing/>
        <w:jc w:val="both"/>
        <w:rPr>
          <w:rFonts w:ascii="Times New Roman" w:hAnsi="Times New Roman"/>
          <w:sz w:val="24"/>
          <w:szCs w:val="24"/>
        </w:rPr>
      </w:pPr>
    </w:p>
    <w:p w:rsidRPr="00AF6307" w:rsidR="00E63A9D" w:rsidP="00AF6307" w:rsidRDefault="00E63A9D" w14:paraId="236ABEE4" w14:textId="60EB65BF">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24</w:t>
      </w:r>
      <w:r w:rsidRPr="00AF6307">
        <w:rPr>
          <w:rFonts w:ascii="Times New Roman" w:hAnsi="Times New Roman"/>
          <w:sz w:val="24"/>
          <w:szCs w:val="24"/>
        </w:rPr>
        <w:t xml:space="preserve"> – </w:t>
      </w:r>
      <w:r w:rsidRPr="00AF6307" w:rsidR="00340919">
        <w:rPr>
          <w:rFonts w:ascii="Times New Roman" w:hAnsi="Times New Roman"/>
          <w:sz w:val="24"/>
          <w:szCs w:val="24"/>
        </w:rPr>
        <w:t>puudutab teenistuslikku ja haldusjärelevalvet.</w:t>
      </w:r>
    </w:p>
    <w:p w:rsidRPr="00AF6307" w:rsidR="00340919" w:rsidP="00AF6307" w:rsidRDefault="00340919" w14:paraId="2ACAA969" w14:textId="77777777">
      <w:pPr>
        <w:spacing w:after="0" w:line="240" w:lineRule="auto"/>
        <w:contextualSpacing/>
        <w:jc w:val="both"/>
        <w:rPr>
          <w:rFonts w:ascii="Times New Roman" w:hAnsi="Times New Roman"/>
          <w:sz w:val="24"/>
          <w:szCs w:val="24"/>
        </w:rPr>
      </w:pPr>
    </w:p>
    <w:p w:rsidRPr="00AF6307" w:rsidR="00340919" w:rsidP="00AF6307" w:rsidRDefault="00340919" w14:paraId="7CED7CE3" w14:textId="41AB2EDF">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teostab </w:t>
      </w:r>
      <w:r w:rsidRPr="00AF6307">
        <w:rPr>
          <w:rFonts w:ascii="Times New Roman" w:hAnsi="Times New Roman" w:eastAsia="Times New Roman"/>
          <w:sz w:val="24"/>
          <w:szCs w:val="24"/>
          <w:lang w:eastAsia="et-EE"/>
        </w:rPr>
        <w:t xml:space="preserve">teenistuslikku järelevalvet rahvaraamatukogu tegevuse üle KOV. Sama põhimõte on sätestatud kehtivas </w:t>
      </w:r>
      <w:proofErr w:type="spellStart"/>
      <w:r w:rsidRPr="00AF6307">
        <w:rPr>
          <w:rFonts w:ascii="Times New Roman" w:hAnsi="Times New Roman" w:eastAsia="Times New Roman"/>
          <w:sz w:val="24"/>
          <w:szCs w:val="24"/>
          <w:lang w:eastAsia="et-EE"/>
        </w:rPr>
        <w:t>RaRS</w:t>
      </w:r>
      <w:proofErr w:type="spellEnd"/>
      <w:r w:rsidRPr="00AF6307">
        <w:rPr>
          <w:rFonts w:ascii="Times New Roman" w:hAnsi="Times New Roman" w:eastAsia="Times New Roman"/>
          <w:sz w:val="24"/>
          <w:szCs w:val="24"/>
          <w:lang w:eastAsia="et-EE"/>
        </w:rPr>
        <w:t xml:space="preserve"> § 11 lõikes 1.</w:t>
      </w:r>
    </w:p>
    <w:p w:rsidRPr="00AF6307" w:rsidR="00340919" w:rsidP="00AF6307" w:rsidRDefault="00340919" w14:paraId="0F2116F4" w14:textId="77777777">
      <w:pPr>
        <w:spacing w:after="0" w:line="240" w:lineRule="auto"/>
        <w:contextualSpacing/>
        <w:jc w:val="both"/>
        <w:rPr>
          <w:rFonts w:ascii="Times New Roman" w:hAnsi="Times New Roman" w:eastAsia="Times New Roman"/>
          <w:sz w:val="24"/>
          <w:szCs w:val="24"/>
          <w:lang w:eastAsia="et-EE"/>
        </w:rPr>
      </w:pPr>
    </w:p>
    <w:p w:rsidRPr="00AF6307" w:rsidR="002D7398" w:rsidP="008F7AAB" w:rsidRDefault="00340919" w14:paraId="713ACAC3" w14:textId="4642E3D6">
      <w:pPr>
        <w:spacing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lang w:eastAsia="et-EE"/>
        </w:rPr>
        <w:t>Lõige 2</w:t>
      </w:r>
      <w:r w:rsidRPr="00AF6307">
        <w:rPr>
          <w:rFonts w:ascii="Times New Roman" w:hAnsi="Times New Roman" w:eastAsia="Times New Roman"/>
          <w:sz w:val="24"/>
          <w:szCs w:val="24"/>
          <w:lang w:eastAsia="et-EE"/>
        </w:rPr>
        <w:t xml:space="preserve"> näeb ette, et haldusjärelevalvet </w:t>
      </w:r>
      <w:r w:rsidRPr="00AF6307">
        <w:rPr>
          <w:rStyle w:val="normaltextrun"/>
          <w:rFonts w:ascii="Times New Roman" w:hAnsi="Times New Roman"/>
          <w:color w:val="000000"/>
          <w:sz w:val="24"/>
          <w:szCs w:val="24"/>
          <w:bdr w:val="none" w:color="auto" w:sz="0" w:space="0" w:frame="1"/>
        </w:rPr>
        <w:t>käesolevas seaduses sätestatud nõuete</w:t>
      </w:r>
      <w:r w:rsidRPr="00AF6307">
        <w:rPr>
          <w:rFonts w:ascii="Times New Roman" w:hAnsi="Times New Roman" w:eastAsia="Times New Roman"/>
          <w:sz w:val="24"/>
          <w:szCs w:val="24"/>
          <w:lang w:eastAsia="et-EE"/>
        </w:rPr>
        <w:t xml:space="preserve"> täitmise üle teostab </w:t>
      </w:r>
      <w:proofErr w:type="spellStart"/>
      <w:r w:rsidRPr="00AF6307">
        <w:rPr>
          <w:rFonts w:ascii="Times New Roman" w:hAnsi="Times New Roman" w:eastAsia="Times New Roman"/>
          <w:sz w:val="24"/>
          <w:szCs w:val="24"/>
          <w:lang w:eastAsia="et-EE"/>
        </w:rPr>
        <w:t>K</w:t>
      </w:r>
      <w:r w:rsidRPr="00AF6307" w:rsidR="002D7398">
        <w:rPr>
          <w:rFonts w:ascii="Times New Roman" w:hAnsi="Times New Roman" w:eastAsia="Times New Roman"/>
          <w:sz w:val="24"/>
          <w:szCs w:val="24"/>
          <w:lang w:eastAsia="et-EE"/>
        </w:rPr>
        <w:t>uM</w:t>
      </w:r>
      <w:proofErr w:type="spellEnd"/>
      <w:r w:rsidRPr="00AF6307">
        <w:rPr>
          <w:rFonts w:ascii="Times New Roman" w:hAnsi="Times New Roman" w:eastAsia="Times New Roman"/>
          <w:sz w:val="24"/>
          <w:szCs w:val="24"/>
          <w:lang w:eastAsia="et-EE"/>
        </w:rPr>
        <w:t xml:space="preserve">. </w:t>
      </w:r>
      <w:r w:rsidRPr="00AF6307" w:rsidR="002D7398">
        <w:rPr>
          <w:rFonts w:ascii="Times New Roman" w:hAnsi="Times New Roman" w:eastAsia="Times New Roman"/>
          <w:sz w:val="24"/>
          <w:szCs w:val="24"/>
          <w:lang w:eastAsia="et-EE"/>
        </w:rPr>
        <w:t xml:space="preserve">Kehtiva </w:t>
      </w:r>
      <w:proofErr w:type="spellStart"/>
      <w:r w:rsidRPr="00AF6307" w:rsidR="002D7398">
        <w:rPr>
          <w:rFonts w:ascii="Times New Roman" w:hAnsi="Times New Roman" w:eastAsia="Times New Roman"/>
          <w:sz w:val="24"/>
          <w:szCs w:val="24"/>
          <w:lang w:eastAsia="et-EE"/>
        </w:rPr>
        <w:t>RaRS</w:t>
      </w:r>
      <w:proofErr w:type="spellEnd"/>
      <w:r w:rsidRPr="00AF6307" w:rsidR="002D7398">
        <w:rPr>
          <w:rFonts w:ascii="Times New Roman" w:hAnsi="Times New Roman" w:eastAsia="Times New Roman"/>
          <w:sz w:val="24"/>
          <w:szCs w:val="24"/>
          <w:lang w:eastAsia="et-EE"/>
        </w:rPr>
        <w:t xml:space="preserve"> § 11 lõike 2 kohaselt on </w:t>
      </w:r>
      <w:proofErr w:type="spellStart"/>
      <w:r w:rsidRPr="00AF6307" w:rsidR="002D7398">
        <w:rPr>
          <w:rFonts w:ascii="Times New Roman" w:hAnsi="Times New Roman" w:eastAsia="Times New Roman"/>
          <w:sz w:val="24"/>
          <w:szCs w:val="24"/>
          <w:lang w:eastAsia="et-EE"/>
        </w:rPr>
        <w:t>KuM-i</w:t>
      </w:r>
      <w:proofErr w:type="spellEnd"/>
      <w:r w:rsidRPr="00AF6307" w:rsidR="002D7398">
        <w:rPr>
          <w:rFonts w:ascii="Times New Roman" w:hAnsi="Times New Roman" w:eastAsia="Times New Roman"/>
          <w:sz w:val="24"/>
          <w:szCs w:val="24"/>
          <w:lang w:eastAsia="et-EE"/>
        </w:rPr>
        <w:t xml:space="preserve"> teostatav haldusjärelevalve olnud kitsam ehk suunatud ainult rahvaraamatukogude võrgu loomise põhimõtete järgimise ja maakonnaraamatukogu ülesannete täitmise kontrollimisele. Kavandatav </w:t>
      </w:r>
      <w:r w:rsidRPr="00AF6307" w:rsidR="002D7398">
        <w:rPr>
          <w:rFonts w:ascii="Times New Roman" w:hAnsi="Times New Roman"/>
          <w:sz w:val="24"/>
          <w:szCs w:val="24"/>
        </w:rPr>
        <w:t xml:space="preserve">muudatus tagab järelevalve terviklikkuse, hõlmates kõiki </w:t>
      </w:r>
      <w:proofErr w:type="spellStart"/>
      <w:r w:rsidRPr="00AF6307" w:rsidR="002D7398">
        <w:rPr>
          <w:rFonts w:ascii="Times New Roman" w:hAnsi="Times New Roman"/>
          <w:sz w:val="24"/>
          <w:szCs w:val="24"/>
        </w:rPr>
        <w:t>RaRS-is</w:t>
      </w:r>
      <w:proofErr w:type="spellEnd"/>
      <w:r w:rsidRPr="00AF6307" w:rsidR="002D7398">
        <w:rPr>
          <w:rFonts w:ascii="Times New Roman" w:hAnsi="Times New Roman"/>
          <w:sz w:val="24"/>
          <w:szCs w:val="24"/>
        </w:rPr>
        <w:t xml:space="preserve"> sätestatud nõudeid.</w:t>
      </w:r>
      <w:r w:rsidRPr="5320929D" w:rsidR="007C1C57">
        <w:rPr>
          <w:rFonts w:ascii="Times New Roman" w:hAnsi="Times New Roman"/>
          <w:sz w:val="24"/>
          <w:szCs w:val="24"/>
        </w:rPr>
        <w:t xml:space="preserve"> </w:t>
      </w:r>
      <w:r w:rsidRPr="007C1C57" w:rsidR="007C1C57">
        <w:rPr>
          <w:rFonts w:ascii="Times New Roman" w:hAnsi="Times New Roman"/>
          <w:sz w:val="24"/>
          <w:szCs w:val="24"/>
        </w:rPr>
        <w:t xml:space="preserve">Edaspidi on </w:t>
      </w:r>
      <w:proofErr w:type="spellStart"/>
      <w:r w:rsidR="00DC04DB">
        <w:rPr>
          <w:rFonts w:ascii="Times New Roman" w:hAnsi="Times New Roman"/>
          <w:sz w:val="24"/>
          <w:szCs w:val="24"/>
        </w:rPr>
        <w:t>K</w:t>
      </w:r>
      <w:r w:rsidR="0059344E">
        <w:rPr>
          <w:rFonts w:ascii="Times New Roman" w:hAnsi="Times New Roman"/>
          <w:sz w:val="24"/>
          <w:szCs w:val="24"/>
        </w:rPr>
        <w:t>uM-il</w:t>
      </w:r>
      <w:proofErr w:type="spellEnd"/>
      <w:r w:rsidRPr="007C1C57" w:rsidR="007C1C57">
        <w:rPr>
          <w:rFonts w:ascii="Times New Roman" w:hAnsi="Times New Roman"/>
          <w:sz w:val="24"/>
          <w:szCs w:val="24"/>
        </w:rPr>
        <w:t xml:space="preserve"> õigus </w:t>
      </w:r>
      <w:r w:rsidR="0059344E">
        <w:rPr>
          <w:rFonts w:ascii="Times New Roman" w:hAnsi="Times New Roman"/>
          <w:sz w:val="24"/>
          <w:szCs w:val="24"/>
        </w:rPr>
        <w:t>teostada</w:t>
      </w:r>
      <w:r w:rsidR="00F65205">
        <w:rPr>
          <w:rFonts w:ascii="Times New Roman" w:hAnsi="Times New Roman"/>
          <w:sz w:val="24"/>
          <w:szCs w:val="24"/>
        </w:rPr>
        <w:t xml:space="preserve"> </w:t>
      </w:r>
      <w:r w:rsidR="00CD06E7">
        <w:rPr>
          <w:rFonts w:ascii="Times New Roman" w:hAnsi="Times New Roman"/>
          <w:sz w:val="24"/>
          <w:szCs w:val="24"/>
        </w:rPr>
        <w:t>järelevalvet</w:t>
      </w:r>
      <w:r w:rsidR="00C30D83">
        <w:rPr>
          <w:rFonts w:ascii="Times New Roman" w:hAnsi="Times New Roman"/>
          <w:sz w:val="24"/>
          <w:szCs w:val="24"/>
        </w:rPr>
        <w:t xml:space="preserve"> kõigi rahvaraamatukogu seadusest</w:t>
      </w:r>
      <w:r w:rsidR="00F65205">
        <w:rPr>
          <w:rFonts w:ascii="Times New Roman" w:hAnsi="Times New Roman"/>
          <w:sz w:val="24"/>
          <w:szCs w:val="24"/>
        </w:rPr>
        <w:t xml:space="preserve"> tulenevate nõuete täitmise üle. </w:t>
      </w:r>
      <w:r w:rsidRPr="007C1C57" w:rsidR="007C1C57">
        <w:rPr>
          <w:rFonts w:ascii="Times New Roman" w:hAnsi="Times New Roman"/>
          <w:sz w:val="24"/>
          <w:szCs w:val="24"/>
        </w:rPr>
        <w:t>Nii on järelevalve tervik</w:t>
      </w:r>
      <w:r w:rsidR="00F00396">
        <w:rPr>
          <w:rFonts w:ascii="Times New Roman" w:hAnsi="Times New Roman"/>
          <w:sz w:val="24"/>
          <w:szCs w:val="24"/>
        </w:rPr>
        <w:t>lik</w:t>
      </w:r>
      <w:r w:rsidRPr="007C1C57" w:rsidR="007C1C57">
        <w:rPr>
          <w:rFonts w:ascii="Times New Roman" w:hAnsi="Times New Roman"/>
          <w:sz w:val="24"/>
          <w:szCs w:val="24"/>
        </w:rPr>
        <w:t xml:space="preserve"> ning saab kaasa aidata sellele, et lugeja ja külastaja saaksid raamatukogust </w:t>
      </w:r>
      <w:r w:rsidR="006F63AD">
        <w:rPr>
          <w:rFonts w:ascii="Times New Roman" w:hAnsi="Times New Roman"/>
          <w:sz w:val="24"/>
          <w:szCs w:val="24"/>
        </w:rPr>
        <w:t xml:space="preserve">kvaliteetseid ja </w:t>
      </w:r>
      <w:r w:rsidR="003370E5">
        <w:rPr>
          <w:rFonts w:ascii="Times New Roman" w:hAnsi="Times New Roman"/>
          <w:sz w:val="24"/>
          <w:szCs w:val="24"/>
        </w:rPr>
        <w:t>õigusaktidega kooskõlas olevaid teenuseid</w:t>
      </w:r>
      <w:r w:rsidRPr="007C1C57" w:rsidR="007C1C57">
        <w:rPr>
          <w:rFonts w:ascii="Times New Roman" w:hAnsi="Times New Roman"/>
          <w:sz w:val="24"/>
          <w:szCs w:val="24"/>
        </w:rPr>
        <w:t>.</w:t>
      </w:r>
      <w:r w:rsidR="001F1BE1">
        <w:rPr>
          <w:rFonts w:ascii="Times New Roman" w:hAnsi="Times New Roman"/>
          <w:sz w:val="24"/>
          <w:szCs w:val="24"/>
        </w:rPr>
        <w:t xml:space="preserve"> </w:t>
      </w:r>
      <w:r w:rsidRPr="00236DFD" w:rsidR="00236DFD">
        <w:rPr>
          <w:rFonts w:ascii="Times New Roman" w:hAnsi="Times New Roman"/>
          <w:sz w:val="24"/>
          <w:szCs w:val="24"/>
        </w:rPr>
        <w:t xml:space="preserve">Haldusjärelevalvet </w:t>
      </w:r>
      <w:proofErr w:type="spellStart"/>
      <w:r w:rsidR="00AA0A9F">
        <w:rPr>
          <w:rFonts w:ascii="Times New Roman" w:hAnsi="Times New Roman"/>
          <w:sz w:val="24"/>
          <w:szCs w:val="24"/>
        </w:rPr>
        <w:t>K</w:t>
      </w:r>
      <w:r w:rsidRPr="5320929D" w:rsidR="00395BBC">
        <w:rPr>
          <w:rFonts w:ascii="Times New Roman" w:hAnsi="Times New Roman"/>
          <w:sz w:val="24"/>
          <w:szCs w:val="24"/>
        </w:rPr>
        <w:t>OV-i</w:t>
      </w:r>
      <w:proofErr w:type="spellEnd"/>
      <w:r w:rsidR="00395BBC">
        <w:rPr>
          <w:rFonts w:ascii="Times New Roman" w:hAnsi="Times New Roman"/>
          <w:sz w:val="24"/>
          <w:szCs w:val="24"/>
        </w:rPr>
        <w:t xml:space="preserve"> hal</w:t>
      </w:r>
      <w:r w:rsidR="009B1A45">
        <w:rPr>
          <w:rFonts w:ascii="Times New Roman" w:hAnsi="Times New Roman"/>
          <w:sz w:val="24"/>
          <w:szCs w:val="24"/>
        </w:rPr>
        <w:t xml:space="preserve">latava </w:t>
      </w:r>
      <w:r w:rsidRPr="00236DFD" w:rsidR="00236DFD">
        <w:rPr>
          <w:rFonts w:ascii="Times New Roman" w:hAnsi="Times New Roman"/>
          <w:sz w:val="24"/>
          <w:szCs w:val="24"/>
        </w:rPr>
        <w:t xml:space="preserve">rahvaraamatukogu üle </w:t>
      </w:r>
      <w:r w:rsidR="00B87E0F">
        <w:rPr>
          <w:rFonts w:ascii="Times New Roman" w:hAnsi="Times New Roman"/>
          <w:sz w:val="24"/>
          <w:szCs w:val="24"/>
        </w:rPr>
        <w:t>teostatakse</w:t>
      </w:r>
      <w:r w:rsidRPr="00236DFD" w:rsidR="00236DFD">
        <w:rPr>
          <w:rFonts w:ascii="Times New Roman" w:hAnsi="Times New Roman"/>
          <w:sz w:val="24"/>
          <w:szCs w:val="24"/>
        </w:rPr>
        <w:t xml:space="preserve"> </w:t>
      </w:r>
      <w:r w:rsidRPr="001F1BE1" w:rsidR="001F1BE1">
        <w:rPr>
          <w:rFonts w:ascii="Times New Roman" w:hAnsi="Times New Roman"/>
          <w:sz w:val="24"/>
          <w:szCs w:val="24"/>
        </w:rPr>
        <w:t xml:space="preserve">Vabariigi Valitsuse seaduse § </w:t>
      </w:r>
      <w:r w:rsidRPr="008F7AAB" w:rsidR="007C518B">
        <w:rPr>
          <w:rFonts w:ascii="Times New Roman" w:hAnsi="Times New Roman"/>
          <w:sz w:val="24"/>
          <w:szCs w:val="24"/>
        </w:rPr>
        <w:t>75</w:t>
      </w:r>
      <w:r w:rsidRPr="008F7AAB" w:rsidR="007C518B">
        <w:rPr>
          <w:rFonts w:ascii="Times New Roman" w:hAnsi="Times New Roman"/>
          <w:sz w:val="24"/>
          <w:szCs w:val="24"/>
          <w:vertAlign w:val="superscript"/>
        </w:rPr>
        <w:t>1</w:t>
      </w:r>
      <w:r w:rsidRPr="001F1BE1" w:rsidR="001F1BE1">
        <w:rPr>
          <w:rFonts w:ascii="Times New Roman" w:hAnsi="Times New Roman"/>
          <w:sz w:val="24"/>
          <w:szCs w:val="24"/>
        </w:rPr>
        <w:t xml:space="preserve"> </w:t>
      </w:r>
      <w:r w:rsidR="00DD4726">
        <w:rPr>
          <w:rFonts w:ascii="Times New Roman" w:hAnsi="Times New Roman"/>
          <w:sz w:val="24"/>
          <w:szCs w:val="24"/>
        </w:rPr>
        <w:t>alusel</w:t>
      </w:r>
      <w:r w:rsidRPr="001F1BE1" w:rsidR="001F1BE1">
        <w:rPr>
          <w:rFonts w:ascii="Times New Roman" w:hAnsi="Times New Roman"/>
          <w:sz w:val="24"/>
          <w:szCs w:val="24"/>
        </w:rPr>
        <w:t>.</w:t>
      </w:r>
      <w:r w:rsidR="000F024A">
        <w:rPr>
          <w:rFonts w:ascii="Times New Roman" w:hAnsi="Times New Roman"/>
          <w:sz w:val="24"/>
          <w:szCs w:val="24"/>
        </w:rPr>
        <w:t xml:space="preserve"> </w:t>
      </w:r>
      <w:r w:rsidR="006C32D5">
        <w:rPr>
          <w:rFonts w:ascii="Times New Roman" w:hAnsi="Times New Roman"/>
          <w:sz w:val="24"/>
          <w:szCs w:val="24"/>
        </w:rPr>
        <w:t xml:space="preserve">Järelevalve </w:t>
      </w:r>
      <w:r w:rsidR="00EB7CE9">
        <w:rPr>
          <w:rFonts w:ascii="Times New Roman" w:hAnsi="Times New Roman"/>
          <w:sz w:val="24"/>
          <w:szCs w:val="24"/>
        </w:rPr>
        <w:t>hõlmab</w:t>
      </w:r>
      <w:r w:rsidR="00871D9E">
        <w:rPr>
          <w:rFonts w:ascii="Times New Roman" w:hAnsi="Times New Roman"/>
          <w:sz w:val="24"/>
          <w:szCs w:val="24"/>
        </w:rPr>
        <w:t xml:space="preserve"> </w:t>
      </w:r>
      <w:r w:rsidRPr="00E1490E" w:rsidR="00E1490E">
        <w:rPr>
          <w:rFonts w:ascii="Times New Roman" w:hAnsi="Times New Roman"/>
          <w:sz w:val="24"/>
          <w:szCs w:val="24"/>
        </w:rPr>
        <w:t>õiguspärasuse ning seaduses sätestatud otstarbekuse kontrollimist</w:t>
      </w:r>
      <w:r w:rsidR="002B5694">
        <w:rPr>
          <w:rFonts w:ascii="Times New Roman" w:hAnsi="Times New Roman"/>
          <w:sz w:val="24"/>
          <w:szCs w:val="24"/>
        </w:rPr>
        <w:t xml:space="preserve">, mis </w:t>
      </w:r>
      <w:r w:rsidR="0090585F">
        <w:rPr>
          <w:rFonts w:ascii="Times New Roman" w:hAnsi="Times New Roman"/>
          <w:sz w:val="24"/>
          <w:szCs w:val="24"/>
        </w:rPr>
        <w:t>võib osutuda vajalikuks</w:t>
      </w:r>
      <w:r w:rsidR="00771FD3">
        <w:rPr>
          <w:rFonts w:ascii="Times New Roman" w:hAnsi="Times New Roman"/>
          <w:sz w:val="24"/>
          <w:szCs w:val="24"/>
        </w:rPr>
        <w:t xml:space="preserve"> </w:t>
      </w:r>
      <w:r w:rsidR="002412D6">
        <w:rPr>
          <w:rFonts w:ascii="Times New Roman" w:hAnsi="Times New Roman"/>
          <w:sz w:val="24"/>
          <w:szCs w:val="24"/>
        </w:rPr>
        <w:t xml:space="preserve">kui </w:t>
      </w:r>
      <w:r w:rsidR="00566010">
        <w:rPr>
          <w:rFonts w:ascii="Times New Roman" w:hAnsi="Times New Roman"/>
          <w:sz w:val="24"/>
          <w:szCs w:val="24"/>
        </w:rPr>
        <w:t xml:space="preserve">ministeeriumile </w:t>
      </w:r>
      <w:r w:rsidR="00D86778">
        <w:rPr>
          <w:rFonts w:ascii="Times New Roman" w:hAnsi="Times New Roman"/>
          <w:sz w:val="24"/>
          <w:szCs w:val="24"/>
        </w:rPr>
        <w:t>e</w:t>
      </w:r>
      <w:r w:rsidR="003C6299">
        <w:rPr>
          <w:rFonts w:ascii="Times New Roman" w:hAnsi="Times New Roman"/>
          <w:sz w:val="24"/>
          <w:szCs w:val="24"/>
        </w:rPr>
        <w:t xml:space="preserve">dastatakse </w:t>
      </w:r>
      <w:r w:rsidR="003151D0">
        <w:rPr>
          <w:rFonts w:ascii="Times New Roman" w:hAnsi="Times New Roman"/>
          <w:sz w:val="24"/>
          <w:szCs w:val="24"/>
        </w:rPr>
        <w:t>mistahes teave</w:t>
      </w:r>
      <w:r w:rsidR="003D1735">
        <w:rPr>
          <w:rFonts w:ascii="Times New Roman" w:hAnsi="Times New Roman"/>
          <w:sz w:val="24"/>
          <w:szCs w:val="24"/>
        </w:rPr>
        <w:t xml:space="preserve"> võimalike rikkumiste kohta</w:t>
      </w:r>
      <w:r w:rsidR="00672F1C">
        <w:rPr>
          <w:rFonts w:ascii="Times New Roman" w:hAnsi="Times New Roman"/>
          <w:sz w:val="24"/>
          <w:szCs w:val="24"/>
        </w:rPr>
        <w:t>.</w:t>
      </w:r>
      <w:r w:rsidR="00F915E5">
        <w:rPr>
          <w:rFonts w:ascii="Times New Roman" w:hAnsi="Times New Roman"/>
          <w:sz w:val="24"/>
          <w:szCs w:val="24"/>
        </w:rPr>
        <w:t xml:space="preserve"> </w:t>
      </w:r>
      <w:r w:rsidR="00672F1C">
        <w:rPr>
          <w:rFonts w:ascii="Times New Roman" w:hAnsi="Times New Roman"/>
          <w:sz w:val="24"/>
          <w:szCs w:val="24"/>
        </w:rPr>
        <w:t xml:space="preserve">Näiteks võib järelevalve olla </w:t>
      </w:r>
      <w:r w:rsidR="0054165E">
        <w:rPr>
          <w:rFonts w:ascii="Times New Roman" w:hAnsi="Times New Roman"/>
          <w:sz w:val="24"/>
          <w:szCs w:val="24"/>
        </w:rPr>
        <w:t>põhjendatud juhul</w:t>
      </w:r>
      <w:r w:rsidR="00074FEC">
        <w:rPr>
          <w:rFonts w:ascii="Times New Roman" w:hAnsi="Times New Roman"/>
          <w:sz w:val="24"/>
          <w:szCs w:val="24"/>
        </w:rPr>
        <w:t xml:space="preserve">, kui lugeja pöördub </w:t>
      </w:r>
      <w:proofErr w:type="spellStart"/>
      <w:r w:rsidR="00FC71DF">
        <w:rPr>
          <w:rFonts w:ascii="Times New Roman" w:hAnsi="Times New Roman"/>
          <w:sz w:val="24"/>
          <w:szCs w:val="24"/>
        </w:rPr>
        <w:t>KuM</w:t>
      </w:r>
      <w:r w:rsidR="00022889">
        <w:rPr>
          <w:rFonts w:ascii="Times New Roman" w:hAnsi="Times New Roman"/>
          <w:sz w:val="24"/>
          <w:szCs w:val="24"/>
        </w:rPr>
        <w:t>-i</w:t>
      </w:r>
      <w:proofErr w:type="spellEnd"/>
      <w:r w:rsidR="00FC71DF">
        <w:rPr>
          <w:rFonts w:ascii="Times New Roman" w:hAnsi="Times New Roman"/>
          <w:sz w:val="24"/>
          <w:szCs w:val="24"/>
        </w:rPr>
        <w:t xml:space="preserve"> poole</w:t>
      </w:r>
      <w:r w:rsidR="00EE16EE">
        <w:rPr>
          <w:rFonts w:ascii="Times New Roman" w:hAnsi="Times New Roman"/>
          <w:sz w:val="24"/>
          <w:szCs w:val="24"/>
        </w:rPr>
        <w:t xml:space="preserve"> kahtlusega, et rahvaraamatukogu </w:t>
      </w:r>
      <w:r w:rsidR="005716C1">
        <w:rPr>
          <w:rFonts w:ascii="Times New Roman" w:hAnsi="Times New Roman"/>
          <w:sz w:val="24"/>
          <w:szCs w:val="24"/>
        </w:rPr>
        <w:t>ei järgi isikuandmete töötlemise nõudeid</w:t>
      </w:r>
      <w:r w:rsidR="00400CA3">
        <w:rPr>
          <w:rFonts w:ascii="Times New Roman" w:hAnsi="Times New Roman"/>
          <w:sz w:val="24"/>
          <w:szCs w:val="24"/>
        </w:rPr>
        <w:t xml:space="preserve">, mis on sätestatud </w:t>
      </w:r>
      <w:r w:rsidR="00AF61C8">
        <w:rPr>
          <w:rFonts w:ascii="Times New Roman" w:hAnsi="Times New Roman"/>
          <w:sz w:val="24"/>
          <w:szCs w:val="24"/>
        </w:rPr>
        <w:t xml:space="preserve">eelnõu </w:t>
      </w:r>
      <w:r w:rsidRPr="5320929D" w:rsidR="00BC3289">
        <w:rPr>
          <w:rFonts w:ascii="Times New Roman" w:hAnsi="Times New Roman"/>
          <w:sz w:val="24"/>
          <w:szCs w:val="24"/>
        </w:rPr>
        <w:t>§</w:t>
      </w:r>
      <w:r w:rsidRPr="5320929D" w:rsidR="12B440B7">
        <w:rPr>
          <w:rFonts w:ascii="Times New Roman" w:hAnsi="Times New Roman"/>
          <w:sz w:val="24"/>
          <w:szCs w:val="24"/>
        </w:rPr>
        <w:t>-s</w:t>
      </w:r>
      <w:r w:rsidRPr="5320929D" w:rsidR="00BC3289">
        <w:rPr>
          <w:rFonts w:ascii="Times New Roman" w:hAnsi="Times New Roman"/>
          <w:sz w:val="24"/>
          <w:szCs w:val="24"/>
        </w:rPr>
        <w:t xml:space="preserve"> 18</w:t>
      </w:r>
      <w:r w:rsidRPr="5320929D" w:rsidR="278A2123">
        <w:rPr>
          <w:rFonts w:ascii="Times New Roman" w:hAnsi="Times New Roman"/>
          <w:sz w:val="24"/>
          <w:szCs w:val="24"/>
        </w:rPr>
        <w:t xml:space="preserve"> </w:t>
      </w:r>
      <w:r w:rsidRPr="5320929D" w:rsidR="278A2123">
        <w:rPr>
          <w:rFonts w:ascii="Times New Roman" w:hAnsi="Times New Roman" w:eastAsia="Times New Roman"/>
          <w:sz w:val="24"/>
          <w:szCs w:val="24"/>
        </w:rPr>
        <w:t>või rahvaraamatukogude võrgu loomisel pole arvestatud § 4 lõikes 3 nimetatud kohaline elanike vajadusi</w:t>
      </w:r>
      <w:r w:rsidRPr="5320929D" w:rsidR="5C65E8ED">
        <w:rPr>
          <w:rFonts w:ascii="Times New Roman" w:hAnsi="Times New Roman" w:eastAsia="Times New Roman"/>
          <w:sz w:val="24"/>
          <w:szCs w:val="24"/>
        </w:rPr>
        <w:t>.</w:t>
      </w:r>
      <w:r w:rsidRPr="5320929D" w:rsidR="00BC3289">
        <w:rPr>
          <w:rFonts w:ascii="Times New Roman" w:hAnsi="Times New Roman"/>
          <w:sz w:val="24"/>
          <w:szCs w:val="24"/>
        </w:rPr>
        <w:t xml:space="preserve"> </w:t>
      </w:r>
      <w:r w:rsidR="00EE7131">
        <w:rPr>
          <w:rFonts w:ascii="Times New Roman" w:hAnsi="Times New Roman"/>
          <w:sz w:val="24"/>
          <w:szCs w:val="24"/>
        </w:rPr>
        <w:t xml:space="preserve">Sellisel juhul saab </w:t>
      </w:r>
      <w:proofErr w:type="spellStart"/>
      <w:r w:rsidRPr="5320929D" w:rsidR="00EE7131">
        <w:rPr>
          <w:rFonts w:ascii="Times New Roman" w:hAnsi="Times New Roman"/>
          <w:sz w:val="24"/>
          <w:szCs w:val="24"/>
        </w:rPr>
        <w:t>KuM</w:t>
      </w:r>
      <w:proofErr w:type="spellEnd"/>
      <w:r w:rsidR="00EE7131">
        <w:rPr>
          <w:rFonts w:ascii="Times New Roman" w:hAnsi="Times New Roman"/>
          <w:sz w:val="24"/>
          <w:szCs w:val="24"/>
        </w:rPr>
        <w:t xml:space="preserve"> hinnata, kas raamatukogu tegevus</w:t>
      </w:r>
      <w:r w:rsidR="002F4B97">
        <w:rPr>
          <w:rFonts w:ascii="Times New Roman" w:hAnsi="Times New Roman"/>
          <w:sz w:val="24"/>
          <w:szCs w:val="24"/>
        </w:rPr>
        <w:t xml:space="preserve"> vastab seadusest tulenevatele kohustustele</w:t>
      </w:r>
      <w:r w:rsidR="003C3D9A">
        <w:rPr>
          <w:rFonts w:ascii="Times New Roman" w:hAnsi="Times New Roman"/>
          <w:sz w:val="24"/>
          <w:szCs w:val="24"/>
        </w:rPr>
        <w:t>, ning vajaduse</w:t>
      </w:r>
      <w:r w:rsidR="0030658A">
        <w:rPr>
          <w:rFonts w:ascii="Times New Roman" w:hAnsi="Times New Roman"/>
          <w:sz w:val="24"/>
          <w:szCs w:val="24"/>
        </w:rPr>
        <w:t xml:space="preserve"> korral nõuda puuduste kõrvaldamist.</w:t>
      </w:r>
    </w:p>
    <w:p w:rsidRPr="00AF6307" w:rsidR="00E63A9D" w:rsidP="00AF6307" w:rsidRDefault="00E63A9D" w14:paraId="017CFB1F" w14:textId="77777777">
      <w:pPr>
        <w:spacing w:after="0" w:line="240" w:lineRule="auto"/>
        <w:contextualSpacing/>
        <w:jc w:val="both"/>
        <w:rPr>
          <w:rFonts w:ascii="Times New Roman" w:hAnsi="Times New Roman"/>
          <w:sz w:val="24"/>
          <w:szCs w:val="24"/>
        </w:rPr>
      </w:pPr>
    </w:p>
    <w:p w:rsidRPr="00AF6307" w:rsidR="00E2198F" w:rsidP="00AF6307" w:rsidRDefault="00E2198F" w14:paraId="1C944787" w14:textId="008D659D">
      <w:pPr>
        <w:autoSpaceDE w:val="0"/>
        <w:autoSpaceDN w:val="0"/>
        <w:adjustRightInd w:val="0"/>
        <w:spacing w:after="0" w:line="240" w:lineRule="auto"/>
        <w:contextualSpacing/>
        <w:rPr>
          <w:rFonts w:ascii="Times New Roman" w:hAnsi="Times New Roman" w:eastAsia="Times New Roman"/>
          <w:sz w:val="24"/>
          <w:szCs w:val="24"/>
          <w:lang w:eastAsia="et-EE"/>
        </w:rPr>
      </w:pPr>
      <w:r w:rsidRPr="00AF6307">
        <w:rPr>
          <w:rFonts w:ascii="Times New Roman" w:hAnsi="Times New Roman" w:eastAsia="Times New Roman"/>
          <w:b/>
          <w:bCs/>
          <w:sz w:val="24"/>
          <w:szCs w:val="24"/>
          <w:lang w:eastAsia="et-EE"/>
        </w:rPr>
        <w:t>5. peatükk. Rakendussätted</w:t>
      </w:r>
    </w:p>
    <w:p w:rsidRPr="00AF6307" w:rsidR="00E2198F" w:rsidP="00AF6307" w:rsidRDefault="00E2198F" w14:paraId="7F88BE3C" w14:textId="77777777">
      <w:pPr>
        <w:autoSpaceDE w:val="0"/>
        <w:autoSpaceDN w:val="0"/>
        <w:adjustRightInd w:val="0"/>
        <w:spacing w:after="0" w:line="240" w:lineRule="auto"/>
        <w:contextualSpacing/>
        <w:rPr>
          <w:rFonts w:ascii="Times New Roman" w:hAnsi="Times New Roman" w:eastAsia="Times New Roman"/>
          <w:sz w:val="24"/>
          <w:szCs w:val="24"/>
          <w:lang w:eastAsia="et-EE"/>
        </w:rPr>
      </w:pPr>
    </w:p>
    <w:p w:rsidRPr="00AF6307" w:rsidR="00E2198F" w:rsidP="00AF6307" w:rsidRDefault="00E2198F" w14:paraId="3BF70CD7" w14:textId="77777777">
      <w:pPr>
        <w:autoSpaceDE w:val="0"/>
        <w:autoSpaceDN w:val="0"/>
        <w:adjustRightInd w:val="0"/>
        <w:spacing w:after="0" w:line="240" w:lineRule="auto"/>
        <w:contextualSpacing/>
        <w:rPr>
          <w:rFonts w:ascii="Times New Roman" w:hAnsi="Times New Roman" w:eastAsia="Times New Roman"/>
          <w:b/>
          <w:bCs/>
          <w:sz w:val="24"/>
          <w:szCs w:val="24"/>
          <w:lang w:eastAsia="et-EE"/>
        </w:rPr>
      </w:pPr>
      <w:r w:rsidRPr="00AF6307">
        <w:rPr>
          <w:rFonts w:ascii="Times New Roman" w:hAnsi="Times New Roman" w:eastAsia="Times New Roman"/>
          <w:b/>
          <w:bCs/>
          <w:sz w:val="24"/>
          <w:szCs w:val="24"/>
          <w:lang w:eastAsia="et-EE"/>
        </w:rPr>
        <w:t>1. jagu. Üleminekusätted</w:t>
      </w:r>
    </w:p>
    <w:p w:rsidRPr="00DA03E8" w:rsidR="00E2198F" w:rsidP="00AF6307" w:rsidRDefault="00E2198F" w14:paraId="2448EC0C" w14:textId="77777777">
      <w:pPr>
        <w:spacing w:after="0" w:line="240" w:lineRule="auto"/>
        <w:contextualSpacing/>
        <w:jc w:val="both"/>
        <w:rPr>
          <w:rFonts w:ascii="Times New Roman" w:hAnsi="Times New Roman"/>
          <w:sz w:val="24"/>
          <w:szCs w:val="24"/>
        </w:rPr>
      </w:pPr>
    </w:p>
    <w:p w:rsidRPr="00AF6307" w:rsidR="00E63A9D" w:rsidP="00AF6307" w:rsidRDefault="00E63A9D" w14:paraId="39BF6648" w14:textId="61B04C5A">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25</w:t>
      </w:r>
      <w:r w:rsidRPr="00AF6307">
        <w:rPr>
          <w:rFonts w:ascii="Times New Roman" w:hAnsi="Times New Roman"/>
          <w:sz w:val="24"/>
          <w:szCs w:val="24"/>
        </w:rPr>
        <w:t xml:space="preserve"> – </w:t>
      </w:r>
      <w:r w:rsidRPr="00AF6307" w:rsidR="00D53924">
        <w:rPr>
          <w:rFonts w:ascii="Times New Roman" w:hAnsi="Times New Roman"/>
          <w:sz w:val="24"/>
          <w:szCs w:val="24"/>
        </w:rPr>
        <w:t xml:space="preserve">kohustab </w:t>
      </w:r>
      <w:proofErr w:type="spellStart"/>
      <w:r w:rsidRPr="00AF6307" w:rsidR="00D53924">
        <w:rPr>
          <w:rFonts w:ascii="Times New Roman" w:hAnsi="Times New Roman"/>
          <w:sz w:val="24"/>
          <w:szCs w:val="24"/>
        </w:rPr>
        <w:t>KOV-e</w:t>
      </w:r>
      <w:proofErr w:type="spellEnd"/>
      <w:r w:rsidRPr="00AF6307" w:rsidR="00D53924">
        <w:rPr>
          <w:rFonts w:ascii="Times New Roman" w:hAnsi="Times New Roman"/>
          <w:sz w:val="24"/>
          <w:szCs w:val="24"/>
        </w:rPr>
        <w:t xml:space="preserve"> viima </w:t>
      </w:r>
      <w:r w:rsidRPr="00AF6307" w:rsidR="00D53924">
        <w:rPr>
          <w:rFonts w:ascii="Times New Roman" w:hAnsi="Times New Roman" w:eastAsia="Times New Roman"/>
          <w:sz w:val="24"/>
          <w:szCs w:val="24"/>
          <w:lang w:eastAsia="et-EE"/>
        </w:rPr>
        <w:t xml:space="preserve">rahvaraamatukogude põhimäärused eelnõukohase </w:t>
      </w:r>
      <w:proofErr w:type="spellStart"/>
      <w:r w:rsidRPr="00AF6307" w:rsidR="00D53924">
        <w:rPr>
          <w:rFonts w:ascii="Times New Roman" w:hAnsi="Times New Roman" w:eastAsia="Times New Roman"/>
          <w:sz w:val="24"/>
          <w:szCs w:val="24"/>
          <w:lang w:eastAsia="et-EE"/>
        </w:rPr>
        <w:t>RaRS</w:t>
      </w:r>
      <w:proofErr w:type="spellEnd"/>
      <w:r w:rsidRPr="00AF6307" w:rsidR="00D53924">
        <w:rPr>
          <w:rFonts w:ascii="Times New Roman" w:hAnsi="Times New Roman" w:eastAsia="Times New Roman"/>
          <w:sz w:val="24"/>
          <w:szCs w:val="24"/>
          <w:lang w:eastAsia="et-EE"/>
        </w:rPr>
        <w:t xml:space="preserve">-iga vastavusse 2027. aasta 1. jaanuariks. Kuivõrd põhiosa eelnõust on kavandatud seadusena jõustuma 2026. aasta 1. juulil, on </w:t>
      </w:r>
      <w:proofErr w:type="spellStart"/>
      <w:r w:rsidRPr="00AF6307" w:rsidR="00D53924">
        <w:rPr>
          <w:rFonts w:ascii="Times New Roman" w:hAnsi="Times New Roman" w:eastAsia="Times New Roman"/>
          <w:sz w:val="24"/>
          <w:szCs w:val="24"/>
          <w:lang w:eastAsia="et-EE"/>
        </w:rPr>
        <w:t>KOV-idel</w:t>
      </w:r>
      <w:proofErr w:type="spellEnd"/>
      <w:r w:rsidRPr="00AF6307" w:rsidR="00D53924">
        <w:rPr>
          <w:rFonts w:ascii="Times New Roman" w:hAnsi="Times New Roman" w:eastAsia="Times New Roman"/>
          <w:sz w:val="24"/>
          <w:szCs w:val="24"/>
          <w:lang w:eastAsia="et-EE"/>
        </w:rPr>
        <w:t xml:space="preserve"> vajalike muudatuste tegemiseks aega pool aastat.</w:t>
      </w:r>
    </w:p>
    <w:p w:rsidRPr="00AF6307" w:rsidR="00E63A9D" w:rsidP="00AF6307" w:rsidRDefault="00E63A9D" w14:paraId="73637808" w14:textId="77777777">
      <w:pPr>
        <w:spacing w:after="0" w:line="240" w:lineRule="auto"/>
        <w:contextualSpacing/>
        <w:jc w:val="both"/>
        <w:rPr>
          <w:rFonts w:ascii="Times New Roman" w:hAnsi="Times New Roman"/>
          <w:sz w:val="24"/>
          <w:szCs w:val="24"/>
        </w:rPr>
      </w:pPr>
    </w:p>
    <w:p w:rsidRPr="00AF6307" w:rsidR="00D53924" w:rsidP="00AF6307" w:rsidRDefault="00E63A9D" w14:paraId="1E0A8FF1" w14:textId="707186E2">
      <w:pPr>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Eelnõu § 26</w:t>
      </w:r>
      <w:r w:rsidRPr="5320929D">
        <w:rPr>
          <w:rFonts w:ascii="Times New Roman" w:hAnsi="Times New Roman"/>
          <w:sz w:val="24"/>
          <w:szCs w:val="24"/>
        </w:rPr>
        <w:t xml:space="preserve"> – </w:t>
      </w:r>
      <w:r w:rsidRPr="5320929D" w:rsidR="00D53924">
        <w:rPr>
          <w:rFonts w:ascii="Times New Roman" w:hAnsi="Times New Roman"/>
          <w:sz w:val="24"/>
          <w:szCs w:val="24"/>
        </w:rPr>
        <w:t xml:space="preserve">näeb ette, et </w:t>
      </w:r>
      <w:r w:rsidRPr="5320929D" w:rsidR="00D53924">
        <w:rPr>
          <w:rFonts w:ascii="Times New Roman" w:hAnsi="Times New Roman" w:eastAsia="Times New Roman"/>
          <w:sz w:val="24"/>
          <w:szCs w:val="24"/>
          <w:lang w:eastAsia="et-EE"/>
        </w:rPr>
        <w:t>eelnõu seadusena jõustumisel loetakse maakonnaraamatukogudeks rahvaraamatukogud, mis on maakonnaraamatukogudeks nimetatud enne kõnealuse seaduse jõustumist. Seega jätkavad 2026. aasta 1. juulist 2027. aasta 1. jaanuarini</w:t>
      </w:r>
      <w:r w:rsidRPr="5320929D" w:rsidR="0011778A">
        <w:rPr>
          <w:rFonts w:ascii="Times New Roman" w:hAnsi="Times New Roman" w:eastAsia="Times New Roman"/>
          <w:sz w:val="24"/>
          <w:szCs w:val="24"/>
          <w:lang w:eastAsia="et-EE"/>
        </w:rPr>
        <w:t xml:space="preserve"> ehk kuni maakonnaraamatukogude </w:t>
      </w:r>
      <w:r w:rsidRPr="5320929D" w:rsidR="000028D6">
        <w:rPr>
          <w:rFonts w:ascii="Times New Roman" w:hAnsi="Times New Roman"/>
          <w:sz w:val="24"/>
          <w:szCs w:val="24"/>
        </w:rPr>
        <w:t xml:space="preserve">raamatukoguteeninduse maakondliku koordineerimise ülesannete </w:t>
      </w:r>
      <w:r w:rsidRPr="5320929D" w:rsidR="0011778A">
        <w:rPr>
          <w:rFonts w:ascii="Times New Roman" w:hAnsi="Times New Roman" w:eastAsia="Times New Roman"/>
          <w:sz w:val="24"/>
          <w:szCs w:val="24"/>
          <w:lang w:eastAsia="et-EE"/>
        </w:rPr>
        <w:t xml:space="preserve"> lõpetamiseni</w:t>
      </w:r>
      <w:r w:rsidRPr="5320929D" w:rsidR="00D53924">
        <w:rPr>
          <w:rFonts w:ascii="Times New Roman" w:hAnsi="Times New Roman" w:eastAsia="Times New Roman"/>
          <w:sz w:val="24"/>
          <w:szCs w:val="24"/>
          <w:lang w:eastAsia="et-EE"/>
        </w:rPr>
        <w:t xml:space="preserve"> maakonnaraamatukogudena tegutsemist </w:t>
      </w:r>
      <w:r w:rsidRPr="5320929D" w:rsidR="00D53924">
        <w:rPr>
          <w:rFonts w:ascii="Times New Roman" w:hAnsi="Times New Roman"/>
          <w:sz w:val="24"/>
          <w:szCs w:val="24"/>
        </w:rPr>
        <w:t>Harju Maakonnaraamatukogu (Harju maakonnas), Kärdla Linnaraamatukogu</w:t>
      </w:r>
      <w:r w:rsidRPr="5320929D" w:rsidR="004F1145">
        <w:rPr>
          <w:rFonts w:ascii="Times New Roman" w:hAnsi="Times New Roman"/>
          <w:sz w:val="24"/>
          <w:szCs w:val="24"/>
        </w:rPr>
        <w:t xml:space="preserve"> (Hiiu maakonnas), Jõhvi Keskraamatukogu (Ida-Viru maakonnas), Põltsamaa Raamatukogu (Jõgeva maakonnas), Järvamaa Keskraamatukogu (Järva maakonnas), </w:t>
      </w:r>
      <w:r w:rsidRPr="5320929D" w:rsidR="000028D6">
        <w:rPr>
          <w:rFonts w:ascii="Times New Roman" w:hAnsi="Times New Roman"/>
          <w:sz w:val="24"/>
          <w:szCs w:val="24"/>
        </w:rPr>
        <w:t>Rakvere Raamatukogu</w:t>
      </w:r>
      <w:r w:rsidRPr="5320929D" w:rsidR="004F1145">
        <w:rPr>
          <w:rFonts w:ascii="Times New Roman" w:hAnsi="Times New Roman"/>
          <w:sz w:val="24"/>
          <w:szCs w:val="24"/>
        </w:rPr>
        <w:t xml:space="preserve"> (Lääne-Viru maakonnas), Lääne Maakonna Keskraamatukogu (Lääne maakonnas), Põlva Keskraamatukogu (Põlva maakonnas), Pärnu Keskraamatukogu (Pärnu maakonnas), Rapla Keskraamatukogu (Rapla maakonnas),</w:t>
      </w:r>
      <w:r w:rsidRPr="5320929D" w:rsidR="0011778A">
        <w:rPr>
          <w:rFonts w:ascii="Times New Roman" w:hAnsi="Times New Roman"/>
          <w:sz w:val="24"/>
          <w:szCs w:val="24"/>
        </w:rPr>
        <w:t xml:space="preserve"> Saare Maakonna Keskraamatukogu (Saare maakonnas), Kõrveküla Raamatukogu (Tartu maakonnas), Valga Keskraamatukogu (Valga maakonnas), Viljandi Linnaraamatukogu (Viljandi maakonnas) ja Võrumaa Keskraamatukogu (Võru maakonnas).</w:t>
      </w:r>
    </w:p>
    <w:p w:rsidRPr="00AF6307" w:rsidR="0011778A" w:rsidP="00AF6307" w:rsidRDefault="0011778A" w14:paraId="6C8E0058" w14:textId="77777777">
      <w:pPr>
        <w:spacing w:after="0" w:line="240" w:lineRule="auto"/>
        <w:contextualSpacing/>
        <w:jc w:val="both"/>
        <w:rPr>
          <w:rFonts w:ascii="Times New Roman" w:hAnsi="Times New Roman"/>
          <w:sz w:val="24"/>
          <w:szCs w:val="24"/>
        </w:rPr>
      </w:pPr>
    </w:p>
    <w:p w:rsidRPr="00AF6307" w:rsidR="00E63A9D" w:rsidP="00AF6307" w:rsidRDefault="00E63A9D" w14:paraId="1CD75610" w14:textId="6761AD14">
      <w:pPr>
        <w:autoSpaceDE w:val="0"/>
        <w:autoSpaceDN w:val="0"/>
        <w:adjustRightInd w:val="0"/>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b/>
          <w:bCs/>
          <w:sz w:val="24"/>
          <w:szCs w:val="24"/>
        </w:rPr>
        <w:t>Eelnõu § 27</w:t>
      </w:r>
      <w:r w:rsidRPr="00AF6307">
        <w:rPr>
          <w:rFonts w:ascii="Times New Roman" w:hAnsi="Times New Roman"/>
          <w:sz w:val="24"/>
          <w:szCs w:val="24"/>
        </w:rPr>
        <w:t xml:space="preserve"> – </w:t>
      </w:r>
      <w:r w:rsidRPr="00AF6307" w:rsidR="00946FF5">
        <w:rPr>
          <w:rFonts w:ascii="Times New Roman" w:hAnsi="Times New Roman"/>
          <w:sz w:val="24"/>
          <w:szCs w:val="24"/>
        </w:rPr>
        <w:t xml:space="preserve">kohustab </w:t>
      </w:r>
      <w:proofErr w:type="spellStart"/>
      <w:r w:rsidRPr="00AF6307" w:rsidR="00946FF5">
        <w:rPr>
          <w:rFonts w:ascii="Times New Roman" w:hAnsi="Times New Roman"/>
          <w:sz w:val="24"/>
          <w:szCs w:val="24"/>
        </w:rPr>
        <w:t>KOV-e</w:t>
      </w:r>
      <w:proofErr w:type="spellEnd"/>
      <w:r w:rsidRPr="00AF6307" w:rsidR="00946FF5">
        <w:rPr>
          <w:rFonts w:ascii="Times New Roman" w:hAnsi="Times New Roman"/>
          <w:sz w:val="24"/>
          <w:szCs w:val="24"/>
        </w:rPr>
        <w:t xml:space="preserve"> viima </w:t>
      </w:r>
      <w:r w:rsidRPr="00AF6307" w:rsidR="00946FF5">
        <w:rPr>
          <w:rFonts w:ascii="Times New Roman" w:hAnsi="Times New Roman" w:eastAsia="Times New Roman"/>
          <w:sz w:val="24"/>
          <w:szCs w:val="24"/>
          <w:lang w:eastAsia="et-EE"/>
        </w:rPr>
        <w:t xml:space="preserve">rahvaraamatukogu struktuur eelnõukohase seaduse § 5 lõikega 1 vastavusse 2027. aasta 1. juuliks. Eelnõu § 5 lõige 1 näeb ette, et </w:t>
      </w:r>
      <w:proofErr w:type="spellStart"/>
      <w:r w:rsidRPr="00AF6307" w:rsidR="00946FF5">
        <w:rPr>
          <w:rStyle w:val="normaltextrun"/>
          <w:rFonts w:ascii="Times New Roman" w:hAnsi="Times New Roman"/>
          <w:color w:val="000000"/>
          <w:sz w:val="24"/>
          <w:szCs w:val="24"/>
          <w:shd w:val="clear" w:color="auto" w:fill="FFFFFF"/>
        </w:rPr>
        <w:t>KOV-is</w:t>
      </w:r>
      <w:proofErr w:type="spellEnd"/>
      <w:r w:rsidRPr="00AF6307" w:rsidR="00946FF5">
        <w:rPr>
          <w:rStyle w:val="normaltextrun"/>
          <w:rFonts w:ascii="Times New Roman" w:hAnsi="Times New Roman"/>
          <w:color w:val="000000"/>
          <w:sz w:val="24"/>
          <w:szCs w:val="24"/>
          <w:shd w:val="clear" w:color="auto" w:fill="FFFFFF"/>
        </w:rPr>
        <w:t xml:space="preserve"> on üks rahvaraamatukogu, mille struktuur koosneb keskraamatukogust ja haruraamatukogudest. </w:t>
      </w:r>
      <w:proofErr w:type="spellStart"/>
      <w:r w:rsidRPr="00AF6307" w:rsidR="00946FF5">
        <w:rPr>
          <w:rStyle w:val="normaltextrun"/>
          <w:rFonts w:ascii="Times New Roman" w:hAnsi="Times New Roman"/>
          <w:color w:val="000000"/>
          <w:sz w:val="24"/>
          <w:szCs w:val="24"/>
          <w:shd w:val="clear" w:color="auto" w:fill="FFFFFF"/>
        </w:rPr>
        <w:t>KOV-i</w:t>
      </w:r>
      <w:proofErr w:type="spellEnd"/>
      <w:r w:rsidRPr="00AF6307" w:rsidR="00946FF5">
        <w:rPr>
          <w:rStyle w:val="normaltextrun"/>
          <w:rFonts w:ascii="Times New Roman" w:hAnsi="Times New Roman"/>
          <w:color w:val="000000"/>
          <w:sz w:val="24"/>
          <w:szCs w:val="24"/>
          <w:shd w:val="clear" w:color="auto" w:fill="FFFFFF"/>
        </w:rPr>
        <w:t xml:space="preserve"> väiksusest tulenevalt võib seal olla üks haruraamatukogudeta rahvaraamatukogu.</w:t>
      </w:r>
    </w:p>
    <w:p w:rsidRPr="00AF6307" w:rsidR="00946FF5" w:rsidP="00AF6307" w:rsidRDefault="00946FF5" w14:paraId="6D16CC68" w14:textId="77777777">
      <w:pPr>
        <w:autoSpaceDE w:val="0"/>
        <w:autoSpaceDN w:val="0"/>
        <w:adjustRightInd w:val="0"/>
        <w:spacing w:after="0" w:line="240" w:lineRule="auto"/>
        <w:contextualSpacing/>
        <w:jc w:val="both"/>
        <w:rPr>
          <w:rStyle w:val="normaltextrun"/>
          <w:rFonts w:ascii="Times New Roman" w:hAnsi="Times New Roman"/>
          <w:color w:val="000000"/>
          <w:sz w:val="24"/>
          <w:szCs w:val="24"/>
          <w:shd w:val="clear" w:color="auto" w:fill="FFFFFF"/>
        </w:rPr>
      </w:pPr>
    </w:p>
    <w:p w:rsidRPr="00AF6307" w:rsidR="00946FF5" w:rsidP="00AF6307" w:rsidRDefault="005A472C" w14:paraId="5F91609C" w14:textId="2939CDFB">
      <w:pPr>
        <w:autoSpaceDE w:val="0"/>
        <w:autoSpaceDN w:val="0"/>
        <w:adjustRightInd w:val="0"/>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rPr>
        <w:t>2024. aastaks oli keskraamatukogu moodustatud 66</w:t>
      </w:r>
      <w:r w:rsidR="008C7F0B">
        <w:rPr>
          <w:rFonts w:ascii="Times New Roman" w:hAnsi="Times New Roman"/>
          <w:sz w:val="24"/>
          <w:szCs w:val="24"/>
        </w:rPr>
        <w:t xml:space="preserve"> </w:t>
      </w:r>
      <w:proofErr w:type="spellStart"/>
      <w:r w:rsidRPr="00AF6307" w:rsidR="008C7F0B">
        <w:rPr>
          <w:rFonts w:ascii="Times New Roman" w:hAnsi="Times New Roman"/>
          <w:sz w:val="24"/>
          <w:szCs w:val="24"/>
        </w:rPr>
        <w:t>KOV-is</w:t>
      </w:r>
      <w:proofErr w:type="spellEnd"/>
      <w:r w:rsidRPr="00AF6307">
        <w:rPr>
          <w:rStyle w:val="Allmrkuseviide"/>
          <w:rFonts w:ascii="Times New Roman" w:hAnsi="Times New Roman"/>
          <w:sz w:val="24"/>
          <w:szCs w:val="24"/>
        </w:rPr>
        <w:footnoteReference w:id="55"/>
      </w:r>
      <w:r w:rsidRPr="00AF6307">
        <w:rPr>
          <w:rFonts w:ascii="Times New Roman" w:hAnsi="Times New Roman"/>
          <w:sz w:val="24"/>
          <w:szCs w:val="24"/>
        </w:rPr>
        <w:t xml:space="preserve"> (neist mõnes on küll lisaks ka rahvaraamatukogusid, kes tegutsevad veel eraldiseisvate asutustena).</w:t>
      </w:r>
      <w:r w:rsidRPr="00AF6307" w:rsidR="00F3227C">
        <w:rPr>
          <w:rFonts w:ascii="Times New Roman" w:hAnsi="Times New Roman"/>
          <w:sz w:val="24"/>
          <w:szCs w:val="24"/>
        </w:rPr>
        <w:t xml:space="preserve"> Seega vastab enamiku </w:t>
      </w:r>
      <w:proofErr w:type="spellStart"/>
      <w:r w:rsidRPr="00AF6307" w:rsidR="00F3227C">
        <w:rPr>
          <w:rFonts w:ascii="Times New Roman" w:hAnsi="Times New Roman"/>
          <w:sz w:val="24"/>
          <w:szCs w:val="24"/>
        </w:rPr>
        <w:t>KOV-ide</w:t>
      </w:r>
      <w:proofErr w:type="spellEnd"/>
      <w:r w:rsidRPr="00AF6307" w:rsidR="00F3227C">
        <w:rPr>
          <w:rFonts w:ascii="Times New Roman" w:hAnsi="Times New Roman"/>
          <w:sz w:val="24"/>
          <w:szCs w:val="24"/>
        </w:rPr>
        <w:t xml:space="preserve"> rahvaraamatukogu struktuur juba eelnõuga kavandatule. Ülejäänutel on rahvaraamatukogu struktuuri korrastamiseks aega üks aasta eelnõu põhiosa seadusena jõustumisest arvates.</w:t>
      </w:r>
    </w:p>
    <w:p w:rsidRPr="00415B48" w:rsidR="5320929D" w:rsidP="5320929D" w:rsidRDefault="5320929D" w14:paraId="240CC289" w14:textId="5EDA77B2">
      <w:pPr>
        <w:spacing w:after="0" w:line="240" w:lineRule="auto"/>
        <w:jc w:val="both"/>
        <w:rPr>
          <w:rFonts w:ascii="Times New Roman" w:hAnsi="Times New Roman" w:eastAsia="Times New Roman"/>
          <w:sz w:val="24"/>
          <w:szCs w:val="24"/>
        </w:rPr>
      </w:pPr>
    </w:p>
    <w:p w:rsidR="53319BE0" w:rsidP="5320929D" w:rsidRDefault="0D47078F" w14:paraId="664DAC1E" w14:textId="099825D2">
      <w:pPr>
        <w:spacing w:after="0" w:line="240" w:lineRule="auto"/>
        <w:jc w:val="both"/>
        <w:rPr>
          <w:rFonts w:ascii="Times New Roman" w:hAnsi="Times New Roman" w:eastAsia="Times New Roman"/>
          <w:sz w:val="24"/>
          <w:szCs w:val="24"/>
        </w:rPr>
      </w:pPr>
      <w:r w:rsidRPr="6932E20E">
        <w:rPr>
          <w:rFonts w:ascii="Times New Roman" w:hAnsi="Times New Roman" w:eastAsia="Times New Roman"/>
          <w:sz w:val="24"/>
          <w:szCs w:val="24"/>
        </w:rPr>
        <w:t>E</w:t>
      </w:r>
      <w:r w:rsidRPr="00415B48" w:rsidR="53319BE0">
        <w:rPr>
          <w:rFonts w:ascii="Times New Roman" w:hAnsi="Times New Roman" w:eastAsia="Times New Roman"/>
          <w:sz w:val="24"/>
          <w:szCs w:val="24"/>
        </w:rPr>
        <w:t xml:space="preserve">elnõu § </w:t>
      </w:r>
      <w:r w:rsidRPr="00415B48" w:rsidR="73B60AFD">
        <w:rPr>
          <w:rFonts w:ascii="Times New Roman" w:hAnsi="Times New Roman" w:eastAsia="Times New Roman"/>
          <w:sz w:val="24"/>
          <w:szCs w:val="24"/>
        </w:rPr>
        <w:t>31</w:t>
      </w:r>
      <w:r w:rsidRPr="00415B48" w:rsidR="53319BE0">
        <w:rPr>
          <w:rFonts w:ascii="Times New Roman" w:hAnsi="Times New Roman" w:eastAsia="Times New Roman"/>
          <w:sz w:val="24"/>
          <w:szCs w:val="24"/>
        </w:rPr>
        <w:t xml:space="preserve"> </w:t>
      </w:r>
      <w:r w:rsidRPr="00415B48" w:rsidR="2EFAE8A4">
        <w:rPr>
          <w:rFonts w:ascii="Times New Roman" w:hAnsi="Times New Roman" w:eastAsia="Times New Roman"/>
          <w:sz w:val="24"/>
          <w:szCs w:val="24"/>
        </w:rPr>
        <w:t>punktist</w:t>
      </w:r>
      <w:r w:rsidRPr="00415B48" w:rsidR="53319BE0">
        <w:rPr>
          <w:rFonts w:ascii="Times New Roman" w:hAnsi="Times New Roman" w:eastAsia="Times New Roman"/>
          <w:sz w:val="24"/>
          <w:szCs w:val="24"/>
        </w:rPr>
        <w:t xml:space="preserve"> 2 </w:t>
      </w:r>
      <w:r w:rsidRPr="00415B48" w:rsidR="16D9D2FB">
        <w:rPr>
          <w:rFonts w:ascii="Times New Roman" w:hAnsi="Times New Roman" w:eastAsia="Times New Roman"/>
          <w:sz w:val="24"/>
          <w:szCs w:val="24"/>
        </w:rPr>
        <w:t>tulenevalt</w:t>
      </w:r>
      <w:r w:rsidRPr="00415B48" w:rsidR="53319BE0">
        <w:rPr>
          <w:rFonts w:ascii="Times New Roman" w:hAnsi="Times New Roman" w:eastAsia="Times New Roman"/>
          <w:sz w:val="24"/>
          <w:szCs w:val="24"/>
        </w:rPr>
        <w:t xml:space="preserve"> muutub rahvaraamatukogudele 2027. aasta 1. jaanuarist kohustuslikuks raamatukogude andmekoguga liitumine ja selle kasutamine, mis tähendab, et andmekoguga liitumise tähtaeg on varasem kui ühtse juhtimise struktuuri jõustumine</w:t>
      </w:r>
      <w:r w:rsidRPr="6932E20E" w:rsidR="3052CF3D">
        <w:rPr>
          <w:rFonts w:ascii="Times New Roman" w:hAnsi="Times New Roman" w:eastAsia="Times New Roman"/>
          <w:sz w:val="24"/>
          <w:szCs w:val="24"/>
        </w:rPr>
        <w:t xml:space="preserve"> (1. juuli 2027)</w:t>
      </w:r>
      <w:r w:rsidRPr="00415B48" w:rsidR="53319BE0">
        <w:rPr>
          <w:rFonts w:ascii="Times New Roman" w:hAnsi="Times New Roman" w:eastAsia="Times New Roman"/>
          <w:sz w:val="24"/>
          <w:szCs w:val="24"/>
        </w:rPr>
        <w:t>.</w:t>
      </w:r>
    </w:p>
    <w:p w:rsidR="00D7507E" w:rsidP="00763621" w:rsidRDefault="00D7507E" w14:paraId="47ECA4C6" w14:textId="77777777">
      <w:pPr>
        <w:spacing w:after="0" w:line="240" w:lineRule="auto"/>
        <w:jc w:val="both"/>
        <w:rPr>
          <w:rFonts w:ascii="Times New Roman" w:hAnsi="Times New Roman"/>
          <w:sz w:val="24"/>
          <w:szCs w:val="24"/>
        </w:rPr>
      </w:pPr>
    </w:p>
    <w:p w:rsidR="008B4A31" w:rsidP="5320929D" w:rsidRDefault="008B4A31" w14:paraId="10611144" w14:textId="75550619">
      <w:pPr>
        <w:spacing w:after="0" w:line="240" w:lineRule="auto"/>
        <w:jc w:val="both"/>
        <w:rPr>
          <w:rFonts w:ascii="Times New Roman" w:hAnsi="Times New Roman"/>
          <w:sz w:val="24"/>
          <w:szCs w:val="24"/>
        </w:rPr>
      </w:pPr>
      <w:r w:rsidRPr="5320929D">
        <w:rPr>
          <w:rFonts w:ascii="Times New Roman" w:hAnsi="Times New Roman"/>
          <w:sz w:val="24"/>
          <w:szCs w:val="24"/>
        </w:rPr>
        <w:t xml:space="preserve">Et tagada sujuv üleminek, nähakse </w:t>
      </w:r>
      <w:r w:rsidRPr="5320929D" w:rsidR="7879AB01">
        <w:rPr>
          <w:rFonts w:ascii="Times New Roman" w:hAnsi="Times New Roman"/>
          <w:sz w:val="24"/>
          <w:szCs w:val="24"/>
        </w:rPr>
        <w:t xml:space="preserve">eelnõuga ette, et raamatukogude andmekoguga </w:t>
      </w:r>
      <w:r w:rsidRPr="5320929D">
        <w:rPr>
          <w:rFonts w:ascii="Times New Roman" w:hAnsi="Times New Roman"/>
          <w:sz w:val="24"/>
          <w:szCs w:val="24"/>
        </w:rPr>
        <w:t xml:space="preserve"> saavad liituda kõik </w:t>
      </w:r>
      <w:proofErr w:type="spellStart"/>
      <w:r w:rsidRPr="5320929D">
        <w:rPr>
          <w:rFonts w:ascii="Times New Roman" w:hAnsi="Times New Roman"/>
          <w:sz w:val="24"/>
          <w:szCs w:val="24"/>
        </w:rPr>
        <w:t>KOV-i</w:t>
      </w:r>
      <w:proofErr w:type="spellEnd"/>
      <w:r w:rsidRPr="5320929D">
        <w:rPr>
          <w:rFonts w:ascii="Times New Roman" w:hAnsi="Times New Roman"/>
          <w:sz w:val="24"/>
          <w:szCs w:val="24"/>
        </w:rPr>
        <w:t xml:space="preserve"> veel ümber korraldamata rahvaraamatukogud, viisil, mis ei nõua raamatukogude ümberkorraldamisel täiendavaid kulutusi ega olulist käsitööd.</w:t>
      </w:r>
    </w:p>
    <w:p w:rsidRPr="00AF6307" w:rsidR="00E63A9D" w:rsidP="00AF6307" w:rsidRDefault="00E63A9D" w14:paraId="0EBD0276" w14:textId="77777777">
      <w:pPr>
        <w:spacing w:after="0" w:line="240" w:lineRule="auto"/>
        <w:contextualSpacing/>
        <w:jc w:val="both"/>
        <w:rPr>
          <w:rFonts w:ascii="Times New Roman" w:hAnsi="Times New Roman"/>
          <w:sz w:val="24"/>
          <w:szCs w:val="24"/>
        </w:rPr>
      </w:pPr>
    </w:p>
    <w:p w:rsidRPr="00AF6307" w:rsidR="00BE315A" w:rsidP="00AF6307" w:rsidRDefault="00E63A9D" w14:paraId="128F8638" w14:textId="57FC233F">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28</w:t>
      </w:r>
      <w:r w:rsidRPr="00AF6307">
        <w:rPr>
          <w:rFonts w:ascii="Times New Roman" w:hAnsi="Times New Roman"/>
          <w:sz w:val="24"/>
          <w:szCs w:val="24"/>
        </w:rPr>
        <w:t xml:space="preserve"> – </w:t>
      </w:r>
      <w:r w:rsidRPr="00AF6307" w:rsidR="00F10FC3">
        <w:rPr>
          <w:rFonts w:ascii="Times New Roman" w:hAnsi="Times New Roman"/>
          <w:sz w:val="24"/>
          <w:szCs w:val="24"/>
        </w:rPr>
        <w:t>sisaldab töölepingute ning haridus- ja kutsenõuetega seotud üleminekusätteid.</w:t>
      </w:r>
    </w:p>
    <w:p w:rsidRPr="00AF6307" w:rsidR="00BE315A" w:rsidP="00AF6307" w:rsidRDefault="00BE315A" w14:paraId="18507EC5" w14:textId="77777777">
      <w:pPr>
        <w:spacing w:after="0" w:line="240" w:lineRule="auto"/>
        <w:contextualSpacing/>
        <w:jc w:val="both"/>
        <w:rPr>
          <w:rFonts w:ascii="Times New Roman" w:hAnsi="Times New Roman"/>
          <w:sz w:val="24"/>
          <w:szCs w:val="24"/>
        </w:rPr>
      </w:pPr>
    </w:p>
    <w:p w:rsidRPr="00AF6307" w:rsidR="00E63A9D" w:rsidP="00AF6307" w:rsidRDefault="00BE315A" w14:paraId="123151E9" w14:textId="19CF8573">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muutuvad </w:t>
      </w:r>
      <w:proofErr w:type="spellStart"/>
      <w:r w:rsidRPr="00AF6307">
        <w:rPr>
          <w:rStyle w:val="normaltextrun"/>
          <w:rFonts w:ascii="Times New Roman" w:hAnsi="Times New Roman"/>
          <w:sz w:val="24"/>
          <w:szCs w:val="24"/>
        </w:rPr>
        <w:t>KOV-is</w:t>
      </w:r>
      <w:proofErr w:type="spellEnd"/>
      <w:r w:rsidRPr="00AF6307">
        <w:rPr>
          <w:rStyle w:val="normaltextrun"/>
          <w:rFonts w:ascii="Times New Roman" w:hAnsi="Times New Roman"/>
          <w:sz w:val="24"/>
          <w:szCs w:val="24"/>
        </w:rPr>
        <w:t xml:space="preserve">, kus rahvaraamatukogu struktuur juba vastab </w:t>
      </w:r>
      <w:r w:rsidRPr="00AF6307">
        <w:rPr>
          <w:rFonts w:ascii="Times New Roman" w:hAnsi="Times New Roman" w:eastAsia="Times New Roman"/>
          <w:sz w:val="24"/>
          <w:szCs w:val="24"/>
          <w:lang w:eastAsia="et-EE"/>
        </w:rPr>
        <w:t>eelnõukohase seaduse jõustumisel selle § 5 lõikes 1 sätestatule (</w:t>
      </w:r>
      <w:proofErr w:type="spellStart"/>
      <w:r w:rsidRPr="00AF6307">
        <w:rPr>
          <w:rFonts w:ascii="Times New Roman" w:hAnsi="Times New Roman" w:eastAsia="Times New Roman"/>
          <w:sz w:val="24"/>
          <w:szCs w:val="24"/>
          <w:lang w:eastAsia="et-EE"/>
        </w:rPr>
        <w:t>KOV-is</w:t>
      </w:r>
      <w:proofErr w:type="spellEnd"/>
      <w:r w:rsidRPr="00AF6307">
        <w:rPr>
          <w:rFonts w:ascii="Times New Roman" w:hAnsi="Times New Roman" w:eastAsia="Times New Roman"/>
          <w:sz w:val="24"/>
          <w:szCs w:val="24"/>
          <w:lang w:eastAsia="et-EE"/>
        </w:rPr>
        <w:t xml:space="preserve"> on üks rahvaraamatukogu, mille struktuuris on keskraamatukogu ja haruraamatukogud või väikse </w:t>
      </w:r>
      <w:proofErr w:type="spellStart"/>
      <w:r w:rsidRPr="00AF6307">
        <w:rPr>
          <w:rFonts w:ascii="Times New Roman" w:hAnsi="Times New Roman" w:eastAsia="Times New Roman"/>
          <w:sz w:val="24"/>
          <w:szCs w:val="24"/>
          <w:lang w:eastAsia="et-EE"/>
        </w:rPr>
        <w:t>KOV-i</w:t>
      </w:r>
      <w:proofErr w:type="spellEnd"/>
      <w:r w:rsidRPr="00AF6307">
        <w:rPr>
          <w:rFonts w:ascii="Times New Roman" w:hAnsi="Times New Roman" w:eastAsia="Times New Roman"/>
          <w:sz w:val="24"/>
          <w:szCs w:val="24"/>
          <w:lang w:eastAsia="et-EE"/>
        </w:rPr>
        <w:t xml:space="preserve"> puhul üks </w:t>
      </w:r>
      <w:r w:rsidRPr="00AF6307">
        <w:rPr>
          <w:rFonts w:ascii="Times New Roman" w:hAnsi="Times New Roman" w:eastAsia="Times New Roman"/>
          <w:sz w:val="24"/>
          <w:szCs w:val="24"/>
          <w:lang w:eastAsia="et-EE"/>
        </w:rPr>
        <w:t>haruraamatukogudeta keskraamatukogu)</w:t>
      </w:r>
      <w:r w:rsidRPr="00AF6307">
        <w:rPr>
          <w:rStyle w:val="normaltextrun"/>
          <w:rFonts w:ascii="Times New Roman" w:hAnsi="Times New Roman"/>
          <w:sz w:val="24"/>
          <w:szCs w:val="24"/>
        </w:rPr>
        <w:t>, enne 2026. aasta 1. juulit</w:t>
      </w:r>
      <w:r w:rsidRPr="00AF6307">
        <w:rPr>
          <w:rStyle w:val="normaltextrun"/>
          <w:rFonts w:ascii="Times New Roman" w:hAnsi="Times New Roman"/>
          <w:i/>
          <w:iCs/>
          <w:sz w:val="24"/>
          <w:szCs w:val="24"/>
        </w:rPr>
        <w:t xml:space="preserve"> </w:t>
      </w:r>
      <w:r w:rsidRPr="00AF6307">
        <w:rPr>
          <w:rStyle w:val="normaltextrun"/>
          <w:rFonts w:ascii="Times New Roman" w:hAnsi="Times New Roman"/>
          <w:sz w:val="24"/>
          <w:szCs w:val="24"/>
        </w:rPr>
        <w:t>ametis olevate rahvaraamatukogu juhtide tähtajatud töölepingud tähtajaliseks ja kehtivad kuni 2033. aasta 30. juunini. Tähtajaliste töölepingute kestuse kindlaksmääramisel on juhindutud eelnõu § 8 lõikes 3 sätestatud rahvaraamatukogu (tulevaste) juhtidega sõlmitavate töölepingute seitsmeaastasest tähtajast.</w:t>
      </w:r>
    </w:p>
    <w:p w:rsidRPr="00AF6307" w:rsidR="00F10FC3" w:rsidP="00AF6307" w:rsidRDefault="00F10FC3" w14:paraId="0358D80A" w14:textId="77777777">
      <w:pPr>
        <w:spacing w:after="0" w:line="240" w:lineRule="auto"/>
        <w:contextualSpacing/>
        <w:jc w:val="both"/>
        <w:rPr>
          <w:rFonts w:ascii="Times New Roman" w:hAnsi="Times New Roman"/>
          <w:sz w:val="24"/>
          <w:szCs w:val="24"/>
        </w:rPr>
      </w:pPr>
    </w:p>
    <w:p w:rsidRPr="00AF6307" w:rsidR="00A54435" w:rsidP="00AF6307" w:rsidRDefault="004D6568" w14:paraId="75976DA5" w14:textId="002CEB34">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Lõige 2</w:t>
      </w:r>
      <w:r w:rsidRPr="00AF6307">
        <w:rPr>
          <w:rFonts w:ascii="Times New Roman" w:hAnsi="Times New Roman"/>
          <w:sz w:val="24"/>
          <w:szCs w:val="24"/>
        </w:rPr>
        <w:t xml:space="preserve"> näeb ette, et </w:t>
      </w:r>
      <w:proofErr w:type="spellStart"/>
      <w:r w:rsidRPr="00AF6307">
        <w:rPr>
          <w:rStyle w:val="normaltextrun"/>
          <w:rFonts w:ascii="Times New Roman" w:hAnsi="Times New Roman"/>
          <w:sz w:val="24"/>
          <w:szCs w:val="24"/>
        </w:rPr>
        <w:t>KOV-is</w:t>
      </w:r>
      <w:proofErr w:type="spellEnd"/>
      <w:r w:rsidRPr="00AF6307">
        <w:rPr>
          <w:rStyle w:val="normaltextrun"/>
          <w:rFonts w:ascii="Times New Roman" w:hAnsi="Times New Roman"/>
          <w:sz w:val="24"/>
          <w:szCs w:val="24"/>
        </w:rPr>
        <w:t xml:space="preserve">, kus rahvaraamatukogu struktuur ei vasta </w:t>
      </w:r>
      <w:r w:rsidRPr="00AF6307">
        <w:rPr>
          <w:rFonts w:ascii="Times New Roman" w:hAnsi="Times New Roman" w:eastAsia="Times New Roman"/>
          <w:sz w:val="24"/>
          <w:szCs w:val="24"/>
          <w:lang w:eastAsia="et-EE"/>
        </w:rPr>
        <w:t>eelnõukohase seaduse jõustumisel selle § 5 lõikes 1 sätestatule</w:t>
      </w:r>
      <w:r w:rsidR="000E1589">
        <w:rPr>
          <w:rFonts w:ascii="Times New Roman" w:hAnsi="Times New Roman" w:eastAsia="Times New Roman"/>
          <w:sz w:val="24"/>
          <w:szCs w:val="24"/>
          <w:lang w:eastAsia="et-EE"/>
        </w:rPr>
        <w:t xml:space="preserve"> (</w:t>
      </w:r>
      <w:r w:rsidR="003B5C14">
        <w:rPr>
          <w:rFonts w:ascii="Times New Roman" w:hAnsi="Times New Roman" w:eastAsia="Times New Roman"/>
          <w:sz w:val="24"/>
          <w:szCs w:val="24"/>
          <w:lang w:eastAsia="et-EE"/>
        </w:rPr>
        <w:t xml:space="preserve">ehk </w:t>
      </w:r>
      <w:r w:rsidR="000E1589">
        <w:rPr>
          <w:rFonts w:ascii="Times New Roman" w:hAnsi="Times New Roman" w:eastAsia="Times New Roman"/>
          <w:sz w:val="24"/>
          <w:szCs w:val="24"/>
          <w:lang w:eastAsia="et-EE"/>
        </w:rPr>
        <w:t xml:space="preserve">tegutseb </w:t>
      </w:r>
      <w:r w:rsidR="00100100">
        <w:rPr>
          <w:rFonts w:ascii="Times New Roman" w:hAnsi="Times New Roman" w:eastAsia="Times New Roman"/>
          <w:sz w:val="24"/>
          <w:szCs w:val="24"/>
          <w:lang w:eastAsia="et-EE"/>
        </w:rPr>
        <w:t>v</w:t>
      </w:r>
      <w:r w:rsidR="003B5C14">
        <w:rPr>
          <w:rFonts w:ascii="Times New Roman" w:hAnsi="Times New Roman" w:eastAsia="Times New Roman"/>
          <w:sz w:val="24"/>
          <w:szCs w:val="24"/>
          <w:lang w:eastAsia="et-EE"/>
        </w:rPr>
        <w:t xml:space="preserve">eel </w:t>
      </w:r>
      <w:r w:rsidR="000E1589">
        <w:rPr>
          <w:rFonts w:ascii="Times New Roman" w:hAnsi="Times New Roman" w:eastAsia="Times New Roman"/>
          <w:sz w:val="24"/>
          <w:szCs w:val="24"/>
          <w:lang w:eastAsia="et-EE"/>
        </w:rPr>
        <w:t>mitu eraldiseisvat rahvaraamatukogu)</w:t>
      </w:r>
      <w:r w:rsidRPr="00AF6307">
        <w:rPr>
          <w:rStyle w:val="normaltextrun"/>
          <w:rFonts w:ascii="Times New Roman" w:hAnsi="Times New Roman"/>
          <w:sz w:val="24"/>
          <w:szCs w:val="24"/>
        </w:rPr>
        <w:t>, muutuvad enne 2026. aasta 1. juulit</w:t>
      </w:r>
      <w:r w:rsidRPr="00AF6307">
        <w:rPr>
          <w:rStyle w:val="normaltextrun"/>
          <w:rFonts w:ascii="Times New Roman" w:hAnsi="Times New Roman"/>
          <w:i/>
          <w:iCs/>
          <w:sz w:val="24"/>
          <w:szCs w:val="24"/>
        </w:rPr>
        <w:t xml:space="preserve"> </w:t>
      </w:r>
      <w:r w:rsidRPr="00AF6307">
        <w:rPr>
          <w:rStyle w:val="normaltextrun"/>
          <w:rFonts w:ascii="Times New Roman" w:hAnsi="Times New Roman"/>
          <w:sz w:val="24"/>
          <w:szCs w:val="24"/>
        </w:rPr>
        <w:t xml:space="preserve">ametis olevate rahvaraamatukogu juhtide tähtajatud töölepingud tähtajaliseks rahvaraamatukogu struktuuri </w:t>
      </w:r>
      <w:proofErr w:type="spellStart"/>
      <w:r w:rsidRPr="00AF6307">
        <w:rPr>
          <w:rStyle w:val="normaltextrun"/>
          <w:rFonts w:ascii="Times New Roman" w:hAnsi="Times New Roman"/>
          <w:sz w:val="24"/>
          <w:szCs w:val="24"/>
        </w:rPr>
        <w:t>RaRS</w:t>
      </w:r>
      <w:proofErr w:type="spellEnd"/>
      <w:r w:rsidRPr="00AF6307">
        <w:rPr>
          <w:rStyle w:val="normaltextrun"/>
          <w:rFonts w:ascii="Times New Roman" w:hAnsi="Times New Roman"/>
          <w:sz w:val="24"/>
          <w:szCs w:val="24"/>
        </w:rPr>
        <w:t xml:space="preserve"> </w:t>
      </w:r>
      <w:r w:rsidRPr="00AF6307">
        <w:rPr>
          <w:rFonts w:ascii="Times New Roman" w:hAnsi="Times New Roman" w:eastAsia="Times New Roman"/>
          <w:sz w:val="24"/>
          <w:szCs w:val="24"/>
          <w:lang w:eastAsia="et-EE"/>
        </w:rPr>
        <w:t>§ 5 lõikes 1 sätestatuga vastavusse viimisest arvates</w:t>
      </w:r>
      <w:r w:rsidRPr="00AF6307">
        <w:rPr>
          <w:rStyle w:val="normaltextrun"/>
          <w:rFonts w:ascii="Times New Roman" w:hAnsi="Times New Roman"/>
          <w:sz w:val="24"/>
          <w:szCs w:val="24"/>
        </w:rPr>
        <w:t xml:space="preserve"> ja kehtivad seitse aastat. Kõnealune erisus on vajalik põhjusel, et tähtajaliseks ei peaks muutuma nende rahvaraamatukogu juhtide töölepingud, keda võib rahvaraamatukogu struktuuri ümberkorraldamisest tulenevalt järgneva aasta jooksul ees oodata koondamine. </w:t>
      </w:r>
      <w:r w:rsidRPr="00AF6307" w:rsidR="002F5472">
        <w:rPr>
          <w:rStyle w:val="normaltextrun"/>
          <w:rFonts w:ascii="Times New Roman" w:hAnsi="Times New Roman"/>
          <w:sz w:val="24"/>
          <w:szCs w:val="24"/>
        </w:rPr>
        <w:t>Nimelt tuleb tööandjal t</w:t>
      </w:r>
      <w:r w:rsidRPr="00AF6307">
        <w:rPr>
          <w:rStyle w:val="normaltextrun"/>
          <w:rFonts w:ascii="Times New Roman" w:hAnsi="Times New Roman"/>
          <w:sz w:val="24"/>
          <w:szCs w:val="24"/>
        </w:rPr>
        <w:t xml:space="preserve">öölepingu seaduse § 100 </w:t>
      </w:r>
      <w:r w:rsidRPr="00AF6307" w:rsidR="002F5472">
        <w:rPr>
          <w:rStyle w:val="normaltextrun"/>
          <w:rFonts w:ascii="Times New Roman" w:hAnsi="Times New Roman"/>
          <w:sz w:val="24"/>
          <w:szCs w:val="24"/>
        </w:rPr>
        <w:t xml:space="preserve">lõike 3 </w:t>
      </w:r>
      <w:r w:rsidRPr="00AF6307">
        <w:rPr>
          <w:rStyle w:val="normaltextrun"/>
          <w:rFonts w:ascii="Times New Roman" w:hAnsi="Times New Roman"/>
          <w:sz w:val="24"/>
          <w:szCs w:val="24"/>
        </w:rPr>
        <w:t>kohaselt</w:t>
      </w:r>
      <w:r w:rsidRPr="00AF6307" w:rsidR="002F5472">
        <w:rPr>
          <w:rStyle w:val="normaltextrun"/>
          <w:rFonts w:ascii="Times New Roman" w:hAnsi="Times New Roman"/>
          <w:sz w:val="24"/>
          <w:szCs w:val="24"/>
        </w:rPr>
        <w:t xml:space="preserve"> maksta</w:t>
      </w:r>
      <w:r w:rsidRPr="00AF6307">
        <w:rPr>
          <w:rStyle w:val="normaltextrun"/>
          <w:rFonts w:ascii="Times New Roman" w:hAnsi="Times New Roman"/>
          <w:sz w:val="24"/>
          <w:szCs w:val="24"/>
        </w:rPr>
        <w:t xml:space="preserve"> </w:t>
      </w:r>
      <w:r w:rsidRPr="00AF6307" w:rsidR="002F5472">
        <w:rPr>
          <w:rStyle w:val="normaltextrun"/>
          <w:rFonts w:ascii="Times New Roman" w:hAnsi="Times New Roman"/>
          <w:sz w:val="24"/>
          <w:szCs w:val="24"/>
        </w:rPr>
        <w:t>t</w:t>
      </w:r>
      <w:r w:rsidRPr="00AF6307" w:rsidR="002F5472">
        <w:rPr>
          <w:rFonts w:ascii="Times New Roman" w:hAnsi="Times New Roman"/>
          <w:sz w:val="24"/>
          <w:szCs w:val="24"/>
        </w:rPr>
        <w:t>ähtajalise töölepingu ülesütlemisel majanduslikul põhjusel (koondamisel) töötajale hüvitist ulatuses, mis vastab töötasule, mida töötajal oleks olnud õigus saada lepingu tähtaja saabumiseni. Seega</w:t>
      </w:r>
      <w:r w:rsidRPr="00AF6307" w:rsidR="00A54435">
        <w:rPr>
          <w:rFonts w:ascii="Times New Roman" w:hAnsi="Times New Roman"/>
          <w:sz w:val="24"/>
          <w:szCs w:val="24"/>
        </w:rPr>
        <w:t xml:space="preserve"> võiks kõnealuse üleminekusätteta kaasneda </w:t>
      </w:r>
      <w:proofErr w:type="spellStart"/>
      <w:r w:rsidRPr="00AF6307" w:rsidR="00A54435">
        <w:rPr>
          <w:rFonts w:ascii="Times New Roman" w:hAnsi="Times New Roman"/>
          <w:sz w:val="24"/>
          <w:szCs w:val="24"/>
        </w:rPr>
        <w:t>KOV-idele</w:t>
      </w:r>
      <w:proofErr w:type="spellEnd"/>
      <w:r w:rsidRPr="00AF6307" w:rsidR="00A54435">
        <w:rPr>
          <w:rFonts w:ascii="Times New Roman" w:hAnsi="Times New Roman"/>
          <w:sz w:val="24"/>
          <w:szCs w:val="24"/>
        </w:rPr>
        <w:t xml:space="preserve"> kohustus maksta ebamõistlikult suuri koondamishüvitisi.</w:t>
      </w:r>
    </w:p>
    <w:p w:rsidRPr="00AF6307" w:rsidR="00A54435" w:rsidP="00AF6307" w:rsidRDefault="00A54435" w14:paraId="0375C78E" w14:textId="77777777">
      <w:pPr>
        <w:spacing w:after="0" w:line="240" w:lineRule="auto"/>
        <w:contextualSpacing/>
        <w:jc w:val="both"/>
        <w:rPr>
          <w:rFonts w:ascii="Times New Roman" w:hAnsi="Times New Roman"/>
          <w:sz w:val="24"/>
          <w:szCs w:val="24"/>
        </w:rPr>
      </w:pPr>
    </w:p>
    <w:p w:rsidRPr="00AF6307" w:rsidR="00037F93" w:rsidP="00AF6307" w:rsidRDefault="00037F93" w14:paraId="6AB94F1C" w14:textId="5CAC7579">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3</w:t>
      </w:r>
      <w:r w:rsidRPr="00AF6307">
        <w:rPr>
          <w:rFonts w:ascii="Times New Roman" w:hAnsi="Times New Roman"/>
          <w:sz w:val="24"/>
          <w:szCs w:val="24"/>
        </w:rPr>
        <w:t xml:space="preserve"> kohaselt </w:t>
      </w:r>
      <w:r w:rsidRPr="00AF6307">
        <w:rPr>
          <w:rStyle w:val="normaltextrun"/>
          <w:rFonts w:ascii="Times New Roman" w:hAnsi="Times New Roman"/>
          <w:sz w:val="24"/>
          <w:szCs w:val="24"/>
        </w:rPr>
        <w:t xml:space="preserve">ei kohaldata </w:t>
      </w:r>
      <w:proofErr w:type="spellStart"/>
      <w:r w:rsidRPr="00AF6307">
        <w:rPr>
          <w:rStyle w:val="normaltextrun"/>
          <w:rFonts w:ascii="Times New Roman" w:hAnsi="Times New Roman"/>
          <w:sz w:val="24"/>
          <w:szCs w:val="24"/>
        </w:rPr>
        <w:t>KOV-is</w:t>
      </w:r>
      <w:proofErr w:type="spellEnd"/>
      <w:r w:rsidRPr="00AF6307">
        <w:rPr>
          <w:rStyle w:val="normaltextrun"/>
          <w:rFonts w:ascii="Times New Roman" w:hAnsi="Times New Roman"/>
          <w:sz w:val="24"/>
          <w:szCs w:val="24"/>
        </w:rPr>
        <w:t xml:space="preserve">, kus rahvaraamatukogu struktuur ei vasta </w:t>
      </w:r>
      <w:r w:rsidRPr="00AF6307">
        <w:rPr>
          <w:rFonts w:ascii="Times New Roman" w:hAnsi="Times New Roman" w:eastAsia="Times New Roman"/>
          <w:sz w:val="24"/>
          <w:szCs w:val="24"/>
          <w:lang w:eastAsia="et-EE"/>
        </w:rPr>
        <w:t>eelnõukohase seaduse jõustumisel selle § 5 lõikes 1 sätestatule</w:t>
      </w:r>
      <w:r w:rsidRPr="00AF6307">
        <w:rPr>
          <w:rStyle w:val="normaltextrun"/>
          <w:rFonts w:ascii="Times New Roman" w:hAnsi="Times New Roman"/>
          <w:sz w:val="24"/>
          <w:szCs w:val="24"/>
        </w:rPr>
        <w:t xml:space="preserve"> ja </w:t>
      </w:r>
      <w:r w:rsidRPr="00AF6307">
        <w:rPr>
          <w:rFonts w:ascii="Times New Roman" w:hAnsi="Times New Roman"/>
          <w:sz w:val="24"/>
          <w:szCs w:val="24"/>
        </w:rPr>
        <w:t xml:space="preserve">rahvaraamatukogu teeninduspiirkonnas on kuni 500 elanikku,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-i § 8 lõikeid 5–7 (rahvaraamatukogu juhi </w:t>
      </w:r>
      <w:r w:rsidRPr="00AF6307" w:rsidR="008F7E06">
        <w:rPr>
          <w:rFonts w:ascii="Times New Roman" w:hAnsi="Times New Roman"/>
          <w:sz w:val="24"/>
          <w:szCs w:val="24"/>
        </w:rPr>
        <w:t xml:space="preserve">uued </w:t>
      </w:r>
      <w:r w:rsidRPr="00AF6307">
        <w:rPr>
          <w:rFonts w:ascii="Times New Roman" w:hAnsi="Times New Roman"/>
          <w:sz w:val="24"/>
          <w:szCs w:val="24"/>
        </w:rPr>
        <w:t xml:space="preserve">haridus- ja kutsenõuded) enne 2026. aasta 1. juulit ametis olevatele rahvaraamatukogu juhtidele. Kõnealune lõige puudutab </w:t>
      </w:r>
      <w:r w:rsidRPr="00AF6307" w:rsidR="00092EE8">
        <w:rPr>
          <w:rFonts w:ascii="Times New Roman" w:hAnsi="Times New Roman"/>
          <w:sz w:val="24"/>
          <w:szCs w:val="24"/>
        </w:rPr>
        <w:t xml:space="preserve">niisiis </w:t>
      </w:r>
      <w:r w:rsidRPr="00AF6307">
        <w:rPr>
          <w:rFonts w:ascii="Times New Roman" w:hAnsi="Times New Roman"/>
          <w:sz w:val="24"/>
          <w:szCs w:val="24"/>
        </w:rPr>
        <w:t xml:space="preserve">olukorda, mis vastab järgmistele tingimustele: 1) </w:t>
      </w:r>
      <w:proofErr w:type="spellStart"/>
      <w:r w:rsidRPr="00AF6307">
        <w:rPr>
          <w:rFonts w:ascii="Times New Roman" w:hAnsi="Times New Roman"/>
          <w:sz w:val="24"/>
          <w:szCs w:val="24"/>
        </w:rPr>
        <w:t>KOV-is</w:t>
      </w:r>
      <w:proofErr w:type="spellEnd"/>
      <w:r w:rsidRPr="00AF6307">
        <w:rPr>
          <w:rFonts w:ascii="Times New Roman" w:hAnsi="Times New Roman"/>
          <w:sz w:val="24"/>
          <w:szCs w:val="24"/>
        </w:rPr>
        <w:t xml:space="preserve"> on eelnõu seadusena jõustumisel veel mitu eraldiseisvate asutustena tegutsevat rahvaraamatukogu</w:t>
      </w:r>
      <w:r w:rsidRPr="00AF6307" w:rsidR="009B7881">
        <w:rPr>
          <w:rFonts w:ascii="Times New Roman" w:hAnsi="Times New Roman"/>
          <w:sz w:val="24"/>
          <w:szCs w:val="24"/>
        </w:rPr>
        <w:t xml:space="preserve">, mistõttu on ühe </w:t>
      </w:r>
      <w:proofErr w:type="spellStart"/>
      <w:r w:rsidRPr="00AF6307" w:rsidR="009B7881">
        <w:rPr>
          <w:rFonts w:ascii="Times New Roman" w:hAnsi="Times New Roman"/>
          <w:sz w:val="24"/>
          <w:szCs w:val="24"/>
        </w:rPr>
        <w:t>KOV-i</w:t>
      </w:r>
      <w:proofErr w:type="spellEnd"/>
      <w:r w:rsidRPr="00AF6307">
        <w:rPr>
          <w:rFonts w:ascii="Times New Roman" w:hAnsi="Times New Roman"/>
          <w:sz w:val="24"/>
          <w:szCs w:val="24"/>
        </w:rPr>
        <w:t xml:space="preserve"> </w:t>
      </w:r>
      <w:r w:rsidRPr="00AF6307" w:rsidR="009B7881">
        <w:rPr>
          <w:rFonts w:ascii="Times New Roman" w:hAnsi="Times New Roman"/>
          <w:sz w:val="24"/>
          <w:szCs w:val="24"/>
        </w:rPr>
        <w:t xml:space="preserve">rahvaraamatukogudel ka </w:t>
      </w:r>
      <w:r w:rsidRPr="00AF6307">
        <w:rPr>
          <w:rFonts w:ascii="Times New Roman" w:hAnsi="Times New Roman"/>
          <w:sz w:val="24"/>
          <w:szCs w:val="24"/>
        </w:rPr>
        <w:t>eraldi juh</w:t>
      </w:r>
      <w:r w:rsidRPr="00AF6307" w:rsidR="009B7881">
        <w:rPr>
          <w:rFonts w:ascii="Times New Roman" w:hAnsi="Times New Roman"/>
          <w:sz w:val="24"/>
          <w:szCs w:val="24"/>
        </w:rPr>
        <w:t>id</w:t>
      </w:r>
      <w:r w:rsidRPr="00AF6307">
        <w:rPr>
          <w:rFonts w:ascii="Times New Roman" w:hAnsi="Times New Roman"/>
          <w:sz w:val="24"/>
          <w:szCs w:val="24"/>
        </w:rPr>
        <w:t xml:space="preserve">; </w:t>
      </w:r>
      <w:r w:rsidRPr="00AF6307" w:rsidR="009B7881">
        <w:rPr>
          <w:rFonts w:ascii="Times New Roman" w:hAnsi="Times New Roman"/>
          <w:sz w:val="24"/>
          <w:szCs w:val="24"/>
        </w:rPr>
        <w:t>2</w:t>
      </w:r>
      <w:r w:rsidRPr="00AF6307">
        <w:rPr>
          <w:rFonts w:ascii="Times New Roman" w:hAnsi="Times New Roman"/>
          <w:sz w:val="24"/>
          <w:szCs w:val="24"/>
        </w:rPr>
        <w:t>) konkreetse rahvaraamatukogu teeninduspiirkonnas on kuni 500 elanikku.</w:t>
      </w:r>
      <w:r w:rsidRPr="00AF6307" w:rsidR="00B67DA0">
        <w:rPr>
          <w:rFonts w:ascii="Times New Roman" w:hAnsi="Times New Roman"/>
          <w:sz w:val="24"/>
          <w:szCs w:val="24"/>
        </w:rPr>
        <w:t xml:space="preserve"> </w:t>
      </w:r>
      <w:r w:rsidRPr="00AF6307" w:rsidR="00092EE8">
        <w:rPr>
          <w:rFonts w:ascii="Times New Roman" w:hAnsi="Times New Roman"/>
          <w:sz w:val="24"/>
          <w:szCs w:val="24"/>
        </w:rPr>
        <w:t xml:space="preserve">Kehtiv </w:t>
      </w:r>
      <w:proofErr w:type="spellStart"/>
      <w:r w:rsidRPr="00AF6307" w:rsidR="00092EE8">
        <w:rPr>
          <w:rFonts w:ascii="Times New Roman" w:hAnsi="Times New Roman"/>
          <w:sz w:val="24"/>
          <w:szCs w:val="24"/>
        </w:rPr>
        <w:t>RaRS</w:t>
      </w:r>
      <w:proofErr w:type="spellEnd"/>
      <w:r w:rsidRPr="00AF6307" w:rsidR="00092EE8">
        <w:rPr>
          <w:rFonts w:ascii="Times New Roman" w:hAnsi="Times New Roman"/>
          <w:sz w:val="24"/>
          <w:szCs w:val="24"/>
        </w:rPr>
        <w:t xml:space="preserve"> § 7 lõige 6 näeb ette, et kui rahvaraamatukogu teeninduspiirkonnas on kuni 500 elanikku, peab direktoril olema raamatukoguhoidja kutsekvalifikatsiooni kolmas aste, kui tal puudub sama paragrahvi lõikes 4  või 5 nimetatud kvalifikatsioon (erialane kõrgharidus või muu kõrgharidus koos raamatukoguhoidja kutsekvalifikatsiooni neljanda astmega). Antud üleminekusäte tähendab seega, et </w:t>
      </w:r>
      <w:r w:rsidRPr="00AF6307" w:rsidR="008F7E06">
        <w:rPr>
          <w:rFonts w:ascii="Times New Roman" w:hAnsi="Times New Roman"/>
          <w:sz w:val="24"/>
          <w:szCs w:val="24"/>
        </w:rPr>
        <w:t>kirjeldatud juhul võib</w:t>
      </w:r>
      <w:r w:rsidRPr="00AF6307" w:rsidR="00F53368">
        <w:rPr>
          <w:rFonts w:ascii="Times New Roman" w:hAnsi="Times New Roman"/>
          <w:sz w:val="24"/>
          <w:szCs w:val="24"/>
        </w:rPr>
        <w:t xml:space="preserve"> juhinduda seni kehtinud regulatsioonist ehk</w:t>
      </w:r>
      <w:r w:rsidRPr="00AF6307" w:rsidR="008F7E06">
        <w:rPr>
          <w:rFonts w:ascii="Times New Roman" w:hAnsi="Times New Roman"/>
          <w:sz w:val="24"/>
          <w:szCs w:val="24"/>
        </w:rPr>
        <w:t xml:space="preserve"> rahvaraamatukogu juhil </w:t>
      </w:r>
      <w:r w:rsidRPr="00AF6307" w:rsidR="00F53368">
        <w:rPr>
          <w:rFonts w:ascii="Times New Roman" w:hAnsi="Times New Roman"/>
          <w:sz w:val="24"/>
          <w:szCs w:val="24"/>
        </w:rPr>
        <w:t xml:space="preserve">võib </w:t>
      </w:r>
      <w:r w:rsidRPr="00AF6307" w:rsidR="008F7E06">
        <w:rPr>
          <w:rFonts w:ascii="Times New Roman" w:hAnsi="Times New Roman"/>
          <w:sz w:val="24"/>
          <w:szCs w:val="24"/>
        </w:rPr>
        <w:t xml:space="preserve">kõrgharidus puududa ja piisab vaid raamatukoguhoidja kutsekvalifikatsioonist. See saab aga kesta vaid 2027. aasta 1. juulini. Selleks ajaks peab eelnõu § 27 kohaselt olema kõikides </w:t>
      </w:r>
      <w:proofErr w:type="spellStart"/>
      <w:r w:rsidRPr="00AF6307" w:rsidR="008F7E06">
        <w:rPr>
          <w:rFonts w:ascii="Times New Roman" w:hAnsi="Times New Roman"/>
          <w:sz w:val="24"/>
          <w:szCs w:val="24"/>
        </w:rPr>
        <w:t>KOV-ides</w:t>
      </w:r>
      <w:proofErr w:type="spellEnd"/>
      <w:r w:rsidRPr="00AF6307" w:rsidR="008F7E06">
        <w:rPr>
          <w:rFonts w:ascii="Times New Roman" w:hAnsi="Times New Roman"/>
          <w:sz w:val="24"/>
          <w:szCs w:val="24"/>
        </w:rPr>
        <w:t xml:space="preserve"> moodustatud üks rahvaraamatukogu, mille juhi puhul ei saa kõnealusest erandist enam kuidagi lähtuda, sest rahvaraamatukogu kui terviku teeninduspiirkonnaks on terve KOV</w:t>
      </w:r>
      <w:r w:rsidRPr="00AF6307">
        <w:rPr>
          <w:rFonts w:ascii="Times New Roman" w:hAnsi="Times New Roman"/>
          <w:sz w:val="24"/>
          <w:szCs w:val="24"/>
        </w:rPr>
        <w:t xml:space="preserve"> </w:t>
      </w:r>
      <w:r w:rsidRPr="00AF6307" w:rsidR="008F7E06">
        <w:rPr>
          <w:rFonts w:ascii="Times New Roman" w:hAnsi="Times New Roman"/>
          <w:sz w:val="24"/>
          <w:szCs w:val="24"/>
        </w:rPr>
        <w:t xml:space="preserve">ja nii väikese elanike arvuga </w:t>
      </w:r>
      <w:proofErr w:type="spellStart"/>
      <w:r w:rsidRPr="00AF6307" w:rsidR="008F7E06">
        <w:rPr>
          <w:rFonts w:ascii="Times New Roman" w:hAnsi="Times New Roman"/>
          <w:sz w:val="24"/>
          <w:szCs w:val="24"/>
        </w:rPr>
        <w:t>KOV-e</w:t>
      </w:r>
      <w:proofErr w:type="spellEnd"/>
      <w:r w:rsidRPr="00AF6307" w:rsidR="008F7E06">
        <w:rPr>
          <w:rFonts w:ascii="Times New Roman" w:hAnsi="Times New Roman"/>
          <w:sz w:val="24"/>
          <w:szCs w:val="24"/>
        </w:rPr>
        <w:t xml:space="preserve"> hetkel ei ole.</w:t>
      </w:r>
    </w:p>
    <w:p w:rsidRPr="00AF6307" w:rsidR="00F53368" w:rsidP="00AF6307" w:rsidRDefault="00F53368" w14:paraId="368870BD" w14:textId="77777777">
      <w:pPr>
        <w:spacing w:after="0" w:line="240" w:lineRule="auto"/>
        <w:contextualSpacing/>
        <w:jc w:val="both"/>
        <w:rPr>
          <w:rFonts w:ascii="Times New Roman" w:hAnsi="Times New Roman"/>
          <w:sz w:val="24"/>
          <w:szCs w:val="24"/>
        </w:rPr>
      </w:pPr>
    </w:p>
    <w:p w:rsidRPr="00AF6307" w:rsidR="00F53368" w:rsidP="00AF6307" w:rsidRDefault="00F53368" w14:paraId="099AB072" w14:textId="4214786F">
      <w:pPr>
        <w:autoSpaceDE w:val="0"/>
        <w:autoSpaceDN w:val="0"/>
        <w:adjustRightInd w:val="0"/>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u w:val="single"/>
        </w:rPr>
        <w:t>Lõikes 4</w:t>
      </w:r>
      <w:r w:rsidRPr="00AF6307">
        <w:rPr>
          <w:rFonts w:ascii="Times New Roman" w:hAnsi="Times New Roman"/>
          <w:sz w:val="24"/>
          <w:szCs w:val="24"/>
        </w:rPr>
        <w:t xml:space="preserve"> sätestatakse, et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9 lõiget 3 ei kohaldata enne 2026. aasta 1. juulit ametis olevatele raamatukogutöötajatele.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 xml:space="preserve"> § 9 lõige 3 näeb eelnõu kohaselt ette, et rahvaraamatukogu põhiülesannete täitmiseks </w:t>
      </w:r>
      <w:r w:rsidRPr="00AF6307">
        <w:rPr>
          <w:rStyle w:val="normaltextrun"/>
          <w:rFonts w:ascii="Times New Roman" w:hAnsi="Times New Roman"/>
          <w:color w:val="000000"/>
          <w:sz w:val="24"/>
          <w:szCs w:val="24"/>
        </w:rPr>
        <w:t xml:space="preserve">piisava hariduse ja kompetentsi või raamatukoguhoidja kutsekvalifikatsioonita töötajaga </w:t>
      </w:r>
      <w:r w:rsidR="00A6372F">
        <w:rPr>
          <w:rStyle w:val="normaltextrun"/>
          <w:rFonts w:ascii="Times New Roman" w:hAnsi="Times New Roman"/>
          <w:color w:val="000000"/>
          <w:sz w:val="24"/>
          <w:szCs w:val="24"/>
        </w:rPr>
        <w:t xml:space="preserve">võib sõlmida </w:t>
      </w:r>
      <w:r w:rsidR="006F6D48">
        <w:rPr>
          <w:rStyle w:val="normaltextrun"/>
          <w:rFonts w:ascii="Times New Roman" w:hAnsi="Times New Roman"/>
          <w:color w:val="000000"/>
          <w:sz w:val="24"/>
          <w:szCs w:val="24"/>
        </w:rPr>
        <w:t>üksnes</w:t>
      </w:r>
      <w:r w:rsidRPr="00AF6307">
        <w:rPr>
          <w:rStyle w:val="normaltextrun"/>
          <w:rFonts w:ascii="Times New Roman" w:hAnsi="Times New Roman"/>
          <w:color w:val="000000"/>
          <w:sz w:val="24"/>
          <w:szCs w:val="24"/>
        </w:rPr>
        <w:t xml:space="preserve"> tähtajali</w:t>
      </w:r>
      <w:r w:rsidR="006F6D48">
        <w:rPr>
          <w:rStyle w:val="normaltextrun"/>
          <w:rFonts w:ascii="Times New Roman" w:hAnsi="Times New Roman"/>
          <w:color w:val="000000"/>
          <w:sz w:val="24"/>
          <w:szCs w:val="24"/>
        </w:rPr>
        <w:t>s</w:t>
      </w:r>
      <w:r w:rsidRPr="00AF6307">
        <w:rPr>
          <w:rStyle w:val="normaltextrun"/>
          <w:rFonts w:ascii="Times New Roman" w:hAnsi="Times New Roman"/>
          <w:color w:val="000000"/>
          <w:sz w:val="24"/>
          <w:szCs w:val="24"/>
        </w:rPr>
        <w:t>e tööleping</w:t>
      </w:r>
      <w:r w:rsidR="006F6D48">
        <w:rPr>
          <w:rStyle w:val="normaltextrun"/>
          <w:rFonts w:ascii="Times New Roman" w:hAnsi="Times New Roman"/>
          <w:color w:val="000000"/>
          <w:sz w:val="24"/>
          <w:szCs w:val="24"/>
        </w:rPr>
        <w:t>u</w:t>
      </w:r>
      <w:r w:rsidRPr="00AF6307">
        <w:rPr>
          <w:rStyle w:val="normaltextrun"/>
          <w:rFonts w:ascii="Times New Roman" w:hAnsi="Times New Roman"/>
          <w:color w:val="000000"/>
          <w:sz w:val="24"/>
          <w:szCs w:val="24"/>
        </w:rPr>
        <w:t xml:space="preserve"> ja sedagi vaid juhul, kui töötaja on valmis vajaliku hariduse või kutsekvalifikatsiooni </w:t>
      </w:r>
      <w:r w:rsidRPr="00AF6307">
        <w:rPr>
          <w:rStyle w:val="normaltextrun"/>
          <w:rFonts w:ascii="Times New Roman" w:hAnsi="Times New Roman"/>
          <w:color w:val="000000"/>
          <w:sz w:val="24"/>
          <w:szCs w:val="24"/>
          <w:bdr w:val="none" w:color="auto" w:sz="0" w:space="0" w:frame="1"/>
        </w:rPr>
        <w:t xml:space="preserve">nominaalse õppeaja jooksul omandama. </w:t>
      </w:r>
      <w:r w:rsidRPr="00AF6307" w:rsidR="009C100C">
        <w:rPr>
          <w:rStyle w:val="normaltextrun"/>
          <w:rFonts w:ascii="Times New Roman" w:hAnsi="Times New Roman"/>
          <w:color w:val="000000"/>
          <w:sz w:val="24"/>
          <w:szCs w:val="24"/>
          <w:bdr w:val="none" w:color="auto" w:sz="0" w:space="0" w:frame="1"/>
        </w:rPr>
        <w:t xml:space="preserve">Kõnealuse üleminekusätte kohaselt </w:t>
      </w:r>
      <w:r w:rsidRPr="00AF6307">
        <w:rPr>
          <w:rStyle w:val="normaltextrun"/>
          <w:rFonts w:ascii="Times New Roman" w:hAnsi="Times New Roman"/>
          <w:color w:val="000000"/>
          <w:sz w:val="24"/>
          <w:szCs w:val="24"/>
          <w:bdr w:val="none" w:color="auto" w:sz="0" w:space="0" w:frame="1"/>
        </w:rPr>
        <w:t xml:space="preserve">jäävad </w:t>
      </w:r>
      <w:r w:rsidRPr="00AF6307" w:rsidR="009C100C">
        <w:rPr>
          <w:rStyle w:val="normaltextrun"/>
          <w:rFonts w:ascii="Times New Roman" w:hAnsi="Times New Roman"/>
          <w:color w:val="000000"/>
          <w:sz w:val="24"/>
          <w:szCs w:val="24"/>
          <w:bdr w:val="none" w:color="auto" w:sz="0" w:space="0" w:frame="1"/>
        </w:rPr>
        <w:t xml:space="preserve">aga </w:t>
      </w:r>
      <w:r w:rsidRPr="00AF6307">
        <w:rPr>
          <w:rStyle w:val="normaltextrun"/>
          <w:rFonts w:ascii="Times New Roman" w:hAnsi="Times New Roman"/>
          <w:color w:val="000000"/>
          <w:sz w:val="24"/>
          <w:szCs w:val="24"/>
          <w:bdr w:val="none" w:color="auto" w:sz="0" w:space="0" w:frame="1"/>
        </w:rPr>
        <w:t>kõigi olemasolevate raamatukogutöötajate töölepingud kehtima ega muutu töötaja haridus- ja kutsenõuetele mittevastavuse tõttu tähtajaliseks.</w:t>
      </w:r>
    </w:p>
    <w:p w:rsidRPr="00AF6307" w:rsidR="00E63A9D" w:rsidP="00AF6307" w:rsidRDefault="00E63A9D" w14:paraId="55393870" w14:textId="77777777">
      <w:pPr>
        <w:spacing w:after="0" w:line="240" w:lineRule="auto"/>
        <w:contextualSpacing/>
        <w:jc w:val="both"/>
        <w:rPr>
          <w:rFonts w:ascii="Times New Roman" w:hAnsi="Times New Roman"/>
          <w:sz w:val="24"/>
          <w:szCs w:val="24"/>
        </w:rPr>
      </w:pPr>
    </w:p>
    <w:p w:rsidRPr="00AF6307" w:rsidR="00F3227C" w:rsidP="00AF6307" w:rsidRDefault="00F3227C" w14:paraId="5718299C" w14:textId="0783B29C">
      <w:pPr>
        <w:spacing w:after="0" w:line="240" w:lineRule="auto"/>
        <w:contextualSpacing/>
        <w:jc w:val="both"/>
        <w:rPr>
          <w:rFonts w:ascii="Times New Roman" w:hAnsi="Times New Roman"/>
          <w:sz w:val="24"/>
          <w:szCs w:val="24"/>
        </w:rPr>
      </w:pPr>
      <w:r w:rsidRPr="00AF6307">
        <w:rPr>
          <w:rFonts w:ascii="Times New Roman" w:hAnsi="Times New Roman"/>
          <w:b/>
          <w:bCs/>
          <w:sz w:val="24"/>
          <w:szCs w:val="24"/>
          <w:lang w:eastAsia="et-EE"/>
        </w:rPr>
        <w:t>2. jagu. Seaduste muutmine ja kehtetuks tunnistamine</w:t>
      </w:r>
    </w:p>
    <w:p w:rsidRPr="00AF6307" w:rsidR="00F3227C" w:rsidP="00AF6307" w:rsidRDefault="00F3227C" w14:paraId="270BB74C" w14:textId="77777777">
      <w:pPr>
        <w:spacing w:after="0" w:line="240" w:lineRule="auto"/>
        <w:contextualSpacing/>
        <w:jc w:val="both"/>
        <w:rPr>
          <w:rFonts w:ascii="Times New Roman" w:hAnsi="Times New Roman"/>
          <w:sz w:val="24"/>
          <w:szCs w:val="24"/>
        </w:rPr>
      </w:pPr>
    </w:p>
    <w:p w:rsidRPr="00AF6307" w:rsidR="00E63A9D" w:rsidP="00AF6307" w:rsidRDefault="00E63A9D" w14:paraId="4E71B978" w14:textId="2EE27E70">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29</w:t>
      </w:r>
      <w:r w:rsidRPr="00AF6307">
        <w:rPr>
          <w:rFonts w:ascii="Times New Roman" w:hAnsi="Times New Roman"/>
          <w:sz w:val="24"/>
          <w:szCs w:val="24"/>
        </w:rPr>
        <w:t xml:space="preserve"> – </w:t>
      </w:r>
      <w:r w:rsidRPr="00AF6307" w:rsidR="00814755">
        <w:rPr>
          <w:rFonts w:ascii="Times New Roman" w:hAnsi="Times New Roman"/>
          <w:sz w:val="24"/>
          <w:szCs w:val="24"/>
        </w:rPr>
        <w:t xml:space="preserve">muudetakse ERRS-i. </w:t>
      </w:r>
    </w:p>
    <w:p w:rsidRPr="00AF6307" w:rsidR="00E63A9D" w:rsidP="00AF6307" w:rsidRDefault="00E63A9D" w14:paraId="3D71C11A" w14:textId="77777777">
      <w:pPr>
        <w:spacing w:after="0" w:line="240" w:lineRule="auto"/>
        <w:contextualSpacing/>
        <w:jc w:val="both"/>
        <w:rPr>
          <w:rFonts w:ascii="Times New Roman" w:hAnsi="Times New Roman"/>
          <w:sz w:val="24"/>
          <w:szCs w:val="24"/>
        </w:rPr>
      </w:pPr>
    </w:p>
    <w:p w:rsidRPr="00AF6307" w:rsidR="00E63A9D" w:rsidP="00AF6307" w:rsidRDefault="00E63A9D" w14:paraId="24EA52FA" w14:textId="3E7668BF">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5A1DA4">
        <w:rPr>
          <w:rFonts w:ascii="Times New Roman" w:hAnsi="Times New Roman"/>
          <w:b/>
          <w:bCs/>
          <w:sz w:val="24"/>
          <w:szCs w:val="24"/>
        </w:rPr>
        <w:t>29</w:t>
      </w:r>
      <w:r w:rsidRPr="00AF6307">
        <w:rPr>
          <w:rFonts w:ascii="Times New Roman" w:hAnsi="Times New Roman"/>
          <w:b/>
          <w:bCs/>
          <w:sz w:val="24"/>
          <w:szCs w:val="24"/>
        </w:rPr>
        <w:t xml:space="preserve"> punkt 1</w:t>
      </w:r>
      <w:r w:rsidRPr="00AF6307">
        <w:rPr>
          <w:rFonts w:ascii="Times New Roman" w:hAnsi="Times New Roman"/>
          <w:sz w:val="24"/>
          <w:szCs w:val="24"/>
        </w:rPr>
        <w:t xml:space="preserve"> – </w:t>
      </w:r>
      <w:r w:rsidRPr="00AF6307" w:rsidR="003847EB">
        <w:rPr>
          <w:rFonts w:ascii="Times New Roman" w:hAnsi="Times New Roman"/>
          <w:sz w:val="24"/>
          <w:szCs w:val="24"/>
        </w:rPr>
        <w:t xml:space="preserve">sarnaselt </w:t>
      </w:r>
      <w:proofErr w:type="spellStart"/>
      <w:r w:rsidRPr="00AF6307" w:rsidR="003847EB">
        <w:rPr>
          <w:rFonts w:ascii="Times New Roman" w:hAnsi="Times New Roman"/>
          <w:sz w:val="24"/>
          <w:szCs w:val="24"/>
        </w:rPr>
        <w:t>RaRS-ile</w:t>
      </w:r>
      <w:proofErr w:type="spellEnd"/>
      <w:r w:rsidRPr="00AF6307" w:rsidR="003847EB">
        <w:rPr>
          <w:rFonts w:ascii="Times New Roman" w:hAnsi="Times New Roman"/>
          <w:sz w:val="24"/>
          <w:szCs w:val="24"/>
        </w:rPr>
        <w:t xml:space="preserve"> asendatakse ka ERRS-</w:t>
      </w:r>
      <w:proofErr w:type="spellStart"/>
      <w:r w:rsidRPr="00AF6307" w:rsidR="003847EB">
        <w:rPr>
          <w:rFonts w:ascii="Times New Roman" w:hAnsi="Times New Roman"/>
          <w:sz w:val="24"/>
          <w:szCs w:val="24"/>
        </w:rPr>
        <w:t>is</w:t>
      </w:r>
      <w:proofErr w:type="spellEnd"/>
      <w:r w:rsidRPr="00AF6307" w:rsidR="003847EB">
        <w:rPr>
          <w:rFonts w:ascii="Times New Roman" w:hAnsi="Times New Roman"/>
          <w:sz w:val="24"/>
          <w:szCs w:val="24"/>
        </w:rPr>
        <w:t xml:space="preserve"> sõna „teavik“ sõnaga „väljaanne“ (vt ka eelnõu § 2 lõike 2 selgitust) .</w:t>
      </w:r>
    </w:p>
    <w:p w:rsidRPr="00AF6307" w:rsidR="00E63A9D" w:rsidP="00AF6307" w:rsidRDefault="00E63A9D" w14:paraId="1FB7F879" w14:textId="77777777">
      <w:pPr>
        <w:spacing w:after="0" w:line="240" w:lineRule="auto"/>
        <w:contextualSpacing/>
        <w:jc w:val="both"/>
        <w:rPr>
          <w:rFonts w:ascii="Times New Roman" w:hAnsi="Times New Roman"/>
          <w:sz w:val="24"/>
          <w:szCs w:val="24"/>
        </w:rPr>
      </w:pPr>
    </w:p>
    <w:p w:rsidRPr="00AF6307" w:rsidR="00E63A9D" w:rsidP="00AF6307" w:rsidRDefault="00E63A9D" w14:paraId="155ABD47" w14:textId="6D70F8F0">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5A1DA4">
        <w:rPr>
          <w:rFonts w:ascii="Times New Roman" w:hAnsi="Times New Roman"/>
          <w:b/>
          <w:bCs/>
          <w:sz w:val="24"/>
          <w:szCs w:val="24"/>
        </w:rPr>
        <w:t>29</w:t>
      </w:r>
      <w:r w:rsidRPr="00AF6307">
        <w:rPr>
          <w:rFonts w:ascii="Times New Roman" w:hAnsi="Times New Roman"/>
          <w:b/>
          <w:bCs/>
          <w:sz w:val="24"/>
          <w:szCs w:val="24"/>
        </w:rPr>
        <w:t xml:space="preserve"> punkt 2</w:t>
      </w:r>
      <w:r w:rsidRPr="00AF6307">
        <w:rPr>
          <w:rFonts w:ascii="Times New Roman" w:hAnsi="Times New Roman"/>
          <w:sz w:val="24"/>
          <w:szCs w:val="24"/>
        </w:rPr>
        <w:t xml:space="preserve"> – </w:t>
      </w:r>
      <w:r w:rsidRPr="00AF6307" w:rsidR="005A1DA4">
        <w:rPr>
          <w:rFonts w:ascii="Times New Roman" w:hAnsi="Times New Roman"/>
          <w:sz w:val="24"/>
          <w:szCs w:val="24"/>
        </w:rPr>
        <w:t xml:space="preserve">laiendatakse seaduse reguleerimisala, lisades sellesse raamatukogude andmekoguga seonduva (vt ka eelnõu § 29 punkti 16 selgitust). </w:t>
      </w:r>
      <w:r w:rsidRPr="00AF6307" w:rsidR="007E3BDD">
        <w:rPr>
          <w:rFonts w:ascii="Times New Roman" w:hAnsi="Times New Roman"/>
          <w:sz w:val="24"/>
          <w:szCs w:val="24"/>
        </w:rPr>
        <w:t xml:space="preserve">Kõnealune eelnõu punkt </w:t>
      </w:r>
      <w:r w:rsidRPr="00AF6307" w:rsidR="009A50FB">
        <w:rPr>
          <w:rFonts w:ascii="Times New Roman" w:hAnsi="Times New Roman"/>
          <w:sz w:val="24"/>
          <w:szCs w:val="24"/>
        </w:rPr>
        <w:t>on kavandatud jõustuma</w:t>
      </w:r>
      <w:r w:rsidRPr="00AF6307" w:rsidR="007E3BDD">
        <w:rPr>
          <w:rFonts w:ascii="Times New Roman" w:hAnsi="Times New Roman"/>
          <w:sz w:val="24"/>
          <w:szCs w:val="24"/>
        </w:rPr>
        <w:t xml:space="preserve"> 2027. aasta 1. jaanuaril koos teiste raamatukogu</w:t>
      </w:r>
      <w:r w:rsidRPr="00AF6307" w:rsidR="009A50FB">
        <w:rPr>
          <w:rFonts w:ascii="Times New Roman" w:hAnsi="Times New Roman"/>
          <w:sz w:val="24"/>
          <w:szCs w:val="24"/>
        </w:rPr>
        <w:t>de</w:t>
      </w:r>
      <w:r w:rsidRPr="00AF6307" w:rsidR="007E3BDD">
        <w:rPr>
          <w:rFonts w:ascii="Times New Roman" w:hAnsi="Times New Roman"/>
          <w:sz w:val="24"/>
          <w:szCs w:val="24"/>
        </w:rPr>
        <w:t xml:space="preserve"> andmekogu puudutavate sätetega.</w:t>
      </w:r>
    </w:p>
    <w:p w:rsidRPr="00AF6307" w:rsidR="00D661C2" w:rsidP="00AF6307" w:rsidRDefault="00D661C2" w14:paraId="21CF9641" w14:textId="77777777">
      <w:pPr>
        <w:spacing w:after="0" w:line="240" w:lineRule="auto"/>
        <w:contextualSpacing/>
        <w:jc w:val="both"/>
        <w:rPr>
          <w:rFonts w:ascii="Times New Roman" w:hAnsi="Times New Roman"/>
          <w:b/>
          <w:bCs/>
          <w:sz w:val="24"/>
          <w:szCs w:val="24"/>
        </w:rPr>
      </w:pPr>
    </w:p>
    <w:p w:rsidRPr="00AF6307" w:rsidR="00E63A9D" w:rsidP="00AF6307" w:rsidRDefault="00E63A9D" w14:paraId="4D416CEC" w14:textId="347F1A12">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3</w:t>
      </w:r>
      <w:r w:rsidRPr="00AF6307">
        <w:rPr>
          <w:rFonts w:ascii="Times New Roman" w:hAnsi="Times New Roman"/>
          <w:sz w:val="24"/>
          <w:szCs w:val="24"/>
        </w:rPr>
        <w:t xml:space="preserve"> – </w:t>
      </w:r>
      <w:r w:rsidRPr="00AF6307" w:rsidR="007E3BDD">
        <w:rPr>
          <w:rFonts w:ascii="Times New Roman" w:hAnsi="Times New Roman"/>
          <w:sz w:val="24"/>
          <w:szCs w:val="24"/>
        </w:rPr>
        <w:t xml:space="preserve">tehakse sõnastuslikke muudatusi ERRS § 4 lõike 1 punktis 2, mis puudutab </w:t>
      </w:r>
      <w:r w:rsidRPr="00AF6307" w:rsidR="00C6452A">
        <w:rPr>
          <w:rFonts w:ascii="Times New Roman" w:hAnsi="Times New Roman"/>
          <w:sz w:val="24"/>
          <w:szCs w:val="24"/>
        </w:rPr>
        <w:t>väljaannete registreerimist rahvusbibliograafia andmebaasis ja selle kättesaadavaks tegemist. Eelnõu kohaselt välditakse ERRS-</w:t>
      </w:r>
      <w:proofErr w:type="spellStart"/>
      <w:r w:rsidRPr="00AF6307" w:rsidR="00C6452A">
        <w:rPr>
          <w:rFonts w:ascii="Times New Roman" w:hAnsi="Times New Roman"/>
          <w:sz w:val="24"/>
          <w:szCs w:val="24"/>
        </w:rPr>
        <w:t>is</w:t>
      </w:r>
      <w:proofErr w:type="spellEnd"/>
      <w:r w:rsidRPr="00AF6307" w:rsidR="00C6452A">
        <w:rPr>
          <w:rFonts w:ascii="Times New Roman" w:hAnsi="Times New Roman"/>
          <w:sz w:val="24"/>
          <w:szCs w:val="24"/>
        </w:rPr>
        <w:t xml:space="preserve"> rahvusbibliograafia andmebaasi nimetamist, kuna seadust täiendatakse raamatukogude andmekogu regulatsiooniga </w:t>
      </w:r>
      <w:r w:rsidRPr="00AF6307" w:rsidR="009A50FB">
        <w:rPr>
          <w:rFonts w:ascii="Times New Roman" w:hAnsi="Times New Roman"/>
          <w:sz w:val="24"/>
          <w:szCs w:val="24"/>
        </w:rPr>
        <w:t>ja rahvusbibliograafia andmebaas muutub osaks raamatukogude andmekogust. Eelnõu ettevalmistajad ei pea seejuures vajalikuks jätta sõnad „rahvusbibliograafia andmebaas“ välja kõikidest teistest õigusaktidest, kus neid on kasutatud (näiteks autoriõiguse seaduses ja selle rakendusaktides), sest tulenevalt asjaolust, et rahvusbibliograafia andmebaas jääb raamatukogude andmekogu osana alles, regulatsioonide sisu see ei mõjuta. Kõnealune eelnõu punkt on kavandatud jõustuma 2027. aasta 1. jaanuaril koos teiste raamatukogude andmekogu puudutavate sätetega.</w:t>
      </w:r>
    </w:p>
    <w:p w:rsidRPr="00AF6307" w:rsidR="00E63A9D" w:rsidP="00AF6307" w:rsidRDefault="00E63A9D" w14:paraId="034CA9CD" w14:textId="77777777">
      <w:pPr>
        <w:spacing w:after="0" w:line="240" w:lineRule="auto"/>
        <w:contextualSpacing/>
        <w:jc w:val="both"/>
        <w:rPr>
          <w:rFonts w:ascii="Times New Roman" w:hAnsi="Times New Roman"/>
          <w:sz w:val="24"/>
          <w:szCs w:val="24"/>
        </w:rPr>
      </w:pPr>
    </w:p>
    <w:p w:rsidRPr="00AF6307" w:rsidR="00E63A9D" w:rsidP="00AF6307" w:rsidRDefault="00E63A9D" w14:paraId="3144FDAC" w14:textId="220B09D9">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4</w:t>
      </w:r>
      <w:r w:rsidRPr="00AF6307">
        <w:rPr>
          <w:rFonts w:ascii="Times New Roman" w:hAnsi="Times New Roman"/>
          <w:sz w:val="24"/>
          <w:szCs w:val="24"/>
        </w:rPr>
        <w:t xml:space="preserve"> – </w:t>
      </w:r>
      <w:r w:rsidRPr="00AF6307" w:rsidR="00EF393C">
        <w:rPr>
          <w:rFonts w:ascii="Times New Roman" w:hAnsi="Times New Roman"/>
          <w:sz w:val="24"/>
          <w:szCs w:val="24"/>
        </w:rPr>
        <w:t xml:space="preserve">ERRS </w:t>
      </w:r>
      <w:r w:rsidRPr="00AF6307" w:rsidR="00EF393C">
        <w:rPr>
          <w:rFonts w:ascii="Times New Roman" w:hAnsi="Times New Roman"/>
          <w:sz w:val="24"/>
          <w:szCs w:val="24"/>
          <w:lang w:eastAsia="et-EE"/>
        </w:rPr>
        <w:t xml:space="preserve">§ 4 lõike 1 punkt 3, mis puudutab Eesti retrospektiivse rahvusbibliograafia alase koostöö koordineerimist, tunnistatakse kehtetuks. </w:t>
      </w:r>
      <w:r w:rsidRPr="00AF6307" w:rsidR="00EF393C">
        <w:rPr>
          <w:rFonts w:ascii="Times New Roman" w:hAnsi="Times New Roman"/>
          <w:sz w:val="24"/>
          <w:szCs w:val="24"/>
        </w:rPr>
        <w:t>Eesti retrospektiivse rahvusbibliograafia alane koostöö ei vaja enam eraldi koordineerimist, sest Eesti vanemate väljaannete osaga seotud tegevus on tänaseks lõpule viidud.</w:t>
      </w:r>
    </w:p>
    <w:p w:rsidRPr="00AF6307" w:rsidR="00E63A9D" w:rsidP="00AF6307" w:rsidRDefault="00E63A9D" w14:paraId="095D0028" w14:textId="77777777">
      <w:pPr>
        <w:spacing w:after="0" w:line="240" w:lineRule="auto"/>
        <w:contextualSpacing/>
        <w:jc w:val="both"/>
        <w:rPr>
          <w:rFonts w:ascii="Times New Roman" w:hAnsi="Times New Roman"/>
          <w:sz w:val="24"/>
          <w:szCs w:val="24"/>
        </w:rPr>
      </w:pPr>
    </w:p>
    <w:p w:rsidRPr="00AF6307" w:rsidR="00E63A9D" w:rsidP="00AF6307" w:rsidRDefault="00E63A9D" w14:paraId="1DA57F6A" w14:textId="4A24BA5A">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5</w:t>
      </w:r>
      <w:r w:rsidRPr="00AF6307">
        <w:rPr>
          <w:rFonts w:ascii="Times New Roman" w:hAnsi="Times New Roman"/>
          <w:sz w:val="24"/>
          <w:szCs w:val="24"/>
        </w:rPr>
        <w:t xml:space="preserve"> – </w:t>
      </w:r>
      <w:r w:rsidRPr="00AF6307" w:rsidR="00E012B3">
        <w:rPr>
          <w:rFonts w:ascii="Times New Roman" w:hAnsi="Times New Roman"/>
          <w:sz w:val="24"/>
          <w:szCs w:val="24"/>
        </w:rPr>
        <w:t xml:space="preserve">ERRS </w:t>
      </w:r>
      <w:r w:rsidRPr="00AF6307" w:rsidR="00E012B3">
        <w:rPr>
          <w:rFonts w:ascii="Times New Roman" w:hAnsi="Times New Roman"/>
          <w:sz w:val="24"/>
          <w:szCs w:val="24"/>
          <w:lang w:eastAsia="et-EE"/>
        </w:rPr>
        <w:t>§ 4 lõike 1 punktis 4</w:t>
      </w:r>
      <w:r w:rsidRPr="00AF6307" w:rsidR="00E012B3">
        <w:rPr>
          <w:rFonts w:ascii="Times New Roman" w:hAnsi="Times New Roman"/>
          <w:sz w:val="24"/>
          <w:szCs w:val="24"/>
        </w:rPr>
        <w:t xml:space="preserve"> tehakse sõnastuslik kohendus, võttes ka seal kasutusele termini „väljaanne“. Sõnastust „riiklik väljaannete statistika“ on kasutatud ka </w:t>
      </w:r>
      <w:proofErr w:type="spellStart"/>
      <w:r w:rsidRPr="00AF6307" w:rsidR="00E012B3">
        <w:rPr>
          <w:rFonts w:ascii="Times New Roman" w:hAnsi="Times New Roman"/>
          <w:sz w:val="24"/>
          <w:szCs w:val="24"/>
        </w:rPr>
        <w:t>SäES</w:t>
      </w:r>
      <w:proofErr w:type="spellEnd"/>
      <w:r w:rsidRPr="00AF6307" w:rsidR="00E012B3">
        <w:rPr>
          <w:rFonts w:ascii="Times New Roman" w:hAnsi="Times New Roman"/>
          <w:sz w:val="24"/>
          <w:szCs w:val="24"/>
        </w:rPr>
        <w:t xml:space="preserve"> § 18 lõikes 2</w:t>
      </w:r>
      <w:r w:rsidRPr="00AF6307" w:rsidR="00724860">
        <w:rPr>
          <w:rFonts w:ascii="Times New Roman" w:hAnsi="Times New Roman"/>
          <w:sz w:val="24"/>
          <w:szCs w:val="24"/>
        </w:rPr>
        <w:t>.</w:t>
      </w:r>
    </w:p>
    <w:p w:rsidRPr="00AF6307" w:rsidR="00E012B3" w:rsidP="00AF6307" w:rsidRDefault="00E012B3" w14:paraId="038E2391" w14:textId="77777777">
      <w:pPr>
        <w:spacing w:after="0" w:line="240" w:lineRule="auto"/>
        <w:contextualSpacing/>
        <w:jc w:val="both"/>
        <w:rPr>
          <w:rFonts w:ascii="Times New Roman" w:hAnsi="Times New Roman"/>
          <w:sz w:val="24"/>
          <w:szCs w:val="24"/>
        </w:rPr>
      </w:pPr>
    </w:p>
    <w:p w:rsidRPr="00AF6307" w:rsidR="00E63A9D" w:rsidP="00AF6307" w:rsidRDefault="00E63A9D" w14:paraId="6E180E29" w14:textId="5D7AFE18">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6</w:t>
      </w:r>
      <w:r w:rsidRPr="00AF6307">
        <w:rPr>
          <w:rFonts w:ascii="Times New Roman" w:hAnsi="Times New Roman"/>
          <w:sz w:val="24"/>
          <w:szCs w:val="24"/>
        </w:rPr>
        <w:t xml:space="preserve"> – </w:t>
      </w:r>
      <w:r w:rsidRPr="00AF6307" w:rsidR="00724860">
        <w:rPr>
          <w:rFonts w:ascii="Times New Roman" w:hAnsi="Times New Roman"/>
          <w:sz w:val="24"/>
          <w:szCs w:val="24"/>
        </w:rPr>
        <w:t xml:space="preserve">muudetakse ERRS </w:t>
      </w:r>
      <w:r w:rsidRPr="00AF6307" w:rsidR="00724860">
        <w:rPr>
          <w:rFonts w:ascii="Times New Roman" w:hAnsi="Times New Roman"/>
          <w:sz w:val="24"/>
          <w:szCs w:val="24"/>
          <w:lang w:eastAsia="et-EE"/>
        </w:rPr>
        <w:t xml:space="preserve">§ 4 lõike 4 punkti 1, mille uue sõnastuse kohaselt on </w:t>
      </w:r>
      <w:proofErr w:type="spellStart"/>
      <w:r w:rsidRPr="00AF6307" w:rsidR="00724860">
        <w:rPr>
          <w:rFonts w:ascii="Times New Roman" w:hAnsi="Times New Roman"/>
          <w:sz w:val="24"/>
          <w:szCs w:val="24"/>
          <w:lang w:eastAsia="et-EE"/>
        </w:rPr>
        <w:t>RaRa</w:t>
      </w:r>
      <w:proofErr w:type="spellEnd"/>
      <w:r w:rsidRPr="00AF6307" w:rsidR="00724860">
        <w:rPr>
          <w:rFonts w:ascii="Times New Roman" w:hAnsi="Times New Roman"/>
          <w:sz w:val="24"/>
          <w:szCs w:val="24"/>
          <w:lang w:eastAsia="et-EE"/>
        </w:rPr>
        <w:t xml:space="preserve"> üheks ülesandeks teadus- ja arendusasutusena </w:t>
      </w:r>
      <w:r w:rsidRPr="00AF6307" w:rsidR="00724860">
        <w:rPr>
          <w:rFonts w:ascii="Times New Roman" w:hAnsi="Times New Roman"/>
          <w:sz w:val="24"/>
          <w:szCs w:val="24"/>
        </w:rPr>
        <w:t>raamatukogunduse, infoteaduse ja raamatuteaduse ning nendega seotud valdkondade teadus- ja arendustöö, Eesti raamatukogude asjakohane nõustamine, raamatukogutöötajate kutse- ja täienduskoolituse korraldamine ning osavõtt rahvusvahelistest ja riiklikest teadus-, arendus- ja koostööprogrammidest ja nende algatamine. Võrreldes kehtiva sõnastusega on kõnealuses sättes tehtud järgmised muudatused: 1) jäetud välja sõnad „raamatukoguteadus“ ja „bibliograafia“; 2) täiendatud sätet kutsekoolitusega; 3) täiendatud sätet teadus-, arendus- ja koostööprogrammide algatamisega.</w:t>
      </w:r>
    </w:p>
    <w:p w:rsidRPr="00AF6307" w:rsidR="00724860" w:rsidP="00AF6307" w:rsidRDefault="00724860" w14:paraId="4CB44392" w14:textId="77777777">
      <w:pPr>
        <w:autoSpaceDE w:val="0"/>
        <w:autoSpaceDN w:val="0"/>
        <w:adjustRightInd w:val="0"/>
        <w:spacing w:after="0" w:line="240" w:lineRule="auto"/>
        <w:contextualSpacing/>
        <w:jc w:val="both"/>
        <w:rPr>
          <w:rFonts w:ascii="Times New Roman" w:hAnsi="Times New Roman"/>
          <w:sz w:val="24"/>
          <w:szCs w:val="24"/>
        </w:rPr>
      </w:pPr>
    </w:p>
    <w:p w:rsidRPr="00AF6307" w:rsidR="00724860" w:rsidP="00AF6307" w:rsidRDefault="00724860" w14:paraId="765CA83C" w14:textId="5272C00D">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rPr>
        <w:t>Raamatukoguteadust ja bibliograafiat enam eraldi ei nimetata, sest raamatukogundus, infoteadus ja raamatuteadus hõlmavad ka neid.</w:t>
      </w:r>
    </w:p>
    <w:p w:rsidRPr="00AF6307" w:rsidR="00724860" w:rsidP="00AF6307" w:rsidRDefault="00724860" w14:paraId="3CF241A5" w14:textId="77777777">
      <w:pPr>
        <w:autoSpaceDE w:val="0"/>
        <w:autoSpaceDN w:val="0"/>
        <w:adjustRightInd w:val="0"/>
        <w:spacing w:after="0" w:line="240" w:lineRule="auto"/>
        <w:contextualSpacing/>
        <w:jc w:val="both"/>
        <w:rPr>
          <w:rFonts w:ascii="Times New Roman" w:hAnsi="Times New Roman"/>
          <w:sz w:val="24"/>
          <w:szCs w:val="24"/>
        </w:rPr>
      </w:pPr>
    </w:p>
    <w:p w:rsidRPr="00AF6307" w:rsidR="00724860" w:rsidP="00AF6307" w:rsidRDefault="00724860" w14:paraId="6529D84C" w14:textId="173E8AB1">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Uue sõnastuse kohaselt on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ülesanne korraldada lisaks raamatukogutöötajate täienduskoolitustele ka nende kutsekoolitust. </w:t>
      </w:r>
      <w:proofErr w:type="spellStart"/>
      <w:r w:rsidRPr="00AF6307" w:rsidR="00FB000C">
        <w:rPr>
          <w:rFonts w:ascii="Times New Roman" w:hAnsi="Times New Roman"/>
          <w:sz w:val="24"/>
          <w:szCs w:val="24"/>
        </w:rPr>
        <w:t>RaRa</w:t>
      </w:r>
      <w:proofErr w:type="spellEnd"/>
      <w:r w:rsidRPr="00AF6307" w:rsidR="00FB000C">
        <w:rPr>
          <w:rFonts w:ascii="Times New Roman" w:hAnsi="Times New Roman"/>
          <w:sz w:val="24"/>
          <w:szCs w:val="24"/>
        </w:rPr>
        <w:t xml:space="preserve"> alustas raamatukogutöötajate kutsekoolituse</w:t>
      </w:r>
      <w:r w:rsidRPr="00AF6307" w:rsidR="00FB000C">
        <w:rPr>
          <w:rStyle w:val="Allmrkuseviide"/>
          <w:rFonts w:ascii="Times New Roman" w:hAnsi="Times New Roman"/>
          <w:sz w:val="24"/>
          <w:szCs w:val="24"/>
        </w:rPr>
        <w:footnoteReference w:id="56"/>
      </w:r>
      <w:r w:rsidRPr="00AF6307" w:rsidR="00FB000C">
        <w:rPr>
          <w:rFonts w:ascii="Times New Roman" w:hAnsi="Times New Roman"/>
          <w:sz w:val="24"/>
          <w:szCs w:val="24"/>
        </w:rPr>
        <w:t xml:space="preserve"> pakkumist juba 2006. aastal ehk tegemist ei ole </w:t>
      </w:r>
      <w:proofErr w:type="spellStart"/>
      <w:r w:rsidRPr="00AF6307" w:rsidR="00FB000C">
        <w:rPr>
          <w:rFonts w:ascii="Times New Roman" w:hAnsi="Times New Roman"/>
          <w:sz w:val="24"/>
          <w:szCs w:val="24"/>
        </w:rPr>
        <w:t>RaRa-le</w:t>
      </w:r>
      <w:proofErr w:type="spellEnd"/>
      <w:r w:rsidRPr="00AF6307" w:rsidR="00FB000C">
        <w:rPr>
          <w:rFonts w:ascii="Times New Roman" w:hAnsi="Times New Roman"/>
          <w:sz w:val="24"/>
          <w:szCs w:val="24"/>
        </w:rPr>
        <w:t xml:space="preserve"> uue ülesande andmisega, vaid ERRS-i ajakohastamisega.</w:t>
      </w:r>
    </w:p>
    <w:p w:rsidRPr="00AF6307" w:rsidR="00FB000C" w:rsidP="00AF6307" w:rsidRDefault="00FB000C" w14:paraId="509F1EEA" w14:textId="77777777">
      <w:pPr>
        <w:autoSpaceDE w:val="0"/>
        <w:autoSpaceDN w:val="0"/>
        <w:adjustRightInd w:val="0"/>
        <w:spacing w:after="0" w:line="240" w:lineRule="auto"/>
        <w:contextualSpacing/>
        <w:jc w:val="both"/>
        <w:rPr>
          <w:rFonts w:ascii="Times New Roman" w:hAnsi="Times New Roman"/>
          <w:sz w:val="24"/>
          <w:szCs w:val="24"/>
        </w:rPr>
      </w:pPr>
    </w:p>
    <w:p w:rsidRPr="00AF6307" w:rsidR="00724860" w:rsidP="00AF6307" w:rsidRDefault="00FB000C" w14:paraId="2B0BB5BD" w14:textId="441502AD">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Mis puudutab teadus-, arendus- ja koostööprogrammide algatamist, siis </w:t>
      </w:r>
      <w:r w:rsidRPr="00AF6307" w:rsidR="00EE1081">
        <w:rPr>
          <w:rFonts w:ascii="Times New Roman" w:hAnsi="Times New Roman"/>
          <w:sz w:val="24"/>
          <w:szCs w:val="24"/>
        </w:rPr>
        <w:t>kõnealune t</w:t>
      </w:r>
      <w:r w:rsidRPr="00AF6307" w:rsidR="00724860">
        <w:rPr>
          <w:rFonts w:ascii="Times New Roman" w:hAnsi="Times New Roman"/>
          <w:sz w:val="24"/>
          <w:szCs w:val="24"/>
        </w:rPr>
        <w:t xml:space="preserve">äiendus rõhutab </w:t>
      </w:r>
      <w:proofErr w:type="spellStart"/>
      <w:r w:rsidRPr="00AF6307" w:rsidR="00724860">
        <w:rPr>
          <w:rFonts w:ascii="Times New Roman" w:hAnsi="Times New Roman"/>
          <w:sz w:val="24"/>
          <w:szCs w:val="24"/>
        </w:rPr>
        <w:t>RaRa</w:t>
      </w:r>
      <w:proofErr w:type="spellEnd"/>
      <w:r w:rsidRPr="00AF6307" w:rsidR="00724860">
        <w:rPr>
          <w:rFonts w:ascii="Times New Roman" w:hAnsi="Times New Roman"/>
          <w:sz w:val="24"/>
          <w:szCs w:val="24"/>
        </w:rPr>
        <w:t xml:space="preserve"> aktiivset rolli mitte ainult osalejana, vaid ka </w:t>
      </w:r>
      <w:proofErr w:type="spellStart"/>
      <w:r w:rsidRPr="00AF6307" w:rsidR="00EE1081">
        <w:rPr>
          <w:rFonts w:ascii="Times New Roman" w:hAnsi="Times New Roman"/>
          <w:sz w:val="24"/>
          <w:szCs w:val="24"/>
        </w:rPr>
        <w:t>käivitajana</w:t>
      </w:r>
      <w:proofErr w:type="spellEnd"/>
      <w:r w:rsidRPr="00AF6307" w:rsidR="00724860">
        <w:rPr>
          <w:rFonts w:ascii="Times New Roman" w:hAnsi="Times New Roman"/>
          <w:sz w:val="24"/>
          <w:szCs w:val="24"/>
        </w:rPr>
        <w:t xml:space="preserve">, võimaldades tal </w:t>
      </w:r>
      <w:r w:rsidRPr="00AF6307" w:rsidR="00724860">
        <w:rPr>
          <w:rFonts w:ascii="Times New Roman" w:hAnsi="Times New Roman"/>
          <w:sz w:val="24"/>
          <w:szCs w:val="24"/>
        </w:rPr>
        <w:t xml:space="preserve">kujundada teadus- ja arendustegevuse suundi ning edendada rahvusvahelist ja riiklikku koostööd. </w:t>
      </w:r>
      <w:proofErr w:type="spellStart"/>
      <w:r w:rsidRPr="00AF6307" w:rsidR="00724860">
        <w:rPr>
          <w:rFonts w:ascii="Times New Roman" w:hAnsi="Times New Roman"/>
          <w:sz w:val="24"/>
          <w:szCs w:val="24"/>
        </w:rPr>
        <w:t>RaRa</w:t>
      </w:r>
      <w:proofErr w:type="spellEnd"/>
      <w:r w:rsidRPr="00AF6307" w:rsidR="00724860">
        <w:rPr>
          <w:rFonts w:ascii="Times New Roman" w:hAnsi="Times New Roman"/>
          <w:sz w:val="24"/>
          <w:szCs w:val="24"/>
        </w:rPr>
        <w:t xml:space="preserve"> on koostöös erinevate asutustega algatanud ja edukalt ellu viinud või viimas mitmeid riiklikke arendusprojekte, sealhulgas krattide projektid, innovatsiooniprojekt "Raamatud liikuma", riiklik e-raamatute laenutus, </w:t>
      </w:r>
      <w:r w:rsidRPr="00AF6307" w:rsidR="00BE7E3C">
        <w:rPr>
          <w:rFonts w:ascii="Times New Roman" w:hAnsi="Times New Roman"/>
          <w:sz w:val="24"/>
          <w:szCs w:val="24"/>
        </w:rPr>
        <w:t xml:space="preserve">ühtne </w:t>
      </w:r>
      <w:r w:rsidRPr="00AF6307" w:rsidR="00724860">
        <w:rPr>
          <w:rFonts w:ascii="Times New Roman" w:hAnsi="Times New Roman"/>
          <w:sz w:val="24"/>
          <w:szCs w:val="24"/>
        </w:rPr>
        <w:t>üleriigili</w:t>
      </w:r>
      <w:r w:rsidRPr="00AF6307" w:rsidR="00BE7E3C">
        <w:rPr>
          <w:rFonts w:ascii="Times New Roman" w:hAnsi="Times New Roman"/>
          <w:sz w:val="24"/>
          <w:szCs w:val="24"/>
        </w:rPr>
        <w:t>ne</w:t>
      </w:r>
      <w:r w:rsidRPr="00AF6307" w:rsidR="00724860">
        <w:rPr>
          <w:rFonts w:ascii="Times New Roman" w:hAnsi="Times New Roman"/>
          <w:sz w:val="24"/>
          <w:szCs w:val="24"/>
        </w:rPr>
        <w:t xml:space="preserve"> raamatukogusüsteem</w:t>
      </w:r>
      <w:r w:rsidRPr="00AF6307" w:rsidR="00BE7E3C">
        <w:rPr>
          <w:rFonts w:ascii="Times New Roman" w:hAnsi="Times New Roman"/>
          <w:sz w:val="24"/>
          <w:szCs w:val="24"/>
        </w:rPr>
        <w:t xml:space="preserve"> (ehk asutatav raamatukogude andmekogu)</w:t>
      </w:r>
      <w:r w:rsidRPr="00AF6307" w:rsidR="00724860">
        <w:rPr>
          <w:rFonts w:ascii="Times New Roman" w:hAnsi="Times New Roman"/>
          <w:sz w:val="24"/>
          <w:szCs w:val="24"/>
        </w:rPr>
        <w:t>, digitaalarhiiv</w:t>
      </w:r>
      <w:r w:rsidRPr="00AF6307" w:rsidR="00BE7E3C">
        <w:rPr>
          <w:rFonts w:ascii="Times New Roman" w:hAnsi="Times New Roman"/>
          <w:sz w:val="24"/>
          <w:szCs w:val="24"/>
        </w:rPr>
        <w:t>iga</w:t>
      </w:r>
      <w:r w:rsidRPr="00AF6307" w:rsidR="00724860">
        <w:rPr>
          <w:rFonts w:ascii="Times New Roman" w:hAnsi="Times New Roman"/>
          <w:sz w:val="24"/>
          <w:szCs w:val="24"/>
        </w:rPr>
        <w:t xml:space="preserve"> DIGAR </w:t>
      </w:r>
      <w:r w:rsidRPr="00AF6307" w:rsidR="00BE7E3C">
        <w:rPr>
          <w:rFonts w:ascii="Times New Roman" w:hAnsi="Times New Roman"/>
          <w:sz w:val="24"/>
          <w:szCs w:val="24"/>
        </w:rPr>
        <w:t>seotud projektid</w:t>
      </w:r>
      <w:r w:rsidRPr="00AF6307" w:rsidR="00724860">
        <w:rPr>
          <w:rFonts w:ascii="Times New Roman" w:hAnsi="Times New Roman"/>
          <w:sz w:val="24"/>
          <w:szCs w:val="24"/>
        </w:rPr>
        <w:t>, raamatukogu</w:t>
      </w:r>
      <w:r w:rsidRPr="00AF6307" w:rsidR="00BE7E3C">
        <w:rPr>
          <w:rFonts w:ascii="Times New Roman" w:hAnsi="Times New Roman"/>
          <w:sz w:val="24"/>
          <w:szCs w:val="24"/>
        </w:rPr>
        <w:t>de</w:t>
      </w:r>
      <w:r w:rsidRPr="00AF6307" w:rsidR="00724860">
        <w:rPr>
          <w:rFonts w:ascii="Times New Roman" w:hAnsi="Times New Roman"/>
          <w:sz w:val="24"/>
          <w:szCs w:val="24"/>
        </w:rPr>
        <w:t xml:space="preserve"> juhtimistöölaud jne.</w:t>
      </w:r>
      <w:r w:rsidRPr="00AF6307" w:rsidR="00724860">
        <w:rPr>
          <w:rStyle w:val="Allmrkuseviide"/>
          <w:rFonts w:ascii="Times New Roman" w:hAnsi="Times New Roman"/>
          <w:sz w:val="24"/>
          <w:szCs w:val="24"/>
        </w:rPr>
        <w:footnoteReference w:id="57"/>
      </w:r>
    </w:p>
    <w:p w:rsidRPr="00AF6307" w:rsidR="00E63A9D" w:rsidP="00AF6307" w:rsidRDefault="00E63A9D" w14:paraId="03DCD56A" w14:textId="77777777">
      <w:pPr>
        <w:spacing w:after="0" w:line="240" w:lineRule="auto"/>
        <w:contextualSpacing/>
        <w:jc w:val="both"/>
        <w:rPr>
          <w:rFonts w:ascii="Times New Roman" w:hAnsi="Times New Roman"/>
          <w:sz w:val="24"/>
          <w:szCs w:val="24"/>
        </w:rPr>
      </w:pPr>
    </w:p>
    <w:p w:rsidRPr="00AF6307" w:rsidR="00E63A9D" w:rsidP="00AF6307" w:rsidRDefault="00E63A9D" w14:paraId="2F14D632" w14:textId="076D3605">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7</w:t>
      </w:r>
      <w:r w:rsidRPr="00AF6307">
        <w:rPr>
          <w:rFonts w:ascii="Times New Roman" w:hAnsi="Times New Roman"/>
          <w:sz w:val="24"/>
          <w:szCs w:val="24"/>
        </w:rPr>
        <w:t xml:space="preserve"> – </w:t>
      </w:r>
      <w:r w:rsidRPr="00AF6307" w:rsidR="009A1CCC">
        <w:rPr>
          <w:rFonts w:ascii="Times New Roman" w:hAnsi="Times New Roman"/>
          <w:sz w:val="24"/>
          <w:szCs w:val="24"/>
        </w:rPr>
        <w:t xml:space="preserve">ERRS </w:t>
      </w:r>
      <w:r w:rsidRPr="00AF6307" w:rsidR="009A1CCC">
        <w:rPr>
          <w:rFonts w:ascii="Times New Roman" w:hAnsi="Times New Roman"/>
          <w:sz w:val="24"/>
          <w:szCs w:val="24"/>
          <w:lang w:eastAsia="et-EE"/>
        </w:rPr>
        <w:t xml:space="preserve">§ 4 lõike 4 punkt 3 </w:t>
      </w:r>
      <w:r w:rsidRPr="00AF6307" w:rsidR="003D7795">
        <w:rPr>
          <w:rFonts w:ascii="Times New Roman" w:hAnsi="Times New Roman"/>
          <w:sz w:val="24"/>
          <w:szCs w:val="24"/>
          <w:lang w:eastAsia="et-EE"/>
        </w:rPr>
        <w:t xml:space="preserve">sõnastatakse ümber selliselt, et </w:t>
      </w:r>
      <w:proofErr w:type="spellStart"/>
      <w:r w:rsidRPr="00AF6307" w:rsidR="003D7795">
        <w:rPr>
          <w:rFonts w:ascii="Times New Roman" w:hAnsi="Times New Roman"/>
          <w:sz w:val="24"/>
          <w:szCs w:val="24"/>
          <w:lang w:eastAsia="et-EE"/>
        </w:rPr>
        <w:t>RaRa</w:t>
      </w:r>
      <w:proofErr w:type="spellEnd"/>
      <w:r w:rsidRPr="00AF6307" w:rsidR="003D7795">
        <w:rPr>
          <w:rFonts w:ascii="Times New Roman" w:hAnsi="Times New Roman"/>
          <w:sz w:val="24"/>
          <w:szCs w:val="24"/>
          <w:lang w:eastAsia="et-EE"/>
        </w:rPr>
        <w:t xml:space="preserve"> üheks ülesandeks teadus- ja arendusasutusena on </w:t>
      </w:r>
      <w:r w:rsidRPr="00AF6307" w:rsidR="003D7795">
        <w:rPr>
          <w:rFonts w:ascii="Times New Roman" w:hAnsi="Times New Roman"/>
          <w:sz w:val="24"/>
          <w:szCs w:val="24"/>
        </w:rPr>
        <w:t xml:space="preserve">infotehnoloogia arendamine </w:t>
      </w:r>
      <w:bookmarkStart w:name="_Hlk191029265" w:id="12"/>
      <w:r w:rsidRPr="00AF6307" w:rsidR="003D7795">
        <w:rPr>
          <w:rFonts w:ascii="Times New Roman" w:hAnsi="Times New Roman" w:eastAsia="Times New Roman"/>
          <w:sz w:val="24"/>
          <w:szCs w:val="24"/>
          <w:lang w:eastAsia="et-EE"/>
        </w:rPr>
        <w:t>üleriigiliste raamatukoguteenuste osutamiseks</w:t>
      </w:r>
      <w:bookmarkEnd w:id="12"/>
      <w:r w:rsidRPr="00AF6307" w:rsidR="003D7795">
        <w:rPr>
          <w:rFonts w:ascii="Times New Roman" w:hAnsi="Times New Roman" w:eastAsia="Times New Roman"/>
          <w:sz w:val="24"/>
          <w:szCs w:val="24"/>
          <w:lang w:eastAsia="et-EE"/>
        </w:rPr>
        <w:t>. Kehtivas ERRS-</w:t>
      </w:r>
      <w:proofErr w:type="spellStart"/>
      <w:r w:rsidRPr="00AF6307" w:rsidR="003D7795">
        <w:rPr>
          <w:rFonts w:ascii="Times New Roman" w:hAnsi="Times New Roman" w:eastAsia="Times New Roman"/>
          <w:sz w:val="24"/>
          <w:szCs w:val="24"/>
          <w:lang w:eastAsia="et-EE"/>
        </w:rPr>
        <w:t>is</w:t>
      </w:r>
      <w:proofErr w:type="spellEnd"/>
      <w:r w:rsidRPr="00AF6307" w:rsidR="003D7795">
        <w:rPr>
          <w:rFonts w:ascii="Times New Roman" w:hAnsi="Times New Roman" w:eastAsia="Times New Roman"/>
          <w:sz w:val="24"/>
          <w:szCs w:val="24"/>
          <w:lang w:eastAsia="et-EE"/>
        </w:rPr>
        <w:t xml:space="preserve"> viidatakse kõnealuses sättes infotehnoloogia arendamisele </w:t>
      </w:r>
      <w:r w:rsidRPr="00AF6307" w:rsidR="00860736">
        <w:rPr>
          <w:rFonts w:ascii="Times New Roman" w:hAnsi="Times New Roman" w:eastAsia="Times New Roman"/>
          <w:sz w:val="24"/>
          <w:szCs w:val="24"/>
          <w:lang w:eastAsia="et-EE"/>
        </w:rPr>
        <w:t xml:space="preserve">üksnes </w:t>
      </w:r>
      <w:proofErr w:type="spellStart"/>
      <w:r w:rsidRPr="00AF6307" w:rsidR="003D7795">
        <w:rPr>
          <w:rFonts w:ascii="Times New Roman" w:hAnsi="Times New Roman"/>
          <w:sz w:val="24"/>
          <w:szCs w:val="24"/>
          <w:lang w:eastAsia="et-EE"/>
        </w:rPr>
        <w:t>RaRa</w:t>
      </w:r>
      <w:proofErr w:type="spellEnd"/>
      <w:r w:rsidRPr="00AF6307" w:rsidR="00860736">
        <w:rPr>
          <w:rFonts w:ascii="Times New Roman" w:hAnsi="Times New Roman"/>
          <w:sz w:val="24"/>
          <w:szCs w:val="24"/>
          <w:lang w:eastAsia="et-EE"/>
        </w:rPr>
        <w:t xml:space="preserve"> enda</w:t>
      </w:r>
      <w:r w:rsidRPr="00AF6307" w:rsidR="009A1CCC">
        <w:rPr>
          <w:rFonts w:ascii="Times New Roman" w:hAnsi="Times New Roman"/>
          <w:sz w:val="24"/>
          <w:szCs w:val="24"/>
        </w:rPr>
        <w:t xml:space="preserve"> infovara </w:t>
      </w:r>
      <w:proofErr w:type="spellStart"/>
      <w:r w:rsidRPr="00AF6307" w:rsidR="009A1CCC">
        <w:rPr>
          <w:rFonts w:ascii="Times New Roman" w:hAnsi="Times New Roman"/>
          <w:sz w:val="24"/>
          <w:szCs w:val="24"/>
        </w:rPr>
        <w:t>üldkättesaadavaks</w:t>
      </w:r>
      <w:proofErr w:type="spellEnd"/>
      <w:r w:rsidRPr="00AF6307" w:rsidR="009A1CCC">
        <w:rPr>
          <w:rFonts w:ascii="Times New Roman" w:hAnsi="Times New Roman"/>
          <w:sz w:val="24"/>
          <w:szCs w:val="24"/>
        </w:rPr>
        <w:t xml:space="preserve"> tegemise</w:t>
      </w:r>
      <w:r w:rsidRPr="00AF6307" w:rsidR="003D7795">
        <w:rPr>
          <w:rFonts w:ascii="Times New Roman" w:hAnsi="Times New Roman"/>
          <w:sz w:val="24"/>
          <w:szCs w:val="24"/>
        </w:rPr>
        <w:t xml:space="preserve"> eesmärgil</w:t>
      </w:r>
      <w:r w:rsidRPr="00AF6307" w:rsidR="00860736">
        <w:rPr>
          <w:rFonts w:ascii="Times New Roman" w:hAnsi="Times New Roman"/>
          <w:sz w:val="24"/>
          <w:szCs w:val="24"/>
        </w:rPr>
        <w:t xml:space="preserve">. Muudatus kajastab </w:t>
      </w:r>
      <w:proofErr w:type="spellStart"/>
      <w:r w:rsidRPr="00AF6307" w:rsidR="00860736">
        <w:rPr>
          <w:rFonts w:ascii="Times New Roman" w:hAnsi="Times New Roman"/>
          <w:sz w:val="24"/>
          <w:szCs w:val="24"/>
        </w:rPr>
        <w:t>RaRa</w:t>
      </w:r>
      <w:proofErr w:type="spellEnd"/>
      <w:r w:rsidRPr="00AF6307" w:rsidR="00860736">
        <w:rPr>
          <w:rFonts w:ascii="Times New Roman" w:hAnsi="Times New Roman"/>
          <w:sz w:val="24"/>
          <w:szCs w:val="24"/>
        </w:rPr>
        <w:t xml:space="preserve"> suurenenud rolli </w:t>
      </w:r>
      <w:r w:rsidRPr="00AF6307" w:rsidR="004C2A2F">
        <w:rPr>
          <w:rFonts w:ascii="Times New Roman" w:hAnsi="Times New Roman"/>
          <w:sz w:val="24"/>
          <w:szCs w:val="24"/>
        </w:rPr>
        <w:t xml:space="preserve">kogu </w:t>
      </w:r>
      <w:r w:rsidRPr="00AF6307" w:rsidR="00860736">
        <w:rPr>
          <w:rFonts w:ascii="Times New Roman" w:hAnsi="Times New Roman"/>
          <w:sz w:val="24"/>
          <w:szCs w:val="24"/>
        </w:rPr>
        <w:t>valdkond</w:t>
      </w:r>
      <w:r w:rsidRPr="00AF6307" w:rsidR="004C2A2F">
        <w:rPr>
          <w:rFonts w:ascii="Times New Roman" w:hAnsi="Times New Roman"/>
          <w:sz w:val="24"/>
          <w:szCs w:val="24"/>
        </w:rPr>
        <w:t>a hõlmava</w:t>
      </w:r>
      <w:r w:rsidRPr="00AF6307" w:rsidR="00860736">
        <w:rPr>
          <w:rFonts w:ascii="Times New Roman" w:hAnsi="Times New Roman"/>
          <w:sz w:val="24"/>
          <w:szCs w:val="24"/>
        </w:rPr>
        <w:t xml:space="preserve"> teadus- ja arendusasutusena. </w:t>
      </w:r>
      <w:r w:rsidRPr="00AF6307" w:rsidR="004C2A2F">
        <w:rPr>
          <w:rFonts w:ascii="Times New Roman" w:hAnsi="Times New Roman"/>
          <w:sz w:val="24"/>
          <w:szCs w:val="24"/>
        </w:rPr>
        <w:t xml:space="preserve">Näiteks on </w:t>
      </w:r>
      <w:proofErr w:type="spellStart"/>
      <w:r w:rsidRPr="00AF6307" w:rsidR="00860736">
        <w:rPr>
          <w:rFonts w:ascii="Times New Roman" w:hAnsi="Times New Roman"/>
          <w:sz w:val="24"/>
          <w:szCs w:val="24"/>
        </w:rPr>
        <w:t>RaRa</w:t>
      </w:r>
      <w:proofErr w:type="spellEnd"/>
      <w:r w:rsidRPr="00AF6307" w:rsidR="00860736">
        <w:rPr>
          <w:rFonts w:ascii="Times New Roman" w:hAnsi="Times New Roman"/>
          <w:sz w:val="24"/>
          <w:szCs w:val="24"/>
        </w:rPr>
        <w:t xml:space="preserve"> loonud üle-eestilise laenutusplatvormi Minu Raamatukogu (MIRKO)</w:t>
      </w:r>
      <w:r w:rsidRPr="00AF6307" w:rsidR="004C2A2F">
        <w:rPr>
          <w:rStyle w:val="Allmrkuseviide"/>
          <w:rFonts w:ascii="Times New Roman" w:hAnsi="Times New Roman"/>
          <w:sz w:val="24"/>
          <w:szCs w:val="24"/>
        </w:rPr>
        <w:footnoteReference w:id="58"/>
      </w:r>
      <w:r w:rsidRPr="00AF6307" w:rsidR="004C2A2F">
        <w:rPr>
          <w:rFonts w:ascii="Times New Roman" w:hAnsi="Times New Roman"/>
          <w:sz w:val="24"/>
          <w:szCs w:val="24"/>
        </w:rPr>
        <w:t xml:space="preserve">, millesse panustab oma kogudega 88 raamatukogu üle Eesti. Samuti on </w:t>
      </w:r>
      <w:proofErr w:type="spellStart"/>
      <w:r w:rsidRPr="00AF6307" w:rsidR="004C2A2F">
        <w:rPr>
          <w:rFonts w:ascii="Times New Roman" w:hAnsi="Times New Roman"/>
          <w:sz w:val="24"/>
          <w:szCs w:val="24"/>
        </w:rPr>
        <w:t>RaRa</w:t>
      </w:r>
      <w:proofErr w:type="spellEnd"/>
      <w:r w:rsidRPr="00AF6307" w:rsidR="004C2A2F">
        <w:rPr>
          <w:rFonts w:ascii="Times New Roman" w:hAnsi="Times New Roman"/>
          <w:sz w:val="24"/>
          <w:szCs w:val="24"/>
        </w:rPr>
        <w:t xml:space="preserve"> kaasvastutava töötlejana seotud asutatava raamatukogude andmekoguga, millega oodatakse liituma kõiki Eesti raamatukogusid.</w:t>
      </w:r>
    </w:p>
    <w:p w:rsidRPr="00AF6307" w:rsidR="00E63A9D" w:rsidP="00AF6307" w:rsidRDefault="00E63A9D" w14:paraId="4FC2AAD8" w14:textId="77777777">
      <w:pPr>
        <w:spacing w:after="0" w:line="240" w:lineRule="auto"/>
        <w:contextualSpacing/>
        <w:jc w:val="both"/>
        <w:rPr>
          <w:rFonts w:ascii="Times New Roman" w:hAnsi="Times New Roman"/>
          <w:sz w:val="24"/>
          <w:szCs w:val="24"/>
        </w:rPr>
      </w:pPr>
    </w:p>
    <w:p w:rsidRPr="00AF6307" w:rsidR="00E63A9D" w:rsidP="00AF6307" w:rsidRDefault="00E63A9D" w14:paraId="61F82EC9" w14:textId="5D05A766">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8</w:t>
      </w:r>
      <w:r w:rsidRPr="00AF6307">
        <w:rPr>
          <w:rFonts w:ascii="Times New Roman" w:hAnsi="Times New Roman"/>
          <w:sz w:val="24"/>
          <w:szCs w:val="24"/>
        </w:rPr>
        <w:t xml:space="preserve"> – </w:t>
      </w:r>
      <w:proofErr w:type="spellStart"/>
      <w:r w:rsidRPr="00AF6307" w:rsidR="004C2A2F">
        <w:rPr>
          <w:rFonts w:ascii="Times New Roman" w:hAnsi="Times New Roman"/>
          <w:sz w:val="24"/>
          <w:szCs w:val="24"/>
        </w:rPr>
        <w:t>RaRa</w:t>
      </w:r>
      <w:proofErr w:type="spellEnd"/>
      <w:r w:rsidRPr="00AF6307" w:rsidR="004C2A2F">
        <w:rPr>
          <w:rFonts w:ascii="Times New Roman" w:hAnsi="Times New Roman"/>
          <w:sz w:val="24"/>
          <w:szCs w:val="24"/>
        </w:rPr>
        <w:t xml:space="preserve"> ülesandeid puudutavat </w:t>
      </w:r>
      <w:r w:rsidRPr="00AF6307" w:rsidR="004C2A2F">
        <w:rPr>
          <w:rFonts w:ascii="Times New Roman" w:hAnsi="Times New Roman"/>
          <w:sz w:val="24"/>
          <w:szCs w:val="24"/>
          <w:lang w:eastAsia="et-EE"/>
        </w:rPr>
        <w:t xml:space="preserve">ERRS § 4 täiendatakse lõikega 6, mille kohaselt </w:t>
      </w:r>
      <w:r w:rsidRPr="00AF6307" w:rsidR="004C2A2F">
        <w:rPr>
          <w:rFonts w:ascii="Times New Roman" w:hAnsi="Times New Roman"/>
          <w:sz w:val="24"/>
          <w:szCs w:val="24"/>
        </w:rPr>
        <w:t xml:space="preserve">kasutab </w:t>
      </w:r>
      <w:proofErr w:type="spellStart"/>
      <w:r w:rsidRPr="00AF6307" w:rsidR="004C2A2F">
        <w:rPr>
          <w:rFonts w:ascii="Times New Roman" w:hAnsi="Times New Roman"/>
          <w:sz w:val="24"/>
          <w:szCs w:val="24"/>
        </w:rPr>
        <w:t>RaRa</w:t>
      </w:r>
      <w:proofErr w:type="spellEnd"/>
      <w:r w:rsidRPr="00AF6307" w:rsidR="004C2A2F">
        <w:rPr>
          <w:rFonts w:ascii="Times New Roman" w:hAnsi="Times New Roman"/>
          <w:sz w:val="24"/>
          <w:szCs w:val="24"/>
        </w:rPr>
        <w:t xml:space="preserve"> ERRS-ist, muudest õigusaktidest ja </w:t>
      </w:r>
      <w:proofErr w:type="spellStart"/>
      <w:r w:rsidRPr="00AF6307" w:rsidR="004C2A2F">
        <w:rPr>
          <w:rFonts w:ascii="Times New Roman" w:hAnsi="Times New Roman"/>
          <w:sz w:val="24"/>
          <w:szCs w:val="24"/>
        </w:rPr>
        <w:t>RaRa</w:t>
      </w:r>
      <w:proofErr w:type="spellEnd"/>
      <w:r w:rsidRPr="00AF6307" w:rsidR="004C2A2F">
        <w:rPr>
          <w:rFonts w:ascii="Times New Roman" w:hAnsi="Times New Roman"/>
          <w:sz w:val="24"/>
          <w:szCs w:val="24"/>
        </w:rPr>
        <w:t xml:space="preserve"> põhikirjast tulenevate ülesannete elektrooniliseks täitmiseks raamatukogude andmekogu.</w:t>
      </w:r>
      <w:r w:rsidRPr="00AF6307" w:rsidR="004C2A2F">
        <w:rPr>
          <w:rFonts w:ascii="Times New Roman" w:hAnsi="Times New Roman"/>
          <w:sz w:val="24"/>
          <w:szCs w:val="24"/>
          <w:lang w:eastAsia="et-EE"/>
        </w:rPr>
        <w:t xml:space="preserve"> </w:t>
      </w:r>
      <w:r w:rsidRPr="00AF6307" w:rsidR="00CE4F48">
        <w:rPr>
          <w:rFonts w:ascii="Times New Roman" w:hAnsi="Times New Roman"/>
          <w:sz w:val="24"/>
          <w:szCs w:val="24"/>
          <w:lang w:eastAsia="et-EE"/>
        </w:rPr>
        <w:t xml:space="preserve">Sarnane säte on kavandatud ka </w:t>
      </w:r>
      <w:proofErr w:type="spellStart"/>
      <w:r w:rsidRPr="00AF6307" w:rsidR="00CE4F48">
        <w:rPr>
          <w:rFonts w:ascii="Times New Roman" w:hAnsi="Times New Roman"/>
          <w:sz w:val="24"/>
          <w:szCs w:val="24"/>
          <w:lang w:eastAsia="et-EE"/>
        </w:rPr>
        <w:t>RaRS</w:t>
      </w:r>
      <w:proofErr w:type="spellEnd"/>
      <w:r w:rsidRPr="00AF6307" w:rsidR="00CE4F48">
        <w:rPr>
          <w:rFonts w:ascii="Times New Roman" w:hAnsi="Times New Roman"/>
          <w:sz w:val="24"/>
          <w:szCs w:val="24"/>
          <w:lang w:eastAsia="et-EE"/>
        </w:rPr>
        <w:t xml:space="preserve">-i (vt eelnõu § 31 punktiga 2 </w:t>
      </w:r>
      <w:proofErr w:type="spellStart"/>
      <w:r w:rsidRPr="00AF6307" w:rsidR="00CE4F48">
        <w:rPr>
          <w:rFonts w:ascii="Times New Roman" w:hAnsi="Times New Roman"/>
          <w:sz w:val="24"/>
          <w:szCs w:val="24"/>
          <w:lang w:eastAsia="et-EE"/>
        </w:rPr>
        <w:t>RaRS</w:t>
      </w:r>
      <w:proofErr w:type="spellEnd"/>
      <w:r w:rsidRPr="00AF6307" w:rsidR="00CE4F48">
        <w:rPr>
          <w:rFonts w:ascii="Times New Roman" w:hAnsi="Times New Roman"/>
          <w:sz w:val="24"/>
          <w:szCs w:val="24"/>
          <w:lang w:eastAsia="et-EE"/>
        </w:rPr>
        <w:t>-i lisatavat § 10</w:t>
      </w:r>
      <w:r w:rsidRPr="00AF6307" w:rsidR="00CE4F48">
        <w:rPr>
          <w:rFonts w:ascii="Times New Roman" w:hAnsi="Times New Roman"/>
          <w:sz w:val="24"/>
          <w:szCs w:val="24"/>
          <w:vertAlign w:val="superscript"/>
          <w:lang w:eastAsia="et-EE"/>
        </w:rPr>
        <w:t>1</w:t>
      </w:r>
      <w:r w:rsidRPr="00AF6307" w:rsidR="00CE4F48">
        <w:rPr>
          <w:rFonts w:ascii="Times New Roman" w:hAnsi="Times New Roman"/>
          <w:sz w:val="24"/>
          <w:szCs w:val="24"/>
          <w:lang w:eastAsia="et-EE"/>
        </w:rPr>
        <w:t xml:space="preserve"> lõiget 1). Seega on raamatukogude andmekogu kasutamine </w:t>
      </w:r>
      <w:proofErr w:type="spellStart"/>
      <w:r w:rsidRPr="00AF6307" w:rsidR="00CE4F48">
        <w:rPr>
          <w:rFonts w:ascii="Times New Roman" w:hAnsi="Times New Roman"/>
          <w:sz w:val="24"/>
          <w:szCs w:val="24"/>
          <w:lang w:eastAsia="et-EE"/>
        </w:rPr>
        <w:t>RaRa-le</w:t>
      </w:r>
      <w:proofErr w:type="spellEnd"/>
      <w:r w:rsidRPr="00AF6307" w:rsidR="00CE4F48">
        <w:rPr>
          <w:rFonts w:ascii="Times New Roman" w:hAnsi="Times New Roman"/>
          <w:sz w:val="24"/>
          <w:szCs w:val="24"/>
          <w:lang w:eastAsia="et-EE"/>
        </w:rPr>
        <w:t xml:space="preserve"> ja rahvaraamatukogudele kohustuslik. Muud tüüpi raamatukogud (näiteks </w:t>
      </w:r>
      <w:r w:rsidRPr="00AF6307" w:rsidR="00CE4F48">
        <w:rPr>
          <w:rFonts w:ascii="Times New Roman" w:hAnsi="Times New Roman"/>
          <w:sz w:val="24"/>
          <w:szCs w:val="24"/>
        </w:rPr>
        <w:t>teadus- ja erialaraamatukogud ning kooliraamatukogud</w:t>
      </w:r>
      <w:r w:rsidRPr="00AF6307" w:rsidR="00CE4F48">
        <w:rPr>
          <w:rFonts w:ascii="Times New Roman" w:hAnsi="Times New Roman"/>
          <w:sz w:val="24"/>
          <w:szCs w:val="24"/>
          <w:lang w:eastAsia="et-EE"/>
        </w:rPr>
        <w:t>) saavad andmekoguga liituda soovi korral.</w:t>
      </w:r>
      <w:r w:rsidRPr="00AF6307" w:rsidR="00877E1F">
        <w:rPr>
          <w:rFonts w:ascii="Times New Roman" w:hAnsi="Times New Roman"/>
          <w:sz w:val="24"/>
          <w:szCs w:val="24"/>
          <w:lang w:eastAsia="et-EE"/>
        </w:rPr>
        <w:t xml:space="preserve"> </w:t>
      </w:r>
      <w:r w:rsidRPr="00AF6307" w:rsidR="00877E1F">
        <w:rPr>
          <w:rFonts w:ascii="Times New Roman" w:hAnsi="Times New Roman"/>
          <w:sz w:val="24"/>
          <w:szCs w:val="24"/>
        </w:rPr>
        <w:t>Kõnealune eelnõu punkt on kavandatud jõustuma 2027. aasta 1. jaanuaril koos teiste raamatukogude andmekogu puudutavate sätetega.</w:t>
      </w:r>
    </w:p>
    <w:p w:rsidRPr="00AF6307" w:rsidR="00E63A9D" w:rsidP="00AF6307" w:rsidRDefault="00E63A9D" w14:paraId="726BFCE0" w14:textId="77777777">
      <w:pPr>
        <w:spacing w:after="0" w:line="240" w:lineRule="auto"/>
        <w:contextualSpacing/>
        <w:jc w:val="both"/>
        <w:rPr>
          <w:rFonts w:ascii="Times New Roman" w:hAnsi="Times New Roman"/>
          <w:sz w:val="24"/>
          <w:szCs w:val="24"/>
        </w:rPr>
      </w:pPr>
    </w:p>
    <w:p w:rsidRPr="00AF6307" w:rsidR="005E70B7" w:rsidP="00AF6307" w:rsidRDefault="00E63A9D" w14:paraId="5A35DD77" w14:textId="00AB5BD1">
      <w:pPr>
        <w:spacing w:after="0" w:line="240" w:lineRule="auto"/>
        <w:contextualSpacing/>
        <w:jc w:val="both"/>
        <w:rPr>
          <w:rFonts w:ascii="Times New Roman" w:hAnsi="Times New Roman"/>
          <w:sz w:val="24"/>
          <w:szCs w:val="24"/>
          <w:lang w:eastAsia="et-EE"/>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9</w:t>
      </w:r>
      <w:r w:rsidRPr="00AF6307">
        <w:rPr>
          <w:rFonts w:ascii="Times New Roman" w:hAnsi="Times New Roman"/>
          <w:sz w:val="24"/>
          <w:szCs w:val="24"/>
        </w:rPr>
        <w:t xml:space="preserve"> – </w:t>
      </w:r>
      <w:r w:rsidRPr="00AF6307" w:rsidR="004556A4">
        <w:rPr>
          <w:rFonts w:ascii="Times New Roman" w:hAnsi="Times New Roman"/>
          <w:sz w:val="24"/>
          <w:szCs w:val="24"/>
        </w:rPr>
        <w:t xml:space="preserve">ERRS-i täiendatakse §-ga </w:t>
      </w:r>
      <w:r w:rsidRPr="00AF6307" w:rsidR="004556A4">
        <w:rPr>
          <w:rFonts w:ascii="Times New Roman" w:hAnsi="Times New Roman"/>
          <w:sz w:val="24"/>
          <w:szCs w:val="24"/>
          <w:lang w:eastAsia="et-EE"/>
        </w:rPr>
        <w:t>4</w:t>
      </w:r>
      <w:r w:rsidRPr="00AF6307" w:rsidR="004556A4">
        <w:rPr>
          <w:rFonts w:ascii="Times New Roman" w:hAnsi="Times New Roman"/>
          <w:sz w:val="24"/>
          <w:szCs w:val="24"/>
          <w:vertAlign w:val="superscript"/>
          <w:lang w:eastAsia="et-EE"/>
        </w:rPr>
        <w:t>1</w:t>
      </w:r>
      <w:r w:rsidRPr="00AF6307" w:rsidR="004556A4">
        <w:rPr>
          <w:rFonts w:ascii="Times New Roman" w:hAnsi="Times New Roman"/>
          <w:sz w:val="24"/>
          <w:szCs w:val="24"/>
          <w:lang w:eastAsia="et-EE"/>
        </w:rPr>
        <w:t xml:space="preserve">, mis puudutab riigi haldusülesannete </w:t>
      </w:r>
      <w:proofErr w:type="spellStart"/>
      <w:r w:rsidRPr="00AF6307" w:rsidR="004556A4">
        <w:rPr>
          <w:rFonts w:ascii="Times New Roman" w:hAnsi="Times New Roman"/>
          <w:sz w:val="24"/>
          <w:szCs w:val="24"/>
          <w:lang w:eastAsia="et-EE"/>
        </w:rPr>
        <w:t>RaRa-le</w:t>
      </w:r>
      <w:proofErr w:type="spellEnd"/>
      <w:r w:rsidRPr="00AF6307" w:rsidR="004556A4">
        <w:rPr>
          <w:rFonts w:ascii="Times New Roman" w:hAnsi="Times New Roman"/>
          <w:sz w:val="24"/>
          <w:szCs w:val="24"/>
          <w:lang w:eastAsia="et-EE"/>
        </w:rPr>
        <w:t xml:space="preserve"> täitmiseks volitamist. Tegemist on rahvaraamatukogude valdkonda puudutavate ülesannetega. Osaliselt on samu ülesandeid seni täitnud maakonnaraamatukogud, kuid arvestades seda, et</w:t>
      </w:r>
      <w:r w:rsidRPr="00AF6307" w:rsidR="005E70B7">
        <w:rPr>
          <w:rFonts w:ascii="Times New Roman" w:hAnsi="Times New Roman"/>
          <w:sz w:val="24"/>
          <w:szCs w:val="24"/>
          <w:lang w:eastAsia="et-EE"/>
        </w:rPr>
        <w:t xml:space="preserve"> maakonnaraamatukogude ülesanded raamatukoguteeninduse koordineerimisel on muutumatuna püsinud alates 2007. aastast, on kavas eelnõuga kõnealuste ülesannete sisu ka mõnevõrra uuendada.</w:t>
      </w:r>
    </w:p>
    <w:p w:rsidRPr="00AF6307" w:rsidR="005752B6" w:rsidP="00AF6307" w:rsidRDefault="005752B6" w14:paraId="6A0492E2" w14:textId="77777777">
      <w:pPr>
        <w:spacing w:after="0" w:line="240" w:lineRule="auto"/>
        <w:contextualSpacing/>
        <w:jc w:val="both"/>
        <w:rPr>
          <w:rFonts w:ascii="Times New Roman" w:hAnsi="Times New Roman"/>
          <w:sz w:val="24"/>
          <w:szCs w:val="24"/>
          <w:lang w:eastAsia="et-EE"/>
        </w:rPr>
      </w:pPr>
    </w:p>
    <w:p w:rsidRPr="00AF6307" w:rsidR="00F1782B" w:rsidP="00AF6307" w:rsidRDefault="005752B6" w14:paraId="4A418EF8" w14:textId="77F03F8E">
      <w:pPr>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lang w:eastAsia="et-EE"/>
        </w:rPr>
        <w:t xml:space="preserve">Kehtiva </w:t>
      </w:r>
      <w:proofErr w:type="spellStart"/>
      <w:r w:rsidRPr="00AF6307">
        <w:rPr>
          <w:rFonts w:ascii="Times New Roman" w:hAnsi="Times New Roman"/>
          <w:sz w:val="24"/>
          <w:szCs w:val="24"/>
          <w:lang w:eastAsia="et-EE"/>
        </w:rPr>
        <w:t>RaRS</w:t>
      </w:r>
      <w:proofErr w:type="spellEnd"/>
      <w:r w:rsidRPr="00AF6307">
        <w:rPr>
          <w:rFonts w:ascii="Times New Roman" w:hAnsi="Times New Roman"/>
          <w:sz w:val="24"/>
          <w:szCs w:val="24"/>
          <w:lang w:eastAsia="et-EE"/>
        </w:rPr>
        <w:t xml:space="preserve"> § 5 lõike 5 kohaselt täidab maakonnaraamatukogu järgmiseid raamatukoguteeninduse koordineerimise ülesandeid:</w:t>
      </w:r>
      <w:bookmarkStart w:name="para5lg5p1" w:id="13"/>
      <w:r w:rsidR="00755662">
        <w:rPr>
          <w:rFonts w:ascii="Times New Roman" w:hAnsi="Times New Roman"/>
          <w:sz w:val="24"/>
          <w:szCs w:val="24"/>
          <w:lang w:eastAsia="et-EE"/>
        </w:rPr>
        <w:t xml:space="preserve"> </w:t>
      </w:r>
      <w:bookmarkEnd w:id="13"/>
      <w:r w:rsidRPr="00AF6307">
        <w:rPr>
          <w:rFonts w:ascii="Times New Roman" w:hAnsi="Times New Roman"/>
          <w:sz w:val="24"/>
          <w:szCs w:val="24"/>
          <w:lang w:eastAsia="et-EE"/>
        </w:rPr>
        <w:t>1)</w:t>
      </w:r>
      <w:r w:rsidR="00755662">
        <w:rPr>
          <w:rFonts w:ascii="Times New Roman" w:hAnsi="Times New Roman"/>
          <w:sz w:val="24"/>
          <w:szCs w:val="24"/>
          <w:lang w:eastAsia="et-EE"/>
        </w:rPr>
        <w:t xml:space="preserve"> </w:t>
      </w:r>
      <w:r w:rsidRPr="00AF6307">
        <w:rPr>
          <w:rFonts w:ascii="Times New Roman" w:hAnsi="Times New Roman"/>
          <w:sz w:val="24"/>
          <w:szCs w:val="24"/>
          <w:lang w:eastAsia="et-EE"/>
        </w:rPr>
        <w:t>kogude komplekteerimine ja töötlemine; 2)</w:t>
      </w:r>
      <w:r w:rsidR="00755662">
        <w:rPr>
          <w:rFonts w:ascii="Times New Roman" w:hAnsi="Times New Roman"/>
          <w:sz w:val="24"/>
          <w:szCs w:val="24"/>
          <w:lang w:eastAsia="et-EE"/>
        </w:rPr>
        <w:t xml:space="preserve"> </w:t>
      </w:r>
      <w:r w:rsidRPr="00AF6307">
        <w:rPr>
          <w:rFonts w:ascii="Times New Roman" w:hAnsi="Times New Roman"/>
          <w:sz w:val="24"/>
          <w:szCs w:val="24"/>
          <w:lang w:eastAsia="et-EE"/>
        </w:rPr>
        <w:t>rahvaraamatukogude tegevuseks vajalike bibliograafia-, täistekst- ja muude andmebaaside loomine ja pidamine; 3)</w:t>
      </w:r>
      <w:r w:rsidR="00755662">
        <w:rPr>
          <w:rFonts w:ascii="Times New Roman" w:hAnsi="Times New Roman"/>
          <w:sz w:val="24"/>
          <w:szCs w:val="24"/>
          <w:lang w:eastAsia="et-EE"/>
        </w:rPr>
        <w:t xml:space="preserve"> </w:t>
      </w:r>
      <w:r w:rsidRPr="00AF6307">
        <w:rPr>
          <w:rFonts w:ascii="Times New Roman" w:hAnsi="Times New Roman"/>
          <w:sz w:val="24"/>
          <w:szCs w:val="24"/>
          <w:lang w:eastAsia="et-EE"/>
        </w:rPr>
        <w:t>rahvaraamatukogude statistilise aruandluse korraldamine ja tegevuse analüüsimine; 4)</w:t>
      </w:r>
      <w:r w:rsidR="00755662">
        <w:rPr>
          <w:rFonts w:ascii="Times New Roman" w:hAnsi="Times New Roman"/>
          <w:sz w:val="24"/>
          <w:szCs w:val="24"/>
          <w:lang w:eastAsia="et-EE"/>
        </w:rPr>
        <w:t xml:space="preserve"> </w:t>
      </w:r>
      <w:r w:rsidRPr="00AF6307">
        <w:rPr>
          <w:rFonts w:ascii="Times New Roman" w:hAnsi="Times New Roman"/>
          <w:sz w:val="24"/>
          <w:szCs w:val="24"/>
          <w:lang w:eastAsia="et-EE"/>
        </w:rPr>
        <w:t>erialane nõustamine ja raamatukogutöötajate täienduskoolituse korraldamine; 5)</w:t>
      </w:r>
      <w:r w:rsidR="00755662">
        <w:rPr>
          <w:rFonts w:ascii="Times New Roman" w:hAnsi="Times New Roman"/>
          <w:sz w:val="24"/>
          <w:szCs w:val="24"/>
          <w:lang w:eastAsia="et-EE"/>
        </w:rPr>
        <w:t xml:space="preserve"> </w:t>
      </w:r>
      <w:proofErr w:type="spellStart"/>
      <w:r w:rsidRPr="00AF6307">
        <w:rPr>
          <w:rFonts w:ascii="Times New Roman" w:hAnsi="Times New Roman"/>
          <w:sz w:val="24"/>
          <w:szCs w:val="24"/>
          <w:lang w:eastAsia="et-EE"/>
        </w:rPr>
        <w:t>teatmebibliograafilise</w:t>
      </w:r>
      <w:proofErr w:type="spellEnd"/>
      <w:r w:rsidRPr="00AF6307">
        <w:rPr>
          <w:rFonts w:ascii="Times New Roman" w:hAnsi="Times New Roman"/>
          <w:sz w:val="24"/>
          <w:szCs w:val="24"/>
          <w:lang w:eastAsia="et-EE"/>
        </w:rPr>
        <w:t xml:space="preserve"> töö korraldamine.</w:t>
      </w:r>
    </w:p>
    <w:p w:rsidRPr="00AF6307" w:rsidR="00F1782B" w:rsidP="00AF6307" w:rsidRDefault="00F1782B" w14:paraId="0F416A4F" w14:textId="77777777">
      <w:pPr>
        <w:spacing w:after="0" w:line="240" w:lineRule="auto"/>
        <w:contextualSpacing/>
        <w:jc w:val="both"/>
        <w:rPr>
          <w:rFonts w:ascii="Times New Roman" w:hAnsi="Times New Roman"/>
          <w:sz w:val="24"/>
          <w:szCs w:val="24"/>
          <w:lang w:eastAsia="et-EE"/>
        </w:rPr>
      </w:pPr>
    </w:p>
    <w:p w:rsidRPr="00AF6307" w:rsidR="00610344" w:rsidP="00AF6307" w:rsidRDefault="005752B6" w14:paraId="5380DE24" w14:textId="72B96C42">
      <w:pPr>
        <w:spacing w:after="0" w:line="240" w:lineRule="auto"/>
        <w:contextualSpacing/>
        <w:jc w:val="both"/>
        <w:rPr>
          <w:rFonts w:ascii="Times New Roman" w:hAnsi="Times New Roman" w:eastAsia="Times New Roman"/>
          <w:sz w:val="24"/>
          <w:szCs w:val="24"/>
        </w:rPr>
      </w:pPr>
      <w:r w:rsidRPr="00AF6307">
        <w:rPr>
          <w:rFonts w:ascii="Times New Roman" w:hAnsi="Times New Roman"/>
          <w:sz w:val="24"/>
          <w:szCs w:val="24"/>
          <w:lang w:eastAsia="et-EE"/>
        </w:rPr>
        <w:t xml:space="preserve">Eelnõu § 6 lõige 4 näeb ette, et </w:t>
      </w:r>
      <w:r w:rsidRPr="00AF6307" w:rsidR="00F1782B">
        <w:rPr>
          <w:rFonts w:ascii="Times New Roman" w:hAnsi="Times New Roman"/>
          <w:sz w:val="24"/>
          <w:szCs w:val="24"/>
          <w:lang w:eastAsia="et-EE"/>
        </w:rPr>
        <w:t xml:space="preserve">kehtiva </w:t>
      </w:r>
      <w:proofErr w:type="spellStart"/>
      <w:r w:rsidRPr="00AF6307" w:rsidR="00F1782B">
        <w:rPr>
          <w:rFonts w:ascii="Times New Roman" w:hAnsi="Times New Roman"/>
          <w:sz w:val="24"/>
          <w:szCs w:val="24"/>
          <w:lang w:eastAsia="et-EE"/>
        </w:rPr>
        <w:t>RaRS</w:t>
      </w:r>
      <w:proofErr w:type="spellEnd"/>
      <w:r w:rsidRPr="00AF6307" w:rsidR="00F1782B">
        <w:rPr>
          <w:rFonts w:ascii="Times New Roman" w:hAnsi="Times New Roman"/>
          <w:sz w:val="24"/>
          <w:szCs w:val="24"/>
          <w:lang w:eastAsia="et-EE"/>
        </w:rPr>
        <w:t xml:space="preserve"> § 5 lõike 5 </w:t>
      </w:r>
      <w:r w:rsidRPr="00AF6307">
        <w:rPr>
          <w:rFonts w:ascii="Times New Roman" w:hAnsi="Times New Roman"/>
          <w:sz w:val="24"/>
          <w:szCs w:val="24"/>
          <w:lang w:eastAsia="et-EE"/>
        </w:rPr>
        <w:t>punktides 1 ja 2 kirjeldatud ülesanded jäävad kuni 202</w:t>
      </w:r>
      <w:r w:rsidRPr="00AF6307" w:rsidR="004B13D2">
        <w:rPr>
          <w:rFonts w:ascii="Times New Roman" w:hAnsi="Times New Roman"/>
          <w:sz w:val="24"/>
          <w:szCs w:val="24"/>
          <w:lang w:eastAsia="et-EE"/>
        </w:rPr>
        <w:t>6</w:t>
      </w:r>
      <w:r w:rsidRPr="00AF6307">
        <w:rPr>
          <w:rFonts w:ascii="Times New Roman" w:hAnsi="Times New Roman"/>
          <w:sz w:val="24"/>
          <w:szCs w:val="24"/>
          <w:lang w:eastAsia="et-EE"/>
        </w:rPr>
        <w:t xml:space="preserve">. aasta </w:t>
      </w:r>
      <w:r w:rsidRPr="00AF6307" w:rsidR="004B13D2">
        <w:rPr>
          <w:rFonts w:ascii="Times New Roman" w:hAnsi="Times New Roman"/>
          <w:sz w:val="24"/>
          <w:szCs w:val="24"/>
          <w:lang w:eastAsia="et-EE"/>
        </w:rPr>
        <w:t>lõpuni</w:t>
      </w:r>
      <w:r w:rsidRPr="00AF6307">
        <w:rPr>
          <w:rFonts w:ascii="Times New Roman" w:hAnsi="Times New Roman"/>
          <w:sz w:val="24"/>
          <w:szCs w:val="24"/>
          <w:lang w:eastAsia="et-EE"/>
        </w:rPr>
        <w:t xml:space="preserve"> maakonnaraamatukogude täita</w:t>
      </w:r>
      <w:r w:rsidRPr="00AF6307" w:rsidR="00F1782B">
        <w:rPr>
          <w:rFonts w:ascii="Times New Roman" w:hAnsi="Times New Roman"/>
          <w:sz w:val="24"/>
          <w:szCs w:val="24"/>
          <w:lang w:eastAsia="et-EE"/>
        </w:rPr>
        <w:t>, misjärel võtab</w:t>
      </w:r>
      <w:r w:rsidRPr="00AF6307">
        <w:rPr>
          <w:rFonts w:ascii="Times New Roman" w:hAnsi="Times New Roman"/>
          <w:sz w:val="24"/>
          <w:szCs w:val="24"/>
          <w:lang w:eastAsia="et-EE"/>
        </w:rPr>
        <w:t xml:space="preserve"> </w:t>
      </w:r>
      <w:r w:rsidRPr="00AF6307" w:rsidR="00F1782B">
        <w:rPr>
          <w:rFonts w:ascii="Times New Roman" w:hAnsi="Times New Roman"/>
          <w:sz w:val="24"/>
          <w:szCs w:val="24"/>
          <w:lang w:eastAsia="et-EE"/>
        </w:rPr>
        <w:t xml:space="preserve">vastavalt eelnõu § 29 punktile 10 </w:t>
      </w:r>
      <w:proofErr w:type="spellStart"/>
      <w:r w:rsidRPr="00AF6307" w:rsidR="00F1782B">
        <w:rPr>
          <w:rFonts w:ascii="Times New Roman" w:hAnsi="Times New Roman"/>
          <w:sz w:val="24"/>
          <w:szCs w:val="24"/>
          <w:lang w:eastAsia="et-EE"/>
        </w:rPr>
        <w:t>RaRa</w:t>
      </w:r>
      <w:proofErr w:type="spellEnd"/>
      <w:r w:rsidRPr="00AF6307" w:rsidR="00F1782B">
        <w:rPr>
          <w:rFonts w:ascii="Times New Roman" w:hAnsi="Times New Roman"/>
          <w:sz w:val="24"/>
          <w:szCs w:val="24"/>
          <w:lang w:eastAsia="et-EE"/>
        </w:rPr>
        <w:t xml:space="preserve"> komplekteerimisülesande üle, kuid andmebaaside loomise ja pidamisega seonduvat senisel kujul mitte. </w:t>
      </w:r>
      <w:r w:rsidRPr="00AF6307" w:rsidR="00F1782B">
        <w:rPr>
          <w:rFonts w:ascii="Times New Roman" w:hAnsi="Times New Roman" w:eastAsia="Times New Roman"/>
          <w:sz w:val="24"/>
          <w:szCs w:val="24"/>
        </w:rPr>
        <w:t xml:space="preserve">Maakonnaraamatukogud on küll loonud ja haldavad kodulooandmebaasi, kuid enamasti tegelevad sellega raamatukogutöötajad, kellele riigieelarvest finantseeritavat töötasu ei maksta. Seega on siin tegemist pigem </w:t>
      </w:r>
      <w:r w:rsidRPr="00AF6307" w:rsidR="00F1782B">
        <w:rPr>
          <w:rFonts w:ascii="Times New Roman" w:hAnsi="Times New Roman" w:eastAsia="Times New Roman"/>
          <w:sz w:val="24"/>
          <w:szCs w:val="24"/>
        </w:rPr>
        <w:t>rahvaraamatukogude koostööga, mitte riikliku ülesandega, mis vajaks keskset koordineerimist ja toetamist.</w:t>
      </w:r>
    </w:p>
    <w:p w:rsidRPr="00AF6307" w:rsidR="00610344" w:rsidP="00AF6307" w:rsidRDefault="00610344" w14:paraId="7E68A663" w14:textId="77777777">
      <w:pPr>
        <w:spacing w:after="0" w:line="240" w:lineRule="auto"/>
        <w:contextualSpacing/>
        <w:jc w:val="both"/>
        <w:rPr>
          <w:rFonts w:ascii="Times New Roman" w:hAnsi="Times New Roman" w:eastAsia="Times New Roman"/>
          <w:sz w:val="24"/>
          <w:szCs w:val="24"/>
        </w:rPr>
      </w:pPr>
    </w:p>
    <w:p w:rsidRPr="00AF6307" w:rsidR="00610344" w:rsidP="00AF6307" w:rsidRDefault="00610344" w14:paraId="7D8053B8" w14:textId="38DB4F97">
      <w:pPr>
        <w:spacing w:after="0" w:line="240" w:lineRule="auto"/>
        <w:contextualSpacing/>
        <w:jc w:val="both"/>
        <w:rPr>
          <w:rFonts w:ascii="Times New Roman" w:hAnsi="Times New Roman"/>
          <w:sz w:val="24"/>
          <w:szCs w:val="24"/>
          <w:lang w:eastAsia="et-EE"/>
        </w:rPr>
      </w:pPr>
      <w:r w:rsidRPr="00AF6307">
        <w:rPr>
          <w:rFonts w:ascii="Times New Roman" w:hAnsi="Times New Roman" w:eastAsia="Times New Roman"/>
          <w:sz w:val="24"/>
          <w:szCs w:val="24"/>
        </w:rPr>
        <w:t xml:space="preserve">Kehtiva </w:t>
      </w:r>
      <w:proofErr w:type="spellStart"/>
      <w:r w:rsidRPr="00AF6307">
        <w:rPr>
          <w:rFonts w:ascii="Times New Roman" w:hAnsi="Times New Roman" w:eastAsia="Times New Roman"/>
          <w:sz w:val="24"/>
          <w:szCs w:val="24"/>
        </w:rPr>
        <w:t>RaRS</w:t>
      </w:r>
      <w:proofErr w:type="spellEnd"/>
      <w:r w:rsidRPr="00AF6307">
        <w:rPr>
          <w:rFonts w:ascii="Times New Roman" w:hAnsi="Times New Roman" w:eastAsia="Times New Roman"/>
          <w:sz w:val="24"/>
          <w:szCs w:val="24"/>
        </w:rPr>
        <w:t xml:space="preserve"> § 5 lõike 5 p</w:t>
      </w:r>
      <w:r w:rsidRPr="00AF6307" w:rsidR="00F1782B">
        <w:rPr>
          <w:rFonts w:ascii="Times New Roman" w:hAnsi="Times New Roman" w:eastAsia="Times New Roman"/>
          <w:sz w:val="24"/>
          <w:szCs w:val="24"/>
        </w:rPr>
        <w:t xml:space="preserve">unktides </w:t>
      </w:r>
      <w:r w:rsidRPr="00AF6307">
        <w:rPr>
          <w:rFonts w:ascii="Times New Roman" w:hAnsi="Times New Roman" w:eastAsia="Times New Roman"/>
          <w:sz w:val="24"/>
          <w:szCs w:val="24"/>
        </w:rPr>
        <w:t xml:space="preserve">3 ja 4 kirjeldatud ülesanded liiguvad pisut uuendatud kujul </w:t>
      </w:r>
      <w:proofErr w:type="spellStart"/>
      <w:r w:rsidRPr="00AF6307">
        <w:rPr>
          <w:rFonts w:ascii="Times New Roman" w:hAnsi="Times New Roman" w:eastAsia="Times New Roman"/>
          <w:sz w:val="24"/>
          <w:szCs w:val="24"/>
        </w:rPr>
        <w:t>RaRa-le</w:t>
      </w:r>
      <w:proofErr w:type="spellEnd"/>
      <w:r w:rsidRPr="00AF6307">
        <w:rPr>
          <w:rFonts w:ascii="Times New Roman" w:hAnsi="Times New Roman" w:eastAsia="Times New Roman"/>
          <w:sz w:val="24"/>
          <w:szCs w:val="24"/>
        </w:rPr>
        <w:t xml:space="preserve"> juba 2026. aasta 1. juulil (vt ERRS § 4</w:t>
      </w:r>
      <w:r w:rsidRPr="00AF6307">
        <w:rPr>
          <w:rFonts w:ascii="Times New Roman" w:hAnsi="Times New Roman" w:eastAsia="Times New Roman"/>
          <w:sz w:val="24"/>
          <w:szCs w:val="24"/>
          <w:vertAlign w:val="superscript"/>
        </w:rPr>
        <w:t>1</w:t>
      </w:r>
      <w:r w:rsidRPr="00AF6307">
        <w:rPr>
          <w:rFonts w:ascii="Times New Roman" w:hAnsi="Times New Roman" w:eastAsia="Times New Roman"/>
          <w:sz w:val="24"/>
          <w:szCs w:val="24"/>
        </w:rPr>
        <w:t xml:space="preserve"> lõike 1 selgitusi), kuid punktis 5 nimetatud </w:t>
      </w:r>
      <w:proofErr w:type="spellStart"/>
      <w:r w:rsidRPr="00AF6307">
        <w:rPr>
          <w:rFonts w:ascii="Times New Roman" w:hAnsi="Times New Roman"/>
          <w:sz w:val="24"/>
          <w:szCs w:val="24"/>
          <w:lang w:eastAsia="et-EE"/>
        </w:rPr>
        <w:t>teatmebibliograafilise</w:t>
      </w:r>
      <w:proofErr w:type="spellEnd"/>
      <w:r w:rsidRPr="00AF6307">
        <w:rPr>
          <w:rFonts w:ascii="Times New Roman" w:hAnsi="Times New Roman"/>
          <w:sz w:val="24"/>
          <w:szCs w:val="24"/>
          <w:lang w:eastAsia="et-EE"/>
        </w:rPr>
        <w:t xml:space="preserve"> töö korraldamise ülesande täitmine pole enam vajalik. T</w:t>
      </w:r>
      <w:r w:rsidRPr="00AF6307">
        <w:rPr>
          <w:rFonts w:ascii="Times New Roman" w:hAnsi="Times New Roman" w:eastAsia="Times New Roman"/>
          <w:sz w:val="24"/>
          <w:szCs w:val="24"/>
        </w:rPr>
        <w:t>ulenevalt info- ja kommunikatsioonitehnoloogia arengust teevad teatmebibliograafilist tööd kõik rahvaraamatukogud ning see vaja enam riikliku ülesandena koordineerimist.</w:t>
      </w:r>
    </w:p>
    <w:p w:rsidRPr="00AF6307" w:rsidR="005E70B7" w:rsidP="00AF6307" w:rsidRDefault="005E70B7" w14:paraId="02FDEA09" w14:textId="77777777">
      <w:pPr>
        <w:spacing w:after="0" w:line="240" w:lineRule="auto"/>
        <w:contextualSpacing/>
        <w:jc w:val="both"/>
        <w:rPr>
          <w:rFonts w:ascii="Times New Roman" w:hAnsi="Times New Roman"/>
          <w:sz w:val="24"/>
          <w:szCs w:val="24"/>
          <w:lang w:eastAsia="et-EE"/>
        </w:rPr>
      </w:pPr>
    </w:p>
    <w:p w:rsidRPr="00AF6307" w:rsidR="00C3494B" w:rsidP="00AF6307" w:rsidRDefault="005E70B7" w14:paraId="6AAA4AF1" w14:textId="18C32E38">
      <w:pPr>
        <w:spacing w:after="0" w:line="240" w:lineRule="auto"/>
        <w:contextualSpacing/>
        <w:jc w:val="both"/>
        <w:rPr>
          <w:rFonts w:ascii="Times New Roman" w:hAnsi="Times New Roman" w:eastAsia="Times New Roman"/>
          <w:sz w:val="24"/>
          <w:szCs w:val="24"/>
        </w:rPr>
      </w:pPr>
      <w:r w:rsidRPr="00AF6307">
        <w:rPr>
          <w:rFonts w:ascii="Times New Roman" w:hAnsi="Times New Roman"/>
          <w:sz w:val="24"/>
          <w:szCs w:val="24"/>
          <w:lang w:eastAsia="et-EE"/>
        </w:rPr>
        <w:t xml:space="preserve">Rahvaraamatukogude valdkonda puudutavate riigi haldusülesannete </w:t>
      </w:r>
      <w:proofErr w:type="spellStart"/>
      <w:r w:rsidRPr="00AF6307">
        <w:rPr>
          <w:rFonts w:ascii="Times New Roman" w:hAnsi="Times New Roman"/>
          <w:sz w:val="24"/>
          <w:szCs w:val="24"/>
          <w:lang w:eastAsia="et-EE"/>
        </w:rPr>
        <w:t>RaRa-le</w:t>
      </w:r>
      <w:proofErr w:type="spellEnd"/>
      <w:r w:rsidRPr="00AF6307">
        <w:rPr>
          <w:rFonts w:ascii="Times New Roman" w:hAnsi="Times New Roman"/>
          <w:sz w:val="24"/>
          <w:szCs w:val="24"/>
          <w:lang w:eastAsia="et-EE"/>
        </w:rPr>
        <w:t xml:space="preserve"> täitmiseks volitamise näol on tegemist ühe suurima ja olulisema </w:t>
      </w:r>
      <w:proofErr w:type="spellStart"/>
      <w:r w:rsidRPr="00AF6307">
        <w:rPr>
          <w:rFonts w:ascii="Times New Roman" w:hAnsi="Times New Roman"/>
          <w:sz w:val="24"/>
          <w:szCs w:val="24"/>
          <w:lang w:eastAsia="et-EE"/>
        </w:rPr>
        <w:t>RaRS</w:t>
      </w:r>
      <w:proofErr w:type="spellEnd"/>
      <w:r w:rsidRPr="00AF6307">
        <w:rPr>
          <w:rFonts w:ascii="Times New Roman" w:hAnsi="Times New Roman"/>
          <w:sz w:val="24"/>
          <w:szCs w:val="24"/>
          <w:lang w:eastAsia="et-EE"/>
        </w:rPr>
        <w:t>-i eelnõuga tehtava muudatusega. Vajadus</w:t>
      </w:r>
      <w:r w:rsidRPr="00AF6307" w:rsidR="00644E91">
        <w:rPr>
          <w:rFonts w:ascii="Times New Roman" w:hAnsi="Times New Roman"/>
          <w:sz w:val="24"/>
          <w:szCs w:val="24"/>
          <w:lang w:eastAsia="et-EE"/>
        </w:rPr>
        <w:t>t</w:t>
      </w:r>
      <w:r w:rsidRPr="00AF6307">
        <w:rPr>
          <w:rFonts w:ascii="Times New Roman" w:hAnsi="Times New Roman"/>
          <w:sz w:val="24"/>
          <w:szCs w:val="24"/>
          <w:lang w:eastAsia="et-EE"/>
        </w:rPr>
        <w:t xml:space="preserve"> </w:t>
      </w:r>
      <w:r w:rsidRPr="00AF6307" w:rsidR="00644E91">
        <w:rPr>
          <w:rFonts w:ascii="Times New Roman" w:hAnsi="Times New Roman"/>
          <w:sz w:val="24"/>
          <w:szCs w:val="24"/>
          <w:lang w:eastAsia="et-EE"/>
        </w:rPr>
        <w:t xml:space="preserve">maakonnaraamatukogudega seonduv ümber mõtestada käsitleti ka VTK-s, kus tõdeti, et maakonnaraamatukogu olemusele on olulise jälje jätnud haldusreform, mille tulemusel on juba tekkinud üks tervet maakonda hõlmav vald (Hiiumaa vald Hiiu maakonnas) ning mitu maakonda koosnevad vaid kolmest </w:t>
      </w:r>
      <w:proofErr w:type="spellStart"/>
      <w:r w:rsidRPr="00AF6307" w:rsidR="00644E91">
        <w:rPr>
          <w:rFonts w:ascii="Times New Roman" w:hAnsi="Times New Roman"/>
          <w:sz w:val="24"/>
          <w:szCs w:val="24"/>
          <w:lang w:eastAsia="et-EE"/>
        </w:rPr>
        <w:t>KOV-ist</w:t>
      </w:r>
      <w:proofErr w:type="spellEnd"/>
      <w:r w:rsidRPr="00AF6307" w:rsidR="00644E91">
        <w:rPr>
          <w:rFonts w:ascii="Times New Roman" w:hAnsi="Times New Roman"/>
          <w:sz w:val="24"/>
          <w:szCs w:val="24"/>
          <w:lang w:eastAsia="et-EE"/>
        </w:rPr>
        <w:t xml:space="preserve"> (Jõgeva maakond, Järva maakond, Lääne maakond, Põlva maakond, Saare maakond ja Valga maakond). Arvestades asjaolu, et maakonnaraamatukogu koordineerivate ülesannete riiklikeks kohustusteks lugemine põhineb mitmele </w:t>
      </w:r>
      <w:proofErr w:type="spellStart"/>
      <w:r w:rsidRPr="00AF6307" w:rsidR="00644E91">
        <w:rPr>
          <w:rFonts w:ascii="Times New Roman" w:hAnsi="Times New Roman"/>
          <w:sz w:val="24"/>
          <w:szCs w:val="24"/>
          <w:lang w:eastAsia="et-EE"/>
        </w:rPr>
        <w:t>KOV-ile</w:t>
      </w:r>
      <w:proofErr w:type="spellEnd"/>
      <w:r w:rsidRPr="00AF6307" w:rsidR="00644E91">
        <w:rPr>
          <w:rFonts w:ascii="Times New Roman" w:hAnsi="Times New Roman"/>
          <w:sz w:val="24"/>
          <w:szCs w:val="24"/>
          <w:lang w:eastAsia="et-EE"/>
        </w:rPr>
        <w:t xml:space="preserve"> teenuste osutamisel, ei saa Hiiumaa puhul täna enam rääkida riiklike kohustuste täitmisest. </w:t>
      </w:r>
      <w:r w:rsidRPr="00AF6307" w:rsidR="00C3494B">
        <w:rPr>
          <w:rFonts w:ascii="Times New Roman" w:hAnsi="Times New Roman"/>
          <w:sz w:val="24"/>
          <w:szCs w:val="24"/>
          <w:lang w:eastAsia="et-EE"/>
        </w:rPr>
        <w:t xml:space="preserve">Samas on </w:t>
      </w:r>
      <w:r w:rsidRPr="00AF6307" w:rsidR="002F776A">
        <w:rPr>
          <w:rFonts w:ascii="Times New Roman" w:hAnsi="Times New Roman"/>
          <w:sz w:val="24"/>
          <w:szCs w:val="24"/>
          <w:lang w:eastAsia="et-EE"/>
        </w:rPr>
        <w:t xml:space="preserve">jätkuvalt </w:t>
      </w:r>
      <w:r w:rsidRPr="00AF6307" w:rsidR="00C3494B">
        <w:rPr>
          <w:rFonts w:ascii="Times New Roman" w:hAnsi="Times New Roman"/>
          <w:sz w:val="24"/>
          <w:szCs w:val="24"/>
          <w:lang w:eastAsia="et-EE"/>
        </w:rPr>
        <w:t>oluline, et suurele kogu Eestit katvale rahvaraamatukogude võrgule pakutaks keskset tuge</w:t>
      </w:r>
      <w:r w:rsidRPr="00AF6307" w:rsidR="00F911B2">
        <w:rPr>
          <w:rFonts w:ascii="Times New Roman" w:hAnsi="Times New Roman"/>
          <w:sz w:val="24"/>
          <w:szCs w:val="24"/>
          <w:lang w:eastAsia="et-EE"/>
        </w:rPr>
        <w:t xml:space="preserve"> ehk teatav riiklik koordineerimine peab</w:t>
      </w:r>
      <w:r w:rsidRPr="00AF6307" w:rsidR="00CD5B10">
        <w:rPr>
          <w:rFonts w:ascii="Times New Roman" w:hAnsi="Times New Roman"/>
          <w:sz w:val="24"/>
          <w:szCs w:val="24"/>
          <w:lang w:eastAsia="et-EE"/>
        </w:rPr>
        <w:t xml:space="preserve"> raamatukoguteeninduse ühtlaselt kõrge taseme hoidmiseks ning rahvaraamatukogude võrgu sidususe ja arengu tagamiseks </w:t>
      </w:r>
      <w:r w:rsidRPr="00AF6307" w:rsidR="00F911B2">
        <w:rPr>
          <w:rFonts w:ascii="Times New Roman" w:hAnsi="Times New Roman"/>
          <w:sz w:val="24"/>
          <w:szCs w:val="24"/>
          <w:lang w:eastAsia="et-EE"/>
        </w:rPr>
        <w:t>säilima</w:t>
      </w:r>
      <w:r w:rsidRPr="00AF6307" w:rsidR="002F776A">
        <w:rPr>
          <w:rFonts w:ascii="Times New Roman" w:hAnsi="Times New Roman"/>
          <w:sz w:val="24"/>
          <w:szCs w:val="24"/>
          <w:lang w:eastAsia="et-EE"/>
        </w:rPr>
        <w:t xml:space="preserve">. Asjaolule, et (rahva)raamatukogude valdkonnas on vajadus </w:t>
      </w:r>
      <w:r w:rsidRPr="00AF6307" w:rsidR="00C3494B">
        <w:rPr>
          <w:rFonts w:ascii="Times New Roman" w:hAnsi="Times New Roman" w:eastAsia="Times New Roman"/>
          <w:sz w:val="24"/>
          <w:szCs w:val="24"/>
        </w:rPr>
        <w:t>arendusülesandeid täit</w:t>
      </w:r>
      <w:r w:rsidRPr="00AF6307" w:rsidR="002F776A">
        <w:rPr>
          <w:rFonts w:ascii="Times New Roman" w:hAnsi="Times New Roman" w:eastAsia="Times New Roman"/>
          <w:sz w:val="24"/>
          <w:szCs w:val="24"/>
        </w:rPr>
        <w:t>va</w:t>
      </w:r>
      <w:r w:rsidRPr="00AF6307" w:rsidR="00C3494B">
        <w:rPr>
          <w:rFonts w:ascii="Times New Roman" w:hAnsi="Times New Roman" w:eastAsia="Times New Roman"/>
          <w:sz w:val="24"/>
          <w:szCs w:val="24"/>
        </w:rPr>
        <w:t xml:space="preserve"> üksus</w:t>
      </w:r>
      <w:r w:rsidRPr="00AF6307" w:rsidR="002F776A">
        <w:rPr>
          <w:rFonts w:ascii="Times New Roman" w:hAnsi="Times New Roman" w:eastAsia="Times New Roman"/>
          <w:sz w:val="24"/>
          <w:szCs w:val="24"/>
        </w:rPr>
        <w:t>e</w:t>
      </w:r>
      <w:r w:rsidRPr="00AF6307" w:rsidR="00C3494B">
        <w:rPr>
          <w:rFonts w:ascii="Times New Roman" w:hAnsi="Times New Roman" w:eastAsia="Times New Roman"/>
          <w:sz w:val="24"/>
          <w:szCs w:val="24"/>
        </w:rPr>
        <w:t xml:space="preserve"> või asutus</w:t>
      </w:r>
      <w:r w:rsidRPr="00AF6307" w:rsidR="002F776A">
        <w:rPr>
          <w:rFonts w:ascii="Times New Roman" w:hAnsi="Times New Roman" w:eastAsia="Times New Roman"/>
          <w:sz w:val="24"/>
          <w:szCs w:val="24"/>
        </w:rPr>
        <w:t xml:space="preserve">e ehk arenduskeskuse järele on tähelepanu juhtinud nii </w:t>
      </w:r>
      <w:r w:rsidRPr="00AF6307" w:rsidR="00F911B2">
        <w:rPr>
          <w:rFonts w:ascii="Times New Roman" w:hAnsi="Times New Roman" w:eastAsia="Times New Roman"/>
          <w:sz w:val="24"/>
          <w:szCs w:val="24"/>
        </w:rPr>
        <w:t>Eesti Raamatukoguhoidjate Ühing</w:t>
      </w:r>
      <w:r w:rsidRPr="00AF6307" w:rsidR="00F911B2">
        <w:rPr>
          <w:rStyle w:val="Allmrkuseviide"/>
          <w:rFonts w:ascii="Times New Roman" w:hAnsi="Times New Roman" w:eastAsia="Times New Roman"/>
          <w:sz w:val="24"/>
          <w:szCs w:val="24"/>
        </w:rPr>
        <w:footnoteReference w:id="59"/>
      </w:r>
      <w:r w:rsidRPr="00AF6307" w:rsidR="00F911B2">
        <w:rPr>
          <w:rFonts w:ascii="Times New Roman" w:hAnsi="Times New Roman" w:eastAsia="Times New Roman"/>
          <w:sz w:val="24"/>
          <w:szCs w:val="24"/>
        </w:rPr>
        <w:t xml:space="preserve"> kui ka Rahvaraamatukogude Nõukogu, kuhu kuuluvad valdkonda hästi tundvad spetsialistid maakonnaraamatukogudest, partnerorganisatsioonidest ja õppeasutustest. Arenduskeskuse puudumise probleem on käsitlemist leidnud ka Poliitikauuringute Keskuse </w:t>
      </w:r>
      <w:proofErr w:type="spellStart"/>
      <w:r w:rsidRPr="00AF6307" w:rsidR="00F911B2">
        <w:rPr>
          <w:rFonts w:ascii="Times New Roman" w:hAnsi="Times New Roman" w:eastAsia="Times New Roman"/>
          <w:sz w:val="24"/>
          <w:szCs w:val="24"/>
        </w:rPr>
        <w:t>Praxis</w:t>
      </w:r>
      <w:proofErr w:type="spellEnd"/>
      <w:r w:rsidRPr="00AF6307" w:rsidR="00F911B2">
        <w:rPr>
          <w:rFonts w:ascii="Times New Roman" w:hAnsi="Times New Roman" w:eastAsia="Times New Roman"/>
          <w:sz w:val="24"/>
          <w:szCs w:val="24"/>
        </w:rPr>
        <w:t xml:space="preserve"> koostatud </w:t>
      </w:r>
      <w:r w:rsidRPr="00AF6307" w:rsidR="00CD5B10">
        <w:rPr>
          <w:rFonts w:ascii="Times New Roman" w:hAnsi="Times New Roman" w:eastAsia="Times New Roman"/>
          <w:sz w:val="24"/>
          <w:szCs w:val="24"/>
        </w:rPr>
        <w:t xml:space="preserve">dokumendis „Rahvaraamatukogude rolli analüüs ja ettepanekud </w:t>
      </w:r>
      <w:proofErr w:type="spellStart"/>
      <w:r w:rsidRPr="00AF6307" w:rsidR="00CD5B10">
        <w:rPr>
          <w:rFonts w:ascii="Times New Roman" w:hAnsi="Times New Roman" w:eastAsia="Times New Roman"/>
          <w:sz w:val="24"/>
          <w:szCs w:val="24"/>
        </w:rPr>
        <w:t>valdkondadevahelise</w:t>
      </w:r>
      <w:proofErr w:type="spellEnd"/>
      <w:r w:rsidRPr="00AF6307" w:rsidR="00CD5B10">
        <w:rPr>
          <w:rFonts w:ascii="Times New Roman" w:hAnsi="Times New Roman" w:eastAsia="Times New Roman"/>
          <w:sz w:val="24"/>
          <w:szCs w:val="24"/>
        </w:rPr>
        <w:t xml:space="preserve"> koostöö tõhustamiseks“.</w:t>
      </w:r>
      <w:r w:rsidRPr="00AF6307" w:rsidR="00CD5B10">
        <w:rPr>
          <w:rStyle w:val="Allmrkuseviide"/>
          <w:rFonts w:ascii="Times New Roman" w:hAnsi="Times New Roman" w:eastAsia="Times New Roman"/>
          <w:sz w:val="24"/>
          <w:szCs w:val="24"/>
        </w:rPr>
        <w:footnoteReference w:id="60"/>
      </w:r>
      <w:r w:rsidRPr="00AF6307" w:rsidR="00CD5B10">
        <w:rPr>
          <w:rFonts w:ascii="Times New Roman" w:hAnsi="Times New Roman" w:eastAsia="Times New Roman"/>
          <w:sz w:val="24"/>
          <w:szCs w:val="24"/>
        </w:rPr>
        <w:t xml:space="preserve"> </w:t>
      </w:r>
      <w:r w:rsidRPr="00AF6307" w:rsidR="00925650">
        <w:rPr>
          <w:rFonts w:ascii="Times New Roman" w:hAnsi="Times New Roman" w:eastAsia="Times New Roman"/>
          <w:sz w:val="24"/>
          <w:szCs w:val="24"/>
        </w:rPr>
        <w:t xml:space="preserve">Eelnõuga antaksegi </w:t>
      </w:r>
      <w:proofErr w:type="spellStart"/>
      <w:r w:rsidRPr="00AF6307" w:rsidR="00925650">
        <w:rPr>
          <w:rFonts w:ascii="Times New Roman" w:hAnsi="Times New Roman" w:eastAsia="Times New Roman"/>
          <w:sz w:val="24"/>
          <w:szCs w:val="24"/>
        </w:rPr>
        <w:t>RaRa-le</w:t>
      </w:r>
      <w:proofErr w:type="spellEnd"/>
      <w:r w:rsidRPr="00AF6307" w:rsidR="00925650">
        <w:rPr>
          <w:rFonts w:ascii="Times New Roman" w:hAnsi="Times New Roman" w:eastAsia="Times New Roman"/>
          <w:sz w:val="24"/>
          <w:szCs w:val="24"/>
        </w:rPr>
        <w:t xml:space="preserve"> ülesanded, mida ta asub täitma rahvaraamatukogude arenduskeskusena.</w:t>
      </w:r>
    </w:p>
    <w:p w:rsidRPr="00AF6307" w:rsidR="00925650" w:rsidP="00AF6307" w:rsidRDefault="00925650" w14:paraId="536E2777" w14:textId="77777777">
      <w:pPr>
        <w:spacing w:after="0" w:line="240" w:lineRule="auto"/>
        <w:contextualSpacing/>
        <w:jc w:val="both"/>
        <w:rPr>
          <w:rFonts w:ascii="Times New Roman" w:hAnsi="Times New Roman" w:eastAsia="Times New Roman"/>
          <w:sz w:val="24"/>
          <w:szCs w:val="24"/>
        </w:rPr>
      </w:pPr>
    </w:p>
    <w:p w:rsidRPr="00AF6307" w:rsidR="00925650" w:rsidP="00AF6307" w:rsidRDefault="00925650" w14:paraId="0744C37A" w14:textId="12D0CAAD">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rPr>
        <w:t>ERRS § 4</w:t>
      </w:r>
      <w:r w:rsidRPr="00AF6307">
        <w:rPr>
          <w:rFonts w:ascii="Times New Roman" w:hAnsi="Times New Roman" w:eastAsia="Times New Roman"/>
          <w:sz w:val="24"/>
          <w:szCs w:val="24"/>
          <w:u w:val="single"/>
          <w:vertAlign w:val="superscript"/>
        </w:rPr>
        <w:t>1</w:t>
      </w:r>
      <w:r w:rsidRPr="00AF6307">
        <w:rPr>
          <w:rFonts w:ascii="Times New Roman" w:hAnsi="Times New Roman" w:eastAsia="Times New Roman"/>
          <w:sz w:val="24"/>
          <w:szCs w:val="24"/>
          <w:u w:val="single"/>
        </w:rPr>
        <w:t xml:space="preserve"> lõige 1</w:t>
      </w:r>
      <w:r w:rsidRPr="00AF6307">
        <w:rPr>
          <w:rFonts w:ascii="Times New Roman" w:hAnsi="Times New Roman" w:eastAsia="Times New Roman"/>
          <w:sz w:val="24"/>
          <w:szCs w:val="24"/>
        </w:rPr>
        <w:t xml:space="preserve"> näeb ette, et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täidab rahvaraamatukogude valdkonnas järgmiseid riigi haldusülesandeid: 1) </w:t>
      </w:r>
      <w:bookmarkStart w:name="_Hlk190440598" w:id="14"/>
      <w:r w:rsidRPr="00AF6307">
        <w:rPr>
          <w:rFonts w:ascii="Times New Roman" w:hAnsi="Times New Roman"/>
          <w:sz w:val="24"/>
          <w:szCs w:val="24"/>
        </w:rPr>
        <w:t>rahvaraamatukogude üleriigiliste teenuste loomine, haldamine ja arendamine;</w:t>
      </w:r>
      <w:bookmarkEnd w:id="14"/>
      <w:r w:rsidRPr="00AF6307">
        <w:rPr>
          <w:rFonts w:ascii="Times New Roman" w:hAnsi="Times New Roman"/>
          <w:sz w:val="24"/>
          <w:szCs w:val="24"/>
        </w:rPr>
        <w:t xml:space="preserve"> 2) rahvaraamatukogu sisulise töö aruannete kogumine ja analüüsimine; 3) </w:t>
      </w:r>
      <w:bookmarkStart w:name="_Hlk190442068" w:id="15"/>
      <w:r w:rsidRPr="00AF6307">
        <w:rPr>
          <w:rFonts w:ascii="Times New Roman" w:hAnsi="Times New Roman"/>
          <w:sz w:val="24"/>
          <w:szCs w:val="24"/>
        </w:rPr>
        <w:t>rahvaraamatukogude piirkondlik erialane nõustamine ning raamatukogutöötajate koolitusvajaduste iga-aastane kaardistamine ja koordineerimine</w:t>
      </w:r>
      <w:bookmarkEnd w:id="15"/>
      <w:r w:rsidRPr="00AF6307">
        <w:rPr>
          <w:rFonts w:ascii="Times New Roman" w:hAnsi="Times New Roman"/>
          <w:sz w:val="24"/>
          <w:szCs w:val="24"/>
        </w:rPr>
        <w:t>; 4) rahvusvahelistes, riiklikes ja piirkondlikes programmides rahvaraamatukogude osalemise koordineerimine.</w:t>
      </w:r>
    </w:p>
    <w:p w:rsidRPr="00AF6307" w:rsidR="007A3761" w:rsidP="00AF6307" w:rsidRDefault="007A3761" w14:paraId="71E57226" w14:textId="77777777">
      <w:pPr>
        <w:autoSpaceDE w:val="0"/>
        <w:autoSpaceDN w:val="0"/>
        <w:adjustRightInd w:val="0"/>
        <w:spacing w:after="0" w:line="240" w:lineRule="auto"/>
        <w:contextualSpacing/>
        <w:jc w:val="both"/>
        <w:rPr>
          <w:rFonts w:ascii="Times New Roman" w:hAnsi="Times New Roman"/>
          <w:sz w:val="24"/>
          <w:szCs w:val="24"/>
        </w:rPr>
      </w:pPr>
    </w:p>
    <w:p w:rsidRPr="00AF6307" w:rsidR="007A3761" w:rsidP="00AF6307" w:rsidRDefault="00E976E2" w14:paraId="05A28BB7" w14:textId="552A61F6">
      <w:pPr>
        <w:spacing w:after="0" w:line="240" w:lineRule="auto"/>
        <w:contextualSpacing/>
        <w:jc w:val="both"/>
        <w:rPr>
          <w:rFonts w:ascii="Times New Roman" w:hAnsi="Times New Roman"/>
          <w:sz w:val="24"/>
          <w:szCs w:val="24"/>
          <w:lang w:eastAsia="et-EE"/>
        </w:rPr>
      </w:pPr>
      <w:r w:rsidRPr="5320929D">
        <w:rPr>
          <w:rFonts w:ascii="Times New Roman" w:hAnsi="Times New Roman"/>
          <w:sz w:val="24"/>
          <w:szCs w:val="24"/>
          <w:lang w:eastAsia="et-EE"/>
        </w:rPr>
        <w:t xml:space="preserve">Punktis 1 sätestatu all mõeldakse näiteks </w:t>
      </w:r>
      <w:r w:rsidRPr="5320929D">
        <w:rPr>
          <w:rFonts w:ascii="Times New Roman" w:hAnsi="Times New Roman"/>
          <w:sz w:val="24"/>
          <w:szCs w:val="24"/>
        </w:rPr>
        <w:t xml:space="preserve">üle-eestilise laenutusplatvormiga MIRKO sarnaseid lahendusi. </w:t>
      </w:r>
      <w:r w:rsidRPr="5320929D" w:rsidR="000602F4">
        <w:rPr>
          <w:rFonts w:ascii="Times New Roman" w:hAnsi="Times New Roman"/>
          <w:sz w:val="24"/>
          <w:szCs w:val="24"/>
        </w:rPr>
        <w:t xml:space="preserve">MIRKO </w:t>
      </w:r>
      <w:r w:rsidRPr="5320929D" w:rsidR="00EC3985">
        <w:rPr>
          <w:rFonts w:ascii="Times New Roman" w:hAnsi="Times New Roman"/>
          <w:sz w:val="24"/>
          <w:szCs w:val="24"/>
        </w:rPr>
        <w:t>plat</w:t>
      </w:r>
      <w:r w:rsidRPr="5320929D" w:rsidR="00933AB1">
        <w:rPr>
          <w:rFonts w:ascii="Times New Roman" w:hAnsi="Times New Roman"/>
          <w:sz w:val="24"/>
          <w:szCs w:val="24"/>
        </w:rPr>
        <w:t xml:space="preserve">vormile </w:t>
      </w:r>
      <w:r w:rsidRPr="5320929D" w:rsidR="00566320">
        <w:rPr>
          <w:rFonts w:ascii="Times New Roman" w:hAnsi="Times New Roman"/>
          <w:sz w:val="24"/>
          <w:szCs w:val="24"/>
        </w:rPr>
        <w:t xml:space="preserve">on võimalik </w:t>
      </w:r>
      <w:r w:rsidRPr="5320929D" w:rsidR="001E08C1">
        <w:rPr>
          <w:rFonts w:ascii="Times New Roman" w:hAnsi="Times New Roman"/>
          <w:sz w:val="24"/>
          <w:szCs w:val="24"/>
        </w:rPr>
        <w:t>arendada täiendavaid</w:t>
      </w:r>
      <w:r w:rsidRPr="5320929D" w:rsidR="00A13BC0">
        <w:rPr>
          <w:rFonts w:ascii="Times New Roman" w:hAnsi="Times New Roman"/>
          <w:sz w:val="24"/>
          <w:szCs w:val="24"/>
        </w:rPr>
        <w:t xml:space="preserve"> </w:t>
      </w:r>
      <w:r w:rsidRPr="5320929D" w:rsidR="003433AD">
        <w:rPr>
          <w:rFonts w:ascii="Times New Roman" w:hAnsi="Times New Roman"/>
          <w:sz w:val="24"/>
          <w:szCs w:val="24"/>
        </w:rPr>
        <w:t>teenuseid</w:t>
      </w:r>
      <w:r w:rsidRPr="5320929D" w:rsidR="00A13BC0">
        <w:rPr>
          <w:rFonts w:ascii="Times New Roman" w:hAnsi="Times New Roman"/>
          <w:sz w:val="24"/>
          <w:szCs w:val="24"/>
        </w:rPr>
        <w:t xml:space="preserve">, </w:t>
      </w:r>
      <w:r w:rsidRPr="5320929D" w:rsidR="009F56D1">
        <w:rPr>
          <w:rFonts w:ascii="Times New Roman" w:hAnsi="Times New Roman"/>
          <w:sz w:val="24"/>
          <w:szCs w:val="24"/>
        </w:rPr>
        <w:t>sealhulgas</w:t>
      </w:r>
      <w:r w:rsidRPr="5320929D" w:rsidR="00984987">
        <w:rPr>
          <w:rFonts w:ascii="Times New Roman" w:hAnsi="Times New Roman"/>
          <w:sz w:val="24"/>
          <w:szCs w:val="24"/>
        </w:rPr>
        <w:t xml:space="preserve"> uusi </w:t>
      </w:r>
      <w:r w:rsidRPr="5320929D" w:rsidR="00980447">
        <w:rPr>
          <w:rFonts w:ascii="Times New Roman" w:hAnsi="Times New Roman"/>
          <w:sz w:val="24"/>
          <w:szCs w:val="24"/>
        </w:rPr>
        <w:t xml:space="preserve">rahvaraamatukogude kasutajatele </w:t>
      </w:r>
      <w:r w:rsidRPr="5320929D" w:rsidR="002D150E">
        <w:rPr>
          <w:rFonts w:ascii="Times New Roman" w:hAnsi="Times New Roman"/>
          <w:sz w:val="24"/>
          <w:szCs w:val="24"/>
        </w:rPr>
        <w:t xml:space="preserve">suunatud </w:t>
      </w:r>
      <w:r w:rsidRPr="5320929D" w:rsidR="00984987">
        <w:rPr>
          <w:rFonts w:ascii="Times New Roman" w:hAnsi="Times New Roman"/>
          <w:sz w:val="24"/>
          <w:szCs w:val="24"/>
        </w:rPr>
        <w:t>laenutusteenuseid</w:t>
      </w:r>
      <w:r w:rsidRPr="5320929D" w:rsidR="00C11169">
        <w:rPr>
          <w:rFonts w:ascii="Times New Roman" w:hAnsi="Times New Roman"/>
          <w:sz w:val="24"/>
          <w:szCs w:val="24"/>
        </w:rPr>
        <w:t xml:space="preserve">, näiteks </w:t>
      </w:r>
      <w:r w:rsidRPr="5320929D" w:rsidR="00FF5E8E">
        <w:rPr>
          <w:rFonts w:ascii="Times New Roman" w:hAnsi="Times New Roman"/>
          <w:sz w:val="24"/>
          <w:szCs w:val="24"/>
        </w:rPr>
        <w:t>välisriikides kirjastatud väljaannete</w:t>
      </w:r>
      <w:r w:rsidRPr="5320929D" w:rsidR="00206332">
        <w:rPr>
          <w:rFonts w:ascii="Times New Roman" w:hAnsi="Times New Roman"/>
          <w:sz w:val="24"/>
          <w:szCs w:val="24"/>
        </w:rPr>
        <w:t xml:space="preserve"> laenutami</w:t>
      </w:r>
      <w:r w:rsidRPr="5320929D" w:rsidR="00671C1A">
        <w:rPr>
          <w:rFonts w:ascii="Times New Roman" w:hAnsi="Times New Roman"/>
          <w:sz w:val="24"/>
          <w:szCs w:val="24"/>
        </w:rPr>
        <w:t>se võimalus</w:t>
      </w:r>
      <w:r w:rsidRPr="5320929D" w:rsidR="007A6BFE">
        <w:rPr>
          <w:rFonts w:ascii="Times New Roman" w:hAnsi="Times New Roman"/>
          <w:sz w:val="24"/>
          <w:szCs w:val="24"/>
        </w:rPr>
        <w:t>e loomine</w:t>
      </w:r>
      <w:r w:rsidRPr="5320929D" w:rsidR="005E7F7E">
        <w:rPr>
          <w:rFonts w:ascii="Times New Roman" w:hAnsi="Times New Roman"/>
          <w:sz w:val="24"/>
          <w:szCs w:val="24"/>
        </w:rPr>
        <w:t xml:space="preserve">. </w:t>
      </w:r>
      <w:r w:rsidRPr="5320929D" w:rsidR="00031859">
        <w:rPr>
          <w:rFonts w:ascii="Times New Roman" w:hAnsi="Times New Roman"/>
          <w:sz w:val="24"/>
          <w:szCs w:val="24"/>
        </w:rPr>
        <w:t xml:space="preserve">Samuti oleks otstarbekas </w:t>
      </w:r>
      <w:r w:rsidRPr="5320929D" w:rsidR="00C428C5">
        <w:rPr>
          <w:rFonts w:ascii="Times New Roman" w:hAnsi="Times New Roman"/>
          <w:sz w:val="24"/>
          <w:szCs w:val="24"/>
        </w:rPr>
        <w:t>arendada</w:t>
      </w:r>
      <w:r w:rsidRPr="5320929D" w:rsidR="00F643E3">
        <w:rPr>
          <w:rFonts w:ascii="Times New Roman" w:hAnsi="Times New Roman"/>
          <w:sz w:val="24"/>
          <w:szCs w:val="24"/>
        </w:rPr>
        <w:t xml:space="preserve"> ühtne veebikeskkond </w:t>
      </w:r>
      <w:r w:rsidRPr="5320929D" w:rsidR="0018143E">
        <w:rPr>
          <w:rFonts w:ascii="Times New Roman" w:hAnsi="Times New Roman"/>
          <w:sz w:val="24"/>
          <w:szCs w:val="24"/>
        </w:rPr>
        <w:t>rahvaraamatukogudele</w:t>
      </w:r>
      <w:r w:rsidRPr="5320929D" w:rsidR="00F45F1D">
        <w:rPr>
          <w:rFonts w:ascii="Times New Roman" w:hAnsi="Times New Roman"/>
          <w:sz w:val="24"/>
          <w:szCs w:val="24"/>
        </w:rPr>
        <w:t xml:space="preserve">, mis koondaks </w:t>
      </w:r>
      <w:r w:rsidRPr="5320929D" w:rsidR="005149DD">
        <w:rPr>
          <w:rFonts w:ascii="Times New Roman" w:hAnsi="Times New Roman"/>
          <w:sz w:val="24"/>
          <w:szCs w:val="24"/>
        </w:rPr>
        <w:t xml:space="preserve">valdkonna jaoks olulise </w:t>
      </w:r>
      <w:r w:rsidRPr="5320929D" w:rsidR="00831BB6">
        <w:rPr>
          <w:rFonts w:ascii="Times New Roman" w:hAnsi="Times New Roman"/>
          <w:sz w:val="24"/>
          <w:szCs w:val="24"/>
        </w:rPr>
        <w:t>teabe ja juhendid</w:t>
      </w:r>
      <w:r w:rsidRPr="5320929D" w:rsidR="009F70AC">
        <w:rPr>
          <w:rFonts w:ascii="Times New Roman" w:hAnsi="Times New Roman"/>
          <w:sz w:val="24"/>
          <w:szCs w:val="24"/>
        </w:rPr>
        <w:t xml:space="preserve">. </w:t>
      </w:r>
      <w:r w:rsidRPr="5320929D" w:rsidR="004D23CE">
        <w:rPr>
          <w:rFonts w:ascii="Times New Roman" w:hAnsi="Times New Roman"/>
          <w:sz w:val="24"/>
          <w:szCs w:val="24"/>
        </w:rPr>
        <w:t>V</w:t>
      </w:r>
      <w:r w:rsidRPr="5320929D" w:rsidR="5C9F0056">
        <w:rPr>
          <w:rFonts w:ascii="Times New Roman" w:hAnsi="Times New Roman"/>
          <w:sz w:val="24"/>
          <w:szCs w:val="24"/>
          <w:lang w:eastAsia="et-EE"/>
        </w:rPr>
        <w:t>eebi</w:t>
      </w:r>
      <w:r w:rsidRPr="5320929D" w:rsidR="002416D8">
        <w:rPr>
          <w:rFonts w:ascii="Times New Roman" w:hAnsi="Times New Roman"/>
          <w:sz w:val="24"/>
          <w:szCs w:val="24"/>
          <w:lang w:eastAsia="et-EE"/>
        </w:rPr>
        <w:t>keskkonna</w:t>
      </w:r>
      <w:r w:rsidRPr="5320929D" w:rsidR="009E198B">
        <w:rPr>
          <w:rFonts w:ascii="Times New Roman" w:hAnsi="Times New Roman"/>
          <w:sz w:val="24"/>
          <w:szCs w:val="24"/>
          <w:lang w:eastAsia="et-EE"/>
        </w:rPr>
        <w:t xml:space="preserve">s võiksid olla kättesaadavad </w:t>
      </w:r>
      <w:r w:rsidRPr="5320929D" w:rsidR="001D0F17">
        <w:rPr>
          <w:rFonts w:ascii="Times New Roman" w:hAnsi="Times New Roman"/>
          <w:sz w:val="24"/>
          <w:szCs w:val="24"/>
          <w:lang w:eastAsia="et-EE"/>
        </w:rPr>
        <w:t xml:space="preserve">näiteks </w:t>
      </w:r>
      <w:r w:rsidRPr="5320929D" w:rsidR="00966260">
        <w:rPr>
          <w:rFonts w:ascii="Times New Roman" w:hAnsi="Times New Roman"/>
          <w:sz w:val="24"/>
          <w:szCs w:val="24"/>
          <w:lang w:eastAsia="et-EE"/>
        </w:rPr>
        <w:t xml:space="preserve">väljaannete kirjeldamise ja andmekogu kasutamise juhendid, teave valdkondlike </w:t>
      </w:r>
      <w:r w:rsidRPr="5320929D" w:rsidR="001C6BD0">
        <w:rPr>
          <w:rFonts w:ascii="Times New Roman" w:hAnsi="Times New Roman"/>
          <w:sz w:val="24"/>
          <w:szCs w:val="24"/>
          <w:lang w:eastAsia="et-EE"/>
        </w:rPr>
        <w:t>koostöötegevuste</w:t>
      </w:r>
      <w:r w:rsidRPr="5320929D" w:rsidR="004A057F">
        <w:rPr>
          <w:rFonts w:ascii="Times New Roman" w:hAnsi="Times New Roman"/>
          <w:sz w:val="24"/>
          <w:szCs w:val="24"/>
          <w:lang w:eastAsia="et-EE"/>
        </w:rPr>
        <w:t>, seminaride ja koo</w:t>
      </w:r>
      <w:r w:rsidRPr="5320929D" w:rsidR="00E179BC">
        <w:rPr>
          <w:rFonts w:ascii="Times New Roman" w:hAnsi="Times New Roman"/>
          <w:sz w:val="24"/>
          <w:szCs w:val="24"/>
          <w:lang w:eastAsia="et-EE"/>
        </w:rPr>
        <w:t>l</w:t>
      </w:r>
      <w:r w:rsidRPr="5320929D" w:rsidR="004A057F">
        <w:rPr>
          <w:rFonts w:ascii="Times New Roman" w:hAnsi="Times New Roman"/>
          <w:sz w:val="24"/>
          <w:szCs w:val="24"/>
          <w:lang w:eastAsia="et-EE"/>
        </w:rPr>
        <w:t>ituste kohta</w:t>
      </w:r>
      <w:r w:rsidRPr="5320929D" w:rsidR="00F9250A">
        <w:rPr>
          <w:rFonts w:ascii="Times New Roman" w:hAnsi="Times New Roman"/>
          <w:sz w:val="24"/>
          <w:szCs w:val="24"/>
          <w:lang w:eastAsia="et-EE"/>
        </w:rPr>
        <w:t xml:space="preserve"> jms.</w:t>
      </w:r>
      <w:r w:rsidRPr="5320929D" w:rsidR="00E96D77">
        <w:rPr>
          <w:rFonts w:ascii="Times New Roman" w:hAnsi="Times New Roman"/>
          <w:sz w:val="24"/>
          <w:szCs w:val="24"/>
          <w:lang w:eastAsia="et-EE"/>
        </w:rPr>
        <w:t xml:space="preserve"> </w:t>
      </w:r>
      <w:r w:rsidRPr="5320929D" w:rsidR="006453E0">
        <w:rPr>
          <w:rFonts w:ascii="Times New Roman" w:hAnsi="Times New Roman"/>
          <w:sz w:val="24"/>
          <w:szCs w:val="24"/>
          <w:lang w:eastAsia="et-EE"/>
        </w:rPr>
        <w:t>Või</w:t>
      </w:r>
      <w:r w:rsidRPr="5320929D" w:rsidR="002B57D3">
        <w:rPr>
          <w:rFonts w:ascii="Times New Roman" w:hAnsi="Times New Roman"/>
          <w:sz w:val="24"/>
          <w:szCs w:val="24"/>
          <w:lang w:eastAsia="et-EE"/>
        </w:rPr>
        <w:t>mali</w:t>
      </w:r>
      <w:r w:rsidRPr="5320929D" w:rsidR="7E49DC0B">
        <w:rPr>
          <w:rFonts w:ascii="Times New Roman" w:hAnsi="Times New Roman"/>
          <w:sz w:val="24"/>
          <w:szCs w:val="24"/>
          <w:lang w:eastAsia="et-EE"/>
        </w:rPr>
        <w:t>k</w:t>
      </w:r>
      <w:r w:rsidRPr="5320929D" w:rsidR="002B57D3">
        <w:rPr>
          <w:rFonts w:ascii="Times New Roman" w:hAnsi="Times New Roman"/>
          <w:sz w:val="24"/>
          <w:szCs w:val="24"/>
          <w:lang w:eastAsia="et-EE"/>
        </w:rPr>
        <w:t xml:space="preserve"> on luua ka </w:t>
      </w:r>
      <w:proofErr w:type="spellStart"/>
      <w:r w:rsidRPr="5320929D" w:rsidR="00A90EC4">
        <w:rPr>
          <w:rFonts w:ascii="Times New Roman" w:hAnsi="Times New Roman"/>
          <w:sz w:val="24"/>
          <w:szCs w:val="24"/>
          <w:lang w:eastAsia="et-EE"/>
        </w:rPr>
        <w:t>kaugkoolitus</w:t>
      </w:r>
      <w:r w:rsidRPr="5320929D" w:rsidR="0085256B">
        <w:rPr>
          <w:rFonts w:ascii="Times New Roman" w:hAnsi="Times New Roman"/>
          <w:sz w:val="24"/>
          <w:szCs w:val="24"/>
          <w:lang w:eastAsia="et-EE"/>
        </w:rPr>
        <w:t>keskkon</w:t>
      </w:r>
      <w:r w:rsidRPr="5320929D" w:rsidR="00524D97">
        <w:rPr>
          <w:rFonts w:ascii="Times New Roman" w:hAnsi="Times New Roman"/>
          <w:sz w:val="24"/>
          <w:szCs w:val="24"/>
          <w:lang w:eastAsia="et-EE"/>
        </w:rPr>
        <w:t>d</w:t>
      </w:r>
      <w:proofErr w:type="spellEnd"/>
      <w:r w:rsidRPr="5320929D" w:rsidR="0085256B">
        <w:rPr>
          <w:rFonts w:ascii="Times New Roman" w:hAnsi="Times New Roman"/>
          <w:sz w:val="24"/>
          <w:szCs w:val="24"/>
          <w:lang w:eastAsia="et-EE"/>
        </w:rPr>
        <w:t xml:space="preserve"> </w:t>
      </w:r>
      <w:r w:rsidRPr="5320929D" w:rsidR="00524D97">
        <w:rPr>
          <w:rFonts w:ascii="Times New Roman" w:hAnsi="Times New Roman"/>
          <w:sz w:val="24"/>
          <w:szCs w:val="24"/>
          <w:lang w:eastAsia="et-EE"/>
        </w:rPr>
        <w:t>e-koolituste läbiviimiseks</w:t>
      </w:r>
      <w:r w:rsidRPr="5320929D" w:rsidR="00FD24A6">
        <w:rPr>
          <w:rFonts w:ascii="Times New Roman" w:hAnsi="Times New Roman"/>
          <w:sz w:val="24"/>
          <w:szCs w:val="24"/>
          <w:lang w:eastAsia="et-EE"/>
        </w:rPr>
        <w:t>.</w:t>
      </w:r>
    </w:p>
    <w:p w:rsidRPr="00AF6307" w:rsidR="00610889" w:rsidP="00AF6307" w:rsidRDefault="00E976E2" w14:paraId="0D5A6F52" w14:textId="22E771B2">
      <w:pPr>
        <w:spacing w:after="0" w:line="240" w:lineRule="auto"/>
        <w:contextualSpacing/>
        <w:jc w:val="both"/>
        <w:rPr>
          <w:rFonts w:ascii="Times New Roman" w:hAnsi="Times New Roman" w:eastAsia="Times New Roman"/>
          <w:color w:val="202020"/>
          <w:sz w:val="24"/>
          <w:szCs w:val="24"/>
        </w:rPr>
      </w:pPr>
      <w:r w:rsidRPr="00AF6307">
        <w:rPr>
          <w:rFonts w:ascii="Times New Roman" w:hAnsi="Times New Roman"/>
          <w:sz w:val="24"/>
          <w:szCs w:val="24"/>
          <w:lang w:eastAsia="et-EE"/>
        </w:rPr>
        <w:t xml:space="preserve">Punktis 2 sätestatu on kehtiva </w:t>
      </w:r>
      <w:proofErr w:type="spellStart"/>
      <w:r w:rsidRPr="00AF6307">
        <w:rPr>
          <w:rFonts w:ascii="Times New Roman" w:hAnsi="Times New Roman"/>
          <w:sz w:val="24"/>
          <w:szCs w:val="24"/>
          <w:lang w:eastAsia="et-EE"/>
        </w:rPr>
        <w:t>RaRS</w:t>
      </w:r>
      <w:proofErr w:type="spellEnd"/>
      <w:r w:rsidRPr="00AF6307">
        <w:rPr>
          <w:rFonts w:ascii="Times New Roman" w:hAnsi="Times New Roman"/>
          <w:sz w:val="24"/>
          <w:szCs w:val="24"/>
          <w:lang w:eastAsia="et-EE"/>
        </w:rPr>
        <w:t xml:space="preserve"> § </w:t>
      </w:r>
      <w:r w:rsidRPr="00AF6307" w:rsidR="00610889">
        <w:rPr>
          <w:rFonts w:ascii="Times New Roman" w:hAnsi="Times New Roman"/>
          <w:sz w:val="24"/>
          <w:szCs w:val="24"/>
          <w:lang w:eastAsia="et-EE"/>
        </w:rPr>
        <w:t xml:space="preserve">5 lõike 5 punkti 3 ja § 11 lõike 5 kohaselt olnud maakonnaraamatukogu ülesanne. Nüüd asub seda täitma </w:t>
      </w:r>
      <w:proofErr w:type="spellStart"/>
      <w:r w:rsidRPr="00AF6307" w:rsidR="00610889">
        <w:rPr>
          <w:rFonts w:ascii="Times New Roman" w:hAnsi="Times New Roman"/>
          <w:sz w:val="24"/>
          <w:szCs w:val="24"/>
          <w:lang w:eastAsia="et-EE"/>
        </w:rPr>
        <w:t>RaRa</w:t>
      </w:r>
      <w:proofErr w:type="spellEnd"/>
      <w:r w:rsidRPr="00AF6307" w:rsidR="00610889">
        <w:rPr>
          <w:rFonts w:ascii="Times New Roman" w:hAnsi="Times New Roman"/>
          <w:sz w:val="24"/>
          <w:szCs w:val="24"/>
          <w:lang w:eastAsia="et-EE"/>
        </w:rPr>
        <w:t xml:space="preserve">. </w:t>
      </w:r>
      <w:r w:rsidRPr="00AF6307" w:rsidR="007A3761">
        <w:rPr>
          <w:rFonts w:ascii="Times New Roman" w:hAnsi="Times New Roman"/>
          <w:sz w:val="24"/>
          <w:szCs w:val="24"/>
          <w:lang w:eastAsia="et-EE"/>
        </w:rPr>
        <w:t xml:space="preserve">Ülesande täitmiseks </w:t>
      </w:r>
      <w:r w:rsidRPr="00AF6307" w:rsidR="00610889">
        <w:rPr>
          <w:rFonts w:ascii="Times New Roman" w:hAnsi="Times New Roman"/>
          <w:sz w:val="24"/>
          <w:szCs w:val="24"/>
          <w:lang w:eastAsia="et-EE"/>
        </w:rPr>
        <w:t xml:space="preserve">on </w:t>
      </w:r>
      <w:proofErr w:type="spellStart"/>
      <w:r w:rsidRPr="00AF6307" w:rsidR="00610889">
        <w:rPr>
          <w:rFonts w:ascii="Times New Roman" w:hAnsi="Times New Roman"/>
          <w:sz w:val="24"/>
          <w:szCs w:val="24"/>
          <w:lang w:eastAsia="et-EE"/>
        </w:rPr>
        <w:t>RaRa</w:t>
      </w:r>
      <w:proofErr w:type="spellEnd"/>
      <w:r w:rsidRPr="00AF6307" w:rsidR="00610889">
        <w:rPr>
          <w:rFonts w:ascii="Times New Roman" w:hAnsi="Times New Roman"/>
          <w:sz w:val="24"/>
          <w:szCs w:val="24"/>
          <w:lang w:eastAsia="et-EE"/>
        </w:rPr>
        <w:t xml:space="preserve"> </w:t>
      </w:r>
      <w:r w:rsidRPr="00AF6307" w:rsidR="007A3761">
        <w:rPr>
          <w:rFonts w:ascii="Times New Roman" w:hAnsi="Times New Roman"/>
          <w:sz w:val="24"/>
          <w:szCs w:val="24"/>
          <w:lang w:eastAsia="et-EE"/>
        </w:rPr>
        <w:t>arenda</w:t>
      </w:r>
      <w:r w:rsidRPr="00AF6307" w:rsidR="00610889">
        <w:rPr>
          <w:rFonts w:ascii="Times New Roman" w:hAnsi="Times New Roman"/>
          <w:sz w:val="24"/>
          <w:szCs w:val="24"/>
          <w:lang w:eastAsia="et-EE"/>
        </w:rPr>
        <w:t>mas</w:t>
      </w:r>
      <w:r w:rsidRPr="00AF6307" w:rsidR="007A3761">
        <w:rPr>
          <w:rFonts w:ascii="Times New Roman" w:hAnsi="Times New Roman"/>
          <w:sz w:val="24"/>
          <w:szCs w:val="24"/>
          <w:lang w:eastAsia="et-EE"/>
        </w:rPr>
        <w:t xml:space="preserve"> raamatukogude juhtimistöölaua teenus</w:t>
      </w:r>
      <w:r w:rsidRPr="00AF6307" w:rsidR="00610889">
        <w:rPr>
          <w:rFonts w:ascii="Times New Roman" w:hAnsi="Times New Roman"/>
          <w:sz w:val="24"/>
          <w:szCs w:val="24"/>
          <w:lang w:eastAsia="et-EE"/>
        </w:rPr>
        <w:t>t</w:t>
      </w:r>
      <w:r w:rsidRPr="00AF6307" w:rsidR="00C44EF4">
        <w:rPr>
          <w:rStyle w:val="Allmrkuseviide"/>
          <w:rFonts w:ascii="Times New Roman" w:hAnsi="Times New Roman"/>
          <w:sz w:val="24"/>
          <w:szCs w:val="24"/>
          <w:lang w:eastAsia="et-EE"/>
        </w:rPr>
        <w:footnoteReference w:id="61"/>
      </w:r>
      <w:r w:rsidRPr="00AF6307" w:rsidR="004D308B">
        <w:rPr>
          <w:rFonts w:ascii="Times New Roman" w:hAnsi="Times New Roman" w:eastAsia="Times New Roman"/>
          <w:color w:val="202020"/>
          <w:sz w:val="24"/>
          <w:szCs w:val="24"/>
        </w:rPr>
        <w:t>, mis lihtsustab oluliselt andmete kogumist ja analüüsimist.</w:t>
      </w:r>
    </w:p>
    <w:p w:rsidRPr="00AF6307" w:rsidR="00CE5698" w:rsidP="00AF6307" w:rsidRDefault="00CE5698" w14:paraId="4059A844" w14:textId="77777777">
      <w:pPr>
        <w:spacing w:after="0" w:line="240" w:lineRule="auto"/>
        <w:contextualSpacing/>
        <w:jc w:val="both"/>
        <w:rPr>
          <w:rFonts w:ascii="Times New Roman" w:hAnsi="Times New Roman" w:eastAsia="Times New Roman"/>
          <w:color w:val="202020"/>
          <w:sz w:val="24"/>
          <w:szCs w:val="24"/>
        </w:rPr>
      </w:pPr>
    </w:p>
    <w:p w:rsidRPr="00AF6307" w:rsidR="00CE5698" w:rsidP="00AF6307" w:rsidRDefault="00CE5698" w14:paraId="6D69302A" w14:textId="79AD89B8">
      <w:pPr>
        <w:spacing w:after="0" w:line="240" w:lineRule="auto"/>
        <w:contextualSpacing/>
        <w:jc w:val="both"/>
        <w:rPr>
          <w:rFonts w:ascii="Times New Roman" w:hAnsi="Times New Roman" w:eastAsia="Times New Roman"/>
          <w:color w:val="202020"/>
          <w:sz w:val="24"/>
          <w:szCs w:val="24"/>
        </w:rPr>
      </w:pPr>
      <w:r w:rsidRPr="00AF6307">
        <w:rPr>
          <w:rFonts w:ascii="Times New Roman" w:hAnsi="Times New Roman" w:eastAsia="Times New Roman"/>
          <w:color w:val="202020"/>
          <w:sz w:val="24"/>
          <w:szCs w:val="24"/>
        </w:rPr>
        <w:t xml:space="preserve">Punktis 3 kirjeldatule sarnast ülesannet on </w:t>
      </w:r>
      <w:proofErr w:type="spellStart"/>
      <w:r w:rsidRPr="00AF6307">
        <w:rPr>
          <w:rFonts w:ascii="Times New Roman" w:hAnsi="Times New Roman" w:eastAsia="Times New Roman"/>
          <w:color w:val="202020"/>
          <w:sz w:val="24"/>
          <w:szCs w:val="24"/>
        </w:rPr>
        <w:t>RaRS</w:t>
      </w:r>
      <w:proofErr w:type="spellEnd"/>
      <w:r w:rsidRPr="00AF6307">
        <w:rPr>
          <w:rFonts w:ascii="Times New Roman" w:hAnsi="Times New Roman" w:eastAsia="Times New Roman"/>
          <w:color w:val="202020"/>
          <w:sz w:val="24"/>
          <w:szCs w:val="24"/>
        </w:rPr>
        <w:t xml:space="preserve"> § 5 lõike 5 punkti 4 alusel samuti seni täitnud maakonnaraamatukogud.</w:t>
      </w:r>
      <w:r w:rsidRPr="00AF6307" w:rsidR="00E20403">
        <w:rPr>
          <w:rFonts w:ascii="Times New Roman" w:hAnsi="Times New Roman" w:eastAsia="Times New Roman"/>
          <w:color w:val="202020"/>
          <w:sz w:val="24"/>
          <w:szCs w:val="24"/>
        </w:rPr>
        <w:t xml:space="preserve"> Piirkondades ehk rahvaraamatukogudele võimalikult lähedal toimuv erialane nõustamine on seotud </w:t>
      </w:r>
      <w:r w:rsidRPr="00AF6307" w:rsidR="00665FDE">
        <w:rPr>
          <w:rFonts w:ascii="Times New Roman" w:hAnsi="Times New Roman" w:eastAsia="Times New Roman"/>
          <w:color w:val="202020"/>
          <w:sz w:val="24"/>
          <w:szCs w:val="24"/>
        </w:rPr>
        <w:t xml:space="preserve">ERRS-i </w:t>
      </w:r>
      <w:r w:rsidRPr="00AF6307" w:rsidR="00E20403">
        <w:rPr>
          <w:rFonts w:ascii="Times New Roman" w:hAnsi="Times New Roman" w:eastAsia="Times New Roman"/>
          <w:color w:val="202020"/>
          <w:sz w:val="24"/>
          <w:szCs w:val="24"/>
        </w:rPr>
        <w:t xml:space="preserve">kõnealuse paragrahvi lõikega 3, mis paneb </w:t>
      </w:r>
      <w:proofErr w:type="spellStart"/>
      <w:r w:rsidRPr="00AF6307" w:rsidR="00E20403">
        <w:rPr>
          <w:rFonts w:ascii="Times New Roman" w:hAnsi="Times New Roman" w:eastAsia="Times New Roman"/>
          <w:color w:val="202020"/>
          <w:sz w:val="24"/>
          <w:szCs w:val="24"/>
        </w:rPr>
        <w:t>RaRa-le</w:t>
      </w:r>
      <w:proofErr w:type="spellEnd"/>
      <w:r w:rsidRPr="00AF6307" w:rsidR="00E20403">
        <w:rPr>
          <w:rFonts w:ascii="Times New Roman" w:hAnsi="Times New Roman" w:eastAsia="Times New Roman"/>
          <w:color w:val="202020"/>
          <w:sz w:val="24"/>
          <w:szCs w:val="24"/>
        </w:rPr>
        <w:t xml:space="preserve"> kohustuse tagada piirkondlike esindajate olemasolu üle Eesti (vt selle kohta </w:t>
      </w:r>
      <w:r w:rsidRPr="00AF6307" w:rsidR="002D6320">
        <w:rPr>
          <w:rFonts w:ascii="Times New Roman" w:hAnsi="Times New Roman" w:eastAsia="Times New Roman"/>
          <w:color w:val="202020"/>
          <w:sz w:val="24"/>
          <w:szCs w:val="24"/>
        </w:rPr>
        <w:t>selgitust allpool</w:t>
      </w:r>
      <w:r w:rsidRPr="00AF6307" w:rsidR="00E20403">
        <w:rPr>
          <w:rFonts w:ascii="Times New Roman" w:hAnsi="Times New Roman" w:eastAsia="Times New Roman"/>
          <w:color w:val="202020"/>
          <w:sz w:val="24"/>
          <w:szCs w:val="24"/>
        </w:rPr>
        <w:t>).</w:t>
      </w:r>
      <w:r w:rsidRPr="00AF6307" w:rsidR="002D6320">
        <w:rPr>
          <w:rFonts w:ascii="Times New Roman" w:hAnsi="Times New Roman" w:eastAsia="Times New Roman"/>
          <w:color w:val="202020"/>
          <w:sz w:val="24"/>
          <w:szCs w:val="24"/>
        </w:rPr>
        <w:t xml:space="preserve"> Raamatukogutöötajate koolitusvajaduste kaardistamine ja koordineerimine lihtsustab ühelt poolt raamatukogutöötajatel asjakohaste turul pakutavate koolituste leidmist, ent annab teisalt vajaliku sisendi ka </w:t>
      </w:r>
      <w:proofErr w:type="spellStart"/>
      <w:r w:rsidRPr="00AF6307" w:rsidR="002D6320">
        <w:rPr>
          <w:rFonts w:ascii="Times New Roman" w:hAnsi="Times New Roman" w:eastAsia="Times New Roman"/>
          <w:color w:val="202020"/>
          <w:sz w:val="24"/>
          <w:szCs w:val="24"/>
        </w:rPr>
        <w:t>RaRa-le</w:t>
      </w:r>
      <w:proofErr w:type="spellEnd"/>
      <w:r w:rsidRPr="00AF6307" w:rsidR="002D6320">
        <w:rPr>
          <w:rFonts w:ascii="Times New Roman" w:hAnsi="Times New Roman" w:eastAsia="Times New Roman"/>
          <w:color w:val="202020"/>
          <w:sz w:val="24"/>
          <w:szCs w:val="24"/>
        </w:rPr>
        <w:t xml:space="preserve"> endale </w:t>
      </w:r>
      <w:r w:rsidRPr="00AF6307" w:rsidR="002D6320">
        <w:rPr>
          <w:rFonts w:ascii="Times New Roman" w:hAnsi="Times New Roman"/>
          <w:sz w:val="24"/>
          <w:szCs w:val="24"/>
        </w:rPr>
        <w:t>raamatukogutöötajate kutse- ja täienduskoolituste korraldajana, võimaldades näiteks koondada ühiseid huvisid üle Eesti ja vastavalt sellele koolitusi või õppereise kavandada.</w:t>
      </w:r>
    </w:p>
    <w:p w:rsidRPr="00AF6307" w:rsidR="00610889" w:rsidP="00AF6307" w:rsidRDefault="00610889" w14:paraId="3D254A6A" w14:textId="77777777">
      <w:pPr>
        <w:spacing w:after="0" w:line="240" w:lineRule="auto"/>
        <w:contextualSpacing/>
        <w:jc w:val="both"/>
        <w:rPr>
          <w:rFonts w:ascii="Times New Roman" w:hAnsi="Times New Roman" w:eastAsia="Times New Roman"/>
          <w:color w:val="202020"/>
          <w:sz w:val="24"/>
          <w:szCs w:val="24"/>
        </w:rPr>
      </w:pPr>
    </w:p>
    <w:p w:rsidRPr="00AF6307" w:rsidR="007A3761" w:rsidP="00AF6307" w:rsidRDefault="00EA0F2F" w14:paraId="28342B05" w14:textId="2EEBCE0F">
      <w:pPr>
        <w:spacing w:after="0" w:line="240" w:lineRule="auto"/>
        <w:contextualSpacing/>
        <w:jc w:val="both"/>
        <w:rPr>
          <w:rFonts w:ascii="Times New Roman" w:hAnsi="Times New Roman"/>
          <w:sz w:val="24"/>
          <w:szCs w:val="24"/>
        </w:rPr>
      </w:pPr>
      <w:r w:rsidRPr="00AF6307">
        <w:rPr>
          <w:rFonts w:ascii="Times New Roman" w:hAnsi="Times New Roman"/>
          <w:sz w:val="24"/>
          <w:szCs w:val="24"/>
        </w:rPr>
        <w:t>Punkti 4 all peetakse silmas erinevaid algatusi, millesse rahvaraamatukogud saavad panustada. Tegemist võib olla näiteks meedia- ja digipädevuste arendamisele</w:t>
      </w:r>
      <w:r w:rsidRPr="00AF6307">
        <w:rPr>
          <w:rStyle w:val="Allmrkuseviide"/>
          <w:rFonts w:ascii="Times New Roman" w:hAnsi="Times New Roman"/>
          <w:sz w:val="24"/>
          <w:szCs w:val="24"/>
        </w:rPr>
        <w:footnoteReference w:id="62"/>
      </w:r>
      <w:r w:rsidRPr="00AF6307">
        <w:rPr>
          <w:rFonts w:ascii="Times New Roman" w:hAnsi="Times New Roman"/>
          <w:sz w:val="24"/>
          <w:szCs w:val="24"/>
        </w:rPr>
        <w:t xml:space="preserve"> või laste lugemishuvi suurendamisele</w:t>
      </w:r>
      <w:r w:rsidRPr="00AF6307">
        <w:rPr>
          <w:rStyle w:val="Allmrkuseviide"/>
          <w:rFonts w:ascii="Times New Roman" w:hAnsi="Times New Roman"/>
          <w:sz w:val="24"/>
          <w:szCs w:val="24"/>
        </w:rPr>
        <w:footnoteReference w:id="63"/>
      </w:r>
      <w:r w:rsidRPr="00AF6307">
        <w:rPr>
          <w:rFonts w:ascii="Times New Roman" w:hAnsi="Times New Roman"/>
          <w:sz w:val="24"/>
          <w:szCs w:val="24"/>
        </w:rPr>
        <w:t xml:space="preserve"> suunatud programmidega</w:t>
      </w:r>
      <w:r w:rsidRPr="00AF6307" w:rsidR="002B753A">
        <w:rPr>
          <w:rFonts w:ascii="Times New Roman" w:hAnsi="Times New Roman"/>
          <w:sz w:val="24"/>
          <w:szCs w:val="24"/>
        </w:rPr>
        <w:t>, aga ka mistahes muudest valdkondadest alguse saanud ettevõtmistega, kus rahvaraamatukogud saavad ja soovivad kaasa lüüa</w:t>
      </w:r>
      <w:r w:rsidRPr="00AF6307">
        <w:rPr>
          <w:rFonts w:ascii="Times New Roman" w:hAnsi="Times New Roman"/>
          <w:sz w:val="24"/>
          <w:szCs w:val="24"/>
        </w:rPr>
        <w:t>.</w:t>
      </w:r>
      <w:r w:rsidRPr="00AF6307" w:rsidR="002B753A">
        <w:rPr>
          <w:rFonts w:ascii="Times New Roman" w:hAnsi="Times New Roman"/>
          <w:sz w:val="24"/>
          <w:szCs w:val="24"/>
        </w:rPr>
        <w:t xml:space="preserve"> </w:t>
      </w:r>
      <w:proofErr w:type="spellStart"/>
      <w:r w:rsidRPr="00AF6307" w:rsidR="002B753A">
        <w:rPr>
          <w:rFonts w:ascii="Times New Roman" w:hAnsi="Times New Roman"/>
          <w:sz w:val="24"/>
          <w:szCs w:val="24"/>
        </w:rPr>
        <w:t>RaRa</w:t>
      </w:r>
      <w:proofErr w:type="spellEnd"/>
      <w:r w:rsidRPr="00AF6307" w:rsidR="002B753A">
        <w:rPr>
          <w:rFonts w:ascii="Times New Roman" w:hAnsi="Times New Roman"/>
          <w:sz w:val="24"/>
          <w:szCs w:val="24"/>
        </w:rPr>
        <w:t xml:space="preserve"> ülesanne seisneb seejuures programmi algatajale partneriks olemises, vajaliku teabe rahvaraamatukogudele edastamises, rahvaraamatukogude osaluse suurendamiseks kaasamisürituste korraldamises jne.</w:t>
      </w:r>
    </w:p>
    <w:p w:rsidRPr="00AF6307" w:rsidR="00925650" w:rsidP="00AF6307" w:rsidRDefault="00925650" w14:paraId="7014FA9B" w14:textId="3825BB8F">
      <w:pPr>
        <w:spacing w:after="0" w:line="240" w:lineRule="auto"/>
        <w:contextualSpacing/>
        <w:jc w:val="both"/>
        <w:rPr>
          <w:rFonts w:ascii="Times New Roman" w:hAnsi="Times New Roman"/>
          <w:sz w:val="24"/>
          <w:szCs w:val="24"/>
          <w:lang w:eastAsia="et-EE"/>
        </w:rPr>
      </w:pPr>
    </w:p>
    <w:p w:rsidRPr="00AF6307" w:rsidR="004D308B" w:rsidP="00AF6307" w:rsidRDefault="004D308B" w14:paraId="0DF91CDD" w14:textId="40AE3849">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rPr>
        <w:t>ERRS § 4</w:t>
      </w:r>
      <w:r w:rsidRPr="00AF6307">
        <w:rPr>
          <w:rFonts w:ascii="Times New Roman" w:hAnsi="Times New Roman" w:eastAsia="Times New Roman"/>
          <w:sz w:val="24"/>
          <w:szCs w:val="24"/>
          <w:u w:val="single"/>
          <w:vertAlign w:val="superscript"/>
        </w:rPr>
        <w:t>1</w:t>
      </w:r>
      <w:r w:rsidRPr="00AF6307">
        <w:rPr>
          <w:rFonts w:ascii="Times New Roman" w:hAnsi="Times New Roman" w:eastAsia="Times New Roman"/>
          <w:sz w:val="24"/>
          <w:szCs w:val="24"/>
          <w:u w:val="single"/>
        </w:rPr>
        <w:t xml:space="preserve"> lõike 2</w:t>
      </w:r>
      <w:r w:rsidRPr="00AF6307">
        <w:rPr>
          <w:rFonts w:ascii="Times New Roman" w:hAnsi="Times New Roman" w:eastAsia="Times New Roman"/>
          <w:sz w:val="24"/>
          <w:szCs w:val="24"/>
        </w:rPr>
        <w:t xml:space="preserve"> kohaselt võib </w:t>
      </w:r>
      <w:r w:rsidRPr="00AF6307">
        <w:rPr>
          <w:rFonts w:ascii="Times New Roman" w:hAnsi="Times New Roman"/>
          <w:sz w:val="24"/>
          <w:szCs w:val="24"/>
        </w:rPr>
        <w:t>valdkonna eest vastutav minister</w:t>
      </w:r>
      <w:r w:rsidRPr="00AF6307" w:rsidR="00BB047E">
        <w:rPr>
          <w:rFonts w:ascii="Times New Roman" w:hAnsi="Times New Roman"/>
          <w:sz w:val="24"/>
          <w:szCs w:val="24"/>
        </w:rPr>
        <w:t xml:space="preserve"> (kultuuriminister)</w:t>
      </w:r>
      <w:r w:rsidRPr="00AF6307">
        <w:rPr>
          <w:rFonts w:ascii="Times New Roman" w:hAnsi="Times New Roman"/>
          <w:sz w:val="24"/>
          <w:szCs w:val="24"/>
        </w:rPr>
        <w:t xml:space="preserve"> määrusega täpsustada sama paragrahvi lõikes 1 nimetatud riigi haldusülesannete sisu ning nende täitmise tingimusi ja korda.</w:t>
      </w:r>
      <w:r w:rsidRPr="00AF6307" w:rsidR="00BB047E">
        <w:rPr>
          <w:rFonts w:ascii="Times New Roman" w:hAnsi="Times New Roman"/>
          <w:sz w:val="24"/>
          <w:szCs w:val="24"/>
        </w:rPr>
        <w:t xml:space="preserve"> Kuigi kõnealuste ülesannetega seonduvat täpsustatakse ka ERRS § 4</w:t>
      </w:r>
      <w:r w:rsidRPr="00AF6307" w:rsidR="00BB047E">
        <w:rPr>
          <w:rFonts w:ascii="Times New Roman" w:hAnsi="Times New Roman"/>
          <w:sz w:val="24"/>
          <w:szCs w:val="24"/>
          <w:vertAlign w:val="superscript"/>
        </w:rPr>
        <w:t>1</w:t>
      </w:r>
      <w:r w:rsidRPr="00AF6307" w:rsidR="00BB047E">
        <w:rPr>
          <w:rFonts w:ascii="Times New Roman" w:hAnsi="Times New Roman"/>
          <w:sz w:val="24"/>
          <w:szCs w:val="24"/>
        </w:rPr>
        <w:t xml:space="preserve"> lõike 5 alusel sõlmitavas halduslepingus, antakse ministrile õigus vajadusel määruse kehtestamiseks. Seda põhjusel, et halduslepingu näol on tegemist </w:t>
      </w:r>
      <w:r w:rsidRPr="00AF6307" w:rsidR="004F573A">
        <w:rPr>
          <w:rFonts w:ascii="Times New Roman" w:hAnsi="Times New Roman"/>
          <w:sz w:val="24"/>
          <w:szCs w:val="24"/>
        </w:rPr>
        <w:t>ennekõike</w:t>
      </w:r>
      <w:r w:rsidRPr="00AF6307" w:rsidR="00BB047E">
        <w:rPr>
          <w:rFonts w:ascii="Times New Roman" w:hAnsi="Times New Roman"/>
          <w:sz w:val="24"/>
          <w:szCs w:val="24"/>
        </w:rPr>
        <w:t xml:space="preserve"> poolte kokkuleppega, ent ülesannete täpsustamine määruses </w:t>
      </w:r>
      <w:r w:rsidRPr="00AF6307" w:rsidR="00B910AE">
        <w:rPr>
          <w:rFonts w:ascii="Times New Roman" w:hAnsi="Times New Roman"/>
          <w:sz w:val="24"/>
          <w:szCs w:val="24"/>
        </w:rPr>
        <w:t>eeldab määruse eelnõu koostamise etapis kaasamise hea tava järgimist ja tagab seega asjassepuutuvatele huvirühmadele võimaluse kaasa rääkida.</w:t>
      </w:r>
    </w:p>
    <w:p w:rsidRPr="00AF6307" w:rsidR="001C7FC2" w:rsidP="00AF6307" w:rsidRDefault="001C7FC2" w14:paraId="677C7C1F" w14:textId="77777777">
      <w:pPr>
        <w:autoSpaceDE w:val="0"/>
        <w:autoSpaceDN w:val="0"/>
        <w:adjustRightInd w:val="0"/>
        <w:spacing w:after="0" w:line="240" w:lineRule="auto"/>
        <w:contextualSpacing/>
        <w:jc w:val="both"/>
        <w:rPr>
          <w:rFonts w:ascii="Times New Roman" w:hAnsi="Times New Roman"/>
          <w:sz w:val="24"/>
          <w:szCs w:val="24"/>
        </w:rPr>
      </w:pPr>
    </w:p>
    <w:p w:rsidRPr="00AF6307" w:rsidR="004F573A" w:rsidP="00AF6307" w:rsidRDefault="001C7FC2" w14:paraId="0D58D216" w14:textId="05B29250">
      <w:pPr>
        <w:autoSpaceDE w:val="0"/>
        <w:autoSpaceDN w:val="0"/>
        <w:adjustRightInd w:val="0"/>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rPr>
        <w:t>Kuna nimetatud määruses võib täpsustada just riigi haldusülesannete sisu ning nende täitmise tingimusi ja korda, ei sekkuta antud juhul</w:t>
      </w:r>
      <w:r w:rsidRPr="00AF6307" w:rsidR="004F573A">
        <w:rPr>
          <w:rFonts w:ascii="Times New Roman" w:hAnsi="Times New Roman"/>
          <w:sz w:val="24"/>
          <w:szCs w:val="24"/>
        </w:rPr>
        <w:t xml:space="preserve"> PS §-s 154 sätestatud </w:t>
      </w:r>
      <w:proofErr w:type="spellStart"/>
      <w:r w:rsidRPr="00AF6307" w:rsidR="004F573A">
        <w:rPr>
          <w:rFonts w:ascii="Times New Roman" w:hAnsi="Times New Roman"/>
          <w:sz w:val="24"/>
          <w:szCs w:val="24"/>
        </w:rPr>
        <w:t>KOV-i</w:t>
      </w:r>
      <w:proofErr w:type="spellEnd"/>
      <w:r w:rsidRPr="00AF6307" w:rsidR="004F573A">
        <w:rPr>
          <w:rFonts w:ascii="Times New Roman" w:hAnsi="Times New Roman"/>
          <w:sz w:val="24"/>
          <w:szCs w:val="24"/>
        </w:rPr>
        <w:t xml:space="preserve"> autonoomiasse</w:t>
      </w:r>
      <w:r w:rsidRPr="00AF6307">
        <w:rPr>
          <w:rFonts w:ascii="Times New Roman" w:hAnsi="Times New Roman"/>
          <w:sz w:val="24"/>
          <w:szCs w:val="24"/>
        </w:rPr>
        <w:t xml:space="preserve">. </w:t>
      </w:r>
      <w:r w:rsidRPr="00AF6307" w:rsidR="004F573A">
        <w:rPr>
          <w:rFonts w:ascii="Times New Roman" w:hAnsi="Times New Roman"/>
          <w:sz w:val="24"/>
          <w:szCs w:val="24"/>
        </w:rPr>
        <w:t xml:space="preserve">Volitusnormi põhiseaduspärasuse hindamisel tuleb arvestada ka seda, et </w:t>
      </w:r>
      <w:r w:rsidRPr="00AF6307">
        <w:rPr>
          <w:rFonts w:ascii="Times New Roman" w:hAnsi="Times New Roman" w:eastAsia="Times New Roman"/>
          <w:sz w:val="24"/>
          <w:szCs w:val="24"/>
          <w:lang w:eastAsia="et-EE"/>
        </w:rPr>
        <w:t>PS § 3 lõikest 1 tulenev olulisuse põhimõte nõuab</w:t>
      </w:r>
      <w:r w:rsidRPr="00AF6307">
        <w:rPr>
          <w:rFonts w:ascii="Times New Roman" w:hAnsi="Times New Roman"/>
          <w:color w:val="1B1C20"/>
          <w:sz w:val="24"/>
          <w:szCs w:val="24"/>
          <w:shd w:val="clear" w:color="auto" w:fill="FFFFFF"/>
        </w:rPr>
        <w:t xml:space="preserve"> </w:t>
      </w:r>
      <w:r w:rsidRPr="00AF6307">
        <w:rPr>
          <w:rFonts w:ascii="Times New Roman" w:hAnsi="Times New Roman" w:eastAsia="Times New Roman"/>
          <w:sz w:val="24"/>
          <w:szCs w:val="24"/>
          <w:lang w:eastAsia="et-EE"/>
        </w:rPr>
        <w:t>et kõik riigielus olulised küsimused otsustab Riigikogu.</w:t>
      </w:r>
      <w:r w:rsidRPr="00AF6307">
        <w:rPr>
          <w:rStyle w:val="Allmrkuseviide"/>
          <w:rFonts w:ascii="Times New Roman" w:hAnsi="Times New Roman" w:eastAsia="Times New Roman"/>
          <w:sz w:val="24"/>
          <w:szCs w:val="24"/>
          <w:lang w:eastAsia="et-EE"/>
        </w:rPr>
        <w:footnoteReference w:id="64"/>
      </w:r>
      <w:r w:rsidRPr="00AF6307" w:rsidR="004F573A">
        <w:rPr>
          <w:rFonts w:ascii="Times New Roman" w:hAnsi="Times New Roman" w:eastAsia="Times New Roman"/>
          <w:sz w:val="24"/>
          <w:szCs w:val="24"/>
          <w:lang w:eastAsia="et-EE"/>
        </w:rPr>
        <w:t xml:space="preserve"> Käesoleval juhul on rahvaraamatukogude valdkonnas täidetavad ja </w:t>
      </w:r>
      <w:proofErr w:type="spellStart"/>
      <w:r w:rsidRPr="00AF6307" w:rsidR="004F573A">
        <w:rPr>
          <w:rFonts w:ascii="Times New Roman" w:hAnsi="Times New Roman" w:eastAsia="Times New Roman"/>
          <w:sz w:val="24"/>
          <w:szCs w:val="24"/>
          <w:lang w:eastAsia="et-EE"/>
        </w:rPr>
        <w:t>RaRa-le</w:t>
      </w:r>
      <w:proofErr w:type="spellEnd"/>
      <w:r w:rsidRPr="00AF6307" w:rsidR="004F573A">
        <w:rPr>
          <w:rFonts w:ascii="Times New Roman" w:hAnsi="Times New Roman" w:eastAsia="Times New Roman"/>
          <w:sz w:val="24"/>
          <w:szCs w:val="24"/>
          <w:lang w:eastAsia="et-EE"/>
        </w:rPr>
        <w:t xml:space="preserve"> delegeeritavad riigi haldusülesanded kirjeldatud seaduses ning minister võib määruses nendega seonduva osas küll üksikasjalikumaks minna, kuid mitte ülesannete sisu muuta.</w:t>
      </w:r>
    </w:p>
    <w:p w:rsidRPr="00AF6307" w:rsidR="004F573A" w:rsidP="00AF6307" w:rsidRDefault="004F573A" w14:paraId="0E6C514A" w14:textId="77777777">
      <w:pPr>
        <w:autoSpaceDE w:val="0"/>
        <w:autoSpaceDN w:val="0"/>
        <w:adjustRightInd w:val="0"/>
        <w:spacing w:after="0" w:line="240" w:lineRule="auto"/>
        <w:contextualSpacing/>
        <w:jc w:val="both"/>
        <w:rPr>
          <w:rFonts w:ascii="Times New Roman" w:hAnsi="Times New Roman" w:eastAsia="Times New Roman"/>
          <w:sz w:val="24"/>
          <w:szCs w:val="24"/>
          <w:lang w:eastAsia="et-EE"/>
        </w:rPr>
      </w:pPr>
    </w:p>
    <w:p w:rsidRPr="00AF6307" w:rsidR="00E63A9D" w:rsidP="00AF6307" w:rsidRDefault="004F573A" w14:paraId="41DCFCD3" w14:textId="76B2220E">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Kõnealust määrust esialgu ei kavandata, vaid selle kehtestamise vajalikkuse üle otsustatakse rahvaraamatukogude valdkonna esindajate </w:t>
      </w:r>
      <w:r w:rsidRPr="00AF6307" w:rsidR="002E0502">
        <w:rPr>
          <w:rFonts w:ascii="Times New Roman" w:hAnsi="Times New Roman"/>
          <w:sz w:val="24"/>
          <w:szCs w:val="24"/>
        </w:rPr>
        <w:t xml:space="preserve">tagasiside põhjal siis, kui </w:t>
      </w:r>
      <w:proofErr w:type="spellStart"/>
      <w:r w:rsidRPr="00AF6307" w:rsidR="002E0502">
        <w:rPr>
          <w:rFonts w:ascii="Times New Roman" w:hAnsi="Times New Roman"/>
          <w:sz w:val="24"/>
          <w:szCs w:val="24"/>
        </w:rPr>
        <w:t>RaRa</w:t>
      </w:r>
      <w:proofErr w:type="spellEnd"/>
      <w:r w:rsidRPr="00AF6307" w:rsidR="002E0502">
        <w:rPr>
          <w:rFonts w:ascii="Times New Roman" w:hAnsi="Times New Roman"/>
          <w:sz w:val="24"/>
          <w:szCs w:val="24"/>
        </w:rPr>
        <w:t xml:space="preserve"> on asjaomaseid ülesandeid juba mõnda aega täitnud.</w:t>
      </w:r>
    </w:p>
    <w:p w:rsidRPr="00AF6307" w:rsidR="002E0502" w:rsidP="00AF6307" w:rsidRDefault="002E0502" w14:paraId="031F945D" w14:textId="77777777">
      <w:pPr>
        <w:spacing w:after="0" w:line="240" w:lineRule="auto"/>
        <w:contextualSpacing/>
        <w:jc w:val="both"/>
        <w:rPr>
          <w:rFonts w:ascii="Times New Roman" w:hAnsi="Times New Roman"/>
          <w:sz w:val="24"/>
          <w:szCs w:val="24"/>
        </w:rPr>
      </w:pPr>
    </w:p>
    <w:p w:rsidRPr="00AF6307" w:rsidR="002E0502" w:rsidP="00AF6307" w:rsidRDefault="002E0502" w14:paraId="16253C9D" w14:textId="3C01BF58">
      <w:pPr>
        <w:spacing w:after="0" w:line="240" w:lineRule="auto"/>
        <w:contextualSpacing/>
        <w:jc w:val="both"/>
        <w:rPr>
          <w:rStyle w:val="normaltextrun"/>
          <w:rFonts w:ascii="Times New Roman" w:hAnsi="Times New Roman"/>
          <w:color w:val="000000"/>
          <w:sz w:val="24"/>
          <w:szCs w:val="24"/>
          <w:shd w:val="clear" w:color="auto" w:fill="FFFFFF"/>
        </w:rPr>
      </w:pPr>
      <w:r w:rsidRPr="00AF6307">
        <w:rPr>
          <w:rFonts w:ascii="Times New Roman" w:hAnsi="Times New Roman" w:eastAsia="Times New Roman"/>
          <w:sz w:val="24"/>
          <w:szCs w:val="24"/>
          <w:u w:val="single"/>
        </w:rPr>
        <w:t>ERRS § 4</w:t>
      </w:r>
      <w:r w:rsidRPr="00AF6307">
        <w:rPr>
          <w:rFonts w:ascii="Times New Roman" w:hAnsi="Times New Roman" w:eastAsia="Times New Roman"/>
          <w:sz w:val="24"/>
          <w:szCs w:val="24"/>
          <w:u w:val="single"/>
          <w:vertAlign w:val="superscript"/>
        </w:rPr>
        <w:t>1</w:t>
      </w:r>
      <w:r w:rsidRPr="00AF6307">
        <w:rPr>
          <w:rFonts w:ascii="Times New Roman" w:hAnsi="Times New Roman" w:eastAsia="Times New Roman"/>
          <w:sz w:val="24"/>
          <w:szCs w:val="24"/>
          <w:u w:val="single"/>
        </w:rPr>
        <w:t xml:space="preserve"> lõige 3</w:t>
      </w:r>
      <w:r w:rsidRPr="00AF6307">
        <w:rPr>
          <w:rFonts w:ascii="Times New Roman" w:hAnsi="Times New Roman" w:eastAsia="Times New Roman"/>
          <w:sz w:val="24"/>
          <w:szCs w:val="24"/>
        </w:rPr>
        <w:t xml:space="preserve"> näeb ette, et </w:t>
      </w:r>
      <w:r w:rsidRPr="00AF6307">
        <w:rPr>
          <w:rStyle w:val="normaltextrun"/>
          <w:rFonts w:ascii="Times New Roman" w:hAnsi="Times New Roman"/>
          <w:color w:val="000000"/>
          <w:sz w:val="24"/>
          <w:szCs w:val="24"/>
          <w:shd w:val="clear" w:color="auto" w:fill="FFFFFF"/>
        </w:rPr>
        <w:t xml:space="preserve">sama paragrahvi lõikes 1 nimetatud riigi haldusülesannete täitmiseks on </w:t>
      </w:r>
      <w:proofErr w:type="spellStart"/>
      <w:r w:rsidRPr="00AF6307">
        <w:rPr>
          <w:rStyle w:val="normaltextrun"/>
          <w:rFonts w:ascii="Times New Roman" w:hAnsi="Times New Roman"/>
          <w:color w:val="000000"/>
          <w:sz w:val="24"/>
          <w:szCs w:val="24"/>
          <w:shd w:val="clear" w:color="auto" w:fill="FFFFFF"/>
        </w:rPr>
        <w:t>RaRa</w:t>
      </w:r>
      <w:proofErr w:type="spellEnd"/>
      <w:r w:rsidRPr="00AF6307">
        <w:rPr>
          <w:rStyle w:val="normaltextrun"/>
          <w:rFonts w:ascii="Times New Roman" w:hAnsi="Times New Roman"/>
          <w:color w:val="000000"/>
          <w:sz w:val="24"/>
          <w:szCs w:val="24"/>
          <w:shd w:val="clear" w:color="auto" w:fill="FFFFFF"/>
        </w:rPr>
        <w:t xml:space="preserve">-l esindajad piirkondades üle Eesti. Piirkondade kindlaksmääramisel arvestatakse kohalikke ja piirkondlikke vajadusi ning ülesannete täitmise otstarbekust. </w:t>
      </w:r>
      <w:r w:rsidRPr="00AF6307">
        <w:rPr>
          <w:rFonts w:ascii="Times New Roman" w:hAnsi="Times New Roman" w:eastAsia="Times New Roman"/>
          <w:sz w:val="24"/>
          <w:szCs w:val="24"/>
          <w:u w:val="single"/>
        </w:rPr>
        <w:t xml:space="preserve">ERRS § </w:t>
      </w:r>
      <w:r w:rsidRPr="00AF6307">
        <w:rPr>
          <w:rFonts w:ascii="Times New Roman" w:hAnsi="Times New Roman" w:eastAsia="Times New Roman"/>
          <w:sz w:val="24"/>
          <w:szCs w:val="24"/>
          <w:u w:val="single"/>
        </w:rPr>
        <w:t>4</w:t>
      </w:r>
      <w:r w:rsidRPr="00AF6307">
        <w:rPr>
          <w:rFonts w:ascii="Times New Roman" w:hAnsi="Times New Roman" w:eastAsia="Times New Roman"/>
          <w:sz w:val="24"/>
          <w:szCs w:val="24"/>
          <w:u w:val="single"/>
          <w:vertAlign w:val="superscript"/>
        </w:rPr>
        <w:t>1</w:t>
      </w:r>
      <w:r w:rsidRPr="00AF6307">
        <w:rPr>
          <w:rFonts w:ascii="Times New Roman" w:hAnsi="Times New Roman" w:eastAsia="Times New Roman"/>
          <w:sz w:val="24"/>
          <w:szCs w:val="24"/>
          <w:u w:val="single"/>
        </w:rPr>
        <w:t xml:space="preserve"> lõike 4</w:t>
      </w:r>
      <w:r w:rsidRPr="00AF6307">
        <w:rPr>
          <w:rFonts w:ascii="Times New Roman" w:hAnsi="Times New Roman" w:eastAsia="Times New Roman"/>
          <w:sz w:val="24"/>
          <w:szCs w:val="24"/>
        </w:rPr>
        <w:t xml:space="preserve"> kohaselt määrab </w:t>
      </w:r>
      <w:proofErr w:type="spellStart"/>
      <w:r w:rsidRPr="00AF6307">
        <w:rPr>
          <w:rStyle w:val="normaltextrun"/>
          <w:rFonts w:ascii="Times New Roman" w:hAnsi="Times New Roman"/>
          <w:color w:val="000000"/>
          <w:sz w:val="24"/>
          <w:szCs w:val="24"/>
          <w:shd w:val="clear" w:color="auto" w:fill="FFFFFF"/>
        </w:rPr>
        <w:t>RaRa</w:t>
      </w:r>
      <w:proofErr w:type="spellEnd"/>
      <w:r w:rsidRPr="00AF6307">
        <w:rPr>
          <w:rStyle w:val="normaltextrun"/>
          <w:rFonts w:ascii="Times New Roman" w:hAnsi="Times New Roman"/>
          <w:color w:val="000000"/>
          <w:sz w:val="24"/>
          <w:szCs w:val="24"/>
          <w:shd w:val="clear" w:color="auto" w:fill="FFFFFF"/>
        </w:rPr>
        <w:t xml:space="preserve"> kõnealused piirkonnad, kuulates eelnevalt ära </w:t>
      </w:r>
      <w:proofErr w:type="spellStart"/>
      <w:r w:rsidRPr="00AF6307">
        <w:rPr>
          <w:rStyle w:val="normaltextrun"/>
          <w:rFonts w:ascii="Times New Roman" w:hAnsi="Times New Roman"/>
          <w:color w:val="000000"/>
          <w:sz w:val="24"/>
          <w:szCs w:val="24"/>
          <w:shd w:val="clear" w:color="auto" w:fill="FFFFFF"/>
        </w:rPr>
        <w:t>KOV-ide</w:t>
      </w:r>
      <w:proofErr w:type="spellEnd"/>
      <w:r w:rsidRPr="00AF6307">
        <w:rPr>
          <w:rStyle w:val="normaltextrun"/>
          <w:rFonts w:ascii="Times New Roman" w:hAnsi="Times New Roman"/>
          <w:color w:val="000000"/>
          <w:sz w:val="24"/>
          <w:szCs w:val="24"/>
          <w:shd w:val="clear" w:color="auto" w:fill="FFFFFF"/>
        </w:rPr>
        <w:t xml:space="preserve"> arvamused. </w:t>
      </w:r>
      <w:proofErr w:type="spellStart"/>
      <w:r w:rsidRPr="00AF6307">
        <w:rPr>
          <w:rStyle w:val="normaltextrun"/>
          <w:rFonts w:ascii="Times New Roman" w:hAnsi="Times New Roman"/>
          <w:color w:val="000000"/>
          <w:sz w:val="24"/>
          <w:szCs w:val="24"/>
          <w:shd w:val="clear" w:color="auto" w:fill="FFFFFF"/>
        </w:rPr>
        <w:t>RaRa-le</w:t>
      </w:r>
      <w:proofErr w:type="spellEnd"/>
      <w:r w:rsidRPr="00AF6307">
        <w:rPr>
          <w:rStyle w:val="normaltextrun"/>
          <w:rFonts w:ascii="Times New Roman" w:hAnsi="Times New Roman"/>
          <w:color w:val="000000"/>
          <w:sz w:val="24"/>
          <w:szCs w:val="24"/>
          <w:shd w:val="clear" w:color="auto" w:fill="FFFFFF"/>
        </w:rPr>
        <w:t xml:space="preserve"> pannakse seega kohustus mitte koondada rahvaraamatukogude arenduskeskuse tegevust üksnes pealinna, vaid pakkuda tuge ka spetsialistide poolt, kes on kohal erinevates Eesti piirkondades ja mõistavad seeläbi paremini kohalikke eripärasid ja </w:t>
      </w:r>
      <w:r w:rsidRPr="00AF6307" w:rsidR="00696F6D">
        <w:rPr>
          <w:rStyle w:val="normaltextrun"/>
          <w:rFonts w:ascii="Times New Roman" w:hAnsi="Times New Roman"/>
          <w:color w:val="000000"/>
          <w:sz w:val="24"/>
          <w:szCs w:val="24"/>
          <w:shd w:val="clear" w:color="auto" w:fill="FFFFFF"/>
        </w:rPr>
        <w:t xml:space="preserve">rahvaraamatukogude </w:t>
      </w:r>
      <w:r w:rsidRPr="00AF6307">
        <w:rPr>
          <w:rStyle w:val="normaltextrun"/>
          <w:rFonts w:ascii="Times New Roman" w:hAnsi="Times New Roman"/>
          <w:color w:val="000000"/>
          <w:sz w:val="24"/>
          <w:szCs w:val="24"/>
          <w:shd w:val="clear" w:color="auto" w:fill="FFFFFF"/>
        </w:rPr>
        <w:t>vajadusi.</w:t>
      </w:r>
      <w:r w:rsidRPr="00AF6307" w:rsidR="00696F6D">
        <w:rPr>
          <w:rStyle w:val="normaltextrun"/>
          <w:rFonts w:ascii="Times New Roman" w:hAnsi="Times New Roman"/>
          <w:color w:val="000000"/>
          <w:sz w:val="24"/>
          <w:szCs w:val="24"/>
          <w:shd w:val="clear" w:color="auto" w:fill="FFFFFF"/>
        </w:rPr>
        <w:t xml:space="preserve"> </w:t>
      </w:r>
      <w:r w:rsidRPr="00AF6307" w:rsidR="00D955C3">
        <w:rPr>
          <w:rStyle w:val="normaltextrun"/>
          <w:rFonts w:ascii="Times New Roman" w:hAnsi="Times New Roman"/>
          <w:color w:val="000000"/>
          <w:sz w:val="24"/>
          <w:szCs w:val="24"/>
          <w:shd w:val="clear" w:color="auto" w:fill="FFFFFF"/>
        </w:rPr>
        <w:t>Seadusega ei kirjuta</w:t>
      </w:r>
      <w:r w:rsidR="0089006E">
        <w:rPr>
          <w:rStyle w:val="normaltextrun"/>
          <w:rFonts w:ascii="Times New Roman" w:hAnsi="Times New Roman"/>
          <w:color w:val="000000"/>
          <w:sz w:val="24"/>
          <w:szCs w:val="24"/>
          <w:shd w:val="clear" w:color="auto" w:fill="FFFFFF"/>
        </w:rPr>
        <w:t>t</w:t>
      </w:r>
      <w:r w:rsidRPr="00AF6307" w:rsidR="00D955C3">
        <w:rPr>
          <w:rStyle w:val="normaltextrun"/>
          <w:rFonts w:ascii="Times New Roman" w:hAnsi="Times New Roman"/>
          <w:color w:val="000000"/>
          <w:sz w:val="24"/>
          <w:szCs w:val="24"/>
          <w:shd w:val="clear" w:color="auto" w:fill="FFFFFF"/>
        </w:rPr>
        <w:t xml:space="preserve">a </w:t>
      </w:r>
      <w:proofErr w:type="spellStart"/>
      <w:r w:rsidRPr="00AF6307" w:rsidR="00D955C3">
        <w:rPr>
          <w:rStyle w:val="normaltextrun"/>
          <w:rFonts w:ascii="Times New Roman" w:hAnsi="Times New Roman"/>
          <w:color w:val="000000"/>
          <w:sz w:val="24"/>
          <w:szCs w:val="24"/>
          <w:shd w:val="clear" w:color="auto" w:fill="FFFFFF"/>
        </w:rPr>
        <w:t>RaRa-le</w:t>
      </w:r>
      <w:proofErr w:type="spellEnd"/>
      <w:r w:rsidRPr="00AF6307" w:rsidR="00D955C3">
        <w:rPr>
          <w:rStyle w:val="normaltextrun"/>
          <w:rFonts w:ascii="Times New Roman" w:hAnsi="Times New Roman"/>
          <w:color w:val="000000"/>
          <w:sz w:val="24"/>
          <w:szCs w:val="24"/>
          <w:shd w:val="clear" w:color="auto" w:fill="FFFFFF"/>
        </w:rPr>
        <w:t xml:space="preserve"> siiski ette mitu piirkondlikku esindajat tal peab olema</w:t>
      </w:r>
      <w:r w:rsidRPr="00AF6307">
        <w:rPr>
          <w:rStyle w:val="normaltextrun"/>
          <w:rFonts w:ascii="Times New Roman" w:hAnsi="Times New Roman"/>
          <w:color w:val="000000"/>
          <w:sz w:val="24"/>
          <w:szCs w:val="24"/>
          <w:shd w:val="clear" w:color="auto" w:fill="FFFFFF"/>
        </w:rPr>
        <w:t xml:space="preserve"> </w:t>
      </w:r>
      <w:r w:rsidRPr="00AF6307" w:rsidR="00D955C3">
        <w:rPr>
          <w:rStyle w:val="normaltextrun"/>
          <w:rFonts w:ascii="Times New Roman" w:hAnsi="Times New Roman"/>
          <w:color w:val="000000"/>
          <w:sz w:val="24"/>
          <w:szCs w:val="24"/>
          <w:shd w:val="clear" w:color="auto" w:fill="FFFFFF"/>
        </w:rPr>
        <w:t xml:space="preserve">või kus nad peavad asuma, vaid see jääb koostöös </w:t>
      </w:r>
      <w:proofErr w:type="spellStart"/>
      <w:r w:rsidRPr="00AF6307" w:rsidR="00D955C3">
        <w:rPr>
          <w:rStyle w:val="normaltextrun"/>
          <w:rFonts w:ascii="Times New Roman" w:hAnsi="Times New Roman"/>
          <w:color w:val="000000"/>
          <w:sz w:val="24"/>
          <w:szCs w:val="24"/>
          <w:shd w:val="clear" w:color="auto" w:fill="FFFFFF"/>
        </w:rPr>
        <w:t>KOV-idega</w:t>
      </w:r>
      <w:proofErr w:type="spellEnd"/>
      <w:r w:rsidRPr="00AF6307" w:rsidR="00D955C3">
        <w:rPr>
          <w:rStyle w:val="normaltextrun"/>
          <w:rFonts w:ascii="Times New Roman" w:hAnsi="Times New Roman"/>
          <w:color w:val="000000"/>
          <w:sz w:val="24"/>
          <w:szCs w:val="24"/>
          <w:shd w:val="clear" w:color="auto" w:fill="FFFFFF"/>
        </w:rPr>
        <w:t xml:space="preserve"> </w:t>
      </w:r>
      <w:proofErr w:type="spellStart"/>
      <w:r w:rsidRPr="00AF6307" w:rsidR="00D955C3">
        <w:rPr>
          <w:rStyle w:val="normaltextrun"/>
          <w:rFonts w:ascii="Times New Roman" w:hAnsi="Times New Roman"/>
          <w:color w:val="000000"/>
          <w:sz w:val="24"/>
          <w:szCs w:val="24"/>
          <w:shd w:val="clear" w:color="auto" w:fill="FFFFFF"/>
        </w:rPr>
        <w:t>RaRa</w:t>
      </w:r>
      <w:proofErr w:type="spellEnd"/>
      <w:r w:rsidRPr="00AF6307" w:rsidR="00D955C3">
        <w:rPr>
          <w:rStyle w:val="normaltextrun"/>
          <w:rFonts w:ascii="Times New Roman" w:hAnsi="Times New Roman"/>
          <w:color w:val="000000"/>
          <w:sz w:val="24"/>
          <w:szCs w:val="24"/>
          <w:shd w:val="clear" w:color="auto" w:fill="FFFFFF"/>
        </w:rPr>
        <w:t xml:space="preserve"> otsustada.</w:t>
      </w:r>
    </w:p>
    <w:p w:rsidRPr="00AF6307" w:rsidR="00D664D0" w:rsidP="00AF6307" w:rsidRDefault="00D664D0" w14:paraId="08911575"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CA52DD" w:rsidP="00AF6307" w:rsidRDefault="00D664D0" w14:paraId="4073E2FF" w14:textId="34BE43E4">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eastAsia="Times New Roman"/>
          <w:sz w:val="24"/>
          <w:szCs w:val="24"/>
          <w:u w:val="single"/>
        </w:rPr>
        <w:t>ERRS § 4</w:t>
      </w:r>
      <w:r w:rsidRPr="00AF6307">
        <w:rPr>
          <w:rFonts w:ascii="Times New Roman" w:hAnsi="Times New Roman" w:eastAsia="Times New Roman"/>
          <w:sz w:val="24"/>
          <w:szCs w:val="24"/>
          <w:u w:val="single"/>
          <w:vertAlign w:val="superscript"/>
        </w:rPr>
        <w:t>1</w:t>
      </w:r>
      <w:r w:rsidRPr="00AF6307">
        <w:rPr>
          <w:rFonts w:ascii="Times New Roman" w:hAnsi="Times New Roman" w:eastAsia="Times New Roman"/>
          <w:sz w:val="24"/>
          <w:szCs w:val="24"/>
          <w:u w:val="single"/>
        </w:rPr>
        <w:t xml:space="preserve"> lõi</w:t>
      </w:r>
      <w:r w:rsidRPr="00AF6307" w:rsidR="00CA52DD">
        <w:rPr>
          <w:rFonts w:ascii="Times New Roman" w:hAnsi="Times New Roman" w:eastAsia="Times New Roman"/>
          <w:sz w:val="24"/>
          <w:szCs w:val="24"/>
          <w:u w:val="single"/>
        </w:rPr>
        <w:t>k</w:t>
      </w:r>
      <w:r w:rsidRPr="00AF6307">
        <w:rPr>
          <w:rFonts w:ascii="Times New Roman" w:hAnsi="Times New Roman" w:eastAsia="Times New Roman"/>
          <w:sz w:val="24"/>
          <w:szCs w:val="24"/>
          <w:u w:val="single"/>
        </w:rPr>
        <w:t xml:space="preserve">e </w:t>
      </w:r>
      <w:r w:rsidRPr="00AF6307" w:rsidR="00CA52DD">
        <w:rPr>
          <w:rFonts w:ascii="Times New Roman" w:hAnsi="Times New Roman" w:eastAsia="Times New Roman"/>
          <w:sz w:val="24"/>
          <w:szCs w:val="24"/>
          <w:u w:val="single"/>
        </w:rPr>
        <w:t>5</w:t>
      </w:r>
      <w:r w:rsidRPr="00AF6307" w:rsidR="00CA52DD">
        <w:rPr>
          <w:rFonts w:ascii="Times New Roman" w:hAnsi="Times New Roman"/>
          <w:sz w:val="24"/>
          <w:szCs w:val="24"/>
        </w:rPr>
        <w:t xml:space="preserve"> kohaselt sõlmib valdkonna eest vastutav minister </w:t>
      </w:r>
      <w:proofErr w:type="spellStart"/>
      <w:r w:rsidRPr="00AF6307" w:rsidR="00CA52DD">
        <w:rPr>
          <w:rFonts w:ascii="Times New Roman" w:hAnsi="Times New Roman"/>
          <w:sz w:val="24"/>
          <w:szCs w:val="24"/>
        </w:rPr>
        <w:t>RaRa-ga</w:t>
      </w:r>
      <w:proofErr w:type="spellEnd"/>
      <w:r w:rsidRPr="00AF6307" w:rsidR="00CA52DD">
        <w:rPr>
          <w:rFonts w:ascii="Times New Roman" w:hAnsi="Times New Roman"/>
          <w:sz w:val="24"/>
          <w:szCs w:val="24"/>
        </w:rPr>
        <w:t xml:space="preserve"> sama paragrahvi lõikes 1 nimetatud riigi haldusülesannete täitmiseks halduslepingu, mille täitmise üle teostab haldusjärelevalvet </w:t>
      </w:r>
      <w:proofErr w:type="spellStart"/>
      <w:r w:rsidRPr="00AF6307" w:rsidR="00CA52DD">
        <w:rPr>
          <w:rFonts w:ascii="Times New Roman" w:hAnsi="Times New Roman"/>
          <w:sz w:val="24"/>
          <w:szCs w:val="24"/>
        </w:rPr>
        <w:t>KuM</w:t>
      </w:r>
      <w:proofErr w:type="spellEnd"/>
      <w:r w:rsidRPr="00AF6307" w:rsidR="00CA52DD">
        <w:rPr>
          <w:rFonts w:ascii="Times New Roman" w:hAnsi="Times New Roman"/>
          <w:sz w:val="24"/>
          <w:szCs w:val="24"/>
        </w:rPr>
        <w:t>.</w:t>
      </w:r>
    </w:p>
    <w:p w:rsidRPr="00AF6307" w:rsidR="00106257" w:rsidP="00AF6307" w:rsidRDefault="00106257" w14:paraId="016A0E2A" w14:textId="77777777">
      <w:pPr>
        <w:autoSpaceDE w:val="0"/>
        <w:autoSpaceDN w:val="0"/>
        <w:adjustRightInd w:val="0"/>
        <w:spacing w:after="0" w:line="240" w:lineRule="auto"/>
        <w:contextualSpacing/>
        <w:jc w:val="both"/>
        <w:rPr>
          <w:rFonts w:ascii="Times New Roman" w:hAnsi="Times New Roman"/>
          <w:sz w:val="24"/>
          <w:szCs w:val="24"/>
        </w:rPr>
      </w:pPr>
    </w:p>
    <w:p w:rsidRPr="00AF6307" w:rsidR="00EA5DC4" w:rsidP="00AF6307" w:rsidRDefault="00106257" w14:paraId="0C9E2788" w14:textId="2D44CA79">
      <w:pPr>
        <w:pStyle w:val="Vahedeta"/>
        <w:contextualSpacing/>
        <w:jc w:val="both"/>
        <w:rPr>
          <w:rFonts w:ascii="Times New Roman" w:hAnsi="Times New Roman"/>
          <w:sz w:val="24"/>
          <w:szCs w:val="24"/>
        </w:rPr>
      </w:pPr>
      <w:r w:rsidRPr="5320929D">
        <w:rPr>
          <w:rFonts w:ascii="Times New Roman" w:hAnsi="Times New Roman" w:eastAsia="Times New Roman"/>
          <w:sz w:val="24"/>
          <w:szCs w:val="24"/>
          <w:lang w:eastAsia="et-EE"/>
        </w:rPr>
        <w:t>Eelnõu koostamise</w:t>
      </w:r>
      <w:r w:rsidRPr="5320929D" w:rsidR="00FE0132">
        <w:rPr>
          <w:rFonts w:ascii="Times New Roman" w:hAnsi="Times New Roman" w:eastAsia="Times New Roman"/>
          <w:sz w:val="24"/>
          <w:szCs w:val="24"/>
          <w:lang w:eastAsia="et-EE"/>
        </w:rPr>
        <w:t xml:space="preserve"> ajal</w:t>
      </w:r>
      <w:r w:rsidRPr="5320929D">
        <w:rPr>
          <w:rFonts w:ascii="Times New Roman" w:hAnsi="Times New Roman" w:eastAsia="Times New Roman"/>
          <w:sz w:val="24"/>
          <w:szCs w:val="24"/>
          <w:lang w:eastAsia="et-EE"/>
        </w:rPr>
        <w:t xml:space="preserve"> on arutlusel olnud mitmed erinevad asutused ja isikud, kes võiksid </w:t>
      </w:r>
      <w:r w:rsidRPr="5320929D" w:rsidR="00FE0132">
        <w:rPr>
          <w:rFonts w:ascii="Times New Roman" w:hAnsi="Times New Roman" w:eastAsia="Times New Roman"/>
          <w:sz w:val="24"/>
          <w:szCs w:val="24"/>
          <w:lang w:eastAsia="et-EE"/>
        </w:rPr>
        <w:t>asjaomaste</w:t>
      </w:r>
      <w:r w:rsidRPr="5320929D">
        <w:rPr>
          <w:rFonts w:ascii="Times New Roman" w:hAnsi="Times New Roman" w:eastAsia="Times New Roman"/>
          <w:sz w:val="24"/>
          <w:szCs w:val="24"/>
          <w:lang w:eastAsia="et-EE"/>
        </w:rPr>
        <w:t xml:space="preserve"> riigi haldusülesannete täitjana kõne alla tulla (</w:t>
      </w:r>
      <w:r w:rsidRPr="5320929D" w:rsidR="00FE0132">
        <w:rPr>
          <w:rFonts w:ascii="Times New Roman" w:hAnsi="Times New Roman" w:eastAsia="Times New Roman"/>
          <w:sz w:val="24"/>
          <w:szCs w:val="24"/>
          <w:lang w:eastAsia="et-EE"/>
        </w:rPr>
        <w:t xml:space="preserve">lisaks </w:t>
      </w:r>
      <w:proofErr w:type="spellStart"/>
      <w:r w:rsidRPr="5320929D" w:rsidR="00FE0132">
        <w:rPr>
          <w:rFonts w:ascii="Times New Roman" w:hAnsi="Times New Roman" w:eastAsia="Times New Roman"/>
          <w:sz w:val="24"/>
          <w:szCs w:val="24"/>
          <w:lang w:eastAsia="et-EE"/>
        </w:rPr>
        <w:t>RaRa-le</w:t>
      </w:r>
      <w:proofErr w:type="spellEnd"/>
      <w:r w:rsidRPr="5320929D" w:rsidR="00FE0132">
        <w:rPr>
          <w:rFonts w:ascii="Times New Roman" w:hAnsi="Times New Roman" w:eastAsia="Times New Roman"/>
          <w:sz w:val="24"/>
          <w:szCs w:val="24"/>
          <w:lang w:eastAsia="et-EE"/>
        </w:rPr>
        <w:t xml:space="preserve"> </w:t>
      </w:r>
      <w:r w:rsidRPr="5320929D">
        <w:rPr>
          <w:rFonts w:ascii="Times New Roman" w:hAnsi="Times New Roman" w:eastAsia="Times New Roman"/>
          <w:sz w:val="24"/>
          <w:szCs w:val="24"/>
          <w:lang w:eastAsia="et-EE"/>
        </w:rPr>
        <w:t>näiteks Eesti Raamatukoguvõrgu Konsortsium, mõni võimekas rahvaraamatukogu</w:t>
      </w:r>
      <w:r w:rsidRPr="5320929D" w:rsidR="00FE0132">
        <w:rPr>
          <w:rFonts w:ascii="Times New Roman" w:hAnsi="Times New Roman" w:eastAsia="Times New Roman"/>
          <w:sz w:val="24"/>
          <w:szCs w:val="24"/>
          <w:lang w:eastAsia="et-EE"/>
        </w:rPr>
        <w:t xml:space="preserve"> või </w:t>
      </w:r>
      <w:proofErr w:type="spellStart"/>
      <w:r w:rsidRPr="5320929D" w:rsidR="00FE0132">
        <w:rPr>
          <w:rFonts w:ascii="Times New Roman" w:hAnsi="Times New Roman" w:eastAsia="Times New Roman"/>
          <w:sz w:val="24"/>
          <w:szCs w:val="24"/>
          <w:lang w:eastAsia="et-EE"/>
        </w:rPr>
        <w:t>KOV-ide</w:t>
      </w:r>
      <w:proofErr w:type="spellEnd"/>
      <w:r w:rsidRPr="5320929D" w:rsidR="00FE0132">
        <w:rPr>
          <w:rFonts w:ascii="Times New Roman" w:hAnsi="Times New Roman" w:eastAsia="Times New Roman"/>
          <w:sz w:val="24"/>
          <w:szCs w:val="24"/>
          <w:lang w:eastAsia="et-EE"/>
        </w:rPr>
        <w:t xml:space="preserve"> liit)</w:t>
      </w:r>
      <w:r w:rsidRPr="5320929D" w:rsidR="005A6460">
        <w:rPr>
          <w:rFonts w:ascii="Times New Roman" w:hAnsi="Times New Roman" w:eastAsia="Times New Roman"/>
          <w:sz w:val="24"/>
          <w:szCs w:val="24"/>
          <w:lang w:eastAsia="et-EE"/>
        </w:rPr>
        <w:t>, ent ükski neist ei olnud val</w:t>
      </w:r>
      <w:r w:rsidRPr="5320929D" w:rsidR="00215B4E">
        <w:rPr>
          <w:rFonts w:ascii="Times New Roman" w:hAnsi="Times New Roman" w:eastAsia="Times New Roman"/>
          <w:sz w:val="24"/>
          <w:szCs w:val="24"/>
          <w:lang w:eastAsia="et-EE"/>
        </w:rPr>
        <w:t xml:space="preserve">mis </w:t>
      </w:r>
      <w:r w:rsidRPr="5320929D" w:rsidR="00860B9C">
        <w:rPr>
          <w:rFonts w:ascii="Times New Roman" w:hAnsi="Times New Roman" w:eastAsia="Times New Roman"/>
          <w:sz w:val="24"/>
          <w:szCs w:val="24"/>
          <w:lang w:eastAsia="et-EE"/>
        </w:rPr>
        <w:t xml:space="preserve">kõiki riigi haldusülesandeid </w:t>
      </w:r>
      <w:r w:rsidRPr="5320929D" w:rsidR="005032C6">
        <w:rPr>
          <w:rFonts w:ascii="Times New Roman" w:hAnsi="Times New Roman" w:eastAsia="Times New Roman"/>
          <w:sz w:val="24"/>
          <w:szCs w:val="24"/>
          <w:lang w:eastAsia="et-EE"/>
        </w:rPr>
        <w:t>tervik</w:t>
      </w:r>
      <w:r w:rsidRPr="5320929D" w:rsidR="009C50E2">
        <w:rPr>
          <w:rFonts w:ascii="Times New Roman" w:hAnsi="Times New Roman" w:eastAsia="Times New Roman"/>
          <w:sz w:val="24"/>
          <w:szCs w:val="24"/>
          <w:lang w:eastAsia="et-EE"/>
        </w:rPr>
        <w:t xml:space="preserve">una </w:t>
      </w:r>
      <w:r w:rsidRPr="5320929D" w:rsidR="00860B9C">
        <w:rPr>
          <w:rFonts w:ascii="Times New Roman" w:hAnsi="Times New Roman" w:eastAsia="Times New Roman"/>
          <w:sz w:val="24"/>
          <w:szCs w:val="24"/>
          <w:lang w:eastAsia="et-EE"/>
        </w:rPr>
        <w:t>üle võtma</w:t>
      </w:r>
      <w:r w:rsidRPr="5320929D">
        <w:rPr>
          <w:rFonts w:ascii="Times New Roman" w:hAnsi="Times New Roman" w:eastAsia="Times New Roman"/>
          <w:sz w:val="24"/>
          <w:szCs w:val="24"/>
          <w:lang w:eastAsia="et-EE"/>
        </w:rPr>
        <w:t>.</w:t>
      </w:r>
      <w:r w:rsidRPr="5320929D" w:rsidR="00FE0132">
        <w:rPr>
          <w:rFonts w:ascii="Times New Roman" w:hAnsi="Times New Roman" w:eastAsia="Times New Roman"/>
          <w:sz w:val="24"/>
          <w:szCs w:val="24"/>
          <w:lang w:eastAsia="et-EE"/>
        </w:rPr>
        <w:t xml:space="preserve"> Arvestades aga asjaolu, et </w:t>
      </w:r>
      <w:proofErr w:type="spellStart"/>
      <w:r w:rsidRPr="5320929D" w:rsidR="00FE0132">
        <w:rPr>
          <w:rFonts w:ascii="Times New Roman" w:hAnsi="Times New Roman" w:eastAsia="Times New Roman"/>
          <w:sz w:val="24"/>
          <w:szCs w:val="24"/>
          <w:lang w:eastAsia="et-EE"/>
        </w:rPr>
        <w:t>RaRa</w:t>
      </w:r>
      <w:proofErr w:type="spellEnd"/>
      <w:r w:rsidRPr="5320929D" w:rsidR="00FE0132">
        <w:rPr>
          <w:rFonts w:ascii="Times New Roman" w:hAnsi="Times New Roman" w:eastAsia="Times New Roman"/>
          <w:sz w:val="24"/>
          <w:szCs w:val="24"/>
          <w:lang w:eastAsia="et-EE"/>
        </w:rPr>
        <w:t xml:space="preserve"> juba tegutseb ERRS § 4 lõike 4 alusel kogu raamatukogude valdkonda hõlmava teadus- ja arendusasutusena, on rahvaraamatukogudele fokusseeritud </w:t>
      </w:r>
      <w:r w:rsidRPr="5320929D" w:rsidR="003544C9">
        <w:rPr>
          <w:rFonts w:ascii="Times New Roman" w:hAnsi="Times New Roman" w:eastAsia="Times New Roman"/>
          <w:sz w:val="24"/>
          <w:szCs w:val="24"/>
          <w:lang w:eastAsia="et-EE"/>
        </w:rPr>
        <w:t xml:space="preserve">töötajate lisandumine </w:t>
      </w:r>
      <w:proofErr w:type="spellStart"/>
      <w:r w:rsidRPr="5320929D" w:rsidR="003544C9">
        <w:rPr>
          <w:rFonts w:ascii="Times New Roman" w:hAnsi="Times New Roman" w:eastAsia="Times New Roman"/>
          <w:sz w:val="24"/>
          <w:szCs w:val="24"/>
          <w:lang w:eastAsia="et-EE"/>
        </w:rPr>
        <w:t>RaRa</w:t>
      </w:r>
      <w:proofErr w:type="spellEnd"/>
      <w:r w:rsidRPr="5320929D" w:rsidR="003544C9">
        <w:rPr>
          <w:rFonts w:ascii="Times New Roman" w:hAnsi="Times New Roman" w:eastAsia="Times New Roman"/>
          <w:sz w:val="24"/>
          <w:szCs w:val="24"/>
          <w:lang w:eastAsia="et-EE"/>
        </w:rPr>
        <w:t xml:space="preserve"> koosseisu eeldatavasti kõige sujuvam</w:t>
      </w:r>
      <w:r w:rsidRPr="5320929D" w:rsidR="5D70A406">
        <w:rPr>
          <w:rFonts w:ascii="Times New Roman" w:hAnsi="Times New Roman" w:eastAsia="Times New Roman"/>
          <w:sz w:val="24"/>
          <w:szCs w:val="24"/>
          <w:lang w:eastAsia="et-EE"/>
        </w:rPr>
        <w:t xml:space="preserve"> ja otstarbekam</w:t>
      </w:r>
      <w:r w:rsidRPr="5320929D" w:rsidR="003544C9">
        <w:rPr>
          <w:rFonts w:ascii="Times New Roman" w:hAnsi="Times New Roman" w:eastAsia="Times New Roman"/>
          <w:sz w:val="24"/>
          <w:szCs w:val="24"/>
          <w:lang w:eastAsia="et-EE"/>
        </w:rPr>
        <w:t xml:space="preserve">. </w:t>
      </w:r>
      <w:proofErr w:type="spellStart"/>
      <w:r w:rsidRPr="5320929D" w:rsidR="003544C9">
        <w:rPr>
          <w:rFonts w:ascii="Times New Roman" w:hAnsi="Times New Roman" w:eastAsia="Times New Roman"/>
          <w:sz w:val="24"/>
          <w:szCs w:val="24"/>
          <w:lang w:eastAsia="et-EE"/>
        </w:rPr>
        <w:t>RaRa</w:t>
      </w:r>
      <w:proofErr w:type="spellEnd"/>
      <w:r w:rsidRPr="5320929D" w:rsidR="003544C9">
        <w:rPr>
          <w:rFonts w:ascii="Times New Roman" w:hAnsi="Times New Roman" w:eastAsia="Times New Roman"/>
          <w:sz w:val="24"/>
          <w:szCs w:val="24"/>
          <w:lang w:eastAsia="et-EE"/>
        </w:rPr>
        <w:t>-s juba töötavad raamatukogundust laiemalt tundvad spetsialistid, kes saavad oma teadmiste, oskuste ja kogemustega rahvaraamatukogude arenduskeskuse tegevuse käivitamisel abiks olla. Lisaks suudetakse pakkuda vajalikke tugiteenuseid, nagu</w:t>
      </w:r>
      <w:r w:rsidRPr="5320929D" w:rsidR="003544C9">
        <w:rPr>
          <w:rFonts w:ascii="Times New Roman" w:hAnsi="Times New Roman"/>
          <w:sz w:val="24"/>
          <w:szCs w:val="24"/>
        </w:rPr>
        <w:t xml:space="preserve"> raamatupidamine, personalitöö, kommunikatsioon ja haldusteenused.</w:t>
      </w:r>
    </w:p>
    <w:p w:rsidRPr="00AF6307" w:rsidR="00EA5DC4" w:rsidP="00AF6307" w:rsidRDefault="00EA5DC4" w14:paraId="211D2A0E" w14:textId="77777777">
      <w:pPr>
        <w:pStyle w:val="Vahedeta"/>
        <w:contextualSpacing/>
        <w:jc w:val="both"/>
        <w:rPr>
          <w:rFonts w:ascii="Times New Roman" w:hAnsi="Times New Roman"/>
          <w:sz w:val="24"/>
          <w:szCs w:val="24"/>
        </w:rPr>
      </w:pPr>
    </w:p>
    <w:p w:rsidRPr="00AF6307" w:rsidR="00EA5DC4" w:rsidP="00AF6307" w:rsidRDefault="009F4145" w14:paraId="018FA685" w14:textId="6E7C14CF">
      <w:pPr>
        <w:pStyle w:val="Vahedeta"/>
        <w:contextualSpacing/>
        <w:jc w:val="both"/>
        <w:rPr>
          <w:rFonts w:ascii="Times New Roman" w:hAnsi="Times New Roman"/>
          <w:sz w:val="24"/>
          <w:szCs w:val="24"/>
        </w:rPr>
      </w:pPr>
      <w:r w:rsidRPr="00AF6307">
        <w:rPr>
          <w:rFonts w:ascii="Times New Roman" w:hAnsi="Times New Roman"/>
          <w:sz w:val="24"/>
          <w:szCs w:val="24"/>
        </w:rPr>
        <w:t xml:space="preserve">Eelnevast tulenevalt on </w:t>
      </w:r>
      <w:proofErr w:type="spellStart"/>
      <w:r w:rsidRPr="00AF6307">
        <w:rPr>
          <w:rFonts w:ascii="Times New Roman" w:hAnsi="Times New Roman"/>
          <w:sz w:val="24"/>
          <w:szCs w:val="24"/>
        </w:rPr>
        <w:t>KuM</w:t>
      </w:r>
      <w:proofErr w:type="spellEnd"/>
      <w:r w:rsidRPr="00AF6307">
        <w:rPr>
          <w:rFonts w:ascii="Times New Roman" w:hAnsi="Times New Roman"/>
          <w:sz w:val="24"/>
          <w:szCs w:val="24"/>
        </w:rPr>
        <w:t xml:space="preserve"> veendunud, et kõnealuste riigi haldusülesannete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xml:space="preserve"> täitmiseks volitamine ei halvenda nende täitmise kvaliteeti. </w:t>
      </w:r>
      <w:r w:rsidRPr="00AF6307" w:rsidR="005E6271">
        <w:rPr>
          <w:rFonts w:ascii="Times New Roman" w:hAnsi="Times New Roman"/>
          <w:sz w:val="24"/>
          <w:szCs w:val="24"/>
        </w:rPr>
        <w:t xml:space="preserve">Ei ole ka põhjust arvata, et haldusülesannete </w:t>
      </w:r>
      <w:proofErr w:type="spellStart"/>
      <w:r w:rsidRPr="00AF6307" w:rsidR="005E6271">
        <w:rPr>
          <w:rFonts w:ascii="Times New Roman" w:hAnsi="Times New Roman"/>
          <w:sz w:val="24"/>
          <w:szCs w:val="24"/>
        </w:rPr>
        <w:t>RaRa-le</w:t>
      </w:r>
      <w:proofErr w:type="spellEnd"/>
      <w:r w:rsidRPr="00AF6307" w:rsidR="005E6271">
        <w:rPr>
          <w:rFonts w:ascii="Times New Roman" w:hAnsi="Times New Roman"/>
          <w:sz w:val="24"/>
          <w:szCs w:val="24"/>
        </w:rPr>
        <w:t xml:space="preserve"> täitmiseks volitamine kahjustaks avalikke huve, kuivõrd </w:t>
      </w:r>
      <w:proofErr w:type="spellStart"/>
      <w:r w:rsidRPr="00AF6307" w:rsidR="005E6271">
        <w:rPr>
          <w:rFonts w:ascii="Times New Roman" w:hAnsi="Times New Roman"/>
          <w:sz w:val="24"/>
          <w:szCs w:val="24"/>
        </w:rPr>
        <w:t>RaRa</w:t>
      </w:r>
      <w:proofErr w:type="spellEnd"/>
      <w:r w:rsidRPr="00AF6307" w:rsidR="005E6271">
        <w:rPr>
          <w:rFonts w:ascii="Times New Roman" w:hAnsi="Times New Roman"/>
          <w:sz w:val="24"/>
          <w:szCs w:val="24"/>
        </w:rPr>
        <w:t xml:space="preserve"> avalik-õigusliku juriidilise isikuna ongi loodud avalikes huvides. Samuti ei kahjustata rahvaraamatukogude arenduskeskuse </w:t>
      </w:r>
      <w:proofErr w:type="spellStart"/>
      <w:r w:rsidRPr="00AF6307" w:rsidR="005E6271">
        <w:rPr>
          <w:rFonts w:ascii="Times New Roman" w:hAnsi="Times New Roman"/>
          <w:sz w:val="24"/>
          <w:szCs w:val="24"/>
        </w:rPr>
        <w:t>RaRa-sse</w:t>
      </w:r>
      <w:proofErr w:type="spellEnd"/>
      <w:r w:rsidRPr="00AF6307" w:rsidR="005E6271">
        <w:rPr>
          <w:rFonts w:ascii="Times New Roman" w:hAnsi="Times New Roman"/>
          <w:sz w:val="24"/>
          <w:szCs w:val="24"/>
        </w:rPr>
        <w:t xml:space="preserve"> loomisega nende isikute õigusi, kelle suhtes haldusülesannet täidetakse. Käesoleval juhul on puudutatud isikuteks rahvaraamatukogude kaudu </w:t>
      </w:r>
      <w:proofErr w:type="spellStart"/>
      <w:r w:rsidRPr="00AF6307" w:rsidR="005E6271">
        <w:rPr>
          <w:rFonts w:ascii="Times New Roman" w:hAnsi="Times New Roman"/>
          <w:sz w:val="24"/>
          <w:szCs w:val="24"/>
        </w:rPr>
        <w:t>KOV-id</w:t>
      </w:r>
      <w:proofErr w:type="spellEnd"/>
      <w:r w:rsidRPr="00AF6307" w:rsidR="005E6271">
        <w:rPr>
          <w:rFonts w:ascii="Times New Roman" w:hAnsi="Times New Roman"/>
          <w:sz w:val="24"/>
          <w:szCs w:val="24"/>
        </w:rPr>
        <w:t xml:space="preserve">. Ka seni on raamatukoguteenindust </w:t>
      </w:r>
      <w:proofErr w:type="spellStart"/>
      <w:r w:rsidRPr="00AF6307" w:rsidR="005E6271">
        <w:rPr>
          <w:rFonts w:ascii="Times New Roman" w:hAnsi="Times New Roman"/>
          <w:sz w:val="24"/>
          <w:szCs w:val="24"/>
        </w:rPr>
        <w:t>KOV-ides</w:t>
      </w:r>
      <w:proofErr w:type="spellEnd"/>
      <w:r w:rsidRPr="00AF6307" w:rsidR="005E6271">
        <w:rPr>
          <w:rFonts w:ascii="Times New Roman" w:hAnsi="Times New Roman"/>
          <w:sz w:val="24"/>
          <w:szCs w:val="24"/>
        </w:rPr>
        <w:t xml:space="preserve"> riiklikult koordineeritud, kuid seda maakonnaraamatukogude kaudu, kes on ka ise rahvaraamatukogud. Kuigi riigi haldusülesannete viimine </w:t>
      </w:r>
      <w:proofErr w:type="spellStart"/>
      <w:r w:rsidRPr="00AF6307" w:rsidR="005E6271">
        <w:rPr>
          <w:rFonts w:ascii="Times New Roman" w:hAnsi="Times New Roman"/>
          <w:sz w:val="24"/>
          <w:szCs w:val="24"/>
        </w:rPr>
        <w:t>RaRa-sse</w:t>
      </w:r>
      <w:proofErr w:type="spellEnd"/>
      <w:r w:rsidRPr="00AF6307" w:rsidR="005E6271">
        <w:rPr>
          <w:rFonts w:ascii="Times New Roman" w:hAnsi="Times New Roman"/>
          <w:sz w:val="24"/>
          <w:szCs w:val="24"/>
        </w:rPr>
        <w:t xml:space="preserve"> võib olla </w:t>
      </w:r>
      <w:proofErr w:type="spellStart"/>
      <w:r w:rsidRPr="00AF6307" w:rsidR="005E6271">
        <w:rPr>
          <w:rFonts w:ascii="Times New Roman" w:hAnsi="Times New Roman"/>
          <w:sz w:val="24"/>
          <w:szCs w:val="24"/>
        </w:rPr>
        <w:t>KOV-idele</w:t>
      </w:r>
      <w:proofErr w:type="spellEnd"/>
      <w:r w:rsidRPr="00AF6307" w:rsidR="005E6271">
        <w:rPr>
          <w:rFonts w:ascii="Times New Roman" w:hAnsi="Times New Roman"/>
          <w:sz w:val="24"/>
          <w:szCs w:val="24"/>
        </w:rPr>
        <w:t xml:space="preserve"> murettekitav põhjusel, et rahvaraamatukogudele toe pakkumine justkui kaugeneb </w:t>
      </w:r>
      <w:r w:rsidRPr="00AF6307" w:rsidR="00EA5DC4">
        <w:rPr>
          <w:rFonts w:ascii="Times New Roman" w:hAnsi="Times New Roman"/>
          <w:sz w:val="24"/>
          <w:szCs w:val="24"/>
        </w:rPr>
        <w:t xml:space="preserve">(seda nii füüsilise asukoha mõttes kui ka sisuliselt, sest </w:t>
      </w:r>
      <w:proofErr w:type="spellStart"/>
      <w:r w:rsidRPr="00AF6307" w:rsidR="00EA5DC4">
        <w:rPr>
          <w:rFonts w:ascii="Times New Roman" w:hAnsi="Times New Roman"/>
          <w:sz w:val="24"/>
          <w:szCs w:val="24"/>
        </w:rPr>
        <w:t>RaRa</w:t>
      </w:r>
      <w:proofErr w:type="spellEnd"/>
      <w:r w:rsidRPr="00AF6307" w:rsidR="00EA5DC4">
        <w:rPr>
          <w:rFonts w:ascii="Times New Roman" w:hAnsi="Times New Roman"/>
          <w:sz w:val="24"/>
          <w:szCs w:val="24"/>
        </w:rPr>
        <w:t xml:space="preserve"> pole ise rahvaraamatukogu), on eelnõusse kavandatud seda leevendavad meetmed (piirkondlike esindajate olemasolu kohustus ja valdkonna eest vastutava ministri (kultuuriminister) õigus riigi haldusülesannete sisu ning nende täitmise tingimusi ja korda huvirühmade esindajaid kaasates vajadusel määrusega täpsustada).</w:t>
      </w:r>
    </w:p>
    <w:p w:rsidRPr="00AF6307" w:rsidR="00EA5DC4" w:rsidP="00AF6307" w:rsidRDefault="00EA5DC4" w14:paraId="70290612" w14:textId="77777777">
      <w:pPr>
        <w:pStyle w:val="Vahedeta"/>
        <w:contextualSpacing/>
        <w:jc w:val="both"/>
        <w:rPr>
          <w:rFonts w:ascii="Times New Roman" w:hAnsi="Times New Roman"/>
          <w:sz w:val="24"/>
          <w:szCs w:val="24"/>
        </w:rPr>
      </w:pPr>
    </w:p>
    <w:p w:rsidRPr="00AF6307" w:rsidR="00D664D0" w:rsidP="00AF6307" w:rsidRDefault="00EA5DC4" w14:paraId="4D6C0CF2" w14:textId="336FF18C">
      <w:pPr>
        <w:spacing w:after="0" w:line="240" w:lineRule="auto"/>
        <w:contextualSpacing/>
        <w:jc w:val="both"/>
        <w:rPr>
          <w:rFonts w:ascii="Times New Roman" w:hAnsi="Times New Roman"/>
          <w:bCs/>
          <w:sz w:val="24"/>
          <w:szCs w:val="24"/>
        </w:rPr>
      </w:pPr>
      <w:r w:rsidRPr="00AF6307">
        <w:rPr>
          <w:rFonts w:ascii="Times New Roman" w:hAnsi="Times New Roman"/>
          <w:sz w:val="24"/>
          <w:szCs w:val="24"/>
        </w:rPr>
        <w:t xml:space="preserve">Mis puudutab haldusülesande </w:t>
      </w:r>
      <w:proofErr w:type="spellStart"/>
      <w:r w:rsidRPr="00AF6307">
        <w:rPr>
          <w:rFonts w:ascii="Times New Roman" w:hAnsi="Times New Roman"/>
          <w:sz w:val="24"/>
          <w:szCs w:val="24"/>
        </w:rPr>
        <w:t>RaRa-le</w:t>
      </w:r>
      <w:proofErr w:type="spellEnd"/>
      <w:r w:rsidRPr="00AF6307">
        <w:rPr>
          <w:rFonts w:ascii="Times New Roman" w:hAnsi="Times New Roman"/>
          <w:sz w:val="24"/>
          <w:szCs w:val="24"/>
        </w:rPr>
        <w:t xml:space="preserve"> delegeerimise majanduslikku põhjendatust, siis seda on analüüsitud käesoleva seletuskirja punktis </w:t>
      </w:r>
      <w:r w:rsidRPr="00AF6307">
        <w:rPr>
          <w:rFonts w:ascii="Times New Roman" w:hAnsi="Times New Roman"/>
          <w:bCs/>
          <w:sz w:val="24"/>
          <w:szCs w:val="24"/>
        </w:rPr>
        <w:t>7 „Seaduse rakendamisega seotud riigi ja kohaliku omavalitsuse tegevused, eeldatavad kulud ja tulud“.</w:t>
      </w:r>
    </w:p>
    <w:p w:rsidRPr="00AF6307" w:rsidR="00D664D0" w:rsidP="00AF6307" w:rsidRDefault="00D664D0" w14:paraId="3D08FB8A" w14:textId="77777777">
      <w:pPr>
        <w:spacing w:after="0" w:line="240" w:lineRule="auto"/>
        <w:contextualSpacing/>
        <w:jc w:val="both"/>
        <w:rPr>
          <w:rFonts w:ascii="Times New Roman" w:hAnsi="Times New Roman" w:eastAsia="Times New Roman"/>
          <w:sz w:val="24"/>
          <w:szCs w:val="24"/>
          <w:u w:val="single"/>
        </w:rPr>
      </w:pPr>
    </w:p>
    <w:p w:rsidRPr="00AF6307" w:rsidR="00D664D0" w:rsidP="00AF6307" w:rsidRDefault="00D664D0" w14:paraId="5FDAF5CF" w14:textId="029E93F6">
      <w:pPr>
        <w:spacing w:after="0" w:line="240" w:lineRule="auto"/>
        <w:contextualSpacing/>
        <w:jc w:val="both"/>
        <w:rPr>
          <w:rFonts w:ascii="Times New Roman" w:hAnsi="Times New Roman" w:eastAsia="Times New Roman"/>
          <w:sz w:val="24"/>
          <w:szCs w:val="24"/>
          <w:u w:val="single"/>
        </w:rPr>
      </w:pPr>
      <w:r w:rsidRPr="00AF6307">
        <w:rPr>
          <w:rFonts w:ascii="Times New Roman" w:hAnsi="Times New Roman" w:eastAsia="Times New Roman"/>
          <w:sz w:val="24"/>
          <w:szCs w:val="24"/>
          <w:u w:val="single"/>
        </w:rPr>
        <w:t>ERRS § 4</w:t>
      </w:r>
      <w:r w:rsidRPr="00AF6307">
        <w:rPr>
          <w:rFonts w:ascii="Times New Roman" w:hAnsi="Times New Roman" w:eastAsia="Times New Roman"/>
          <w:sz w:val="24"/>
          <w:szCs w:val="24"/>
          <w:u w:val="single"/>
          <w:vertAlign w:val="superscript"/>
        </w:rPr>
        <w:t>1</w:t>
      </w:r>
      <w:r w:rsidRPr="00AF6307">
        <w:rPr>
          <w:rFonts w:ascii="Times New Roman" w:hAnsi="Times New Roman" w:eastAsia="Times New Roman"/>
          <w:sz w:val="24"/>
          <w:szCs w:val="24"/>
          <w:u w:val="single"/>
        </w:rPr>
        <w:t xml:space="preserve"> lõikes 6</w:t>
      </w:r>
      <w:r w:rsidRPr="00AF6307">
        <w:rPr>
          <w:rFonts w:ascii="Times New Roman" w:hAnsi="Times New Roman" w:eastAsia="Times New Roman"/>
          <w:sz w:val="24"/>
          <w:szCs w:val="24"/>
        </w:rPr>
        <w:t xml:space="preserve"> on sätestatud, et </w:t>
      </w:r>
      <w:r w:rsidRPr="00AF6307">
        <w:rPr>
          <w:rFonts w:ascii="Times New Roman" w:hAnsi="Times New Roman"/>
          <w:sz w:val="24"/>
          <w:szCs w:val="24"/>
        </w:rPr>
        <w:t xml:space="preserve">kui kõnealune haldusleping lõpetatakse ühepoolselt või esineb muu põhjus, mis takistab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-l jätkata sama paragrahvi lõikes 1 nimetatud riigi haldusülesannete täitmist, korraldab nende edasise täitmise </w:t>
      </w:r>
      <w:proofErr w:type="spellStart"/>
      <w:r w:rsidRPr="00AF6307">
        <w:rPr>
          <w:rFonts w:ascii="Times New Roman" w:hAnsi="Times New Roman"/>
          <w:sz w:val="24"/>
          <w:szCs w:val="24"/>
        </w:rPr>
        <w:t>KuM</w:t>
      </w:r>
      <w:proofErr w:type="spellEnd"/>
      <w:r w:rsidRPr="00AF6307">
        <w:rPr>
          <w:rFonts w:ascii="Times New Roman" w:hAnsi="Times New Roman"/>
          <w:sz w:val="24"/>
          <w:szCs w:val="24"/>
        </w:rPr>
        <w:t>.</w:t>
      </w:r>
      <w:r w:rsidRPr="00AF6307">
        <w:rPr>
          <w:rFonts w:ascii="Times New Roman" w:hAnsi="Times New Roman" w:eastAsia="Times New Roman"/>
          <w:sz w:val="24"/>
          <w:szCs w:val="24"/>
        </w:rPr>
        <w:t xml:space="preserve"> </w:t>
      </w:r>
      <w:r w:rsidRPr="00AF6307">
        <w:rPr>
          <w:rFonts w:ascii="Times New Roman" w:hAnsi="Times New Roman"/>
          <w:sz w:val="24"/>
          <w:szCs w:val="24"/>
        </w:rPr>
        <w:t>Tegemist on haldusülesan</w:t>
      </w:r>
      <w:r w:rsidR="00375486">
        <w:rPr>
          <w:rFonts w:ascii="Times New Roman" w:hAnsi="Times New Roman"/>
          <w:sz w:val="24"/>
          <w:szCs w:val="24"/>
        </w:rPr>
        <w:t>nete</w:t>
      </w:r>
      <w:r w:rsidRPr="00AF6307">
        <w:rPr>
          <w:rFonts w:ascii="Times New Roman" w:hAnsi="Times New Roman"/>
          <w:sz w:val="24"/>
          <w:szCs w:val="24"/>
        </w:rPr>
        <w:t xml:space="preserve"> täitmise järjepidevuse tagamise abinõuga.</w:t>
      </w:r>
    </w:p>
    <w:p w:rsidRPr="00AF6307" w:rsidR="00D664D0" w:rsidP="00AF6307" w:rsidRDefault="00D664D0" w14:paraId="079E52CB" w14:textId="77777777">
      <w:pPr>
        <w:spacing w:after="0" w:line="240" w:lineRule="auto"/>
        <w:contextualSpacing/>
        <w:jc w:val="both"/>
        <w:rPr>
          <w:rStyle w:val="normaltextrun"/>
          <w:rFonts w:ascii="Times New Roman" w:hAnsi="Times New Roman"/>
          <w:color w:val="000000"/>
          <w:sz w:val="24"/>
          <w:szCs w:val="24"/>
          <w:shd w:val="clear" w:color="auto" w:fill="FFFFFF"/>
        </w:rPr>
      </w:pPr>
    </w:p>
    <w:p w:rsidRPr="00AF6307" w:rsidR="009B1053" w:rsidP="00AF6307" w:rsidRDefault="00E63A9D" w14:paraId="07B40B83" w14:textId="189EF406">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10</w:t>
      </w:r>
      <w:r w:rsidRPr="00AF6307">
        <w:rPr>
          <w:rFonts w:ascii="Times New Roman" w:hAnsi="Times New Roman"/>
          <w:sz w:val="24"/>
          <w:szCs w:val="24"/>
        </w:rPr>
        <w:t xml:space="preserve"> – </w:t>
      </w:r>
      <w:r w:rsidRPr="00AF6307" w:rsidR="00D327F5">
        <w:rPr>
          <w:rFonts w:ascii="Times New Roman" w:hAnsi="Times New Roman"/>
          <w:sz w:val="24"/>
          <w:szCs w:val="24"/>
        </w:rPr>
        <w:t xml:space="preserve">täiendatakse </w:t>
      </w:r>
      <w:proofErr w:type="spellStart"/>
      <w:r w:rsidRPr="00AF6307" w:rsidR="00D327F5">
        <w:rPr>
          <w:rFonts w:ascii="Times New Roman" w:hAnsi="Times New Roman"/>
          <w:sz w:val="24"/>
          <w:szCs w:val="24"/>
        </w:rPr>
        <w:t>RaRa-le</w:t>
      </w:r>
      <w:proofErr w:type="spellEnd"/>
      <w:r w:rsidRPr="00AF6307" w:rsidR="00D327F5">
        <w:rPr>
          <w:rFonts w:ascii="Times New Roman" w:hAnsi="Times New Roman"/>
          <w:sz w:val="24"/>
          <w:szCs w:val="24"/>
        </w:rPr>
        <w:t xml:space="preserve"> täitmiseks volitatavate riigi haldusülesannete loetelu, lisades sinna </w:t>
      </w:r>
      <w:proofErr w:type="spellStart"/>
      <w:r w:rsidRPr="00AF6307" w:rsidR="00D327F5">
        <w:rPr>
          <w:rFonts w:ascii="Times New Roman" w:hAnsi="Times New Roman"/>
          <w:sz w:val="24"/>
          <w:szCs w:val="24"/>
        </w:rPr>
        <w:t>RaRS</w:t>
      </w:r>
      <w:proofErr w:type="spellEnd"/>
      <w:r w:rsidRPr="00AF6307" w:rsidR="00D327F5">
        <w:rPr>
          <w:rFonts w:ascii="Times New Roman" w:hAnsi="Times New Roman"/>
          <w:sz w:val="24"/>
          <w:szCs w:val="24"/>
        </w:rPr>
        <w:t xml:space="preserve"> § 13 lõike 3 punktis 1 nimetatud toetuse eest väljaannete keskse </w:t>
      </w:r>
      <w:r w:rsidRPr="00AF6307" w:rsidR="00D327F5">
        <w:rPr>
          <w:rFonts w:ascii="Times New Roman" w:hAnsi="Times New Roman"/>
          <w:sz w:val="24"/>
          <w:szCs w:val="24"/>
        </w:rPr>
        <w:t>hankimise. Tegemist on komplekteerimisülesandega, mida eelnõu § 6 lõike 4 punkti 1 kohaselt täidavad kuni 202</w:t>
      </w:r>
      <w:r w:rsidRPr="00AF6307" w:rsidR="004B13D2">
        <w:rPr>
          <w:rFonts w:ascii="Times New Roman" w:hAnsi="Times New Roman"/>
          <w:sz w:val="24"/>
          <w:szCs w:val="24"/>
        </w:rPr>
        <w:t>6</w:t>
      </w:r>
      <w:r w:rsidRPr="00AF6307" w:rsidR="00D327F5">
        <w:rPr>
          <w:rFonts w:ascii="Times New Roman" w:hAnsi="Times New Roman"/>
          <w:sz w:val="24"/>
          <w:szCs w:val="24"/>
        </w:rPr>
        <w:t xml:space="preserve">. aasta </w:t>
      </w:r>
      <w:r w:rsidRPr="00AF6307" w:rsidR="004B13D2">
        <w:rPr>
          <w:rFonts w:ascii="Times New Roman" w:hAnsi="Times New Roman"/>
          <w:sz w:val="24"/>
          <w:szCs w:val="24"/>
        </w:rPr>
        <w:t>lõpuni</w:t>
      </w:r>
      <w:r w:rsidRPr="00AF6307" w:rsidR="00D327F5">
        <w:rPr>
          <w:rFonts w:ascii="Times New Roman" w:hAnsi="Times New Roman"/>
          <w:sz w:val="24"/>
          <w:szCs w:val="24"/>
        </w:rPr>
        <w:t xml:space="preserve"> maakonnaraamatukogud. Seega on eelnõu § 29 punkt 10 kavandatud jõustuma 2027. aasta 1 jaanuaril. Viidatud </w:t>
      </w:r>
      <w:proofErr w:type="spellStart"/>
      <w:r w:rsidRPr="00AF6307" w:rsidR="00D327F5">
        <w:rPr>
          <w:rFonts w:ascii="Times New Roman" w:hAnsi="Times New Roman"/>
          <w:sz w:val="24"/>
          <w:szCs w:val="24"/>
        </w:rPr>
        <w:t>RaRS</w:t>
      </w:r>
      <w:proofErr w:type="spellEnd"/>
      <w:r w:rsidRPr="00AF6307" w:rsidR="00D327F5">
        <w:rPr>
          <w:rFonts w:ascii="Times New Roman" w:hAnsi="Times New Roman"/>
          <w:sz w:val="24"/>
          <w:szCs w:val="24"/>
        </w:rPr>
        <w:t xml:space="preserve"> § 13 lõike 3 punktis 1 nimetatud toetus on riigieelarvest rahvaraamatukogudele väljaannete soetamiseks antav osaline toetus.</w:t>
      </w:r>
    </w:p>
    <w:p w:rsidRPr="00AF6307" w:rsidR="009B1053" w:rsidP="00AF6307" w:rsidRDefault="009B1053" w14:paraId="71DC0B58" w14:textId="77777777">
      <w:pPr>
        <w:autoSpaceDE w:val="0"/>
        <w:autoSpaceDN w:val="0"/>
        <w:adjustRightInd w:val="0"/>
        <w:spacing w:after="0" w:line="240" w:lineRule="auto"/>
        <w:contextualSpacing/>
        <w:jc w:val="both"/>
        <w:rPr>
          <w:rFonts w:ascii="Times New Roman" w:hAnsi="Times New Roman"/>
          <w:sz w:val="24"/>
          <w:szCs w:val="24"/>
        </w:rPr>
      </w:pPr>
    </w:p>
    <w:p w:rsidRPr="00AF6307" w:rsidR="009B1053" w:rsidP="00AF6307" w:rsidRDefault="009B1053" w14:paraId="526FE4F0" w14:textId="795842B7">
      <w:pPr>
        <w:spacing w:after="0" w:line="240" w:lineRule="auto"/>
        <w:contextualSpacing/>
        <w:jc w:val="both"/>
        <w:rPr>
          <w:rFonts w:ascii="Times New Roman" w:hAnsi="Times New Roman" w:eastAsia="Times New Roman"/>
          <w:sz w:val="24"/>
          <w:szCs w:val="24"/>
        </w:rPr>
      </w:pPr>
      <w:r w:rsidRPr="00AF6307">
        <w:rPr>
          <w:rFonts w:ascii="Times New Roman" w:hAnsi="Times New Roman"/>
          <w:sz w:val="24"/>
          <w:szCs w:val="24"/>
        </w:rPr>
        <w:t>Komplekteerimisülesande täitmisel maakonnaraamatukogudes</w:t>
      </w:r>
      <w:r w:rsidRPr="00AF6307" w:rsidR="00D327F5">
        <w:rPr>
          <w:rFonts w:ascii="Times New Roman" w:hAnsi="Times New Roman"/>
          <w:sz w:val="24"/>
          <w:szCs w:val="24"/>
        </w:rPr>
        <w:t xml:space="preserve"> </w:t>
      </w:r>
      <w:r w:rsidRPr="00AF6307">
        <w:rPr>
          <w:rFonts w:ascii="Times New Roman" w:hAnsi="Times New Roman"/>
          <w:sz w:val="24"/>
          <w:szCs w:val="24"/>
        </w:rPr>
        <w:t>ilmnenud peamised kitsaskohad on olnud seotud ennekõike uute väljaannete rahvaraamatukogudesse jõudmiseks kuluva aja</w:t>
      </w:r>
      <w:r w:rsidRPr="00AF6307" w:rsidDel="0099608E">
        <w:rPr>
          <w:rFonts w:ascii="Times New Roman" w:hAnsi="Times New Roman"/>
          <w:sz w:val="24"/>
          <w:szCs w:val="24"/>
        </w:rPr>
        <w:t>ga</w:t>
      </w:r>
      <w:r w:rsidRPr="00AF6307" w:rsidR="005F1056">
        <w:rPr>
          <w:rStyle w:val="Allmrkuseviide"/>
          <w:rFonts w:ascii="Times New Roman" w:hAnsi="Times New Roman"/>
          <w:sz w:val="24"/>
          <w:szCs w:val="24"/>
        </w:rPr>
        <w:footnoteReference w:id="65"/>
      </w:r>
      <w:r w:rsidRPr="00AF6307">
        <w:rPr>
          <w:rFonts w:ascii="Times New Roman" w:hAnsi="Times New Roman"/>
          <w:sz w:val="24"/>
          <w:szCs w:val="24"/>
        </w:rPr>
        <w:t xml:space="preserve"> ning asjaoluga, et </w:t>
      </w:r>
      <w:r w:rsidRPr="00AF6307">
        <w:rPr>
          <w:rFonts w:ascii="Times New Roman" w:hAnsi="Times New Roman" w:eastAsia="Times New Roman"/>
          <w:sz w:val="24"/>
          <w:szCs w:val="24"/>
        </w:rPr>
        <w:t xml:space="preserve">puudunud on kvaliteedi- ja protsessijuhtimise eest keskne vastutaja ja koordineerija. Sellest tulenevalt on seni tehtud palju käsitööd ning igas maakonnas on tulnud välja töötada sarnaseks tegevuseks vajalikud protsessid ja töövood. </w:t>
      </w:r>
      <w:r w:rsidRPr="00AF6307" w:rsidR="005F1056">
        <w:rPr>
          <w:rFonts w:ascii="Times New Roman" w:hAnsi="Times New Roman" w:eastAsia="Times New Roman"/>
          <w:sz w:val="24"/>
          <w:szCs w:val="24"/>
        </w:rPr>
        <w:t xml:space="preserve">Kõnealuse ülesande </w:t>
      </w:r>
      <w:proofErr w:type="spellStart"/>
      <w:r w:rsidRPr="00AF6307" w:rsidR="005F1056">
        <w:rPr>
          <w:rFonts w:ascii="Times New Roman" w:hAnsi="Times New Roman" w:eastAsia="Times New Roman"/>
          <w:sz w:val="24"/>
          <w:szCs w:val="24"/>
        </w:rPr>
        <w:t>RaRa-le</w:t>
      </w:r>
      <w:proofErr w:type="spellEnd"/>
      <w:r w:rsidRPr="00AF6307" w:rsidR="005F1056">
        <w:rPr>
          <w:rFonts w:ascii="Times New Roman" w:hAnsi="Times New Roman" w:eastAsia="Times New Roman"/>
          <w:sz w:val="24"/>
          <w:szCs w:val="24"/>
        </w:rPr>
        <w:t xml:space="preserve"> täitmiseks volitamisega püütakse need probleemid lahendada.</w:t>
      </w:r>
    </w:p>
    <w:p w:rsidRPr="00AF6307" w:rsidR="00D82392" w:rsidP="00AF6307" w:rsidRDefault="00D82392" w14:paraId="449A2371" w14:textId="29AEA7E0">
      <w:pPr>
        <w:autoSpaceDE w:val="0"/>
        <w:autoSpaceDN w:val="0"/>
        <w:adjustRightInd w:val="0"/>
        <w:spacing w:after="0" w:line="240" w:lineRule="auto"/>
        <w:contextualSpacing/>
        <w:jc w:val="both"/>
        <w:rPr>
          <w:rFonts w:ascii="Times New Roman" w:hAnsi="Times New Roman"/>
          <w:sz w:val="24"/>
          <w:szCs w:val="24"/>
        </w:rPr>
      </w:pPr>
    </w:p>
    <w:p w:rsidRPr="00AF6307" w:rsidR="00AB478C" w:rsidP="00AF6307" w:rsidRDefault="00AB478C" w14:paraId="5FB1FDBB" w14:textId="79B95710">
      <w:pPr>
        <w:pStyle w:val="Vahedeta"/>
        <w:contextualSpacing/>
        <w:jc w:val="both"/>
        <w:rPr>
          <w:rFonts w:ascii="Times New Roman" w:hAnsi="Times New Roman"/>
          <w:sz w:val="24"/>
          <w:szCs w:val="24"/>
          <w:lang w:eastAsia="et-EE"/>
        </w:rPr>
      </w:pPr>
      <w:r w:rsidRPr="00AF6307">
        <w:rPr>
          <w:rFonts w:ascii="Times New Roman" w:hAnsi="Times New Roman"/>
          <w:sz w:val="24"/>
          <w:szCs w:val="24"/>
          <w:lang w:eastAsia="et-EE"/>
        </w:rPr>
        <w:t xml:space="preserve">Keskse üksuse komplekteerimisega seotud töötajate tööülesanded on väljaannete tellimuste kogumise koordineerimine ja hankimise korraldamine (ostuna hangitavate uute ja </w:t>
      </w:r>
      <w:proofErr w:type="spellStart"/>
      <w:r w:rsidRPr="00AF6307">
        <w:rPr>
          <w:rFonts w:ascii="Times New Roman" w:hAnsi="Times New Roman"/>
          <w:sz w:val="24"/>
          <w:szCs w:val="24"/>
          <w:lang w:eastAsia="et-EE"/>
        </w:rPr>
        <w:t>järelkomplekteeritavate</w:t>
      </w:r>
      <w:proofErr w:type="spellEnd"/>
      <w:r w:rsidRPr="00AF6307">
        <w:rPr>
          <w:rFonts w:ascii="Times New Roman" w:hAnsi="Times New Roman"/>
          <w:sz w:val="24"/>
          <w:szCs w:val="24"/>
          <w:lang w:eastAsia="et-EE"/>
        </w:rPr>
        <w:t xml:space="preserve"> väljaannete tellimisnimekirjade aga ka annetusena saadud ja pakutavate väljaannete nimekirjade koostamine ning vahendamine). Väljaandeid on kavas tellida ja hankida keskse tehnoloogilise lahenduse (asutatava raamatukogude andmekogu) vahendusel erinevatelt tarnijatelt (e-poed, raamatukauplused, antikvariaadid, kirjastajad, eraisikud jne). Rahvaraamatukogude valikute ja tellimuste alusel hangitud väljaanded on plaanis toimetada tarnija või tema logistikapartnerite abil rahvaraamatukogudesse, kus toimub väljaannete tehniline töötlemine </w:t>
      </w:r>
      <w:r w:rsidRPr="00AF6307">
        <w:rPr>
          <w:rFonts w:ascii="Times New Roman" w:hAnsi="Times New Roman" w:eastAsia="Times New Roman"/>
          <w:sz w:val="24"/>
          <w:szCs w:val="24"/>
          <w:lang w:eastAsia="et-EE"/>
        </w:rPr>
        <w:t>(näiteks inventarinumbri, kohaviida ja vöötkoodi lisamine)</w:t>
      </w:r>
      <w:r w:rsidRPr="00AF6307">
        <w:rPr>
          <w:rFonts w:ascii="Times New Roman" w:hAnsi="Times New Roman"/>
          <w:sz w:val="24"/>
          <w:szCs w:val="24"/>
          <w:lang w:eastAsia="et-EE"/>
        </w:rPr>
        <w:t>.</w:t>
      </w:r>
    </w:p>
    <w:p w:rsidRPr="00AF6307" w:rsidR="00D82392" w:rsidP="00AF6307" w:rsidRDefault="00D82392" w14:paraId="243CFA25" w14:textId="77777777">
      <w:pPr>
        <w:autoSpaceDE w:val="0"/>
        <w:autoSpaceDN w:val="0"/>
        <w:adjustRightInd w:val="0"/>
        <w:spacing w:after="0" w:line="240" w:lineRule="auto"/>
        <w:contextualSpacing/>
        <w:jc w:val="both"/>
        <w:rPr>
          <w:rFonts w:ascii="Times New Roman" w:hAnsi="Times New Roman"/>
          <w:sz w:val="24"/>
          <w:szCs w:val="24"/>
        </w:rPr>
      </w:pPr>
    </w:p>
    <w:p w:rsidRPr="00AF6307" w:rsidR="00D82392" w:rsidP="00AF6307" w:rsidRDefault="00FB5FF3" w14:paraId="3A2825B2" w14:textId="737CE470">
      <w:pPr>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eastAsia="Times New Roman"/>
          <w:sz w:val="24"/>
          <w:szCs w:val="24"/>
        </w:rPr>
        <w:t xml:space="preserve">Kõnealuse ülesande täitmise 15 maakonnast </w:t>
      </w:r>
      <w:proofErr w:type="spellStart"/>
      <w:r w:rsidRPr="00AF6307">
        <w:rPr>
          <w:rFonts w:ascii="Times New Roman" w:hAnsi="Times New Roman" w:eastAsia="Times New Roman"/>
          <w:sz w:val="24"/>
          <w:szCs w:val="24"/>
        </w:rPr>
        <w:t>RaRa</w:t>
      </w:r>
      <w:proofErr w:type="spellEnd"/>
      <w:r w:rsidRPr="00AF6307">
        <w:rPr>
          <w:rFonts w:ascii="Times New Roman" w:hAnsi="Times New Roman" w:eastAsia="Times New Roman"/>
          <w:sz w:val="24"/>
          <w:szCs w:val="24"/>
        </w:rPr>
        <w:t xml:space="preserve">-see viimine võimaldab </w:t>
      </w:r>
      <w:r w:rsidRPr="00AF6307" w:rsidR="00D82392">
        <w:rPr>
          <w:rFonts w:ascii="Times New Roman" w:hAnsi="Times New Roman" w:eastAsia="Times New Roman"/>
          <w:sz w:val="24"/>
          <w:szCs w:val="24"/>
          <w:lang w:eastAsia="et-EE"/>
        </w:rPr>
        <w:t>väljaan</w:t>
      </w:r>
      <w:r w:rsidRPr="00AF6307">
        <w:rPr>
          <w:rFonts w:ascii="Times New Roman" w:hAnsi="Times New Roman" w:eastAsia="Times New Roman"/>
          <w:sz w:val="24"/>
          <w:szCs w:val="24"/>
          <w:lang w:eastAsia="et-EE"/>
        </w:rPr>
        <w:t>nete</w:t>
      </w:r>
      <w:r w:rsidRPr="00AF6307" w:rsidR="00D82392">
        <w:rPr>
          <w:rFonts w:ascii="Times New Roman" w:hAnsi="Times New Roman" w:eastAsia="Times New Roman"/>
          <w:sz w:val="24"/>
          <w:szCs w:val="24"/>
          <w:lang w:eastAsia="et-EE"/>
        </w:rPr>
        <w:t xml:space="preserve"> eksemplare tellida suures koguses ühe korraga, mis </w:t>
      </w:r>
      <w:r w:rsidRPr="00AF6307">
        <w:rPr>
          <w:rFonts w:ascii="Times New Roman" w:hAnsi="Times New Roman" w:eastAsia="Times New Roman"/>
          <w:sz w:val="24"/>
          <w:szCs w:val="24"/>
          <w:lang w:eastAsia="et-EE"/>
        </w:rPr>
        <w:t>võib tagada kokkuleppel tarnijatega ka</w:t>
      </w:r>
      <w:r w:rsidRPr="00AF6307" w:rsidR="00D82392">
        <w:rPr>
          <w:rFonts w:ascii="Times New Roman" w:hAnsi="Times New Roman" w:eastAsia="Times New Roman"/>
          <w:sz w:val="24"/>
          <w:szCs w:val="24"/>
          <w:lang w:eastAsia="et-EE"/>
        </w:rPr>
        <w:t xml:space="preserve"> soodsama hin</w:t>
      </w:r>
      <w:r w:rsidRPr="00AF6307">
        <w:rPr>
          <w:rFonts w:ascii="Times New Roman" w:hAnsi="Times New Roman" w:eastAsia="Times New Roman"/>
          <w:sz w:val="24"/>
          <w:szCs w:val="24"/>
          <w:lang w:eastAsia="et-EE"/>
        </w:rPr>
        <w:t>na</w:t>
      </w:r>
      <w:r w:rsidRPr="00AF6307" w:rsidR="00D82392">
        <w:rPr>
          <w:rFonts w:ascii="Times New Roman" w:hAnsi="Times New Roman" w:eastAsia="Times New Roman"/>
          <w:sz w:val="24"/>
          <w:szCs w:val="24"/>
          <w:lang w:eastAsia="et-EE"/>
        </w:rPr>
        <w:t>.</w:t>
      </w:r>
    </w:p>
    <w:p w:rsidRPr="00AF6307" w:rsidR="00D82392" w:rsidP="00AF6307" w:rsidRDefault="00D82392" w14:paraId="1D85B176" w14:textId="77777777">
      <w:pPr>
        <w:shd w:val="clear" w:color="auto" w:fill="FFFFFF" w:themeFill="background1"/>
        <w:spacing w:after="0" w:line="240" w:lineRule="auto"/>
        <w:contextualSpacing/>
        <w:jc w:val="both"/>
        <w:rPr>
          <w:rFonts w:ascii="Times New Roman" w:hAnsi="Times New Roman" w:eastAsia="Times New Roman"/>
          <w:color w:val="202020"/>
          <w:sz w:val="24"/>
          <w:szCs w:val="24"/>
        </w:rPr>
      </w:pPr>
    </w:p>
    <w:p w:rsidRPr="00AF6307" w:rsidR="00D82392" w:rsidP="00AF6307" w:rsidRDefault="00D82392" w14:paraId="67DEB9F1" w14:textId="28B9A70E">
      <w:pPr>
        <w:shd w:val="clear" w:color="auto" w:fill="FFFFFF" w:themeFill="background1"/>
        <w:spacing w:after="0" w:line="240" w:lineRule="auto"/>
        <w:contextualSpacing/>
        <w:jc w:val="both"/>
        <w:rPr>
          <w:rFonts w:ascii="Times New Roman" w:hAnsi="Times New Roman" w:eastAsia="Times New Roman"/>
          <w:sz w:val="24"/>
          <w:szCs w:val="24"/>
        </w:rPr>
      </w:pPr>
      <w:r w:rsidRPr="00AF6307">
        <w:rPr>
          <w:rFonts w:ascii="Times New Roman" w:hAnsi="Times New Roman" w:eastAsia="Times New Roman"/>
          <w:color w:val="202020"/>
          <w:sz w:val="24"/>
          <w:szCs w:val="24"/>
        </w:rPr>
        <w:t xml:space="preserve">Iga rahvaraamatukogu võib </w:t>
      </w:r>
      <w:proofErr w:type="spellStart"/>
      <w:r w:rsidRPr="00AF6307" w:rsidR="00FB5FF3">
        <w:rPr>
          <w:rFonts w:ascii="Times New Roman" w:hAnsi="Times New Roman" w:eastAsia="Times New Roman"/>
          <w:color w:val="202020"/>
          <w:sz w:val="24"/>
          <w:szCs w:val="24"/>
        </w:rPr>
        <w:t>KOV-i</w:t>
      </w:r>
      <w:proofErr w:type="spellEnd"/>
      <w:r w:rsidRPr="00AF6307" w:rsidR="00FB5FF3">
        <w:rPr>
          <w:rFonts w:ascii="Times New Roman" w:hAnsi="Times New Roman" w:eastAsia="Times New Roman"/>
          <w:color w:val="202020"/>
          <w:sz w:val="24"/>
          <w:szCs w:val="24"/>
        </w:rPr>
        <w:t xml:space="preserve"> eraldatud rahaliste vahendite arvelt</w:t>
      </w:r>
      <w:r w:rsidRPr="00AF6307">
        <w:rPr>
          <w:rFonts w:ascii="Times New Roman" w:hAnsi="Times New Roman" w:eastAsia="Times New Roman"/>
          <w:color w:val="202020"/>
          <w:sz w:val="24"/>
          <w:szCs w:val="24"/>
        </w:rPr>
        <w:t xml:space="preserve"> väljaandeid tellida ja hankida jätkuvalt ka iseseisvalt.</w:t>
      </w:r>
    </w:p>
    <w:p w:rsidRPr="00AF6307" w:rsidR="00E63A9D" w:rsidP="00AF6307" w:rsidRDefault="00E63A9D" w14:paraId="18BAD292" w14:textId="77777777">
      <w:pPr>
        <w:spacing w:after="0" w:line="240" w:lineRule="auto"/>
        <w:contextualSpacing/>
        <w:jc w:val="both"/>
        <w:rPr>
          <w:rFonts w:ascii="Times New Roman" w:hAnsi="Times New Roman"/>
          <w:sz w:val="24"/>
          <w:szCs w:val="24"/>
        </w:rPr>
      </w:pPr>
    </w:p>
    <w:p w:rsidRPr="00AF6307" w:rsidR="00E63A9D" w:rsidP="00AF6307" w:rsidRDefault="00E63A9D" w14:paraId="1FE54E2B" w14:textId="56B2389F">
      <w:pPr>
        <w:autoSpaceDE w:val="0"/>
        <w:autoSpaceDN w:val="0"/>
        <w:adjustRightInd w:val="0"/>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 xml:space="preserve">Eelnõu § </w:t>
      </w:r>
      <w:r w:rsidRPr="5320929D" w:rsidR="001A2DE0">
        <w:rPr>
          <w:rFonts w:ascii="Times New Roman" w:hAnsi="Times New Roman"/>
          <w:b/>
          <w:bCs/>
          <w:sz w:val="24"/>
          <w:szCs w:val="24"/>
        </w:rPr>
        <w:t>29</w:t>
      </w:r>
      <w:r w:rsidRPr="5320929D">
        <w:rPr>
          <w:rFonts w:ascii="Times New Roman" w:hAnsi="Times New Roman"/>
          <w:b/>
          <w:bCs/>
          <w:sz w:val="24"/>
          <w:szCs w:val="24"/>
        </w:rPr>
        <w:t xml:space="preserve"> punkt 11</w:t>
      </w:r>
      <w:r w:rsidRPr="5320929D">
        <w:rPr>
          <w:rFonts w:ascii="Times New Roman" w:hAnsi="Times New Roman"/>
          <w:sz w:val="24"/>
          <w:szCs w:val="24"/>
        </w:rPr>
        <w:t xml:space="preserve"> – </w:t>
      </w:r>
      <w:r w:rsidRPr="5320929D" w:rsidR="005F1056">
        <w:rPr>
          <w:rFonts w:ascii="Times New Roman" w:hAnsi="Times New Roman"/>
          <w:sz w:val="24"/>
          <w:szCs w:val="24"/>
        </w:rPr>
        <w:t xml:space="preserve">ERRS </w:t>
      </w:r>
      <w:r w:rsidRPr="5320929D" w:rsidR="008C5139">
        <w:rPr>
          <w:rFonts w:ascii="Times New Roman" w:hAnsi="Times New Roman"/>
          <w:sz w:val="24"/>
          <w:szCs w:val="24"/>
          <w:lang w:eastAsia="et-EE"/>
        </w:rPr>
        <w:t>§</w:t>
      </w:r>
      <w:r w:rsidRPr="5320929D" w:rsidR="005F1056">
        <w:rPr>
          <w:rFonts w:ascii="Times New Roman" w:hAnsi="Times New Roman"/>
          <w:sz w:val="24"/>
          <w:szCs w:val="24"/>
          <w:lang w:eastAsia="et-EE"/>
        </w:rPr>
        <w:t xml:space="preserve"> 4</w:t>
      </w:r>
      <w:r w:rsidRPr="5320929D" w:rsidR="005F1056">
        <w:rPr>
          <w:rFonts w:ascii="Times New Roman" w:hAnsi="Times New Roman"/>
          <w:sz w:val="24"/>
          <w:szCs w:val="24"/>
          <w:vertAlign w:val="superscript"/>
          <w:lang w:eastAsia="et-EE"/>
        </w:rPr>
        <w:t>1</w:t>
      </w:r>
      <w:r w:rsidRPr="5320929D" w:rsidR="005F1056">
        <w:rPr>
          <w:rFonts w:ascii="Times New Roman" w:hAnsi="Times New Roman"/>
          <w:sz w:val="24"/>
          <w:szCs w:val="24"/>
          <w:lang w:eastAsia="et-EE"/>
        </w:rPr>
        <w:t xml:space="preserve"> täiendatakse lõikega 1</w:t>
      </w:r>
      <w:r w:rsidRPr="5320929D" w:rsidR="005F1056">
        <w:rPr>
          <w:rFonts w:ascii="Times New Roman" w:hAnsi="Times New Roman"/>
          <w:sz w:val="24"/>
          <w:szCs w:val="24"/>
          <w:vertAlign w:val="superscript"/>
          <w:lang w:eastAsia="et-EE"/>
        </w:rPr>
        <w:t>1</w:t>
      </w:r>
      <w:r w:rsidRPr="5320929D" w:rsidR="008C5139">
        <w:rPr>
          <w:rFonts w:ascii="Times New Roman" w:hAnsi="Times New Roman"/>
          <w:sz w:val="24"/>
          <w:szCs w:val="24"/>
          <w:lang w:eastAsia="et-EE"/>
        </w:rPr>
        <w:t>, mis näeb ette, et sama</w:t>
      </w:r>
      <w:r w:rsidRPr="5320929D" w:rsidR="005F1056">
        <w:rPr>
          <w:rFonts w:ascii="Times New Roman" w:hAnsi="Times New Roman"/>
          <w:sz w:val="24"/>
          <w:szCs w:val="24"/>
        </w:rPr>
        <w:t xml:space="preserve"> paragrahvi lõike 1 punktis 5 nimetatud väljaanded</w:t>
      </w:r>
      <w:r w:rsidRPr="5320929D" w:rsidR="008C5139">
        <w:rPr>
          <w:rFonts w:ascii="Times New Roman" w:hAnsi="Times New Roman"/>
          <w:sz w:val="24"/>
          <w:szCs w:val="24"/>
        </w:rPr>
        <w:t xml:space="preserve"> ehk </w:t>
      </w:r>
      <w:proofErr w:type="spellStart"/>
      <w:r w:rsidRPr="5320929D" w:rsidR="008C5139">
        <w:rPr>
          <w:rFonts w:ascii="Times New Roman" w:hAnsi="Times New Roman"/>
          <w:sz w:val="24"/>
          <w:szCs w:val="24"/>
        </w:rPr>
        <w:t>RaRa</w:t>
      </w:r>
      <w:proofErr w:type="spellEnd"/>
      <w:r w:rsidRPr="5320929D" w:rsidR="008C5139">
        <w:rPr>
          <w:rFonts w:ascii="Times New Roman" w:hAnsi="Times New Roman"/>
          <w:sz w:val="24"/>
          <w:szCs w:val="24"/>
        </w:rPr>
        <w:t xml:space="preserve"> poolt rahvaraamatukogule keskselt hangitavad</w:t>
      </w:r>
      <w:r w:rsidRPr="5320929D" w:rsidR="005F1056">
        <w:rPr>
          <w:rFonts w:ascii="Times New Roman" w:hAnsi="Times New Roman"/>
          <w:sz w:val="24"/>
          <w:szCs w:val="24"/>
        </w:rPr>
        <w:t xml:space="preserve"> </w:t>
      </w:r>
      <w:r w:rsidRPr="5320929D" w:rsidR="008C5139">
        <w:rPr>
          <w:rFonts w:ascii="Times New Roman" w:hAnsi="Times New Roman"/>
          <w:sz w:val="24"/>
          <w:szCs w:val="24"/>
        </w:rPr>
        <w:t xml:space="preserve">väljaanded </w:t>
      </w:r>
      <w:r w:rsidRPr="5320929D" w:rsidR="005F1056">
        <w:rPr>
          <w:rFonts w:ascii="Times New Roman" w:hAnsi="Times New Roman"/>
          <w:sz w:val="24"/>
          <w:szCs w:val="24"/>
        </w:rPr>
        <w:t>valib rahvaraamatukogu.</w:t>
      </w:r>
      <w:r w:rsidRPr="5320929D" w:rsidR="008C5139">
        <w:rPr>
          <w:rFonts w:ascii="Times New Roman" w:hAnsi="Times New Roman"/>
          <w:sz w:val="24"/>
          <w:szCs w:val="24"/>
        </w:rPr>
        <w:t xml:space="preserve"> Kõnealune säte on kavandatud</w:t>
      </w:r>
      <w:r w:rsidRPr="5320929D" w:rsidR="23C58C99">
        <w:rPr>
          <w:rFonts w:ascii="Times New Roman" w:hAnsi="Times New Roman"/>
          <w:sz w:val="24"/>
          <w:szCs w:val="24"/>
        </w:rPr>
        <w:t xml:space="preserve"> kinnita</w:t>
      </w:r>
      <w:r w:rsidRPr="5320929D" w:rsidR="7C5CB7D2">
        <w:rPr>
          <w:rFonts w:ascii="Times New Roman" w:hAnsi="Times New Roman"/>
          <w:sz w:val="24"/>
          <w:szCs w:val="24"/>
        </w:rPr>
        <w:t>maks</w:t>
      </w:r>
      <w:r w:rsidRPr="5320929D" w:rsidR="23C58C99">
        <w:rPr>
          <w:rFonts w:ascii="Times New Roman" w:hAnsi="Times New Roman"/>
          <w:sz w:val="24"/>
          <w:szCs w:val="24"/>
        </w:rPr>
        <w:t xml:space="preserve"> kehtivat rahvaraamatukogude väljaannete valiku tegemise ja han</w:t>
      </w:r>
      <w:r w:rsidRPr="5320929D" w:rsidR="01B3F222">
        <w:rPr>
          <w:rFonts w:ascii="Times New Roman" w:hAnsi="Times New Roman"/>
          <w:sz w:val="24"/>
          <w:szCs w:val="24"/>
        </w:rPr>
        <w:t>kimise korraldust</w:t>
      </w:r>
      <w:r w:rsidRPr="5320929D" w:rsidR="008C5139">
        <w:rPr>
          <w:rFonts w:ascii="Times New Roman" w:hAnsi="Times New Roman"/>
          <w:sz w:val="24"/>
          <w:szCs w:val="24"/>
        </w:rPr>
        <w:t xml:space="preserve">, et väljaannete keskse hankimise korral </w:t>
      </w:r>
      <w:r w:rsidRPr="5320929D" w:rsidR="32623D4F">
        <w:rPr>
          <w:rFonts w:ascii="Times New Roman" w:hAnsi="Times New Roman"/>
          <w:sz w:val="24"/>
          <w:szCs w:val="24"/>
        </w:rPr>
        <w:t>säilib</w:t>
      </w:r>
      <w:r w:rsidRPr="5320929D" w:rsidR="008C5139">
        <w:rPr>
          <w:rFonts w:ascii="Times New Roman" w:hAnsi="Times New Roman"/>
          <w:sz w:val="24"/>
          <w:szCs w:val="24"/>
        </w:rPr>
        <w:t xml:space="preserve"> </w:t>
      </w:r>
      <w:r w:rsidRPr="5320929D" w:rsidR="2DE9AD5C">
        <w:rPr>
          <w:rFonts w:ascii="Times New Roman" w:hAnsi="Times New Roman"/>
          <w:sz w:val="24"/>
          <w:szCs w:val="24"/>
        </w:rPr>
        <w:t xml:space="preserve">rahvaraamatukogudel </w:t>
      </w:r>
      <w:r w:rsidRPr="5320929D" w:rsidR="008C5139">
        <w:rPr>
          <w:rFonts w:ascii="Times New Roman" w:hAnsi="Times New Roman"/>
          <w:sz w:val="24"/>
          <w:szCs w:val="24"/>
        </w:rPr>
        <w:t xml:space="preserve">kontroll väljaannete valiku üle. Seaduses rõhutatakse, et iga rahvaraamatukogu saab jätkuvalt tellida neid väljaandeid, mida kohalikud lugejad eelistavad. Säte on kavandatud jõustuma 2027. aasta 1. jaanuaril, mil komplekteerimisülesanne </w:t>
      </w:r>
      <w:proofErr w:type="spellStart"/>
      <w:r w:rsidRPr="5320929D" w:rsidR="008C5139">
        <w:rPr>
          <w:rFonts w:ascii="Times New Roman" w:hAnsi="Times New Roman"/>
          <w:sz w:val="24"/>
          <w:szCs w:val="24"/>
        </w:rPr>
        <w:t>RaRa-le</w:t>
      </w:r>
      <w:proofErr w:type="spellEnd"/>
      <w:r w:rsidRPr="5320929D" w:rsidR="008C5139">
        <w:rPr>
          <w:rFonts w:ascii="Times New Roman" w:hAnsi="Times New Roman"/>
          <w:sz w:val="24"/>
          <w:szCs w:val="24"/>
        </w:rPr>
        <w:t xml:space="preserve"> täitmiseks volitatakse.</w:t>
      </w:r>
    </w:p>
    <w:p w:rsidRPr="00AF6307" w:rsidR="00E63A9D" w:rsidP="00AF6307" w:rsidRDefault="00E63A9D" w14:paraId="28E34426" w14:textId="77777777">
      <w:pPr>
        <w:spacing w:after="0" w:line="240" w:lineRule="auto"/>
        <w:contextualSpacing/>
        <w:jc w:val="both"/>
        <w:rPr>
          <w:rFonts w:ascii="Times New Roman" w:hAnsi="Times New Roman"/>
          <w:sz w:val="24"/>
          <w:szCs w:val="24"/>
        </w:rPr>
      </w:pPr>
    </w:p>
    <w:p w:rsidRPr="00AF6307" w:rsidR="00E63A9D" w:rsidP="00AF6307" w:rsidRDefault="00E63A9D" w14:paraId="4EBB8A8C" w14:textId="0CDCC5C7">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12</w:t>
      </w:r>
      <w:r w:rsidRPr="00AF6307">
        <w:rPr>
          <w:rFonts w:ascii="Times New Roman" w:hAnsi="Times New Roman"/>
          <w:sz w:val="24"/>
          <w:szCs w:val="24"/>
        </w:rPr>
        <w:t xml:space="preserve"> – </w:t>
      </w:r>
      <w:proofErr w:type="spellStart"/>
      <w:r w:rsidR="00F23C7A">
        <w:rPr>
          <w:rFonts w:ascii="Times New Roman" w:hAnsi="Times New Roman"/>
          <w:sz w:val="24"/>
          <w:szCs w:val="24"/>
        </w:rPr>
        <w:t>RaRa</w:t>
      </w:r>
      <w:proofErr w:type="spellEnd"/>
      <w:r w:rsidR="00F23C7A">
        <w:rPr>
          <w:rFonts w:ascii="Times New Roman" w:hAnsi="Times New Roman"/>
          <w:sz w:val="24"/>
          <w:szCs w:val="24"/>
        </w:rPr>
        <w:t xml:space="preserve"> lugejaks registreerumist ja isikuandmete töötlemist puudutava </w:t>
      </w:r>
      <w:r w:rsidRPr="00AF6307" w:rsidR="00BF7A93">
        <w:rPr>
          <w:rFonts w:ascii="Times New Roman" w:hAnsi="Times New Roman"/>
          <w:sz w:val="24"/>
          <w:szCs w:val="24"/>
        </w:rPr>
        <w:t>ERRS § 7 lõike 2</w:t>
      </w:r>
      <w:r w:rsidRPr="00AF6307" w:rsidR="00AE7E6B">
        <w:rPr>
          <w:rFonts w:ascii="Times New Roman" w:hAnsi="Times New Roman"/>
          <w:sz w:val="24"/>
          <w:szCs w:val="24"/>
        </w:rPr>
        <w:t xml:space="preserve"> sissejuhatav lauseosa sõnastatakse samamoodi nagu </w:t>
      </w:r>
      <w:proofErr w:type="spellStart"/>
      <w:r w:rsidRPr="00AF6307" w:rsidR="00AE7E6B">
        <w:rPr>
          <w:rFonts w:ascii="Times New Roman" w:hAnsi="Times New Roman"/>
          <w:sz w:val="24"/>
          <w:szCs w:val="24"/>
        </w:rPr>
        <w:t>RaRS</w:t>
      </w:r>
      <w:proofErr w:type="spellEnd"/>
      <w:r w:rsidRPr="00AF6307" w:rsidR="00AE7E6B">
        <w:rPr>
          <w:rFonts w:ascii="Times New Roman" w:hAnsi="Times New Roman"/>
          <w:sz w:val="24"/>
          <w:szCs w:val="24"/>
        </w:rPr>
        <w:t xml:space="preserve"> § 18 lõike 2 sissejuhatav lauseosa (vt eelnõu § 18 lõike 2 selgitust).</w:t>
      </w:r>
    </w:p>
    <w:p w:rsidRPr="00AF6307" w:rsidR="00E63A9D" w:rsidP="00AF6307" w:rsidRDefault="00E63A9D" w14:paraId="66DB1EDC" w14:textId="77777777">
      <w:pPr>
        <w:spacing w:after="0" w:line="240" w:lineRule="auto"/>
        <w:contextualSpacing/>
        <w:jc w:val="both"/>
        <w:rPr>
          <w:rFonts w:ascii="Times New Roman" w:hAnsi="Times New Roman"/>
          <w:sz w:val="24"/>
          <w:szCs w:val="24"/>
        </w:rPr>
      </w:pPr>
    </w:p>
    <w:p w:rsidRPr="00AF6307" w:rsidR="00E63A9D" w:rsidP="00AF6307" w:rsidRDefault="00E63A9D" w14:paraId="3615EB30" w14:textId="12A81A8F">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13</w:t>
      </w:r>
      <w:r w:rsidRPr="00AF6307">
        <w:rPr>
          <w:rFonts w:ascii="Times New Roman" w:hAnsi="Times New Roman"/>
          <w:sz w:val="24"/>
          <w:szCs w:val="24"/>
        </w:rPr>
        <w:t xml:space="preserve"> – </w:t>
      </w:r>
      <w:r w:rsidRPr="00AF6307" w:rsidR="00AE7E6B">
        <w:rPr>
          <w:rFonts w:ascii="Times New Roman" w:hAnsi="Times New Roman"/>
          <w:sz w:val="24"/>
          <w:szCs w:val="24"/>
        </w:rPr>
        <w:t xml:space="preserve">muudetakse ERRS </w:t>
      </w:r>
      <w:r w:rsidRPr="00AF6307" w:rsidR="00AE7E6B">
        <w:rPr>
          <w:rFonts w:ascii="Times New Roman" w:hAnsi="Times New Roman"/>
          <w:sz w:val="24"/>
          <w:szCs w:val="24"/>
          <w:lang w:eastAsia="et-EE"/>
        </w:rPr>
        <w:t xml:space="preserve">§ 7 lõiget 3, mis näeb eelnõu kohaselt ette, et </w:t>
      </w:r>
      <w:proofErr w:type="spellStart"/>
      <w:r w:rsidRPr="00AF6307" w:rsidR="00AE7E6B">
        <w:rPr>
          <w:rFonts w:ascii="Times New Roman" w:hAnsi="Times New Roman"/>
          <w:sz w:val="24"/>
          <w:szCs w:val="24"/>
          <w:lang w:eastAsia="et-EE"/>
        </w:rPr>
        <w:t>RaRa</w:t>
      </w:r>
      <w:proofErr w:type="spellEnd"/>
      <w:r w:rsidRPr="00AF6307" w:rsidR="00AE7E6B">
        <w:rPr>
          <w:rFonts w:ascii="Times New Roman" w:hAnsi="Times New Roman"/>
          <w:sz w:val="24"/>
          <w:szCs w:val="24"/>
        </w:rPr>
        <w:t xml:space="preserve"> </w:t>
      </w:r>
      <w:r w:rsidRPr="00AF6307" w:rsidR="00AE7E6B">
        <w:rPr>
          <w:rFonts w:ascii="Times New Roman" w:hAnsi="Times New Roman"/>
          <w:bCs/>
          <w:sz w:val="24"/>
          <w:szCs w:val="24"/>
        </w:rPr>
        <w:t>töötleb isikuandmeid</w:t>
      </w:r>
      <w:r w:rsidRPr="00AF6307" w:rsidDel="008B3BA8" w:rsidR="00AE7E6B">
        <w:rPr>
          <w:rFonts w:ascii="Times New Roman" w:hAnsi="Times New Roman"/>
          <w:sz w:val="24"/>
          <w:szCs w:val="24"/>
        </w:rPr>
        <w:t xml:space="preserve"> </w:t>
      </w:r>
      <w:r w:rsidRPr="00AF6307" w:rsidR="00AE7E6B">
        <w:rPr>
          <w:rFonts w:ascii="Times New Roman" w:hAnsi="Times New Roman"/>
          <w:sz w:val="24"/>
          <w:szCs w:val="24"/>
        </w:rPr>
        <w:t xml:space="preserve">lugejatele teenuste osutamiseks, laenutuste üle arvestuse pidamiseks, </w:t>
      </w:r>
      <w:r w:rsidRPr="00AF6307" w:rsidR="00AE7E6B">
        <w:rPr>
          <w:rFonts w:ascii="Times New Roman" w:hAnsi="Times New Roman"/>
          <w:sz w:val="24"/>
          <w:szCs w:val="24"/>
        </w:rPr>
        <w:t>statistiliseks aruandluseks ja teenuste analüüsiks ning lugeja vastutuse tagamiseks.</w:t>
      </w:r>
      <w:r w:rsidRPr="00AF6307" w:rsidR="00AE7E6B">
        <w:rPr>
          <w:rFonts w:ascii="Times New Roman" w:hAnsi="Times New Roman"/>
          <w:sz w:val="24"/>
          <w:szCs w:val="24"/>
          <w:lang w:eastAsia="et-EE"/>
        </w:rPr>
        <w:t xml:space="preserve"> Kehtiva sõnastuse kohaselt </w:t>
      </w:r>
      <w:r w:rsidRPr="00AF6307" w:rsidR="00AE7E6B">
        <w:rPr>
          <w:rFonts w:ascii="Times New Roman" w:hAnsi="Times New Roman"/>
          <w:sz w:val="24"/>
          <w:szCs w:val="24"/>
        </w:rPr>
        <w:t xml:space="preserve">on </w:t>
      </w:r>
      <w:proofErr w:type="spellStart"/>
      <w:r w:rsidRPr="00AF6307" w:rsidR="00AE7E6B">
        <w:rPr>
          <w:rFonts w:ascii="Times New Roman" w:hAnsi="Times New Roman"/>
          <w:sz w:val="24"/>
          <w:szCs w:val="24"/>
        </w:rPr>
        <w:t>RaRa</w:t>
      </w:r>
      <w:proofErr w:type="spellEnd"/>
      <w:r w:rsidRPr="00AF6307" w:rsidR="00AE7E6B">
        <w:rPr>
          <w:rFonts w:ascii="Times New Roman" w:hAnsi="Times New Roman"/>
          <w:sz w:val="24"/>
          <w:szCs w:val="24"/>
        </w:rPr>
        <w:t xml:space="preserve">-l õigus töödelda lugeja isikuandmeid avalike ülesannete täitmisega seotud teenuste analüüsiks. </w:t>
      </w:r>
      <w:r w:rsidRPr="00AF6307" w:rsidR="000A6B4F">
        <w:rPr>
          <w:rFonts w:ascii="Times New Roman" w:hAnsi="Times New Roman"/>
          <w:sz w:val="24"/>
          <w:szCs w:val="24"/>
        </w:rPr>
        <w:t xml:space="preserve">Kõnealuse ERRS-i sätte sõnastus ühtlustatakse </w:t>
      </w:r>
      <w:proofErr w:type="spellStart"/>
      <w:r w:rsidRPr="00AF6307" w:rsidR="000A6B4F">
        <w:rPr>
          <w:rFonts w:ascii="Times New Roman" w:hAnsi="Times New Roman"/>
          <w:sz w:val="24"/>
          <w:szCs w:val="24"/>
        </w:rPr>
        <w:t>RaRS</w:t>
      </w:r>
      <w:proofErr w:type="spellEnd"/>
      <w:r w:rsidRPr="00AF6307" w:rsidR="000A6B4F">
        <w:rPr>
          <w:rFonts w:ascii="Times New Roman" w:hAnsi="Times New Roman"/>
          <w:sz w:val="24"/>
          <w:szCs w:val="24"/>
        </w:rPr>
        <w:t xml:space="preserve"> § 18 lõike 1 eelnõukohase sõnastusega. Tegemist ei ole isikuandmete töötlemise eesmärgi faktilise laiendamisega, sest mõistetavalt kasutab </w:t>
      </w:r>
      <w:proofErr w:type="spellStart"/>
      <w:r w:rsidRPr="00AF6307" w:rsidR="000A6B4F">
        <w:rPr>
          <w:rFonts w:ascii="Times New Roman" w:hAnsi="Times New Roman"/>
          <w:sz w:val="24"/>
          <w:szCs w:val="24"/>
        </w:rPr>
        <w:t>RaRa</w:t>
      </w:r>
      <w:proofErr w:type="spellEnd"/>
      <w:r w:rsidRPr="00AF6307" w:rsidR="000A6B4F">
        <w:rPr>
          <w:rFonts w:ascii="Times New Roman" w:hAnsi="Times New Roman"/>
          <w:sz w:val="24"/>
          <w:szCs w:val="24"/>
        </w:rPr>
        <w:t xml:space="preserve"> ka praegu isikuandmeid lugejatele teenuste osutamiseks ja muuks eespool nimetatuks, vaid senise ebaõnnestunud sõnastuse korrigeerimisega.</w:t>
      </w:r>
    </w:p>
    <w:p w:rsidRPr="00AF6307" w:rsidR="00E63A9D" w:rsidP="00AF6307" w:rsidRDefault="00E63A9D" w14:paraId="30B2A349" w14:textId="77777777">
      <w:pPr>
        <w:spacing w:after="0" w:line="240" w:lineRule="auto"/>
        <w:contextualSpacing/>
        <w:jc w:val="both"/>
        <w:rPr>
          <w:rFonts w:ascii="Times New Roman" w:hAnsi="Times New Roman"/>
          <w:sz w:val="24"/>
          <w:szCs w:val="24"/>
        </w:rPr>
      </w:pPr>
    </w:p>
    <w:p w:rsidRPr="00AF6307" w:rsidR="003B314A" w:rsidP="00AF6307" w:rsidRDefault="00E63A9D" w14:paraId="6819B54A" w14:textId="560F9E10">
      <w:pPr>
        <w:spacing w:after="0" w:line="240" w:lineRule="auto"/>
        <w:contextualSpacing/>
        <w:jc w:val="both"/>
        <w:rPr>
          <w:rFonts w:ascii="Times New Roman" w:hAnsi="Times New Roman"/>
          <w:sz w:val="24"/>
          <w:szCs w:val="24"/>
          <w:lang w:eastAsia="et-EE"/>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14</w:t>
      </w:r>
      <w:r w:rsidRPr="00AF6307">
        <w:rPr>
          <w:rFonts w:ascii="Times New Roman" w:hAnsi="Times New Roman"/>
          <w:sz w:val="24"/>
          <w:szCs w:val="24"/>
        </w:rPr>
        <w:t xml:space="preserve"> – </w:t>
      </w:r>
      <w:r w:rsidRPr="00AF6307" w:rsidR="00DB1DCE">
        <w:rPr>
          <w:rFonts w:ascii="Times New Roman" w:hAnsi="Times New Roman"/>
          <w:sz w:val="24"/>
          <w:szCs w:val="24"/>
        </w:rPr>
        <w:t xml:space="preserve">ERRS </w:t>
      </w:r>
      <w:r w:rsidRPr="00AF6307" w:rsidR="00DB1DCE">
        <w:rPr>
          <w:rFonts w:ascii="Times New Roman" w:hAnsi="Times New Roman"/>
          <w:sz w:val="24"/>
          <w:szCs w:val="24"/>
          <w:lang w:eastAsia="et-EE"/>
        </w:rPr>
        <w:t>§ 7 täiendatakse lõigetega 4</w:t>
      </w:r>
      <w:r w:rsidRPr="00AF6307" w:rsidR="00DB1DCE">
        <w:rPr>
          <w:rFonts w:ascii="Times New Roman" w:hAnsi="Times New Roman"/>
          <w:sz w:val="24"/>
          <w:szCs w:val="24"/>
          <w:vertAlign w:val="superscript"/>
          <w:lang w:eastAsia="et-EE"/>
        </w:rPr>
        <w:t>1</w:t>
      </w:r>
      <w:r w:rsidRPr="00AF6307" w:rsidR="00DB1DCE">
        <w:rPr>
          <w:rFonts w:ascii="Times New Roman" w:hAnsi="Times New Roman"/>
          <w:sz w:val="24"/>
          <w:szCs w:val="24"/>
          <w:lang w:eastAsia="et-EE"/>
        </w:rPr>
        <w:t>–4</w:t>
      </w:r>
      <w:r w:rsidRPr="00AF6307" w:rsidR="00DB1DCE">
        <w:rPr>
          <w:rFonts w:ascii="Times New Roman" w:hAnsi="Times New Roman"/>
          <w:sz w:val="24"/>
          <w:szCs w:val="24"/>
          <w:vertAlign w:val="superscript"/>
          <w:lang w:eastAsia="et-EE"/>
        </w:rPr>
        <w:t>5</w:t>
      </w:r>
      <w:r w:rsidRPr="00AF6307" w:rsidR="00DB1DCE">
        <w:rPr>
          <w:rFonts w:ascii="Times New Roman" w:hAnsi="Times New Roman"/>
          <w:sz w:val="24"/>
          <w:szCs w:val="24"/>
          <w:lang w:eastAsia="et-EE"/>
        </w:rPr>
        <w:t>. Lõiked 4</w:t>
      </w:r>
      <w:r w:rsidRPr="00AF6307" w:rsidR="00DB1DCE">
        <w:rPr>
          <w:rFonts w:ascii="Times New Roman" w:hAnsi="Times New Roman"/>
          <w:sz w:val="24"/>
          <w:szCs w:val="24"/>
          <w:vertAlign w:val="superscript"/>
          <w:lang w:eastAsia="et-EE"/>
        </w:rPr>
        <w:t>1</w:t>
      </w:r>
      <w:r w:rsidRPr="00AF6307" w:rsidR="00DB1DCE">
        <w:rPr>
          <w:rFonts w:ascii="Times New Roman" w:hAnsi="Times New Roman"/>
          <w:sz w:val="24"/>
          <w:szCs w:val="24"/>
          <w:lang w:eastAsia="et-EE"/>
        </w:rPr>
        <w:t>–4</w:t>
      </w:r>
      <w:r w:rsidRPr="00AF6307" w:rsidR="00DB1DCE">
        <w:rPr>
          <w:rFonts w:ascii="Times New Roman" w:hAnsi="Times New Roman"/>
          <w:sz w:val="24"/>
          <w:szCs w:val="24"/>
          <w:vertAlign w:val="superscript"/>
          <w:lang w:eastAsia="et-EE"/>
        </w:rPr>
        <w:t>4</w:t>
      </w:r>
      <w:r w:rsidRPr="00AF6307" w:rsidR="00DB1DCE">
        <w:rPr>
          <w:rFonts w:ascii="Times New Roman" w:hAnsi="Times New Roman"/>
          <w:sz w:val="24"/>
          <w:szCs w:val="24"/>
          <w:lang w:eastAsia="et-EE"/>
        </w:rPr>
        <w:t xml:space="preserve"> puudutavad lugeja andmete õigsuse kontrollimist ja kustutamist ning vastavad </w:t>
      </w:r>
      <w:proofErr w:type="spellStart"/>
      <w:r w:rsidRPr="00AF6307" w:rsidR="00DB1DCE">
        <w:rPr>
          <w:rFonts w:ascii="Times New Roman" w:hAnsi="Times New Roman"/>
          <w:sz w:val="24"/>
          <w:szCs w:val="24"/>
          <w:lang w:eastAsia="et-EE"/>
        </w:rPr>
        <w:t>RaRS</w:t>
      </w:r>
      <w:proofErr w:type="spellEnd"/>
      <w:r w:rsidRPr="00AF6307" w:rsidR="00DB1DCE">
        <w:rPr>
          <w:rFonts w:ascii="Times New Roman" w:hAnsi="Times New Roman"/>
          <w:sz w:val="24"/>
          <w:szCs w:val="24"/>
          <w:lang w:eastAsia="et-EE"/>
        </w:rPr>
        <w:t xml:space="preserve"> § 18 lõigete 5–8 eelnõukohasele sõnastusele (vt ka eelnõu § 18 lõigete 5–8 selgitusi). </w:t>
      </w:r>
      <w:r w:rsidRPr="00AF6307" w:rsidR="00227382">
        <w:rPr>
          <w:rFonts w:ascii="Times New Roman" w:hAnsi="Times New Roman"/>
          <w:sz w:val="24"/>
          <w:szCs w:val="24"/>
          <w:lang w:eastAsia="et-EE"/>
        </w:rPr>
        <w:t>ERRS-</w:t>
      </w:r>
      <w:proofErr w:type="spellStart"/>
      <w:r w:rsidRPr="00AF6307" w:rsidR="00227382">
        <w:rPr>
          <w:rFonts w:ascii="Times New Roman" w:hAnsi="Times New Roman"/>
          <w:sz w:val="24"/>
          <w:szCs w:val="24"/>
          <w:lang w:eastAsia="et-EE"/>
        </w:rPr>
        <w:t>is</w:t>
      </w:r>
      <w:proofErr w:type="spellEnd"/>
      <w:r w:rsidRPr="00AF6307" w:rsidR="00227382">
        <w:rPr>
          <w:rFonts w:ascii="Times New Roman" w:hAnsi="Times New Roman"/>
          <w:sz w:val="24"/>
          <w:szCs w:val="24"/>
          <w:lang w:eastAsia="et-EE"/>
        </w:rPr>
        <w:t xml:space="preserve"> seni kõnealuseid küsimusi reguleeritud pole, vaid neid on käsitletud </w:t>
      </w:r>
      <w:proofErr w:type="spellStart"/>
      <w:r w:rsidRPr="00AF6307" w:rsidR="00227382">
        <w:rPr>
          <w:rFonts w:ascii="Times New Roman" w:hAnsi="Times New Roman"/>
          <w:sz w:val="24"/>
          <w:szCs w:val="24"/>
          <w:lang w:eastAsia="et-EE"/>
        </w:rPr>
        <w:t>RaRa</w:t>
      </w:r>
      <w:proofErr w:type="spellEnd"/>
      <w:r w:rsidRPr="00AF6307" w:rsidR="00227382">
        <w:rPr>
          <w:rFonts w:ascii="Times New Roman" w:hAnsi="Times New Roman"/>
          <w:sz w:val="24"/>
          <w:szCs w:val="24"/>
          <w:lang w:eastAsia="et-EE"/>
        </w:rPr>
        <w:t xml:space="preserve"> isikuandmete töötlemise korras</w:t>
      </w:r>
      <w:r w:rsidRPr="00AF6307" w:rsidR="00227382">
        <w:rPr>
          <w:rStyle w:val="Allmrkuseviide"/>
          <w:rFonts w:ascii="Times New Roman" w:hAnsi="Times New Roman"/>
          <w:sz w:val="24"/>
          <w:szCs w:val="24"/>
          <w:lang w:eastAsia="et-EE"/>
        </w:rPr>
        <w:footnoteReference w:id="66"/>
      </w:r>
      <w:r w:rsidRPr="00AF6307" w:rsidR="00227382">
        <w:rPr>
          <w:rFonts w:ascii="Times New Roman" w:hAnsi="Times New Roman"/>
          <w:sz w:val="24"/>
          <w:szCs w:val="24"/>
          <w:lang w:eastAsia="et-EE"/>
        </w:rPr>
        <w:t xml:space="preserve">. Seejuures on lugeja andmete üldine säilitustähtaeg olnud </w:t>
      </w:r>
      <w:proofErr w:type="spellStart"/>
      <w:r w:rsidRPr="00AF6307" w:rsidR="00227382">
        <w:rPr>
          <w:rFonts w:ascii="Times New Roman" w:hAnsi="Times New Roman"/>
          <w:sz w:val="24"/>
          <w:szCs w:val="24"/>
          <w:lang w:eastAsia="et-EE"/>
        </w:rPr>
        <w:t>RaRS-is</w:t>
      </w:r>
      <w:proofErr w:type="spellEnd"/>
      <w:r w:rsidRPr="00AF6307" w:rsidR="00227382">
        <w:rPr>
          <w:rFonts w:ascii="Times New Roman" w:hAnsi="Times New Roman"/>
          <w:sz w:val="24"/>
          <w:szCs w:val="24"/>
          <w:lang w:eastAsia="et-EE"/>
        </w:rPr>
        <w:t xml:space="preserve"> sätestatuga sama (kolm aastat viimasest teenuse kasutamisest arvates). Kuna </w:t>
      </w:r>
      <w:proofErr w:type="spellStart"/>
      <w:r w:rsidRPr="00AF6307" w:rsidR="00227382">
        <w:rPr>
          <w:rFonts w:ascii="Times New Roman" w:hAnsi="Times New Roman"/>
          <w:sz w:val="24"/>
          <w:szCs w:val="24"/>
          <w:lang w:eastAsia="et-EE"/>
        </w:rPr>
        <w:t>RaRa</w:t>
      </w:r>
      <w:proofErr w:type="spellEnd"/>
      <w:r w:rsidRPr="00AF6307" w:rsidR="00227382">
        <w:rPr>
          <w:rFonts w:ascii="Times New Roman" w:hAnsi="Times New Roman"/>
          <w:sz w:val="24"/>
          <w:szCs w:val="24"/>
          <w:lang w:eastAsia="et-EE"/>
        </w:rPr>
        <w:t xml:space="preserve"> ja rahvaraamatukogud hakkavad lugejate isikuandmete töötlemiseks kasutama raamatukogude andmekogu, siis on ühtne lähenemine andmete õigsuse kontrollimise ja kustutamise küsimustes </w:t>
      </w:r>
      <w:r w:rsidRPr="00AF6307" w:rsidR="003B314A">
        <w:rPr>
          <w:rFonts w:ascii="Times New Roman" w:hAnsi="Times New Roman"/>
          <w:sz w:val="24"/>
          <w:szCs w:val="24"/>
          <w:lang w:eastAsia="et-EE"/>
        </w:rPr>
        <w:t xml:space="preserve">eelistatud lahendus </w:t>
      </w:r>
      <w:r w:rsidR="002C6671">
        <w:rPr>
          <w:rFonts w:ascii="Times New Roman" w:hAnsi="Times New Roman"/>
          <w:sz w:val="24"/>
          <w:szCs w:val="24"/>
          <w:lang w:eastAsia="et-EE"/>
        </w:rPr>
        <w:t>ning</w:t>
      </w:r>
      <w:r w:rsidRPr="00AF6307" w:rsidR="003B314A">
        <w:rPr>
          <w:rFonts w:ascii="Times New Roman" w:hAnsi="Times New Roman"/>
          <w:sz w:val="24"/>
          <w:szCs w:val="24"/>
          <w:lang w:eastAsia="et-EE"/>
        </w:rPr>
        <w:t xml:space="preserve"> vastavate põhimõtete sätestamine ERRS-</w:t>
      </w:r>
      <w:proofErr w:type="spellStart"/>
      <w:r w:rsidRPr="00AF6307" w:rsidR="003B314A">
        <w:rPr>
          <w:rFonts w:ascii="Times New Roman" w:hAnsi="Times New Roman"/>
          <w:sz w:val="24"/>
          <w:szCs w:val="24"/>
          <w:lang w:eastAsia="et-EE"/>
        </w:rPr>
        <w:t>is</w:t>
      </w:r>
      <w:proofErr w:type="spellEnd"/>
      <w:r w:rsidRPr="00AF6307" w:rsidR="003B314A">
        <w:rPr>
          <w:rFonts w:ascii="Times New Roman" w:hAnsi="Times New Roman"/>
          <w:sz w:val="24"/>
          <w:szCs w:val="24"/>
          <w:lang w:eastAsia="et-EE"/>
        </w:rPr>
        <w:t xml:space="preserve"> põhjendatud.</w:t>
      </w:r>
    </w:p>
    <w:p w:rsidRPr="00AF6307" w:rsidR="003B314A" w:rsidP="00AF6307" w:rsidRDefault="003B314A" w14:paraId="44E5B9E0" w14:textId="77777777">
      <w:pPr>
        <w:spacing w:after="0" w:line="240" w:lineRule="auto"/>
        <w:contextualSpacing/>
        <w:jc w:val="both"/>
        <w:rPr>
          <w:rFonts w:ascii="Times New Roman" w:hAnsi="Times New Roman"/>
          <w:sz w:val="24"/>
          <w:szCs w:val="24"/>
          <w:lang w:eastAsia="et-EE"/>
        </w:rPr>
      </w:pPr>
    </w:p>
    <w:p w:rsidRPr="00AF6307" w:rsidR="00E63A9D" w:rsidP="00AF6307" w:rsidRDefault="003B314A" w14:paraId="36CCB2AA" w14:textId="3B98C17C">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lang w:eastAsia="et-EE"/>
        </w:rPr>
        <w:t>Eelnõu § 29 punktiga 14 ERRS §-i 7 lisatav lõige 4</w:t>
      </w:r>
      <w:r w:rsidRPr="00AF6307">
        <w:rPr>
          <w:rFonts w:ascii="Times New Roman" w:hAnsi="Times New Roman"/>
          <w:sz w:val="24"/>
          <w:szCs w:val="24"/>
          <w:vertAlign w:val="superscript"/>
          <w:lang w:eastAsia="et-EE"/>
        </w:rPr>
        <w:t>5</w:t>
      </w:r>
      <w:r w:rsidRPr="00AF6307">
        <w:rPr>
          <w:rFonts w:ascii="Times New Roman" w:hAnsi="Times New Roman"/>
          <w:sz w:val="24"/>
          <w:szCs w:val="24"/>
          <w:lang w:eastAsia="et-EE"/>
        </w:rPr>
        <w:t xml:space="preserve"> näeb ette, et </w:t>
      </w:r>
      <w:proofErr w:type="spellStart"/>
      <w:r w:rsidRPr="00AF6307">
        <w:rPr>
          <w:rStyle w:val="normaltextrun"/>
          <w:rFonts w:ascii="Times New Roman" w:hAnsi="Times New Roman"/>
          <w:color w:val="000000"/>
          <w:sz w:val="24"/>
          <w:szCs w:val="24"/>
          <w:shd w:val="clear" w:color="auto" w:fill="FFFFFF"/>
        </w:rPr>
        <w:t>RaRa</w:t>
      </w:r>
      <w:proofErr w:type="spellEnd"/>
      <w:r w:rsidRPr="00AF6307">
        <w:rPr>
          <w:rStyle w:val="normaltextrun"/>
          <w:rFonts w:ascii="Times New Roman" w:hAnsi="Times New Roman"/>
          <w:color w:val="000000"/>
          <w:sz w:val="24"/>
          <w:szCs w:val="24"/>
          <w:shd w:val="clear" w:color="auto" w:fill="FFFFFF"/>
        </w:rPr>
        <w:t xml:space="preserve"> võib üleriigilise raamatukoguteenuse osutamiseks edastada sama paragrahvi lõikes 2 nimetatud isikuandmed teisele kõnealuse teenuse osutamisega seotud raamatukogule. Laenutatud väljaande tagastamisel ja lugeja muude kohustuste täitmisel peab nimetatud raamatukogu talle edastatud isikuandmed kustutama. Lugeja andmete edastamine teisele raamatukogule on vajalik </w:t>
      </w:r>
      <w:r w:rsidRPr="00AF6307">
        <w:rPr>
          <w:rFonts w:ascii="Times New Roman" w:hAnsi="Times New Roman"/>
          <w:sz w:val="24"/>
          <w:szCs w:val="24"/>
        </w:rPr>
        <w:t xml:space="preserve">üle-eestilise laenutusplatvormi MIRKO kasutamiseks. </w:t>
      </w:r>
      <w:proofErr w:type="spellStart"/>
      <w:r w:rsidRPr="00AF6307">
        <w:rPr>
          <w:rFonts w:ascii="Times New Roman" w:hAnsi="Times New Roman"/>
          <w:sz w:val="24"/>
          <w:szCs w:val="24"/>
        </w:rPr>
        <w:t>MIRKO-t</w:t>
      </w:r>
      <w:proofErr w:type="spellEnd"/>
      <w:r w:rsidRPr="00AF6307">
        <w:rPr>
          <w:rFonts w:ascii="Times New Roman" w:hAnsi="Times New Roman"/>
          <w:sz w:val="24"/>
          <w:szCs w:val="24"/>
        </w:rPr>
        <w:t xml:space="preserve"> kasutades ei pea registreeruma selle raamatukogu lugejaks, kus soovitud väljaanne parajasti olemas on. Küll aga on asjaomasel raamatukogul tarvis lugeja andmeid selleks, et tellitud väljaanne temani toimetada. </w:t>
      </w:r>
      <w:r w:rsidRPr="00AF6307" w:rsidR="00EC2B3C">
        <w:rPr>
          <w:rFonts w:ascii="Times New Roman" w:hAnsi="Times New Roman"/>
          <w:sz w:val="24"/>
          <w:szCs w:val="24"/>
        </w:rPr>
        <w:t xml:space="preserve">Seega edastabki vajalikud isikuandmed MIKRO haldajana </w:t>
      </w:r>
      <w:proofErr w:type="spellStart"/>
      <w:r w:rsidRPr="00AF6307" w:rsidR="00EC2B3C">
        <w:rPr>
          <w:rFonts w:ascii="Times New Roman" w:hAnsi="Times New Roman"/>
          <w:sz w:val="24"/>
          <w:szCs w:val="24"/>
        </w:rPr>
        <w:t>RaRa</w:t>
      </w:r>
      <w:proofErr w:type="spellEnd"/>
      <w:r w:rsidRPr="00AF6307" w:rsidR="00EC2B3C">
        <w:rPr>
          <w:rFonts w:ascii="Times New Roman" w:hAnsi="Times New Roman"/>
          <w:sz w:val="24"/>
          <w:szCs w:val="24"/>
        </w:rPr>
        <w:t>. Isikuandmeid ei tohi säilitada kauem, kui see teenuse osutamiseks vajalik on.</w:t>
      </w:r>
    </w:p>
    <w:p w:rsidRPr="00AF6307" w:rsidR="00E63A9D" w:rsidP="00AF6307" w:rsidRDefault="00E63A9D" w14:paraId="20F9F2CB" w14:textId="77777777">
      <w:pPr>
        <w:spacing w:after="0" w:line="240" w:lineRule="auto"/>
        <w:contextualSpacing/>
        <w:jc w:val="both"/>
        <w:rPr>
          <w:rFonts w:ascii="Times New Roman" w:hAnsi="Times New Roman"/>
          <w:sz w:val="24"/>
          <w:szCs w:val="24"/>
        </w:rPr>
      </w:pPr>
    </w:p>
    <w:p w:rsidRPr="00AF6307" w:rsidR="00E63A9D" w:rsidP="00AF6307" w:rsidRDefault="00E63A9D" w14:paraId="5F41C7D4" w14:textId="6E438FC8">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15</w:t>
      </w:r>
      <w:r w:rsidRPr="00AF6307">
        <w:rPr>
          <w:rFonts w:ascii="Times New Roman" w:hAnsi="Times New Roman"/>
          <w:sz w:val="24"/>
          <w:szCs w:val="24"/>
        </w:rPr>
        <w:t xml:space="preserve"> – </w:t>
      </w:r>
      <w:r w:rsidRPr="00AF6307" w:rsidR="001252F3">
        <w:rPr>
          <w:rFonts w:ascii="Times New Roman" w:hAnsi="Times New Roman"/>
          <w:sz w:val="24"/>
          <w:szCs w:val="24"/>
          <w:lang w:eastAsia="et-EE"/>
        </w:rPr>
        <w:t>ERRS 1. peatükki täiendatakse §-dega 7</w:t>
      </w:r>
      <w:r w:rsidRPr="00AF6307" w:rsidR="001252F3">
        <w:rPr>
          <w:rFonts w:ascii="Times New Roman" w:hAnsi="Times New Roman"/>
          <w:sz w:val="24"/>
          <w:szCs w:val="24"/>
          <w:vertAlign w:val="superscript"/>
          <w:lang w:eastAsia="et-EE"/>
        </w:rPr>
        <w:t>1</w:t>
      </w:r>
      <w:r w:rsidRPr="00AF6307" w:rsidR="001252F3">
        <w:rPr>
          <w:rFonts w:ascii="Times New Roman" w:hAnsi="Times New Roman"/>
          <w:sz w:val="24"/>
          <w:szCs w:val="24"/>
          <w:lang w:eastAsia="et-EE"/>
        </w:rPr>
        <w:t xml:space="preserve"> ja 7</w:t>
      </w:r>
      <w:r w:rsidRPr="00AF6307" w:rsidR="001252F3">
        <w:rPr>
          <w:rFonts w:ascii="Times New Roman" w:hAnsi="Times New Roman"/>
          <w:sz w:val="24"/>
          <w:szCs w:val="24"/>
          <w:vertAlign w:val="superscript"/>
          <w:lang w:eastAsia="et-EE"/>
        </w:rPr>
        <w:t>2</w:t>
      </w:r>
      <w:r w:rsidRPr="00AF6307" w:rsidR="001252F3">
        <w:rPr>
          <w:rFonts w:ascii="Times New Roman" w:hAnsi="Times New Roman"/>
          <w:sz w:val="24"/>
          <w:szCs w:val="24"/>
          <w:lang w:eastAsia="et-EE"/>
        </w:rPr>
        <w:t>, mis puudutavad lugejale kõikvõimalike teavituste edastamist ja automaatset haldusmenetlust. ERRS § 7</w:t>
      </w:r>
      <w:r w:rsidRPr="00AF6307" w:rsidR="001252F3">
        <w:rPr>
          <w:rFonts w:ascii="Times New Roman" w:hAnsi="Times New Roman"/>
          <w:sz w:val="24"/>
          <w:szCs w:val="24"/>
          <w:vertAlign w:val="superscript"/>
          <w:lang w:eastAsia="et-EE"/>
        </w:rPr>
        <w:t>1</w:t>
      </w:r>
      <w:r w:rsidRPr="00AF6307" w:rsidR="001252F3">
        <w:rPr>
          <w:rFonts w:ascii="Times New Roman" w:hAnsi="Times New Roman"/>
          <w:sz w:val="24"/>
          <w:szCs w:val="24"/>
          <w:lang w:eastAsia="et-EE"/>
        </w:rPr>
        <w:t xml:space="preserve"> kattub </w:t>
      </w:r>
      <w:proofErr w:type="spellStart"/>
      <w:r w:rsidRPr="00AF6307" w:rsidR="001252F3">
        <w:rPr>
          <w:rFonts w:ascii="Times New Roman" w:hAnsi="Times New Roman"/>
          <w:sz w:val="24"/>
          <w:szCs w:val="24"/>
          <w:lang w:eastAsia="et-EE"/>
        </w:rPr>
        <w:t>RaRS</w:t>
      </w:r>
      <w:proofErr w:type="spellEnd"/>
      <w:r w:rsidRPr="00AF6307" w:rsidR="001252F3">
        <w:rPr>
          <w:rFonts w:ascii="Times New Roman" w:hAnsi="Times New Roman"/>
          <w:sz w:val="24"/>
          <w:szCs w:val="24"/>
          <w:lang w:eastAsia="et-EE"/>
        </w:rPr>
        <w:t xml:space="preserve"> § 19 lõigete 1 ja 2 eelnõukohase sõnastusega ning ERRS § 7</w:t>
      </w:r>
      <w:r w:rsidRPr="00AF6307" w:rsidR="001252F3">
        <w:rPr>
          <w:rFonts w:ascii="Times New Roman" w:hAnsi="Times New Roman"/>
          <w:sz w:val="24"/>
          <w:szCs w:val="24"/>
          <w:vertAlign w:val="superscript"/>
          <w:lang w:eastAsia="et-EE"/>
        </w:rPr>
        <w:t>2</w:t>
      </w:r>
      <w:r w:rsidRPr="00AF6307" w:rsidR="001252F3">
        <w:rPr>
          <w:rFonts w:ascii="Times New Roman" w:hAnsi="Times New Roman"/>
          <w:sz w:val="24"/>
          <w:szCs w:val="24"/>
          <w:lang w:eastAsia="et-EE"/>
        </w:rPr>
        <w:t xml:space="preserve"> kattub </w:t>
      </w:r>
      <w:proofErr w:type="spellStart"/>
      <w:r w:rsidRPr="00AF6307" w:rsidR="001252F3">
        <w:rPr>
          <w:rFonts w:ascii="Times New Roman" w:hAnsi="Times New Roman"/>
          <w:sz w:val="24"/>
          <w:szCs w:val="24"/>
          <w:lang w:eastAsia="et-EE"/>
        </w:rPr>
        <w:t>RaRS</w:t>
      </w:r>
      <w:proofErr w:type="spellEnd"/>
      <w:r w:rsidRPr="00AF6307" w:rsidR="001252F3">
        <w:rPr>
          <w:rFonts w:ascii="Times New Roman" w:hAnsi="Times New Roman"/>
          <w:sz w:val="24"/>
          <w:szCs w:val="24"/>
          <w:lang w:eastAsia="et-EE"/>
        </w:rPr>
        <w:t xml:space="preserve"> § 22 eelnõukohase sõnastusega. Seega kõnealuste sätete sisu siin selgitama ei hakata ja sellega saab tutvuda viidatud </w:t>
      </w:r>
      <w:proofErr w:type="spellStart"/>
      <w:r w:rsidRPr="00AF6307" w:rsidR="001252F3">
        <w:rPr>
          <w:rFonts w:ascii="Times New Roman" w:hAnsi="Times New Roman"/>
          <w:sz w:val="24"/>
          <w:szCs w:val="24"/>
          <w:lang w:eastAsia="et-EE"/>
        </w:rPr>
        <w:t>RaRS</w:t>
      </w:r>
      <w:proofErr w:type="spellEnd"/>
      <w:r w:rsidRPr="00AF6307" w:rsidR="001252F3">
        <w:rPr>
          <w:rFonts w:ascii="Times New Roman" w:hAnsi="Times New Roman"/>
          <w:sz w:val="24"/>
          <w:szCs w:val="24"/>
          <w:lang w:eastAsia="et-EE"/>
        </w:rPr>
        <w:t>-i sätteid käsitleva</w:t>
      </w:r>
      <w:r w:rsidRPr="00AF6307" w:rsidR="005A6E04">
        <w:rPr>
          <w:rFonts w:ascii="Times New Roman" w:hAnsi="Times New Roman"/>
          <w:sz w:val="24"/>
          <w:szCs w:val="24"/>
          <w:lang w:eastAsia="et-EE"/>
        </w:rPr>
        <w:t>tes seletuskirja osades (vt eelnõu § 19 lõigete 1 ja 2 ning § 22 selgitusi).</w:t>
      </w:r>
    </w:p>
    <w:p w:rsidRPr="00AF6307" w:rsidR="00E63A9D" w:rsidP="00AF6307" w:rsidRDefault="00E63A9D" w14:paraId="737644E0" w14:textId="77777777">
      <w:pPr>
        <w:spacing w:after="0" w:line="240" w:lineRule="auto"/>
        <w:contextualSpacing/>
        <w:jc w:val="both"/>
        <w:rPr>
          <w:rFonts w:ascii="Times New Roman" w:hAnsi="Times New Roman"/>
          <w:sz w:val="24"/>
          <w:szCs w:val="24"/>
        </w:rPr>
      </w:pPr>
    </w:p>
    <w:p w:rsidRPr="00AF6307" w:rsidR="00E63A9D" w:rsidP="00AF6307" w:rsidRDefault="00E63A9D" w14:paraId="1680E916" w14:textId="30EFCE6A">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16</w:t>
      </w:r>
      <w:r w:rsidRPr="00AF6307">
        <w:rPr>
          <w:rFonts w:ascii="Times New Roman" w:hAnsi="Times New Roman"/>
          <w:sz w:val="24"/>
          <w:szCs w:val="24"/>
        </w:rPr>
        <w:t xml:space="preserve"> – </w:t>
      </w:r>
      <w:r w:rsidRPr="00AF6307" w:rsidR="00ED3865">
        <w:rPr>
          <w:rFonts w:ascii="Times New Roman" w:hAnsi="Times New Roman"/>
          <w:sz w:val="24"/>
          <w:szCs w:val="24"/>
        </w:rPr>
        <w:t>ERRS-i täiendatakse raamatukogude andmekogu puudutava 1</w:t>
      </w:r>
      <w:r w:rsidRPr="00AF6307" w:rsidR="00ED3865">
        <w:rPr>
          <w:rFonts w:ascii="Times New Roman" w:hAnsi="Times New Roman"/>
          <w:sz w:val="24"/>
          <w:szCs w:val="24"/>
          <w:vertAlign w:val="superscript"/>
        </w:rPr>
        <w:t>1</w:t>
      </w:r>
      <w:r w:rsidRPr="00AF6307" w:rsidR="00ED3865">
        <w:rPr>
          <w:rFonts w:ascii="Times New Roman" w:hAnsi="Times New Roman"/>
          <w:sz w:val="24"/>
          <w:szCs w:val="24"/>
        </w:rPr>
        <w:t>. peatükiga. Kõnealune eelnõu punkt on kavandatud jõustuma 2027. aasta 1. jaanuaril</w:t>
      </w:r>
      <w:r w:rsidRPr="00AF6307" w:rsidR="00BB677A">
        <w:rPr>
          <w:rFonts w:ascii="Times New Roman" w:hAnsi="Times New Roman"/>
          <w:sz w:val="24"/>
          <w:szCs w:val="24"/>
        </w:rPr>
        <w:t>, mil andmekogu on kasutusele võtmiseks valmis</w:t>
      </w:r>
      <w:r w:rsidRPr="00AF6307" w:rsidR="00ED3865">
        <w:rPr>
          <w:rFonts w:ascii="Times New Roman" w:hAnsi="Times New Roman"/>
          <w:sz w:val="24"/>
          <w:szCs w:val="24"/>
        </w:rPr>
        <w:t>.</w:t>
      </w:r>
    </w:p>
    <w:p w:rsidRPr="00AF6307" w:rsidR="00A13D48" w:rsidP="00AF6307" w:rsidRDefault="00A13D48" w14:paraId="4D13BB69" w14:textId="77777777">
      <w:pPr>
        <w:spacing w:after="0" w:line="240" w:lineRule="auto"/>
        <w:contextualSpacing/>
        <w:jc w:val="both"/>
        <w:rPr>
          <w:rFonts w:ascii="Times New Roman" w:hAnsi="Times New Roman"/>
          <w:sz w:val="24"/>
          <w:szCs w:val="24"/>
        </w:rPr>
      </w:pPr>
    </w:p>
    <w:p w:rsidRPr="00AF6307" w:rsidR="00A13D48" w:rsidP="00AF6307" w:rsidRDefault="00A13D48" w14:paraId="4CE94D19" w14:textId="7ACE7B91">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ERRS §-s 7</w:t>
      </w:r>
      <w:r w:rsidRPr="00AF6307">
        <w:rPr>
          <w:rFonts w:ascii="Times New Roman" w:hAnsi="Times New Roman"/>
          <w:sz w:val="24"/>
          <w:szCs w:val="24"/>
          <w:u w:val="single"/>
          <w:vertAlign w:val="superscript"/>
        </w:rPr>
        <w:t>3</w:t>
      </w:r>
      <w:r w:rsidRPr="00AF6307">
        <w:rPr>
          <w:rFonts w:ascii="Times New Roman" w:hAnsi="Times New Roman"/>
          <w:sz w:val="24"/>
          <w:szCs w:val="24"/>
        </w:rPr>
        <w:t xml:space="preserve"> sätestatakse raamatukogude andmekogu asutamine valdkonna eest vastutava ministri (kultuuriminister) poolt</w:t>
      </w:r>
      <w:r w:rsidRPr="00AF6307" w:rsidR="00DF3858">
        <w:rPr>
          <w:rFonts w:ascii="Times New Roman" w:hAnsi="Times New Roman"/>
          <w:sz w:val="24"/>
          <w:szCs w:val="24"/>
        </w:rPr>
        <w:t xml:space="preserve"> (lõikes 1)</w:t>
      </w:r>
      <w:r w:rsidRPr="00AF6307">
        <w:rPr>
          <w:rFonts w:ascii="Times New Roman" w:hAnsi="Times New Roman"/>
          <w:sz w:val="24"/>
          <w:szCs w:val="24"/>
        </w:rPr>
        <w:t xml:space="preserve"> ja andmekogu pidamise eesmärk</w:t>
      </w:r>
      <w:r w:rsidRPr="00AF6307" w:rsidR="00DF3858">
        <w:rPr>
          <w:rFonts w:ascii="Times New Roman" w:hAnsi="Times New Roman"/>
          <w:sz w:val="24"/>
          <w:szCs w:val="24"/>
        </w:rPr>
        <w:t xml:space="preserve"> (lõikes 2)</w:t>
      </w:r>
      <w:r w:rsidRPr="00AF6307">
        <w:rPr>
          <w:rFonts w:ascii="Times New Roman" w:hAnsi="Times New Roman"/>
          <w:sz w:val="24"/>
          <w:szCs w:val="24"/>
        </w:rPr>
        <w:t xml:space="preserve">. </w:t>
      </w:r>
      <w:r w:rsidRPr="00AF6307" w:rsidR="00BB677A">
        <w:rPr>
          <w:rFonts w:ascii="Times New Roman" w:hAnsi="Times New Roman"/>
          <w:sz w:val="24"/>
          <w:szCs w:val="24"/>
        </w:rPr>
        <w:t xml:space="preserve">Raamatukogude andmekogu pidamise eesmärk on: 1) raamatukogude kogudesse kuuluvate väljaannete ja esemete üle arvestuse pidamine ning kogude </w:t>
      </w:r>
      <w:proofErr w:type="spellStart"/>
      <w:r w:rsidRPr="00AF6307" w:rsidR="00BB677A">
        <w:rPr>
          <w:rFonts w:ascii="Times New Roman" w:hAnsi="Times New Roman"/>
          <w:sz w:val="24"/>
          <w:szCs w:val="24"/>
        </w:rPr>
        <w:t>üldkättesaadavaks</w:t>
      </w:r>
      <w:proofErr w:type="spellEnd"/>
      <w:r w:rsidRPr="00AF6307" w:rsidR="00BB677A">
        <w:rPr>
          <w:rFonts w:ascii="Times New Roman" w:hAnsi="Times New Roman"/>
          <w:sz w:val="24"/>
          <w:szCs w:val="24"/>
        </w:rPr>
        <w:t xml:space="preserve"> tegemise toetamine; 2) raamatukogude infovara säilitamine ja </w:t>
      </w:r>
      <w:proofErr w:type="spellStart"/>
      <w:r w:rsidRPr="00AF6307" w:rsidR="00BB677A">
        <w:rPr>
          <w:rFonts w:ascii="Times New Roman" w:hAnsi="Times New Roman"/>
          <w:sz w:val="24"/>
          <w:szCs w:val="24"/>
        </w:rPr>
        <w:t>üldkättesaadavaks</w:t>
      </w:r>
      <w:proofErr w:type="spellEnd"/>
      <w:r w:rsidRPr="00AF6307" w:rsidR="00BB677A">
        <w:rPr>
          <w:rFonts w:ascii="Times New Roman" w:hAnsi="Times New Roman"/>
          <w:sz w:val="24"/>
          <w:szCs w:val="24"/>
        </w:rPr>
        <w:t xml:space="preserve"> tegemine; 3) lugejate ja laenutuste üle arvestuse pidamine; 4) andmete kogumine ja töötlemine raamatukogude valdkonna korraldamise ja juhtimise tõhustamiseks ning poliitika kujundamiseks; 5) andmete kogumine ja töötlemine riikliku statistika tegemiseks; 6) raamatukogude muude ülesannete </w:t>
      </w:r>
      <w:r w:rsidRPr="00AF6307" w:rsidR="00BB677A">
        <w:rPr>
          <w:rFonts w:ascii="Times New Roman" w:hAnsi="Times New Roman"/>
          <w:sz w:val="24"/>
          <w:szCs w:val="24"/>
        </w:rPr>
        <w:t>elektrooniline täitmine. Raamatukogude andmekoguga saavad liituda kõik raamatukogud, sõltumata nende tüübist.</w:t>
      </w:r>
    </w:p>
    <w:p w:rsidRPr="00AF6307" w:rsidR="00BB677A" w:rsidP="00AF6307" w:rsidRDefault="00BB677A" w14:paraId="3C4E4340" w14:textId="77777777">
      <w:pPr>
        <w:autoSpaceDE w:val="0"/>
        <w:autoSpaceDN w:val="0"/>
        <w:adjustRightInd w:val="0"/>
        <w:spacing w:after="0" w:line="240" w:lineRule="auto"/>
        <w:contextualSpacing/>
        <w:jc w:val="both"/>
        <w:rPr>
          <w:rFonts w:ascii="Times New Roman" w:hAnsi="Times New Roman"/>
          <w:sz w:val="24"/>
          <w:szCs w:val="24"/>
        </w:rPr>
      </w:pPr>
    </w:p>
    <w:p w:rsidRPr="00AF6307" w:rsidR="00037CC1" w:rsidP="00AF6307" w:rsidRDefault="00037CC1" w14:paraId="078864DE" w14:textId="3A0E2C07">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ERRS § 7</w:t>
      </w:r>
      <w:r w:rsidRPr="00AF6307">
        <w:rPr>
          <w:rFonts w:ascii="Times New Roman" w:hAnsi="Times New Roman"/>
          <w:sz w:val="24"/>
          <w:szCs w:val="24"/>
          <w:u w:val="single"/>
          <w:vertAlign w:val="superscript"/>
        </w:rPr>
        <w:t>4</w:t>
      </w:r>
      <w:r w:rsidRPr="00AF6307">
        <w:rPr>
          <w:rFonts w:ascii="Times New Roman" w:hAnsi="Times New Roman"/>
          <w:sz w:val="24"/>
          <w:szCs w:val="24"/>
        </w:rPr>
        <w:t xml:space="preserve"> puudutab raamatukogude andmekogu vastutavat töötlejat. Raamatukogude andmekogul on kaks kaasvastutavat töötlejat – </w:t>
      </w:r>
      <w:proofErr w:type="spellStart"/>
      <w:r w:rsidRPr="00AF6307">
        <w:rPr>
          <w:rFonts w:ascii="Times New Roman" w:hAnsi="Times New Roman"/>
          <w:sz w:val="24"/>
          <w:szCs w:val="24"/>
        </w:rPr>
        <w:t>KuM</w:t>
      </w:r>
      <w:proofErr w:type="spellEnd"/>
      <w:r w:rsidRPr="00AF6307">
        <w:rPr>
          <w:rFonts w:ascii="Times New Roman" w:hAnsi="Times New Roman"/>
          <w:sz w:val="24"/>
          <w:szCs w:val="24"/>
        </w:rPr>
        <w:t xml:space="preserve"> ja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Kaasvastutavate töötlejate vastutusvaldkonnad määratakse kindlaks ERRS § 7</w:t>
      </w:r>
      <w:r w:rsidRPr="00AF6307">
        <w:rPr>
          <w:rFonts w:ascii="Times New Roman" w:hAnsi="Times New Roman"/>
          <w:sz w:val="24"/>
          <w:szCs w:val="24"/>
          <w:vertAlign w:val="superscript"/>
        </w:rPr>
        <w:t>6</w:t>
      </w:r>
      <w:r w:rsidRPr="00AF6307">
        <w:rPr>
          <w:rFonts w:ascii="Times New Roman" w:hAnsi="Times New Roman"/>
          <w:sz w:val="24"/>
          <w:szCs w:val="24"/>
        </w:rPr>
        <w:t xml:space="preserve"> lõike 1 alusel kehtestatavas raamatukogude andmekogu põhimääruses.</w:t>
      </w:r>
    </w:p>
    <w:p w:rsidRPr="00AF6307" w:rsidR="00037CC1" w:rsidP="00AF6307" w:rsidRDefault="00037CC1" w14:paraId="0687AD67" w14:textId="77777777">
      <w:pPr>
        <w:autoSpaceDE w:val="0"/>
        <w:autoSpaceDN w:val="0"/>
        <w:adjustRightInd w:val="0"/>
        <w:spacing w:after="0" w:line="240" w:lineRule="auto"/>
        <w:contextualSpacing/>
        <w:jc w:val="both"/>
        <w:rPr>
          <w:rFonts w:ascii="Times New Roman" w:hAnsi="Times New Roman"/>
          <w:sz w:val="24"/>
          <w:szCs w:val="24"/>
        </w:rPr>
      </w:pPr>
    </w:p>
    <w:p w:rsidRPr="00AF6307" w:rsidR="00BB677A" w:rsidP="00AF6307" w:rsidRDefault="00037CC1" w14:paraId="63E71789" w14:textId="3240212A">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ERRS §-s 7</w:t>
      </w:r>
      <w:r w:rsidRPr="00AF6307">
        <w:rPr>
          <w:rFonts w:ascii="Times New Roman" w:hAnsi="Times New Roman"/>
          <w:sz w:val="24"/>
          <w:szCs w:val="24"/>
          <w:u w:val="single"/>
          <w:vertAlign w:val="superscript"/>
        </w:rPr>
        <w:t>5</w:t>
      </w:r>
      <w:r w:rsidRPr="00AF6307">
        <w:rPr>
          <w:rFonts w:ascii="Times New Roman" w:hAnsi="Times New Roman"/>
          <w:sz w:val="24"/>
          <w:szCs w:val="24"/>
        </w:rPr>
        <w:t xml:space="preserve"> esitatakse </w:t>
      </w:r>
      <w:r w:rsidRPr="00AF6307" w:rsidR="008F6FB8">
        <w:rPr>
          <w:rFonts w:ascii="Times New Roman" w:hAnsi="Times New Roman"/>
          <w:sz w:val="24"/>
          <w:szCs w:val="24"/>
        </w:rPr>
        <w:t xml:space="preserve">loetelu </w:t>
      </w:r>
      <w:r w:rsidRPr="00AF6307">
        <w:rPr>
          <w:rFonts w:ascii="Times New Roman" w:hAnsi="Times New Roman"/>
          <w:sz w:val="24"/>
          <w:szCs w:val="24"/>
        </w:rPr>
        <w:t>raamatukogude andmekogus töödeldavate</w:t>
      </w:r>
      <w:r w:rsidRPr="00AF6307" w:rsidR="008F6FB8">
        <w:rPr>
          <w:rFonts w:ascii="Times New Roman" w:hAnsi="Times New Roman"/>
          <w:sz w:val="24"/>
          <w:szCs w:val="24"/>
        </w:rPr>
        <w:t>st</w:t>
      </w:r>
      <w:r w:rsidRPr="00AF6307">
        <w:rPr>
          <w:rFonts w:ascii="Times New Roman" w:hAnsi="Times New Roman"/>
          <w:sz w:val="24"/>
          <w:szCs w:val="24"/>
        </w:rPr>
        <w:t xml:space="preserve"> isikuandmete</w:t>
      </w:r>
      <w:r w:rsidRPr="00AF6307" w:rsidR="008F6FB8">
        <w:rPr>
          <w:rFonts w:ascii="Times New Roman" w:hAnsi="Times New Roman"/>
          <w:sz w:val="24"/>
          <w:szCs w:val="24"/>
        </w:rPr>
        <w:t>st</w:t>
      </w:r>
      <w:r w:rsidRPr="00AF6307" w:rsidR="00DF3858">
        <w:rPr>
          <w:rFonts w:ascii="Times New Roman" w:hAnsi="Times New Roman"/>
          <w:sz w:val="24"/>
          <w:szCs w:val="24"/>
        </w:rPr>
        <w:t xml:space="preserve"> (lõikes 1)</w:t>
      </w:r>
      <w:r w:rsidRPr="00AF6307">
        <w:rPr>
          <w:rFonts w:ascii="Times New Roman" w:hAnsi="Times New Roman"/>
          <w:sz w:val="24"/>
          <w:szCs w:val="24"/>
        </w:rPr>
        <w:t xml:space="preserve"> ning reguleeritakse teiste andmekogudega</w:t>
      </w:r>
      <w:r w:rsidRPr="00AF6307" w:rsidR="008F6FB8">
        <w:rPr>
          <w:rFonts w:ascii="Times New Roman" w:hAnsi="Times New Roman"/>
          <w:sz w:val="24"/>
          <w:szCs w:val="24"/>
        </w:rPr>
        <w:t xml:space="preserve"> toimuva andmevahetuse</w:t>
      </w:r>
      <w:r w:rsidRPr="00AF6307" w:rsidR="00DF3858">
        <w:rPr>
          <w:rFonts w:ascii="Times New Roman" w:hAnsi="Times New Roman"/>
          <w:sz w:val="24"/>
          <w:szCs w:val="24"/>
        </w:rPr>
        <w:t xml:space="preserve"> (lõikes 2)</w:t>
      </w:r>
      <w:r w:rsidRPr="00AF6307" w:rsidR="008F6FB8">
        <w:rPr>
          <w:rFonts w:ascii="Times New Roman" w:hAnsi="Times New Roman"/>
          <w:sz w:val="24"/>
          <w:szCs w:val="24"/>
        </w:rPr>
        <w:t xml:space="preserve"> ja isikuandmete säilitamisega</w:t>
      </w:r>
      <w:r w:rsidRPr="00AF6307" w:rsidR="00DF3858">
        <w:rPr>
          <w:rFonts w:ascii="Times New Roman" w:hAnsi="Times New Roman"/>
          <w:sz w:val="24"/>
          <w:szCs w:val="24"/>
        </w:rPr>
        <w:t xml:space="preserve"> (lõigetes 3 ja 4)</w:t>
      </w:r>
      <w:r w:rsidRPr="00AF6307" w:rsidR="008F6FB8">
        <w:rPr>
          <w:rFonts w:ascii="Times New Roman" w:hAnsi="Times New Roman"/>
          <w:sz w:val="24"/>
          <w:szCs w:val="24"/>
        </w:rPr>
        <w:t xml:space="preserve"> seonduvat. Raamatukogude andmekogu kohta on koostatud andmekaitsealane mõjuhinnang, milles on põhjalikult käsitletud kõnealuses ERRS-i paragrahvis sätestatut</w:t>
      </w:r>
      <w:r w:rsidRPr="00AF6307" w:rsidR="00E37A44">
        <w:rPr>
          <w:rFonts w:ascii="Times New Roman" w:hAnsi="Times New Roman"/>
          <w:sz w:val="24"/>
          <w:szCs w:val="24"/>
        </w:rPr>
        <w:t xml:space="preserve"> ja muud isikuandmete kaitsega seonduvat</w:t>
      </w:r>
      <w:r w:rsidRPr="00AF6307" w:rsidR="008F6FB8">
        <w:rPr>
          <w:rFonts w:ascii="Times New Roman" w:hAnsi="Times New Roman"/>
          <w:sz w:val="24"/>
          <w:szCs w:val="24"/>
        </w:rPr>
        <w:t>. Mõjuhinnang on lisatud käesolevale seletuskirjale (vt seletuskirja lisa 2).</w:t>
      </w:r>
    </w:p>
    <w:p w:rsidRPr="00AF6307" w:rsidR="00A13D48" w:rsidP="00AF6307" w:rsidRDefault="00A13D48" w14:paraId="74EAC817" w14:textId="77777777">
      <w:pPr>
        <w:spacing w:after="0" w:line="240" w:lineRule="auto"/>
        <w:contextualSpacing/>
        <w:jc w:val="both"/>
        <w:rPr>
          <w:rFonts w:ascii="Times New Roman" w:hAnsi="Times New Roman"/>
          <w:sz w:val="24"/>
          <w:szCs w:val="24"/>
        </w:rPr>
      </w:pPr>
    </w:p>
    <w:p w:rsidRPr="00AF6307" w:rsidR="001A6AB2" w:rsidP="00AF6307" w:rsidRDefault="00E37A44" w14:paraId="1D8BB3AC" w14:textId="614518BB">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ERRS § 7</w:t>
      </w:r>
      <w:r w:rsidRPr="00AF6307">
        <w:rPr>
          <w:rFonts w:ascii="Times New Roman" w:hAnsi="Times New Roman"/>
          <w:sz w:val="24"/>
          <w:szCs w:val="24"/>
          <w:u w:val="single"/>
          <w:vertAlign w:val="superscript"/>
        </w:rPr>
        <w:t>6</w:t>
      </w:r>
      <w:r w:rsidRPr="00AF6307">
        <w:rPr>
          <w:rFonts w:ascii="Times New Roman" w:hAnsi="Times New Roman"/>
          <w:sz w:val="24"/>
          <w:szCs w:val="24"/>
        </w:rPr>
        <w:t xml:space="preserve"> reguleeri</w:t>
      </w:r>
      <w:r w:rsidRPr="00AF6307" w:rsidR="00DF3858">
        <w:rPr>
          <w:rFonts w:ascii="Times New Roman" w:hAnsi="Times New Roman"/>
          <w:sz w:val="24"/>
          <w:szCs w:val="24"/>
        </w:rPr>
        <w:t>b</w:t>
      </w:r>
      <w:r w:rsidRPr="00AF6307">
        <w:rPr>
          <w:rFonts w:ascii="Times New Roman" w:hAnsi="Times New Roman"/>
          <w:sz w:val="24"/>
          <w:szCs w:val="24"/>
        </w:rPr>
        <w:t xml:space="preserve"> raamatukogude andmekogu põhimäärusega seonduvat</w:t>
      </w:r>
      <w:r w:rsidRPr="00AF6307" w:rsidR="00DF3858">
        <w:rPr>
          <w:rFonts w:ascii="Times New Roman" w:hAnsi="Times New Roman"/>
          <w:sz w:val="24"/>
          <w:szCs w:val="24"/>
        </w:rPr>
        <w:t>, andes</w:t>
      </w:r>
      <w:r w:rsidRPr="00AF6307">
        <w:rPr>
          <w:rFonts w:ascii="Times New Roman" w:hAnsi="Times New Roman"/>
          <w:sz w:val="24"/>
          <w:szCs w:val="24"/>
        </w:rPr>
        <w:t xml:space="preserve"> </w:t>
      </w:r>
      <w:r w:rsidRPr="00AF6307" w:rsidR="00DF3858">
        <w:rPr>
          <w:rFonts w:ascii="Times New Roman" w:hAnsi="Times New Roman"/>
          <w:sz w:val="24"/>
          <w:szCs w:val="24"/>
        </w:rPr>
        <w:t>valdkonna eest vastutavale ministrile (kultuuriminister) volituse põhimääruse kehtestamiseks (lõikes 1) ja kirjeldades põhimääruse sisu (lõikes 2). Kõnealuse volitusnormi põhiseaduspärasuse hindamisel tuleb ennekõike arvestada PS §-ga 26, mis sätestab igaühe õiguse perekonna- ja eraelu puutumatusele</w:t>
      </w:r>
      <w:r w:rsidRPr="00AF6307" w:rsidR="001B30EB">
        <w:rPr>
          <w:rFonts w:ascii="Times New Roman" w:hAnsi="Times New Roman"/>
          <w:sz w:val="24"/>
          <w:szCs w:val="24"/>
        </w:rPr>
        <w:t xml:space="preserve">, ning </w:t>
      </w:r>
      <w:r w:rsidRPr="00AF6307" w:rsidR="001B30EB">
        <w:rPr>
          <w:rFonts w:ascii="Times New Roman" w:hAnsi="Times New Roman" w:eastAsia="Times New Roman"/>
          <w:sz w:val="24"/>
          <w:szCs w:val="24"/>
          <w:lang w:eastAsia="et-EE"/>
        </w:rPr>
        <w:t>PS § 3 lõikest 1 tulenevat olulisuse põhimõtet, mis nõuab</w:t>
      </w:r>
      <w:r w:rsidRPr="00AF6307" w:rsidR="001B30EB">
        <w:rPr>
          <w:rFonts w:ascii="Times New Roman" w:hAnsi="Times New Roman"/>
          <w:color w:val="1B1C20"/>
          <w:sz w:val="24"/>
          <w:szCs w:val="24"/>
          <w:shd w:val="clear" w:color="auto" w:fill="FFFFFF"/>
        </w:rPr>
        <w:t xml:space="preserve"> </w:t>
      </w:r>
      <w:r w:rsidRPr="00AF6307" w:rsidR="001B30EB">
        <w:rPr>
          <w:rFonts w:ascii="Times New Roman" w:hAnsi="Times New Roman" w:eastAsia="Times New Roman"/>
          <w:sz w:val="24"/>
          <w:szCs w:val="24"/>
          <w:lang w:eastAsia="et-EE"/>
        </w:rPr>
        <w:t>et kõik riigielus olulised küsimused otsustab Riigikogu</w:t>
      </w:r>
      <w:r w:rsidRPr="00AF6307" w:rsidR="001B30EB">
        <w:rPr>
          <w:rStyle w:val="Allmrkuseviide"/>
          <w:rFonts w:ascii="Times New Roman" w:hAnsi="Times New Roman" w:eastAsia="Times New Roman"/>
          <w:sz w:val="24"/>
          <w:szCs w:val="24"/>
          <w:lang w:eastAsia="et-EE"/>
        </w:rPr>
        <w:footnoteReference w:id="67"/>
      </w:r>
      <w:r w:rsidRPr="00AF6307" w:rsidR="001B30EB">
        <w:rPr>
          <w:rFonts w:ascii="Times New Roman" w:hAnsi="Times New Roman" w:eastAsia="Times New Roman"/>
          <w:sz w:val="24"/>
          <w:szCs w:val="24"/>
          <w:lang w:eastAsia="et-EE"/>
        </w:rPr>
        <w:t>.</w:t>
      </w:r>
      <w:r w:rsidRPr="00AF6307" w:rsidR="00DF3858">
        <w:rPr>
          <w:rFonts w:ascii="Times New Roman" w:hAnsi="Times New Roman"/>
          <w:sz w:val="24"/>
          <w:szCs w:val="24"/>
        </w:rPr>
        <w:t xml:space="preserve"> </w:t>
      </w:r>
      <w:r w:rsidRPr="00AF6307" w:rsidR="001B30EB">
        <w:rPr>
          <w:rFonts w:ascii="Times New Roman" w:hAnsi="Times New Roman"/>
          <w:sz w:val="24"/>
          <w:szCs w:val="24"/>
        </w:rPr>
        <w:t>Seejuures võib aga vähem intensiivseid põhiõiguste piiranguid kehtestada täpse, selge ja piirangu intensiivsusega vastavuses oleva volitusnormi alusel määrusega.</w:t>
      </w:r>
      <w:r w:rsidRPr="00AF6307" w:rsidR="001B30EB">
        <w:rPr>
          <w:rStyle w:val="Allmrkuseviide"/>
          <w:rFonts w:ascii="Times New Roman" w:hAnsi="Times New Roman"/>
          <w:sz w:val="24"/>
          <w:szCs w:val="24"/>
        </w:rPr>
        <w:footnoteReference w:id="68"/>
      </w:r>
    </w:p>
    <w:p w:rsidRPr="00AF6307" w:rsidR="001A6AB2" w:rsidP="00AF6307" w:rsidRDefault="001A6AB2" w14:paraId="12DB1951" w14:textId="77777777">
      <w:pPr>
        <w:spacing w:after="0" w:line="240" w:lineRule="auto"/>
        <w:contextualSpacing/>
        <w:jc w:val="both"/>
        <w:rPr>
          <w:rFonts w:ascii="Times New Roman" w:hAnsi="Times New Roman"/>
          <w:sz w:val="24"/>
          <w:szCs w:val="24"/>
        </w:rPr>
      </w:pPr>
    </w:p>
    <w:p w:rsidRPr="00AF6307" w:rsidR="00A13D48" w:rsidP="00AF6307" w:rsidRDefault="00DF3858" w14:paraId="44630E7E" w14:textId="52FCF78A">
      <w:pPr>
        <w:spacing w:after="0" w:line="240" w:lineRule="auto"/>
        <w:contextualSpacing/>
        <w:jc w:val="both"/>
        <w:rPr>
          <w:rFonts w:ascii="Times New Roman" w:hAnsi="Times New Roman"/>
          <w:sz w:val="24"/>
          <w:szCs w:val="24"/>
        </w:rPr>
      </w:pPr>
      <w:r w:rsidRPr="00AF6307">
        <w:rPr>
          <w:rFonts w:ascii="Times New Roman" w:hAnsi="Times New Roman"/>
          <w:sz w:val="24"/>
          <w:szCs w:val="24"/>
        </w:rPr>
        <w:t>Eraelu kaitse üheks oluliseks valdkonnaks on ka isikuandmete kaitse.</w:t>
      </w:r>
      <w:r w:rsidRPr="00AF6307" w:rsidR="00E27AC1">
        <w:rPr>
          <w:rStyle w:val="Allmrkuseviide"/>
          <w:rFonts w:ascii="Times New Roman" w:hAnsi="Times New Roman"/>
          <w:sz w:val="24"/>
          <w:szCs w:val="24"/>
        </w:rPr>
        <w:footnoteReference w:id="69"/>
      </w:r>
      <w:r w:rsidRPr="00AF6307" w:rsidR="001B30EB">
        <w:rPr>
          <w:rFonts w:ascii="Times New Roman" w:hAnsi="Times New Roman"/>
          <w:sz w:val="24"/>
          <w:szCs w:val="24"/>
        </w:rPr>
        <w:t xml:space="preserve"> </w:t>
      </w:r>
      <w:r w:rsidRPr="00AF6307" w:rsidR="001A6AB2">
        <w:rPr>
          <w:rFonts w:ascii="Times New Roman" w:hAnsi="Times New Roman"/>
          <w:sz w:val="24"/>
          <w:szCs w:val="24"/>
        </w:rPr>
        <w:t>Käesoleval juhul on raamatukogude andmekogus töödeldavate isikuandmete koosseis ja säilitustähtajad esitatud nii täpselt, kui vähegi võimalik, seaduses (ERRS §-s 7</w:t>
      </w:r>
      <w:r w:rsidRPr="00AF6307" w:rsidR="001A6AB2">
        <w:rPr>
          <w:rFonts w:ascii="Times New Roman" w:hAnsi="Times New Roman"/>
          <w:sz w:val="24"/>
          <w:szCs w:val="24"/>
          <w:vertAlign w:val="superscript"/>
        </w:rPr>
        <w:t>5</w:t>
      </w:r>
      <w:r w:rsidRPr="00AF6307" w:rsidR="001A6AB2">
        <w:rPr>
          <w:rFonts w:ascii="Times New Roman" w:hAnsi="Times New Roman"/>
          <w:sz w:val="24"/>
          <w:szCs w:val="24"/>
        </w:rPr>
        <w:t xml:space="preserve">). Põhimääruses on kavas küll andmekoosseise täpsustada, kuid seda isikuandmete puhul ennekõike osas, mis puudutab isiku nõusolekul põhinevat </w:t>
      </w:r>
      <w:r w:rsidRPr="00AF6307" w:rsidR="00A66286">
        <w:rPr>
          <w:rFonts w:ascii="Times New Roman" w:hAnsi="Times New Roman"/>
          <w:sz w:val="24"/>
          <w:szCs w:val="24"/>
        </w:rPr>
        <w:t xml:space="preserve">ja raamatukogude andmekogu pidamise eesmärgi sõnastamisega loodud raamidesse jäävat </w:t>
      </w:r>
      <w:r w:rsidRPr="00AF6307" w:rsidR="001A6AB2">
        <w:rPr>
          <w:rFonts w:ascii="Times New Roman" w:hAnsi="Times New Roman"/>
          <w:sz w:val="24"/>
          <w:szCs w:val="24"/>
        </w:rPr>
        <w:t>andmetöötlust</w:t>
      </w:r>
      <w:r w:rsidRPr="00AF6307" w:rsidR="00A66286">
        <w:rPr>
          <w:rFonts w:ascii="Times New Roman" w:hAnsi="Times New Roman"/>
          <w:sz w:val="24"/>
          <w:szCs w:val="24"/>
        </w:rPr>
        <w:t>.</w:t>
      </w:r>
    </w:p>
    <w:p w:rsidRPr="00AF6307" w:rsidR="005E4018" w:rsidP="00AF6307" w:rsidRDefault="005E4018" w14:paraId="3730F46F" w14:textId="77777777">
      <w:pPr>
        <w:spacing w:after="0" w:line="240" w:lineRule="auto"/>
        <w:contextualSpacing/>
        <w:jc w:val="both"/>
        <w:rPr>
          <w:rFonts w:ascii="Times New Roman" w:hAnsi="Times New Roman"/>
          <w:sz w:val="24"/>
          <w:szCs w:val="24"/>
        </w:rPr>
      </w:pPr>
    </w:p>
    <w:p w:rsidRPr="00AF6307" w:rsidR="005E4018" w:rsidP="00AF6307" w:rsidRDefault="005E4018" w14:paraId="5A5A61B7" w14:textId="188FE1F1">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Raamatukogude andmekogu põhimääruse kavand on lisatud käesolevale seletuskirjale (vt seletuskirja lisa </w:t>
      </w:r>
      <w:r w:rsidR="00A5533C">
        <w:rPr>
          <w:rFonts w:ascii="Times New Roman" w:hAnsi="Times New Roman"/>
          <w:sz w:val="24"/>
          <w:szCs w:val="24"/>
        </w:rPr>
        <w:t>21</w:t>
      </w:r>
      <w:r w:rsidRPr="00AF6307">
        <w:rPr>
          <w:rFonts w:ascii="Times New Roman" w:hAnsi="Times New Roman"/>
          <w:sz w:val="24"/>
          <w:szCs w:val="24"/>
        </w:rPr>
        <w:t>).</w:t>
      </w:r>
    </w:p>
    <w:p w:rsidRPr="00AF6307" w:rsidR="00A66286" w:rsidP="00AF6307" w:rsidRDefault="00A66286" w14:paraId="5038C694" w14:textId="77777777">
      <w:pPr>
        <w:spacing w:after="0" w:line="240" w:lineRule="auto"/>
        <w:contextualSpacing/>
        <w:jc w:val="both"/>
        <w:rPr>
          <w:rFonts w:ascii="Times New Roman" w:hAnsi="Times New Roman"/>
          <w:sz w:val="24"/>
          <w:szCs w:val="24"/>
        </w:rPr>
      </w:pPr>
    </w:p>
    <w:p w:rsidRPr="00AF6307" w:rsidR="005E4018" w:rsidP="00AF6307" w:rsidRDefault="005E4018" w14:paraId="650A2EBB" w14:textId="4DB1533B">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ERRS §-s 7</w:t>
      </w:r>
      <w:r w:rsidRPr="00AF6307">
        <w:rPr>
          <w:rFonts w:ascii="Times New Roman" w:hAnsi="Times New Roman"/>
          <w:sz w:val="24"/>
          <w:szCs w:val="24"/>
          <w:u w:val="single"/>
          <w:vertAlign w:val="superscript"/>
        </w:rPr>
        <w:t>7</w:t>
      </w:r>
      <w:r w:rsidRPr="00AF6307">
        <w:rPr>
          <w:rFonts w:ascii="Times New Roman" w:hAnsi="Times New Roman"/>
          <w:sz w:val="24"/>
          <w:szCs w:val="24"/>
        </w:rPr>
        <w:t xml:space="preserve"> reguleeritakse raamatukogude andmekoguga liitumise ja selle kasutamise tasuga seonduvat.</w:t>
      </w:r>
    </w:p>
    <w:p w:rsidRPr="00AF6307" w:rsidR="005E4018" w:rsidP="00AF6307" w:rsidRDefault="005E4018" w14:paraId="4E287CE7" w14:textId="77777777">
      <w:pPr>
        <w:spacing w:after="0" w:line="240" w:lineRule="auto"/>
        <w:contextualSpacing/>
        <w:jc w:val="both"/>
        <w:rPr>
          <w:rFonts w:ascii="Times New Roman" w:hAnsi="Times New Roman"/>
          <w:sz w:val="24"/>
          <w:szCs w:val="24"/>
        </w:rPr>
      </w:pPr>
    </w:p>
    <w:p w:rsidRPr="00AF6307" w:rsidR="005E4018" w:rsidP="00AF6307" w:rsidRDefault="005E4018" w14:paraId="4C78BA5F" w14:textId="594ACCF6">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 1</w:t>
      </w:r>
      <w:r w:rsidRPr="00AF6307">
        <w:rPr>
          <w:rFonts w:ascii="Times New Roman" w:hAnsi="Times New Roman"/>
          <w:sz w:val="24"/>
          <w:szCs w:val="24"/>
        </w:rPr>
        <w:t xml:space="preserve"> kohaselt võib raamatukogude andmekoguga liitumise ja selle kasutamise eest võtta raamatukogult, välja arvatud rahvaraamatukogult, kulupõhist tasu. Rahvaraamatukogudele kohalduv erand on seotud eelnõu § 31 punktiga 2, millega täiendatakse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§-ga 10</w:t>
      </w:r>
      <w:r w:rsidRPr="00AF6307">
        <w:rPr>
          <w:rFonts w:ascii="Times New Roman" w:hAnsi="Times New Roman"/>
          <w:sz w:val="24"/>
          <w:szCs w:val="24"/>
          <w:vertAlign w:val="superscript"/>
        </w:rPr>
        <w:t>1</w:t>
      </w:r>
      <w:r w:rsidRPr="00AF6307">
        <w:rPr>
          <w:rFonts w:ascii="Times New Roman" w:hAnsi="Times New Roman"/>
          <w:sz w:val="24"/>
          <w:szCs w:val="24"/>
        </w:rPr>
        <w:t xml:space="preserve">. Viidatud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paragrahvi kolmanda lõike kohaselt on raamatukogude andmekoguga liitumine ja andmekogu kasutamine rahvaraamatukogule tasuta (vt ka eelnõu § 31 punkti 2 selgitust).</w:t>
      </w:r>
    </w:p>
    <w:p w:rsidRPr="00AF6307" w:rsidR="00A524D6" w:rsidP="00AF6307" w:rsidRDefault="00A524D6" w14:paraId="0121CC02" w14:textId="77777777">
      <w:pPr>
        <w:spacing w:after="0" w:line="240" w:lineRule="auto"/>
        <w:contextualSpacing/>
        <w:jc w:val="both"/>
        <w:rPr>
          <w:rFonts w:ascii="Times New Roman" w:hAnsi="Times New Roman"/>
          <w:sz w:val="24"/>
          <w:szCs w:val="24"/>
        </w:rPr>
      </w:pPr>
    </w:p>
    <w:p w:rsidRPr="00AF6307" w:rsidR="00691C1C" w:rsidP="00AF6307" w:rsidRDefault="00A524D6" w14:paraId="3093197C" w14:textId="325DF929">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Tasu küsimise õigus on sätestatud seaduses, kuna tegemist on avalik-õigusliku maksega, mis on hõlmatud PS §-st 113 tuleneva seadusereservatsiooni klausliga. PS § 113 näeb ette, et riiklikud maksud, koormised, lõivud, trahvid ja sundkindlustuse maksed sätestab seadus. </w:t>
      </w:r>
      <w:r w:rsidRPr="00AF6307">
        <w:rPr>
          <w:rFonts w:ascii="Times New Roman" w:hAnsi="Times New Roman"/>
          <w:sz w:val="24"/>
          <w:szCs w:val="24"/>
        </w:rPr>
        <w:t xml:space="preserve">Seejuures tuleb kõnealust </w:t>
      </w:r>
      <w:proofErr w:type="spellStart"/>
      <w:r w:rsidRPr="00AF6307">
        <w:rPr>
          <w:rFonts w:ascii="Times New Roman" w:hAnsi="Times New Roman"/>
          <w:sz w:val="24"/>
          <w:szCs w:val="24"/>
        </w:rPr>
        <w:t>PS-i</w:t>
      </w:r>
      <w:proofErr w:type="spellEnd"/>
      <w:r w:rsidRPr="00AF6307">
        <w:rPr>
          <w:rFonts w:ascii="Times New Roman" w:hAnsi="Times New Roman"/>
          <w:sz w:val="24"/>
          <w:szCs w:val="24"/>
        </w:rPr>
        <w:t xml:space="preserve"> sätet tõlgendada võimalikult laialt, nii et see hõlmaks kõiki avalik-õiguslikke tasusid</w:t>
      </w:r>
      <w:r w:rsidRPr="00AF6307">
        <w:rPr>
          <w:rStyle w:val="Allmrkuseviide"/>
          <w:rFonts w:ascii="Times New Roman" w:hAnsi="Times New Roman"/>
          <w:sz w:val="24"/>
          <w:szCs w:val="24"/>
        </w:rPr>
        <w:footnoteReference w:id="70"/>
      </w:r>
      <w:r w:rsidRPr="00AF6307">
        <w:rPr>
          <w:rFonts w:ascii="Times New Roman" w:hAnsi="Times New Roman"/>
          <w:sz w:val="24"/>
          <w:szCs w:val="24"/>
        </w:rPr>
        <w:t>, seega ka riigi infosüsteemi kuuluva raamatukogude andmekoguga liitumise ja selle kasutamise tasu.</w:t>
      </w:r>
    </w:p>
    <w:p w:rsidRPr="00AF6307" w:rsidR="00691C1C" w:rsidP="00AF6307" w:rsidRDefault="00691C1C" w14:paraId="036182E5" w14:textId="77777777">
      <w:pPr>
        <w:spacing w:after="0" w:line="240" w:lineRule="auto"/>
        <w:contextualSpacing/>
        <w:jc w:val="both"/>
        <w:rPr>
          <w:rFonts w:ascii="Times New Roman" w:hAnsi="Times New Roman"/>
          <w:sz w:val="24"/>
          <w:szCs w:val="24"/>
        </w:rPr>
      </w:pPr>
    </w:p>
    <w:p w:rsidRPr="00AF6307" w:rsidR="00A524D6" w:rsidP="00AF6307" w:rsidRDefault="00691C1C" w14:paraId="65048A51" w14:textId="101B31C2">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Lõikes 2</w:t>
      </w:r>
      <w:r w:rsidRPr="00AF6307">
        <w:rPr>
          <w:rFonts w:ascii="Times New Roman" w:hAnsi="Times New Roman"/>
          <w:sz w:val="24"/>
          <w:szCs w:val="24"/>
        </w:rPr>
        <w:t xml:space="preserve"> antakse valdkonna eest vastutavale ministrile (kultuuriminister) volitus sama paragrahvi lõikes 1 nimetatud tasu arvutamise aluste ja piirmäärade kehtestamiseks määrusega. Kuigi avalik-õiguslikud tasud tuleb PS § 113 kohaselt sätestada seaduses, ei tähenda see seda, et määrusega ei võiks anda seadust täpsustavaid eeskirju. Küll aga on keelatud seaduses sätestatud kohustusi määrusega suurendada.</w:t>
      </w:r>
      <w:r w:rsidRPr="00AF6307">
        <w:rPr>
          <w:rStyle w:val="Allmrkuseviide"/>
          <w:rFonts w:ascii="Times New Roman" w:hAnsi="Times New Roman"/>
          <w:sz w:val="24"/>
          <w:szCs w:val="24"/>
        </w:rPr>
        <w:footnoteReference w:id="71"/>
      </w:r>
      <w:r w:rsidRPr="00AF6307">
        <w:rPr>
          <w:rFonts w:ascii="Times New Roman" w:hAnsi="Times New Roman"/>
          <w:sz w:val="24"/>
          <w:szCs w:val="24"/>
        </w:rPr>
        <w:t xml:space="preserve"> </w:t>
      </w:r>
      <w:r w:rsidRPr="00AF6307" w:rsidR="00AC22AA">
        <w:rPr>
          <w:rFonts w:ascii="Times New Roman" w:hAnsi="Times New Roman"/>
          <w:sz w:val="24"/>
          <w:szCs w:val="24"/>
        </w:rPr>
        <w:t>Käesoleval juhul on seadusesse (ERRS § 7</w:t>
      </w:r>
      <w:r w:rsidRPr="00AF6307" w:rsidR="00AC22AA">
        <w:rPr>
          <w:rFonts w:ascii="Times New Roman" w:hAnsi="Times New Roman"/>
          <w:sz w:val="24"/>
          <w:szCs w:val="24"/>
          <w:vertAlign w:val="superscript"/>
        </w:rPr>
        <w:t>7</w:t>
      </w:r>
      <w:r w:rsidRPr="00AF6307" w:rsidR="00AC22AA">
        <w:rPr>
          <w:rFonts w:ascii="Times New Roman" w:hAnsi="Times New Roman"/>
          <w:sz w:val="24"/>
          <w:szCs w:val="24"/>
        </w:rPr>
        <w:t xml:space="preserve"> lõikes</w:t>
      </w:r>
      <w:r w:rsidR="009821A7">
        <w:rPr>
          <w:rFonts w:ascii="Times New Roman" w:hAnsi="Times New Roman"/>
          <w:sz w:val="24"/>
          <w:szCs w:val="24"/>
        </w:rPr>
        <w:t>se</w:t>
      </w:r>
      <w:r w:rsidRPr="00AF6307" w:rsidR="00AC22AA">
        <w:rPr>
          <w:rFonts w:ascii="Times New Roman" w:hAnsi="Times New Roman"/>
          <w:sz w:val="24"/>
          <w:szCs w:val="24"/>
        </w:rPr>
        <w:t xml:space="preserve"> 1) kavandatud põhimõte, mille kohaselt peab võetav tasu olema kulupõhine</w:t>
      </w:r>
      <w:r w:rsidRPr="00AF6307">
        <w:rPr>
          <w:rFonts w:ascii="Times New Roman" w:hAnsi="Times New Roman"/>
          <w:sz w:val="24"/>
          <w:szCs w:val="24"/>
        </w:rPr>
        <w:t xml:space="preserve"> </w:t>
      </w:r>
      <w:r w:rsidRPr="00AF6307" w:rsidR="00AC22AA">
        <w:rPr>
          <w:rFonts w:ascii="Times New Roman" w:hAnsi="Times New Roman"/>
          <w:sz w:val="24"/>
          <w:szCs w:val="24"/>
        </w:rPr>
        <w:t>ehk raamatukogude andmekoguga liitumise ja selle kasutamise eest võetav tasu ei saa olla nii suur, et andmekogu pidamine muutuks tulu teenimise allikaks. Sellega peab minister tasu arvutamise aluste ja piirmäärade kehtestamisel arvestama.</w:t>
      </w:r>
    </w:p>
    <w:p w:rsidRPr="00AF6307" w:rsidR="00A13D48" w:rsidP="00AF6307" w:rsidRDefault="00A13D48" w14:paraId="6E392058" w14:textId="77777777">
      <w:pPr>
        <w:spacing w:after="0" w:line="240" w:lineRule="auto"/>
        <w:contextualSpacing/>
        <w:jc w:val="both"/>
        <w:rPr>
          <w:rFonts w:ascii="Times New Roman" w:hAnsi="Times New Roman"/>
          <w:sz w:val="24"/>
          <w:szCs w:val="24"/>
        </w:rPr>
      </w:pPr>
    </w:p>
    <w:p w:rsidRPr="00AF6307" w:rsidR="00691C1C" w:rsidP="00AF6307" w:rsidRDefault="00AC22AA" w14:paraId="7DFFBC6E" w14:textId="7F90B604">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Kõnealuse rakendusakti kavand on lisatud käesolevale seletuskirjale (vt seletuskirja lisa </w:t>
      </w:r>
      <w:r w:rsidR="00A5533C">
        <w:rPr>
          <w:rFonts w:ascii="Times New Roman" w:hAnsi="Times New Roman"/>
          <w:sz w:val="24"/>
          <w:szCs w:val="24"/>
        </w:rPr>
        <w:t>21</w:t>
      </w:r>
      <w:r w:rsidRPr="00AF6307">
        <w:rPr>
          <w:rFonts w:ascii="Times New Roman" w:hAnsi="Times New Roman"/>
          <w:sz w:val="24"/>
          <w:szCs w:val="24"/>
        </w:rPr>
        <w:t>).</w:t>
      </w:r>
    </w:p>
    <w:p w:rsidRPr="00AF6307" w:rsidR="00E63A9D" w:rsidP="00AF6307" w:rsidRDefault="00E63A9D" w14:paraId="597BA2E4" w14:textId="77777777">
      <w:pPr>
        <w:spacing w:after="0" w:line="240" w:lineRule="auto"/>
        <w:contextualSpacing/>
        <w:jc w:val="both"/>
        <w:rPr>
          <w:rFonts w:ascii="Times New Roman" w:hAnsi="Times New Roman"/>
          <w:sz w:val="24"/>
          <w:szCs w:val="24"/>
        </w:rPr>
      </w:pPr>
    </w:p>
    <w:p w:rsidRPr="00AF6307" w:rsidR="00E63A9D" w:rsidP="00AF6307" w:rsidRDefault="00E63A9D" w14:paraId="5CD2740B" w14:textId="7ECD9B34">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17</w:t>
      </w:r>
      <w:r w:rsidRPr="00AF6307">
        <w:rPr>
          <w:rFonts w:ascii="Times New Roman" w:hAnsi="Times New Roman"/>
          <w:sz w:val="24"/>
          <w:szCs w:val="24"/>
        </w:rPr>
        <w:t xml:space="preserve"> – </w:t>
      </w:r>
      <w:r w:rsidRPr="00AF6307" w:rsidR="00A015BD">
        <w:rPr>
          <w:rFonts w:ascii="Times New Roman" w:hAnsi="Times New Roman"/>
          <w:sz w:val="24"/>
          <w:szCs w:val="24"/>
        </w:rPr>
        <w:t xml:space="preserve">ERRS § 8 lõikes 1 suurendatakse </w:t>
      </w:r>
      <w:proofErr w:type="spellStart"/>
      <w:r w:rsidRPr="00AF6307" w:rsidR="00A015BD">
        <w:rPr>
          <w:rFonts w:ascii="Times New Roman" w:hAnsi="Times New Roman"/>
          <w:sz w:val="24"/>
          <w:szCs w:val="24"/>
        </w:rPr>
        <w:t>RaRa</w:t>
      </w:r>
      <w:proofErr w:type="spellEnd"/>
      <w:r w:rsidRPr="00AF6307" w:rsidR="00A015BD">
        <w:rPr>
          <w:rFonts w:ascii="Times New Roman" w:hAnsi="Times New Roman"/>
          <w:sz w:val="24"/>
          <w:szCs w:val="24"/>
        </w:rPr>
        <w:t xml:space="preserve"> nõukogu liikmete arvu seitsmelt üheksale. Muudatus on tuleneb sama paragrahvi lõike 3 muutmisest (vt eelnõu § 29 punkti 18 selgitust).</w:t>
      </w:r>
    </w:p>
    <w:p w:rsidRPr="00AF6307" w:rsidR="00E63A9D" w:rsidP="00AF6307" w:rsidRDefault="00E63A9D" w14:paraId="5428DE42" w14:textId="77777777">
      <w:pPr>
        <w:spacing w:after="0" w:line="240" w:lineRule="auto"/>
        <w:contextualSpacing/>
        <w:jc w:val="both"/>
        <w:rPr>
          <w:rFonts w:ascii="Times New Roman" w:hAnsi="Times New Roman"/>
          <w:sz w:val="24"/>
          <w:szCs w:val="24"/>
        </w:rPr>
      </w:pPr>
    </w:p>
    <w:p w:rsidRPr="00AF6307" w:rsidR="00140318" w:rsidP="00AF6307" w:rsidRDefault="00E63A9D" w14:paraId="51AF117A" w14:textId="77777777">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18</w:t>
      </w:r>
      <w:r w:rsidRPr="00AF6307">
        <w:rPr>
          <w:rFonts w:ascii="Times New Roman" w:hAnsi="Times New Roman"/>
          <w:sz w:val="24"/>
          <w:szCs w:val="24"/>
        </w:rPr>
        <w:t xml:space="preserve"> – </w:t>
      </w:r>
      <w:r w:rsidRPr="00AF6307" w:rsidR="00A015BD">
        <w:rPr>
          <w:rFonts w:ascii="Times New Roman" w:hAnsi="Times New Roman"/>
          <w:sz w:val="24"/>
          <w:szCs w:val="24"/>
        </w:rPr>
        <w:t xml:space="preserve">muudetakse ERRS § 8 lõiget 3, mis puudutab valdkonna eest vastutava ministri (kultuuriminister) poolt </w:t>
      </w:r>
      <w:proofErr w:type="spellStart"/>
      <w:r w:rsidRPr="00AF6307" w:rsidR="00A015BD">
        <w:rPr>
          <w:rFonts w:ascii="Times New Roman" w:hAnsi="Times New Roman"/>
          <w:sz w:val="24"/>
          <w:szCs w:val="24"/>
        </w:rPr>
        <w:t>RaRa</w:t>
      </w:r>
      <w:proofErr w:type="spellEnd"/>
      <w:r w:rsidRPr="00AF6307" w:rsidR="00A015BD">
        <w:rPr>
          <w:rFonts w:ascii="Times New Roman" w:hAnsi="Times New Roman"/>
          <w:sz w:val="24"/>
          <w:szCs w:val="24"/>
        </w:rPr>
        <w:t xml:space="preserve"> nõukogusse liikme nimetamist. Sätte uue sõnastuse kohaselt nimetavad kaks liiget </w:t>
      </w:r>
      <w:proofErr w:type="spellStart"/>
      <w:r w:rsidRPr="00AF6307" w:rsidR="00A015BD">
        <w:rPr>
          <w:rFonts w:ascii="Times New Roman" w:hAnsi="Times New Roman"/>
          <w:sz w:val="24"/>
          <w:szCs w:val="24"/>
        </w:rPr>
        <w:t>RaRa</w:t>
      </w:r>
      <w:proofErr w:type="spellEnd"/>
      <w:r w:rsidRPr="00AF6307" w:rsidR="00A015BD">
        <w:rPr>
          <w:rFonts w:ascii="Times New Roman" w:hAnsi="Times New Roman"/>
          <w:sz w:val="24"/>
          <w:szCs w:val="24"/>
        </w:rPr>
        <w:t xml:space="preserve"> nõukogusse kultuuri- ja hariduspoliitika valdkondade eest vastutavad ministrid (kultuuriminister ning haridus- ja teadusminister, kumbki nimetab ühe liikme) ning ühe liikme üleriigiline </w:t>
      </w:r>
      <w:proofErr w:type="spellStart"/>
      <w:r w:rsidRPr="00AF6307" w:rsidR="001838EB">
        <w:rPr>
          <w:rFonts w:ascii="Times New Roman" w:hAnsi="Times New Roman"/>
          <w:sz w:val="24"/>
          <w:szCs w:val="24"/>
        </w:rPr>
        <w:t>KOV-ide</w:t>
      </w:r>
      <w:proofErr w:type="spellEnd"/>
      <w:r w:rsidRPr="00AF6307" w:rsidR="00A015BD">
        <w:rPr>
          <w:rFonts w:ascii="Times New Roman" w:hAnsi="Times New Roman"/>
          <w:sz w:val="24"/>
          <w:szCs w:val="24"/>
        </w:rPr>
        <w:t xml:space="preserve"> liit (Eesti Linnade ja Valdade Liit). Nõukogu liikmete volituste tähtaeg</w:t>
      </w:r>
      <w:r w:rsidRPr="00AF6307" w:rsidR="001838EB">
        <w:rPr>
          <w:rFonts w:ascii="Times New Roman" w:hAnsi="Times New Roman"/>
          <w:sz w:val="24"/>
          <w:szCs w:val="24"/>
        </w:rPr>
        <w:t xml:space="preserve"> (neli aastat)</w:t>
      </w:r>
      <w:r w:rsidRPr="00AF6307" w:rsidR="00A015BD">
        <w:rPr>
          <w:rFonts w:ascii="Times New Roman" w:hAnsi="Times New Roman"/>
          <w:sz w:val="24"/>
          <w:szCs w:val="24"/>
        </w:rPr>
        <w:t xml:space="preserve"> võrreldes kehtiva</w:t>
      </w:r>
      <w:r w:rsidRPr="00AF6307" w:rsidR="001838EB">
        <w:rPr>
          <w:rFonts w:ascii="Times New Roman" w:hAnsi="Times New Roman"/>
          <w:sz w:val="24"/>
          <w:szCs w:val="24"/>
        </w:rPr>
        <w:t>s ERRS-</w:t>
      </w:r>
      <w:proofErr w:type="spellStart"/>
      <w:r w:rsidRPr="00AF6307" w:rsidR="001838EB">
        <w:rPr>
          <w:rFonts w:ascii="Times New Roman" w:hAnsi="Times New Roman"/>
          <w:sz w:val="24"/>
          <w:szCs w:val="24"/>
        </w:rPr>
        <w:t>is</w:t>
      </w:r>
      <w:proofErr w:type="spellEnd"/>
      <w:r w:rsidRPr="00AF6307" w:rsidR="001838EB">
        <w:rPr>
          <w:rFonts w:ascii="Times New Roman" w:hAnsi="Times New Roman"/>
          <w:sz w:val="24"/>
          <w:szCs w:val="24"/>
        </w:rPr>
        <w:t xml:space="preserve"> sätestatuga ei muutu. </w:t>
      </w:r>
    </w:p>
    <w:p w:rsidRPr="00AF6307" w:rsidR="00140318" w:rsidP="00AF6307" w:rsidRDefault="00140318" w14:paraId="2738B501" w14:textId="77777777">
      <w:pPr>
        <w:autoSpaceDE w:val="0"/>
        <w:autoSpaceDN w:val="0"/>
        <w:adjustRightInd w:val="0"/>
        <w:spacing w:after="0" w:line="240" w:lineRule="auto"/>
        <w:contextualSpacing/>
        <w:jc w:val="both"/>
        <w:rPr>
          <w:rFonts w:ascii="Times New Roman" w:hAnsi="Times New Roman"/>
          <w:sz w:val="24"/>
          <w:szCs w:val="24"/>
        </w:rPr>
      </w:pPr>
    </w:p>
    <w:p w:rsidRPr="00AF6307" w:rsidR="00E63A9D" w:rsidP="00AF6307" w:rsidRDefault="001838EB" w14:paraId="61A2DFCB" w14:textId="0F14EADA">
      <w:pPr>
        <w:autoSpaceDE w:val="0"/>
        <w:autoSpaceDN w:val="0"/>
        <w:adjustRightInd w:val="0"/>
        <w:spacing w:after="0" w:line="240" w:lineRule="auto"/>
        <w:contextualSpacing/>
        <w:jc w:val="both"/>
        <w:rPr>
          <w:rFonts w:ascii="Times New Roman" w:hAnsi="Times New Roman" w:eastAsia="Times New Roman"/>
          <w:sz w:val="24"/>
          <w:szCs w:val="24"/>
          <w:lang w:eastAsia="et-EE"/>
        </w:rPr>
      </w:pPr>
      <w:r w:rsidRPr="00AF6307">
        <w:rPr>
          <w:rFonts w:ascii="Times New Roman" w:hAnsi="Times New Roman"/>
          <w:sz w:val="24"/>
          <w:szCs w:val="24"/>
        </w:rPr>
        <w:t xml:space="preserve">Haridus- ja teadusministri ning üleriigilise </w:t>
      </w:r>
      <w:proofErr w:type="spellStart"/>
      <w:r w:rsidRPr="00AF6307">
        <w:rPr>
          <w:rFonts w:ascii="Times New Roman" w:hAnsi="Times New Roman"/>
          <w:sz w:val="24"/>
          <w:szCs w:val="24"/>
        </w:rPr>
        <w:t>KOV-ide</w:t>
      </w:r>
      <w:proofErr w:type="spellEnd"/>
      <w:r w:rsidRPr="00AF6307">
        <w:rPr>
          <w:rFonts w:ascii="Times New Roman" w:hAnsi="Times New Roman"/>
          <w:sz w:val="24"/>
          <w:szCs w:val="24"/>
        </w:rPr>
        <w:t xml:space="preserve"> liidu kaasamine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juhtimisse on vajalik seoses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juba suurenenud ja veelgi suureneva tähtsusega mis tahes tüüpi raamatukogude tegevusse ja arengusse panustamisel. Eelnõuga rõhutatakse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rolli </w:t>
      </w:r>
      <w:r w:rsidRPr="00AF6307" w:rsidR="00642D70">
        <w:rPr>
          <w:rFonts w:ascii="Times New Roman" w:hAnsi="Times New Roman" w:eastAsia="Times New Roman"/>
          <w:sz w:val="24"/>
          <w:szCs w:val="24"/>
          <w:lang w:eastAsia="et-EE"/>
        </w:rPr>
        <w:t>üleriigiliste raamatukoguteenuste osutamiseks</w:t>
      </w:r>
      <w:r w:rsidRPr="00AF6307" w:rsidR="00642D70">
        <w:rPr>
          <w:rFonts w:ascii="Times New Roman" w:hAnsi="Times New Roman"/>
          <w:sz w:val="24"/>
          <w:szCs w:val="24"/>
        </w:rPr>
        <w:t xml:space="preserve"> vajalike </w:t>
      </w:r>
      <w:r w:rsidRPr="00AF6307">
        <w:rPr>
          <w:rFonts w:ascii="Times New Roman" w:hAnsi="Times New Roman"/>
          <w:sz w:val="24"/>
          <w:szCs w:val="24"/>
        </w:rPr>
        <w:t>infotehnoloogiliste arenduste eestvedajana</w:t>
      </w:r>
      <w:r w:rsidRPr="00AF6307">
        <w:rPr>
          <w:rFonts w:ascii="Times New Roman" w:hAnsi="Times New Roman" w:eastAsia="Times New Roman"/>
          <w:sz w:val="24"/>
          <w:szCs w:val="24"/>
          <w:lang w:eastAsia="et-EE"/>
        </w:rPr>
        <w:t xml:space="preserve">, </w:t>
      </w:r>
      <w:r w:rsidRPr="00AF6307" w:rsidR="00642D70">
        <w:rPr>
          <w:rFonts w:ascii="Times New Roman" w:hAnsi="Times New Roman" w:eastAsia="Times New Roman"/>
          <w:sz w:val="24"/>
          <w:szCs w:val="24"/>
          <w:lang w:eastAsia="et-EE"/>
        </w:rPr>
        <w:t>volitatakse</w:t>
      </w:r>
      <w:r w:rsidRPr="00AF6307">
        <w:rPr>
          <w:rFonts w:ascii="Times New Roman" w:hAnsi="Times New Roman" w:eastAsia="Times New Roman"/>
          <w:sz w:val="24"/>
          <w:szCs w:val="24"/>
          <w:lang w:eastAsia="et-EE"/>
        </w:rPr>
        <w:t xml:space="preserve"> </w:t>
      </w:r>
      <w:proofErr w:type="spellStart"/>
      <w:r w:rsidRPr="00AF6307">
        <w:rPr>
          <w:rFonts w:ascii="Times New Roman" w:hAnsi="Times New Roman" w:eastAsia="Times New Roman"/>
          <w:sz w:val="24"/>
          <w:szCs w:val="24"/>
          <w:lang w:eastAsia="et-EE"/>
        </w:rPr>
        <w:t>RaRa</w:t>
      </w:r>
      <w:proofErr w:type="spellEnd"/>
      <w:r w:rsidRPr="00AF6307">
        <w:rPr>
          <w:rFonts w:ascii="Times New Roman" w:hAnsi="Times New Roman" w:eastAsia="Times New Roman"/>
          <w:sz w:val="24"/>
          <w:szCs w:val="24"/>
          <w:lang w:eastAsia="et-EE"/>
        </w:rPr>
        <w:t>-</w:t>
      </w:r>
      <w:r w:rsidRPr="00AF6307" w:rsidR="00642D70">
        <w:rPr>
          <w:rFonts w:ascii="Times New Roman" w:hAnsi="Times New Roman" w:eastAsia="Times New Roman"/>
          <w:sz w:val="24"/>
          <w:szCs w:val="24"/>
          <w:lang w:eastAsia="et-EE"/>
        </w:rPr>
        <w:t>d</w:t>
      </w:r>
      <w:r w:rsidRPr="00AF6307">
        <w:rPr>
          <w:rFonts w:ascii="Times New Roman" w:hAnsi="Times New Roman" w:eastAsia="Times New Roman"/>
          <w:sz w:val="24"/>
          <w:szCs w:val="24"/>
          <w:lang w:eastAsia="et-EE"/>
        </w:rPr>
        <w:t xml:space="preserve"> </w:t>
      </w:r>
      <w:r w:rsidRPr="00AF6307" w:rsidR="00642D70">
        <w:rPr>
          <w:rFonts w:ascii="Times New Roman" w:hAnsi="Times New Roman" w:eastAsia="Times New Roman"/>
          <w:sz w:val="24"/>
          <w:szCs w:val="24"/>
          <w:lang w:eastAsia="et-EE"/>
        </w:rPr>
        <w:t xml:space="preserve">täitma rahvaraamatukogude valdkonnas valikut </w:t>
      </w:r>
      <w:r w:rsidRPr="00AF6307">
        <w:rPr>
          <w:rFonts w:ascii="Times New Roman" w:hAnsi="Times New Roman" w:eastAsia="Times New Roman"/>
          <w:sz w:val="24"/>
          <w:szCs w:val="24"/>
          <w:lang w:eastAsia="et-EE"/>
        </w:rPr>
        <w:t>riigi haldusülesande</w:t>
      </w:r>
      <w:r w:rsidRPr="00AF6307" w:rsidR="00642D70">
        <w:rPr>
          <w:rFonts w:ascii="Times New Roman" w:hAnsi="Times New Roman" w:eastAsia="Times New Roman"/>
          <w:sz w:val="24"/>
          <w:szCs w:val="24"/>
          <w:lang w:eastAsia="et-EE"/>
        </w:rPr>
        <w:t xml:space="preserve">id (ehk tegutsema rahvaraamatukogude arenduskeskusena) ning määratakse </w:t>
      </w:r>
      <w:proofErr w:type="spellStart"/>
      <w:r w:rsidRPr="00AF6307" w:rsidR="00642D70">
        <w:rPr>
          <w:rFonts w:ascii="Times New Roman" w:hAnsi="Times New Roman" w:eastAsia="Times New Roman"/>
          <w:sz w:val="24"/>
          <w:szCs w:val="24"/>
          <w:lang w:eastAsia="et-EE"/>
        </w:rPr>
        <w:t>RaRa</w:t>
      </w:r>
      <w:proofErr w:type="spellEnd"/>
      <w:r w:rsidRPr="00AF6307" w:rsidR="00642D70">
        <w:rPr>
          <w:rFonts w:ascii="Times New Roman" w:hAnsi="Times New Roman" w:eastAsia="Times New Roman"/>
          <w:sz w:val="24"/>
          <w:szCs w:val="24"/>
          <w:lang w:eastAsia="et-EE"/>
        </w:rPr>
        <w:t xml:space="preserve"> asutatava raamatukogude andmekogu kaasvastutavaks töötlejaks. Eelnevast on otseselt mõjutatud nii haridus- ja teadusministri vastutusvaldkonda kuuluv teadus-, eriala- ja kooliraamatukogud</w:t>
      </w:r>
      <w:r w:rsidRPr="00AF6307" w:rsidR="00140318">
        <w:rPr>
          <w:rFonts w:ascii="Times New Roman" w:hAnsi="Times New Roman" w:eastAsia="Times New Roman"/>
          <w:sz w:val="24"/>
          <w:szCs w:val="24"/>
          <w:lang w:eastAsia="et-EE"/>
        </w:rPr>
        <w:t>e poliitika kujundamine</w:t>
      </w:r>
      <w:r w:rsidRPr="00AF6307" w:rsidR="00642D70">
        <w:rPr>
          <w:rFonts w:ascii="Times New Roman" w:hAnsi="Times New Roman" w:eastAsia="Times New Roman"/>
          <w:sz w:val="24"/>
          <w:szCs w:val="24"/>
          <w:lang w:eastAsia="et-EE"/>
        </w:rPr>
        <w:t xml:space="preserve"> kui ka </w:t>
      </w:r>
      <w:proofErr w:type="spellStart"/>
      <w:r w:rsidRPr="00AF6307" w:rsidR="00140318">
        <w:rPr>
          <w:rFonts w:ascii="Times New Roman" w:hAnsi="Times New Roman" w:eastAsia="Times New Roman"/>
          <w:sz w:val="24"/>
          <w:szCs w:val="24"/>
          <w:lang w:eastAsia="et-EE"/>
        </w:rPr>
        <w:t>KOV-id</w:t>
      </w:r>
      <w:proofErr w:type="spellEnd"/>
      <w:r w:rsidRPr="00AF6307" w:rsidR="00140318">
        <w:rPr>
          <w:rFonts w:ascii="Times New Roman" w:hAnsi="Times New Roman" w:eastAsia="Times New Roman"/>
          <w:sz w:val="24"/>
          <w:szCs w:val="24"/>
          <w:lang w:eastAsia="et-EE"/>
        </w:rPr>
        <w:t xml:space="preserve"> kooli- ja rahvaraamatukogude pidajatena, mistõttu on nende osalemine neid mõjutatavate otsuste tegemises oluline.</w:t>
      </w:r>
    </w:p>
    <w:p w:rsidRPr="00AF6307" w:rsidR="00D43867" w:rsidP="00AF6307" w:rsidRDefault="00D43867" w14:paraId="7CFA1D02" w14:textId="77777777">
      <w:pPr>
        <w:spacing w:after="0" w:line="240" w:lineRule="auto"/>
        <w:contextualSpacing/>
        <w:jc w:val="both"/>
        <w:rPr>
          <w:rFonts w:ascii="Times New Roman" w:hAnsi="Times New Roman"/>
          <w:b/>
          <w:bCs/>
          <w:sz w:val="24"/>
          <w:szCs w:val="24"/>
        </w:rPr>
      </w:pPr>
    </w:p>
    <w:p w:rsidRPr="00AF6307" w:rsidR="00E63A9D" w:rsidP="00AF6307" w:rsidRDefault="00E63A9D" w14:paraId="3299E641" w14:textId="30825AE8">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19</w:t>
      </w:r>
      <w:r w:rsidRPr="00AF6307">
        <w:rPr>
          <w:rFonts w:ascii="Times New Roman" w:hAnsi="Times New Roman"/>
          <w:sz w:val="24"/>
          <w:szCs w:val="24"/>
        </w:rPr>
        <w:t xml:space="preserve"> – </w:t>
      </w:r>
      <w:r w:rsidRPr="00AF6307" w:rsidR="00A923A1">
        <w:rPr>
          <w:rFonts w:ascii="Times New Roman" w:hAnsi="Times New Roman"/>
          <w:sz w:val="24"/>
          <w:szCs w:val="24"/>
        </w:rPr>
        <w:t xml:space="preserve">ERRS § 8 lõikes 6 tehakse tulenevalt </w:t>
      </w:r>
      <w:proofErr w:type="spellStart"/>
      <w:r w:rsidRPr="00AF6307" w:rsidR="00A923A1">
        <w:rPr>
          <w:rFonts w:ascii="Times New Roman" w:hAnsi="Times New Roman"/>
          <w:sz w:val="24"/>
          <w:szCs w:val="24"/>
        </w:rPr>
        <w:t>RaRa</w:t>
      </w:r>
      <w:proofErr w:type="spellEnd"/>
      <w:r w:rsidRPr="00AF6307" w:rsidR="00A923A1">
        <w:rPr>
          <w:rFonts w:ascii="Times New Roman" w:hAnsi="Times New Roman"/>
          <w:sz w:val="24"/>
          <w:szCs w:val="24"/>
        </w:rPr>
        <w:t xml:space="preserve"> nõukogu koosseisu laiendamisest tehniline täiendus, nimetades sättes ka üleriigilist </w:t>
      </w:r>
      <w:proofErr w:type="spellStart"/>
      <w:r w:rsidRPr="00AF6307" w:rsidR="00A923A1">
        <w:rPr>
          <w:rFonts w:ascii="Times New Roman" w:hAnsi="Times New Roman"/>
          <w:sz w:val="24"/>
          <w:szCs w:val="24"/>
        </w:rPr>
        <w:t>KOV-ide</w:t>
      </w:r>
      <w:proofErr w:type="spellEnd"/>
      <w:r w:rsidRPr="00AF6307" w:rsidR="00A923A1">
        <w:rPr>
          <w:rFonts w:ascii="Times New Roman" w:hAnsi="Times New Roman"/>
          <w:sz w:val="24"/>
          <w:szCs w:val="24"/>
        </w:rPr>
        <w:t xml:space="preserve"> liitu.</w:t>
      </w:r>
    </w:p>
    <w:p w:rsidRPr="00AF6307" w:rsidR="00E63A9D" w:rsidP="00AF6307" w:rsidRDefault="00E63A9D" w14:paraId="60DFA4FD" w14:textId="77777777">
      <w:pPr>
        <w:spacing w:after="0" w:line="240" w:lineRule="auto"/>
        <w:contextualSpacing/>
        <w:jc w:val="both"/>
        <w:rPr>
          <w:rFonts w:ascii="Times New Roman" w:hAnsi="Times New Roman"/>
          <w:sz w:val="24"/>
          <w:szCs w:val="24"/>
        </w:rPr>
      </w:pPr>
    </w:p>
    <w:p w:rsidRPr="00AF6307" w:rsidR="00E63A9D" w:rsidP="00AF6307" w:rsidRDefault="00E63A9D" w14:paraId="0EDBDF8B" w14:textId="38752C83">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20</w:t>
      </w:r>
      <w:r w:rsidRPr="00AF6307">
        <w:rPr>
          <w:rFonts w:ascii="Times New Roman" w:hAnsi="Times New Roman"/>
          <w:sz w:val="24"/>
          <w:szCs w:val="24"/>
        </w:rPr>
        <w:t xml:space="preserve"> – </w:t>
      </w:r>
      <w:proofErr w:type="spellStart"/>
      <w:r w:rsidRPr="00AF6307" w:rsidR="003D663A">
        <w:rPr>
          <w:rFonts w:ascii="Times New Roman" w:hAnsi="Times New Roman"/>
          <w:sz w:val="24"/>
          <w:szCs w:val="24"/>
        </w:rPr>
        <w:t>RaRa</w:t>
      </w:r>
      <w:proofErr w:type="spellEnd"/>
      <w:r w:rsidRPr="00AF6307" w:rsidR="003D663A">
        <w:rPr>
          <w:rFonts w:ascii="Times New Roman" w:hAnsi="Times New Roman"/>
          <w:sz w:val="24"/>
          <w:szCs w:val="24"/>
        </w:rPr>
        <w:t xml:space="preserve"> nõukogu pädevust puudutava</w:t>
      </w:r>
      <w:r w:rsidRPr="00AF6307" w:rsidR="00252CCD">
        <w:rPr>
          <w:rFonts w:ascii="Times New Roman" w:hAnsi="Times New Roman"/>
          <w:sz w:val="24"/>
          <w:szCs w:val="24"/>
        </w:rPr>
        <w:t>st</w:t>
      </w:r>
      <w:r w:rsidRPr="00AF6307" w:rsidR="003D663A">
        <w:rPr>
          <w:rFonts w:ascii="Times New Roman" w:hAnsi="Times New Roman"/>
          <w:sz w:val="24"/>
          <w:szCs w:val="24"/>
        </w:rPr>
        <w:t xml:space="preserve"> ERRS § 10 punktist 5 jäetakse välja töötajate töötasustamise aluste kinnitamine, kuna tegemist on tegevjuhtimise tasandi ülesandega.</w:t>
      </w:r>
    </w:p>
    <w:p w:rsidRPr="00AF6307" w:rsidR="00E63A9D" w:rsidP="00AF6307" w:rsidRDefault="00E63A9D" w14:paraId="6D5E308B" w14:textId="77777777">
      <w:pPr>
        <w:spacing w:after="0" w:line="240" w:lineRule="auto"/>
        <w:contextualSpacing/>
        <w:jc w:val="both"/>
        <w:rPr>
          <w:rFonts w:ascii="Times New Roman" w:hAnsi="Times New Roman"/>
          <w:sz w:val="24"/>
          <w:szCs w:val="24"/>
        </w:rPr>
      </w:pPr>
    </w:p>
    <w:p w:rsidRPr="00AF6307" w:rsidR="003D663A" w:rsidP="00AF6307" w:rsidRDefault="00E63A9D" w14:paraId="4917ADB6" w14:textId="764862C9">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21</w:t>
      </w:r>
      <w:r w:rsidRPr="00AF6307">
        <w:rPr>
          <w:rFonts w:ascii="Times New Roman" w:hAnsi="Times New Roman"/>
          <w:sz w:val="24"/>
          <w:szCs w:val="24"/>
        </w:rPr>
        <w:t xml:space="preserve"> – </w:t>
      </w:r>
      <w:proofErr w:type="spellStart"/>
      <w:r w:rsidRPr="00AF6307" w:rsidR="003D663A">
        <w:rPr>
          <w:rFonts w:ascii="Times New Roman" w:hAnsi="Times New Roman"/>
          <w:sz w:val="24"/>
          <w:szCs w:val="24"/>
        </w:rPr>
        <w:t>RaRa</w:t>
      </w:r>
      <w:proofErr w:type="spellEnd"/>
      <w:r w:rsidRPr="00AF6307" w:rsidR="003D663A">
        <w:rPr>
          <w:rFonts w:ascii="Times New Roman" w:hAnsi="Times New Roman"/>
          <w:sz w:val="24"/>
          <w:szCs w:val="24"/>
        </w:rPr>
        <w:t xml:space="preserve"> nõukogu pädevust puudutav ERRS § 10 punkt 6 tunnistatakse kehtetuks ehk </w:t>
      </w:r>
      <w:proofErr w:type="spellStart"/>
      <w:r w:rsidRPr="00AF6307" w:rsidR="003D663A">
        <w:rPr>
          <w:rFonts w:ascii="Times New Roman" w:hAnsi="Times New Roman"/>
          <w:sz w:val="24"/>
          <w:szCs w:val="24"/>
        </w:rPr>
        <w:t>RaRa</w:t>
      </w:r>
      <w:proofErr w:type="spellEnd"/>
      <w:r w:rsidRPr="00AF6307" w:rsidR="003D663A">
        <w:rPr>
          <w:rFonts w:ascii="Times New Roman" w:hAnsi="Times New Roman"/>
          <w:sz w:val="24"/>
          <w:szCs w:val="24"/>
        </w:rPr>
        <w:t xml:space="preserve"> nõukogul kaob kohustus kinnitada </w:t>
      </w:r>
      <w:proofErr w:type="spellStart"/>
      <w:r w:rsidRPr="00AF6307" w:rsidR="003D663A">
        <w:rPr>
          <w:rFonts w:ascii="Times New Roman" w:hAnsi="Times New Roman"/>
          <w:sz w:val="24"/>
          <w:szCs w:val="24"/>
        </w:rPr>
        <w:t>RaRa</w:t>
      </w:r>
      <w:proofErr w:type="spellEnd"/>
      <w:r w:rsidRPr="00AF6307" w:rsidR="003D663A">
        <w:rPr>
          <w:rFonts w:ascii="Times New Roman" w:hAnsi="Times New Roman"/>
          <w:sz w:val="24"/>
          <w:szCs w:val="24"/>
        </w:rPr>
        <w:t xml:space="preserve"> taotlus kulutuste </w:t>
      </w:r>
      <w:r w:rsidRPr="00AF6307" w:rsidR="003D663A">
        <w:rPr>
          <w:rFonts w:ascii="Times New Roman" w:hAnsi="Times New Roman"/>
          <w:sz w:val="24"/>
          <w:szCs w:val="24"/>
        </w:rPr>
        <w:t xml:space="preserve">finantseerimiseks riigieelarvest. Praktikas </w:t>
      </w:r>
      <w:proofErr w:type="spellStart"/>
      <w:r w:rsidRPr="00AF6307" w:rsidR="003D663A">
        <w:rPr>
          <w:rFonts w:ascii="Times New Roman" w:hAnsi="Times New Roman"/>
          <w:sz w:val="24"/>
          <w:szCs w:val="24"/>
        </w:rPr>
        <w:t>RaRa</w:t>
      </w:r>
      <w:proofErr w:type="spellEnd"/>
      <w:r w:rsidRPr="00AF6307" w:rsidR="003D663A">
        <w:rPr>
          <w:rFonts w:ascii="Times New Roman" w:hAnsi="Times New Roman"/>
          <w:sz w:val="24"/>
          <w:szCs w:val="24"/>
        </w:rPr>
        <w:t xml:space="preserve"> nõukogu sellist taotlust </w:t>
      </w:r>
      <w:r w:rsidRPr="00AF6307" w:rsidR="00D214CD">
        <w:rPr>
          <w:rFonts w:ascii="Times New Roman" w:hAnsi="Times New Roman"/>
          <w:sz w:val="24"/>
          <w:szCs w:val="24"/>
        </w:rPr>
        <w:t xml:space="preserve">eraldi </w:t>
      </w:r>
      <w:r w:rsidRPr="00AF6307" w:rsidR="003D663A">
        <w:rPr>
          <w:rFonts w:ascii="Times New Roman" w:hAnsi="Times New Roman"/>
          <w:sz w:val="24"/>
          <w:szCs w:val="24"/>
        </w:rPr>
        <w:t>ei kinnita, vaid kinnitab ERRS § 10 punkti 3 alusel</w:t>
      </w:r>
      <w:r w:rsidRPr="00AF6307" w:rsidR="00D214CD">
        <w:rPr>
          <w:rFonts w:ascii="Times New Roman" w:hAnsi="Times New Roman"/>
          <w:sz w:val="24"/>
          <w:szCs w:val="24"/>
        </w:rPr>
        <w:t xml:space="preserve"> </w:t>
      </w:r>
      <w:proofErr w:type="spellStart"/>
      <w:r w:rsidRPr="00AF6307" w:rsidR="00D214CD">
        <w:rPr>
          <w:rFonts w:ascii="Times New Roman" w:hAnsi="Times New Roman"/>
          <w:sz w:val="24"/>
          <w:szCs w:val="24"/>
        </w:rPr>
        <w:t>RaRa</w:t>
      </w:r>
      <w:proofErr w:type="spellEnd"/>
      <w:r w:rsidRPr="00AF6307" w:rsidR="00D214CD">
        <w:rPr>
          <w:rFonts w:ascii="Times New Roman" w:hAnsi="Times New Roman"/>
          <w:sz w:val="24"/>
          <w:szCs w:val="24"/>
        </w:rPr>
        <w:t xml:space="preserve"> finantsplaani ja võtab vastu eelarve, mis on omakorda kõnealuse </w:t>
      </w:r>
      <w:proofErr w:type="spellStart"/>
      <w:r w:rsidRPr="00AF6307" w:rsidR="00D214CD">
        <w:rPr>
          <w:rFonts w:ascii="Times New Roman" w:hAnsi="Times New Roman"/>
          <w:sz w:val="24"/>
          <w:szCs w:val="24"/>
        </w:rPr>
        <w:t>RaRa</w:t>
      </w:r>
      <w:proofErr w:type="spellEnd"/>
      <w:r w:rsidRPr="00AF6307" w:rsidR="00D214CD">
        <w:rPr>
          <w:rFonts w:ascii="Times New Roman" w:hAnsi="Times New Roman"/>
          <w:sz w:val="24"/>
          <w:szCs w:val="24"/>
        </w:rPr>
        <w:t xml:space="preserve"> taotluse aluseks.</w:t>
      </w:r>
    </w:p>
    <w:p w:rsidRPr="00AF6307" w:rsidR="00E63A9D" w:rsidP="00AF6307" w:rsidRDefault="00E63A9D" w14:paraId="77505189" w14:textId="77777777">
      <w:pPr>
        <w:spacing w:after="0" w:line="240" w:lineRule="auto"/>
        <w:contextualSpacing/>
        <w:jc w:val="both"/>
        <w:rPr>
          <w:rFonts w:ascii="Times New Roman" w:hAnsi="Times New Roman"/>
          <w:sz w:val="24"/>
          <w:szCs w:val="24"/>
        </w:rPr>
      </w:pPr>
    </w:p>
    <w:p w:rsidRPr="00AF6307" w:rsidR="00E63A9D" w:rsidP="00AF6307" w:rsidRDefault="00E63A9D" w14:paraId="555013EE" w14:textId="6B763207">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22</w:t>
      </w:r>
      <w:r w:rsidRPr="00AF6307">
        <w:rPr>
          <w:rFonts w:ascii="Times New Roman" w:hAnsi="Times New Roman"/>
          <w:sz w:val="24"/>
          <w:szCs w:val="24"/>
        </w:rPr>
        <w:t xml:space="preserve"> – </w:t>
      </w:r>
      <w:r w:rsidRPr="00AF6307" w:rsidR="00D214CD">
        <w:rPr>
          <w:rFonts w:ascii="Times New Roman" w:hAnsi="Times New Roman"/>
          <w:sz w:val="24"/>
          <w:szCs w:val="24"/>
        </w:rPr>
        <w:t xml:space="preserve">muudetakse </w:t>
      </w:r>
      <w:proofErr w:type="spellStart"/>
      <w:r w:rsidRPr="00AF6307" w:rsidR="00D214CD">
        <w:rPr>
          <w:rFonts w:ascii="Times New Roman" w:hAnsi="Times New Roman"/>
          <w:sz w:val="24"/>
          <w:szCs w:val="24"/>
        </w:rPr>
        <w:t>RaRa</w:t>
      </w:r>
      <w:proofErr w:type="spellEnd"/>
      <w:r w:rsidRPr="00AF6307" w:rsidR="00D214CD">
        <w:rPr>
          <w:rFonts w:ascii="Times New Roman" w:hAnsi="Times New Roman"/>
          <w:sz w:val="24"/>
          <w:szCs w:val="24"/>
        </w:rPr>
        <w:t xml:space="preserve"> nõukogu pädevust puudutava</w:t>
      </w:r>
      <w:r w:rsidRPr="00AF6307" w:rsidR="00252CCD">
        <w:rPr>
          <w:rFonts w:ascii="Times New Roman" w:hAnsi="Times New Roman"/>
          <w:sz w:val="24"/>
          <w:szCs w:val="24"/>
        </w:rPr>
        <w:t>t</w:t>
      </w:r>
      <w:r w:rsidRPr="00AF6307" w:rsidR="00D214CD">
        <w:rPr>
          <w:rFonts w:ascii="Times New Roman" w:hAnsi="Times New Roman"/>
          <w:sz w:val="24"/>
          <w:szCs w:val="24"/>
        </w:rPr>
        <w:t xml:space="preserve"> ERRS § 10 punkti 8, mille uue sõnastuse kohaselt on </w:t>
      </w:r>
      <w:proofErr w:type="spellStart"/>
      <w:r w:rsidRPr="00AF6307" w:rsidR="00D214CD">
        <w:rPr>
          <w:rFonts w:ascii="Times New Roman" w:hAnsi="Times New Roman"/>
          <w:sz w:val="24"/>
          <w:szCs w:val="24"/>
        </w:rPr>
        <w:t>RaRa</w:t>
      </w:r>
      <w:proofErr w:type="spellEnd"/>
      <w:r w:rsidRPr="00AF6307" w:rsidR="00D214CD">
        <w:rPr>
          <w:rFonts w:ascii="Times New Roman" w:hAnsi="Times New Roman"/>
          <w:sz w:val="24"/>
          <w:szCs w:val="24"/>
        </w:rPr>
        <w:t xml:space="preserve"> nõukogu pädevuses sisekontrollisüsteemi rakendamise tagamine, </w:t>
      </w:r>
      <w:proofErr w:type="spellStart"/>
      <w:r w:rsidRPr="00AF6307" w:rsidR="00D214CD">
        <w:rPr>
          <w:rFonts w:ascii="Times New Roman" w:hAnsi="Times New Roman"/>
          <w:sz w:val="24"/>
          <w:szCs w:val="24"/>
        </w:rPr>
        <w:t>siseauditeerimise</w:t>
      </w:r>
      <w:proofErr w:type="spellEnd"/>
      <w:r w:rsidRPr="00AF6307" w:rsidR="00D214CD">
        <w:rPr>
          <w:rFonts w:ascii="Times New Roman" w:hAnsi="Times New Roman"/>
          <w:sz w:val="24"/>
          <w:szCs w:val="24"/>
        </w:rPr>
        <w:t xml:space="preserve"> tööplaani kinnitamine ning siseaudiitori aruande ärakuulamine. Sisekontrolli ja siseaudiitorit puudutab ka sama paragrahvi järgmine punkt (ERRS § 10 punkt 9). Kõnealuse eelnõu sättega ERRS § 10 punktide 8 ja 9 sisu ühendatakse ning loobutakse mittevajalikust. </w:t>
      </w:r>
      <w:r w:rsidRPr="00AF6307" w:rsidR="006C1A64">
        <w:rPr>
          <w:rFonts w:ascii="Times New Roman" w:hAnsi="Times New Roman"/>
          <w:sz w:val="24"/>
          <w:szCs w:val="24"/>
        </w:rPr>
        <w:t xml:space="preserve">Välja on jäetud </w:t>
      </w:r>
      <w:proofErr w:type="spellStart"/>
      <w:r w:rsidRPr="00AF6307" w:rsidR="006C1A64">
        <w:rPr>
          <w:rFonts w:ascii="Times New Roman" w:hAnsi="Times New Roman"/>
          <w:sz w:val="24"/>
          <w:szCs w:val="24"/>
        </w:rPr>
        <w:t>RaRa</w:t>
      </w:r>
      <w:proofErr w:type="spellEnd"/>
      <w:r w:rsidRPr="00AF6307" w:rsidR="006C1A64">
        <w:rPr>
          <w:rFonts w:ascii="Times New Roman" w:hAnsi="Times New Roman"/>
          <w:sz w:val="24"/>
          <w:szCs w:val="24"/>
        </w:rPr>
        <w:t xml:space="preserve">-s siseaudiitori kutsetegevuse korraldamise tagamine ja </w:t>
      </w:r>
      <w:proofErr w:type="spellStart"/>
      <w:r w:rsidRPr="00AF6307" w:rsidR="006C1A64">
        <w:rPr>
          <w:rFonts w:ascii="Times New Roman" w:hAnsi="Times New Roman"/>
          <w:sz w:val="24"/>
          <w:szCs w:val="24"/>
        </w:rPr>
        <w:t>siseauditeerimise</w:t>
      </w:r>
      <w:proofErr w:type="spellEnd"/>
      <w:r w:rsidRPr="00AF6307" w:rsidR="006C1A64">
        <w:rPr>
          <w:rFonts w:ascii="Times New Roman" w:hAnsi="Times New Roman"/>
          <w:sz w:val="24"/>
          <w:szCs w:val="24"/>
        </w:rPr>
        <w:t xml:space="preserve"> töökorra kinnitamine, millest esimene on sisuliselt kaetud sättesse alles jääva osaga ja teist eraldi ei kinnitata, sest sisekontrollisüsteemi puudutav on reguleeritud </w:t>
      </w:r>
      <w:proofErr w:type="spellStart"/>
      <w:r w:rsidRPr="00AF6307" w:rsidR="006C1A64">
        <w:rPr>
          <w:rFonts w:ascii="Times New Roman" w:hAnsi="Times New Roman"/>
          <w:sz w:val="24"/>
          <w:szCs w:val="24"/>
        </w:rPr>
        <w:t>RaRa</w:t>
      </w:r>
      <w:proofErr w:type="spellEnd"/>
      <w:r w:rsidRPr="00AF6307" w:rsidR="006C1A64">
        <w:rPr>
          <w:rFonts w:ascii="Times New Roman" w:hAnsi="Times New Roman"/>
          <w:sz w:val="24"/>
          <w:szCs w:val="24"/>
        </w:rPr>
        <w:t xml:space="preserve"> põhikirjas</w:t>
      </w:r>
      <w:r w:rsidRPr="00AF6307" w:rsidR="006C1A64">
        <w:rPr>
          <w:rStyle w:val="Allmrkuseviide"/>
          <w:rFonts w:ascii="Times New Roman" w:hAnsi="Times New Roman"/>
          <w:sz w:val="24"/>
          <w:szCs w:val="24"/>
        </w:rPr>
        <w:footnoteReference w:id="72"/>
      </w:r>
      <w:r w:rsidRPr="00AF6307" w:rsidR="006C1A64">
        <w:rPr>
          <w:rFonts w:ascii="Times New Roman" w:hAnsi="Times New Roman"/>
          <w:sz w:val="24"/>
          <w:szCs w:val="24"/>
        </w:rPr>
        <w:t>.</w:t>
      </w:r>
    </w:p>
    <w:p w:rsidRPr="00AF6307" w:rsidR="00E63A9D" w:rsidP="00AF6307" w:rsidRDefault="00E63A9D" w14:paraId="7AFF1DAF" w14:textId="77777777">
      <w:pPr>
        <w:spacing w:after="0" w:line="240" w:lineRule="auto"/>
        <w:contextualSpacing/>
        <w:jc w:val="both"/>
        <w:rPr>
          <w:rFonts w:ascii="Times New Roman" w:hAnsi="Times New Roman"/>
          <w:sz w:val="24"/>
          <w:szCs w:val="24"/>
        </w:rPr>
      </w:pPr>
    </w:p>
    <w:p w:rsidRPr="00AF6307" w:rsidR="00D37FC0" w:rsidP="00AF6307" w:rsidRDefault="00E63A9D" w14:paraId="53342717" w14:textId="306A32DA">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23</w:t>
      </w:r>
      <w:r w:rsidRPr="00AF6307">
        <w:rPr>
          <w:rFonts w:ascii="Times New Roman" w:hAnsi="Times New Roman"/>
          <w:sz w:val="24"/>
          <w:szCs w:val="24"/>
        </w:rPr>
        <w:t xml:space="preserve"> – </w:t>
      </w:r>
      <w:proofErr w:type="spellStart"/>
      <w:r w:rsidRPr="00AF6307" w:rsidR="00D37FC0">
        <w:rPr>
          <w:rFonts w:ascii="Times New Roman" w:hAnsi="Times New Roman"/>
          <w:sz w:val="24"/>
          <w:szCs w:val="24"/>
        </w:rPr>
        <w:t>RaRa</w:t>
      </w:r>
      <w:proofErr w:type="spellEnd"/>
      <w:r w:rsidRPr="00AF6307" w:rsidR="00D37FC0">
        <w:rPr>
          <w:rFonts w:ascii="Times New Roman" w:hAnsi="Times New Roman"/>
          <w:sz w:val="24"/>
          <w:szCs w:val="24"/>
        </w:rPr>
        <w:t xml:space="preserve"> nõukogu pädevust puudutava</w:t>
      </w:r>
      <w:r w:rsidRPr="00AF6307" w:rsidR="00252CCD">
        <w:rPr>
          <w:rFonts w:ascii="Times New Roman" w:hAnsi="Times New Roman"/>
          <w:sz w:val="24"/>
          <w:szCs w:val="24"/>
        </w:rPr>
        <w:t>d</w:t>
      </w:r>
      <w:r w:rsidRPr="00AF6307" w:rsidR="00D37FC0">
        <w:rPr>
          <w:rFonts w:ascii="Times New Roman" w:hAnsi="Times New Roman"/>
          <w:sz w:val="24"/>
          <w:szCs w:val="24"/>
        </w:rPr>
        <w:t xml:space="preserve"> ERRS § 10 punktid 9–11 tunnistatakse kehtetuks. Nagu eelnõu § 29 punkti 22 selgituses märgitud, ühendatakse ERRS § 10 punkti 9 sisu punktiga 8.</w:t>
      </w:r>
    </w:p>
    <w:p w:rsidRPr="00AF6307" w:rsidR="00D37FC0" w:rsidP="00AF6307" w:rsidRDefault="00D37FC0" w14:paraId="48EBAC00" w14:textId="77777777">
      <w:pPr>
        <w:spacing w:after="0" w:line="240" w:lineRule="auto"/>
        <w:contextualSpacing/>
        <w:jc w:val="both"/>
        <w:rPr>
          <w:rFonts w:ascii="Times New Roman" w:hAnsi="Times New Roman"/>
          <w:sz w:val="24"/>
          <w:szCs w:val="24"/>
        </w:rPr>
      </w:pPr>
    </w:p>
    <w:p w:rsidRPr="00AF6307" w:rsidR="00D37FC0" w:rsidP="00AF6307" w:rsidRDefault="00D37FC0" w14:paraId="4D5FDFC9" w14:textId="5F3BBEC6">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ERRS § 10 punkti 10 kohaselt kuulab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nõukogu ära peadirektori, direktorite ja struktuuriüksuste juhtide aruanded. Direktorite ametikohti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struktuuris ei ole ehk selles osas on kõnealuse sätte sõnastus aegunud. ERRS § 10 punkti 2 kohaselt kinnitab nõukogu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arengu- ja tegevussuunad ning tegevusaruanded </w:t>
      </w:r>
      <w:r w:rsidR="00CC4A6B">
        <w:rPr>
          <w:rFonts w:ascii="Times New Roman" w:hAnsi="Times New Roman"/>
          <w:sz w:val="24"/>
          <w:szCs w:val="24"/>
        </w:rPr>
        <w:t>ja</w:t>
      </w:r>
      <w:r w:rsidRPr="00AF6307">
        <w:rPr>
          <w:rFonts w:ascii="Times New Roman" w:hAnsi="Times New Roman"/>
          <w:sz w:val="24"/>
          <w:szCs w:val="24"/>
        </w:rPr>
        <w:t xml:space="preserve"> ERRS § 10 punkti 7 kohaselt majandusaasta aruande. Muid </w:t>
      </w:r>
      <w:r w:rsidRPr="00AF6307" w:rsidR="008C450D">
        <w:rPr>
          <w:rFonts w:ascii="Times New Roman" w:hAnsi="Times New Roman"/>
          <w:sz w:val="24"/>
          <w:szCs w:val="24"/>
        </w:rPr>
        <w:t xml:space="preserve">perioodilisi </w:t>
      </w:r>
      <w:r w:rsidRPr="00AF6307">
        <w:rPr>
          <w:rFonts w:ascii="Times New Roman" w:hAnsi="Times New Roman"/>
          <w:sz w:val="24"/>
          <w:szCs w:val="24"/>
        </w:rPr>
        <w:t xml:space="preserve">aruandeid </w:t>
      </w:r>
      <w:proofErr w:type="spellStart"/>
      <w:r w:rsidRPr="00AF6307" w:rsidR="008C450D">
        <w:rPr>
          <w:rFonts w:ascii="Times New Roman" w:hAnsi="Times New Roman"/>
          <w:sz w:val="24"/>
          <w:szCs w:val="24"/>
        </w:rPr>
        <w:t>RaRa</w:t>
      </w:r>
      <w:proofErr w:type="spellEnd"/>
      <w:r w:rsidRPr="00AF6307" w:rsidR="008C450D">
        <w:rPr>
          <w:rFonts w:ascii="Times New Roman" w:hAnsi="Times New Roman"/>
          <w:sz w:val="24"/>
          <w:szCs w:val="24"/>
        </w:rPr>
        <w:t xml:space="preserve"> </w:t>
      </w:r>
      <w:r w:rsidRPr="00AF6307">
        <w:rPr>
          <w:rFonts w:ascii="Times New Roman" w:hAnsi="Times New Roman"/>
          <w:sz w:val="24"/>
          <w:szCs w:val="24"/>
        </w:rPr>
        <w:t xml:space="preserve">nõukogule </w:t>
      </w:r>
      <w:r w:rsidRPr="00AF6307" w:rsidR="008C450D">
        <w:rPr>
          <w:rFonts w:ascii="Times New Roman" w:hAnsi="Times New Roman"/>
          <w:sz w:val="24"/>
          <w:szCs w:val="24"/>
        </w:rPr>
        <w:t xml:space="preserve">ei </w:t>
      </w:r>
      <w:r w:rsidRPr="00AF6307">
        <w:rPr>
          <w:rFonts w:ascii="Times New Roman" w:hAnsi="Times New Roman"/>
          <w:sz w:val="24"/>
          <w:szCs w:val="24"/>
        </w:rPr>
        <w:t>koosta</w:t>
      </w:r>
      <w:r w:rsidRPr="00AF6307" w:rsidR="008C450D">
        <w:rPr>
          <w:rFonts w:ascii="Times New Roman" w:hAnsi="Times New Roman"/>
          <w:sz w:val="24"/>
          <w:szCs w:val="24"/>
        </w:rPr>
        <w:t>ta</w:t>
      </w:r>
      <w:r w:rsidRPr="00AF6307">
        <w:rPr>
          <w:rFonts w:ascii="Times New Roman" w:hAnsi="Times New Roman"/>
          <w:sz w:val="24"/>
          <w:szCs w:val="24"/>
        </w:rPr>
        <w:t>. Praktikas tutvustavad juhtkonna liikmed nõukogule olulise mõjuga tegevusi jooksvalt.</w:t>
      </w:r>
    </w:p>
    <w:p w:rsidRPr="00AF6307" w:rsidR="008C450D" w:rsidP="00AF6307" w:rsidRDefault="008C450D" w14:paraId="35278F5C" w14:textId="77777777">
      <w:pPr>
        <w:spacing w:after="0" w:line="240" w:lineRule="auto"/>
        <w:contextualSpacing/>
        <w:jc w:val="both"/>
        <w:rPr>
          <w:rFonts w:ascii="Times New Roman" w:hAnsi="Times New Roman"/>
          <w:sz w:val="24"/>
          <w:szCs w:val="24"/>
        </w:rPr>
      </w:pPr>
    </w:p>
    <w:p w:rsidRPr="00AF6307" w:rsidR="00D37FC0" w:rsidP="00AF6307" w:rsidRDefault="008C450D" w14:paraId="69D3FAAB" w14:textId="1A153607">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ERRS § 10 punkt 11 näeb ette, et nõukogu annab hinnangu </w:t>
      </w:r>
      <w:proofErr w:type="spellStart"/>
      <w:r w:rsidRPr="00AF6307">
        <w:rPr>
          <w:rFonts w:ascii="Times New Roman" w:hAnsi="Times New Roman"/>
          <w:sz w:val="24"/>
          <w:szCs w:val="24"/>
        </w:rPr>
        <w:t>RaRa</w:t>
      </w:r>
      <w:proofErr w:type="spellEnd"/>
      <w:r w:rsidRPr="00AF6307">
        <w:rPr>
          <w:rFonts w:ascii="Times New Roman" w:hAnsi="Times New Roman"/>
          <w:sz w:val="24"/>
          <w:szCs w:val="24"/>
        </w:rPr>
        <w:t xml:space="preserve"> tegevusele. Sisuliselt annab nõukogu kõnealuse hinnangu vastavalt ERRS § 10 punktile 2 tegevusaruande kinnitamisega ehk tegemist on tarbetu kordusega.</w:t>
      </w:r>
    </w:p>
    <w:p w:rsidRPr="00AF6307" w:rsidR="00E63A9D" w:rsidP="00AF6307" w:rsidRDefault="00E63A9D" w14:paraId="3C0485D6" w14:textId="77777777">
      <w:pPr>
        <w:spacing w:after="0" w:line="240" w:lineRule="auto"/>
        <w:contextualSpacing/>
        <w:jc w:val="both"/>
        <w:rPr>
          <w:rFonts w:ascii="Times New Roman" w:hAnsi="Times New Roman"/>
          <w:sz w:val="24"/>
          <w:szCs w:val="24"/>
        </w:rPr>
      </w:pPr>
    </w:p>
    <w:p w:rsidRPr="00AF6307" w:rsidR="00E63A9D" w:rsidP="00AF6307" w:rsidRDefault="00E63A9D" w14:paraId="57D45DA0" w14:textId="6A1F944F">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24</w:t>
      </w:r>
      <w:r w:rsidRPr="00AF6307">
        <w:rPr>
          <w:rFonts w:ascii="Times New Roman" w:hAnsi="Times New Roman"/>
          <w:sz w:val="24"/>
          <w:szCs w:val="24"/>
        </w:rPr>
        <w:t xml:space="preserve"> – </w:t>
      </w:r>
      <w:proofErr w:type="spellStart"/>
      <w:r w:rsidRPr="00AF6307" w:rsidR="00FB1ACD">
        <w:rPr>
          <w:rFonts w:ascii="Times New Roman" w:hAnsi="Times New Roman"/>
          <w:sz w:val="24"/>
          <w:szCs w:val="24"/>
        </w:rPr>
        <w:t>RaRa</w:t>
      </w:r>
      <w:proofErr w:type="spellEnd"/>
      <w:r w:rsidRPr="00AF6307" w:rsidR="00FB1ACD">
        <w:rPr>
          <w:rFonts w:ascii="Times New Roman" w:hAnsi="Times New Roman"/>
          <w:sz w:val="24"/>
          <w:szCs w:val="24"/>
        </w:rPr>
        <w:t xml:space="preserve"> nõukogu pädevust puudutav</w:t>
      </w:r>
      <w:r w:rsidRPr="00AF6307" w:rsidR="00252CCD">
        <w:rPr>
          <w:rFonts w:ascii="Times New Roman" w:hAnsi="Times New Roman"/>
          <w:sz w:val="24"/>
          <w:szCs w:val="24"/>
        </w:rPr>
        <w:t xml:space="preserve"> ERRS</w:t>
      </w:r>
      <w:r w:rsidRPr="00AF6307" w:rsidR="00FB1ACD">
        <w:rPr>
          <w:rFonts w:ascii="Times New Roman" w:hAnsi="Times New Roman"/>
          <w:sz w:val="24"/>
          <w:szCs w:val="24"/>
        </w:rPr>
        <w:t xml:space="preserve"> § 10 punkt 15 tunnistatakse kehtetuks.</w:t>
      </w:r>
      <w:r w:rsidRPr="00AF6307" w:rsidR="00252CCD">
        <w:rPr>
          <w:rFonts w:ascii="Times New Roman" w:hAnsi="Times New Roman"/>
          <w:sz w:val="24"/>
          <w:szCs w:val="24"/>
        </w:rPr>
        <w:t xml:space="preserve"> Kõnealuse punkti kohaselt kinnitab </w:t>
      </w:r>
      <w:proofErr w:type="spellStart"/>
      <w:r w:rsidRPr="00AF6307" w:rsidR="00252CCD">
        <w:rPr>
          <w:rFonts w:ascii="Times New Roman" w:hAnsi="Times New Roman"/>
          <w:sz w:val="24"/>
          <w:szCs w:val="24"/>
        </w:rPr>
        <w:t>RaRa</w:t>
      </w:r>
      <w:proofErr w:type="spellEnd"/>
      <w:r w:rsidRPr="00AF6307" w:rsidR="00252CCD">
        <w:rPr>
          <w:rFonts w:ascii="Times New Roman" w:hAnsi="Times New Roman"/>
          <w:sz w:val="24"/>
          <w:szCs w:val="24"/>
        </w:rPr>
        <w:t xml:space="preserve"> nõukogu rahvusbibliograafia andmebaasi pidamise, andmetele juurdepääsu ja andmete kasutamise korra. Kuna rahvusbibliograafia andmebaas muutub osaks raamatukogude andmekogust ja sellega seonduv reguleeritakse ERRS § 7</w:t>
      </w:r>
      <w:r w:rsidRPr="00AF6307" w:rsidR="00252CCD">
        <w:rPr>
          <w:rFonts w:ascii="Times New Roman" w:hAnsi="Times New Roman"/>
          <w:sz w:val="24"/>
          <w:szCs w:val="24"/>
          <w:vertAlign w:val="superscript"/>
        </w:rPr>
        <w:t>6</w:t>
      </w:r>
      <w:r w:rsidRPr="00AF6307" w:rsidR="00252CCD">
        <w:rPr>
          <w:rFonts w:ascii="Times New Roman" w:hAnsi="Times New Roman"/>
          <w:sz w:val="24"/>
          <w:szCs w:val="24"/>
        </w:rPr>
        <w:t xml:space="preserve"> lõike 1 alusel kehtestatavas andmekogu põhimääruses (vt ka eelnõu § 29 punkti 16 selgitust), ei ole antud punkt enam vajalik. Kõnealune eelnõu punkt on kavandatud jõustuma 2027. aasta 1. jaanuaril koos teiste raamatukogude andmekogu puudutavate sätetega.</w:t>
      </w:r>
    </w:p>
    <w:p w:rsidRPr="00AF6307" w:rsidR="00E63A9D" w:rsidP="00AF6307" w:rsidRDefault="00E63A9D" w14:paraId="45171AE4" w14:textId="77777777">
      <w:pPr>
        <w:spacing w:after="0" w:line="240" w:lineRule="auto"/>
        <w:contextualSpacing/>
        <w:jc w:val="both"/>
        <w:rPr>
          <w:rFonts w:ascii="Times New Roman" w:hAnsi="Times New Roman"/>
          <w:sz w:val="24"/>
          <w:szCs w:val="24"/>
        </w:rPr>
      </w:pPr>
    </w:p>
    <w:p w:rsidRPr="00AF6307" w:rsidR="00867FB0" w:rsidP="00AF6307" w:rsidRDefault="00E63A9D" w14:paraId="58875435" w14:textId="2D324139">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25</w:t>
      </w:r>
      <w:r w:rsidRPr="00AF6307">
        <w:rPr>
          <w:rFonts w:ascii="Times New Roman" w:hAnsi="Times New Roman"/>
          <w:sz w:val="24"/>
          <w:szCs w:val="24"/>
        </w:rPr>
        <w:t xml:space="preserve"> – </w:t>
      </w:r>
      <w:r w:rsidRPr="00AF6307" w:rsidR="00867FB0">
        <w:rPr>
          <w:rFonts w:ascii="Times New Roman" w:hAnsi="Times New Roman"/>
          <w:sz w:val="24"/>
          <w:szCs w:val="24"/>
        </w:rPr>
        <w:t xml:space="preserve">ERRS § 12 lõikes 3 ja § 13 lõikes 1 asendatakse sõna „neli“ sõnaga „viis“. Kõnealused sätted puudutavad </w:t>
      </w:r>
      <w:proofErr w:type="spellStart"/>
      <w:r w:rsidRPr="00AF6307" w:rsidR="00867FB0">
        <w:rPr>
          <w:rFonts w:ascii="Times New Roman" w:hAnsi="Times New Roman"/>
          <w:sz w:val="24"/>
          <w:szCs w:val="24"/>
        </w:rPr>
        <w:t>RaRa</w:t>
      </w:r>
      <w:proofErr w:type="spellEnd"/>
      <w:r w:rsidRPr="00AF6307" w:rsidR="00867FB0">
        <w:rPr>
          <w:rFonts w:ascii="Times New Roman" w:hAnsi="Times New Roman"/>
          <w:sz w:val="24"/>
          <w:szCs w:val="24"/>
        </w:rPr>
        <w:t xml:space="preserve"> nõukogu otsustusvõimelisust ja nõukogu õigust võtta otsus vastu koosolekut kokku kutsumata. Kvoorumi suurendamine on tingitud nõukogu liikmete arvu suurendamisest.</w:t>
      </w:r>
    </w:p>
    <w:p w:rsidRPr="00AF6307" w:rsidR="00867FB0" w:rsidP="00AF6307" w:rsidRDefault="00867FB0" w14:paraId="574E9200" w14:textId="77777777">
      <w:pPr>
        <w:spacing w:after="0" w:line="240" w:lineRule="auto"/>
        <w:contextualSpacing/>
        <w:jc w:val="both"/>
        <w:rPr>
          <w:rFonts w:ascii="Times New Roman" w:hAnsi="Times New Roman"/>
          <w:b/>
          <w:bCs/>
          <w:sz w:val="24"/>
          <w:szCs w:val="24"/>
        </w:rPr>
      </w:pPr>
    </w:p>
    <w:p w:rsidRPr="00AF6307" w:rsidR="00E63A9D" w:rsidP="00AF6307" w:rsidRDefault="00E63A9D" w14:paraId="40FB1127" w14:textId="7CEC06AB">
      <w:pPr>
        <w:autoSpaceDE w:val="0"/>
        <w:autoSpaceDN w:val="0"/>
        <w:adjustRightInd w:val="0"/>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 xml:space="preserve">Eelnõu § </w:t>
      </w:r>
      <w:r w:rsidRPr="5320929D" w:rsidR="001A2DE0">
        <w:rPr>
          <w:rFonts w:ascii="Times New Roman" w:hAnsi="Times New Roman"/>
          <w:b/>
          <w:bCs/>
          <w:sz w:val="24"/>
          <w:szCs w:val="24"/>
        </w:rPr>
        <w:t>29</w:t>
      </w:r>
      <w:r w:rsidRPr="5320929D">
        <w:rPr>
          <w:rFonts w:ascii="Times New Roman" w:hAnsi="Times New Roman"/>
          <w:b/>
          <w:bCs/>
          <w:sz w:val="24"/>
          <w:szCs w:val="24"/>
        </w:rPr>
        <w:t xml:space="preserve"> punkt 26</w:t>
      </w:r>
      <w:r w:rsidRPr="5320929D">
        <w:rPr>
          <w:rFonts w:ascii="Times New Roman" w:hAnsi="Times New Roman"/>
          <w:sz w:val="24"/>
          <w:szCs w:val="24"/>
        </w:rPr>
        <w:t xml:space="preserve"> – </w:t>
      </w:r>
      <w:proofErr w:type="spellStart"/>
      <w:r w:rsidRPr="5320929D" w:rsidR="00867FB0">
        <w:rPr>
          <w:rFonts w:ascii="Times New Roman" w:hAnsi="Times New Roman"/>
          <w:sz w:val="24"/>
          <w:szCs w:val="24"/>
        </w:rPr>
        <w:t>RaRa</w:t>
      </w:r>
      <w:proofErr w:type="spellEnd"/>
      <w:r w:rsidRPr="5320929D" w:rsidR="00867FB0">
        <w:rPr>
          <w:rFonts w:ascii="Times New Roman" w:hAnsi="Times New Roman"/>
          <w:sz w:val="24"/>
          <w:szCs w:val="24"/>
        </w:rPr>
        <w:t xml:space="preserve"> peadirektori pädevust puudutavas ERRS § 15 lõike 2 punktis 1 </w:t>
      </w:r>
      <w:r w:rsidRPr="5320929D" w:rsidR="00A52671">
        <w:rPr>
          <w:rFonts w:ascii="Times New Roman" w:hAnsi="Times New Roman"/>
          <w:sz w:val="24"/>
          <w:szCs w:val="24"/>
        </w:rPr>
        <w:t xml:space="preserve">tehakse sõnastuslik uuendus. Sõna </w:t>
      </w:r>
      <w:r w:rsidRPr="5320929D" w:rsidR="00867FB0">
        <w:rPr>
          <w:rFonts w:ascii="Times New Roman" w:hAnsi="Times New Roman"/>
          <w:sz w:val="24"/>
          <w:szCs w:val="24"/>
        </w:rPr>
        <w:t>„asjaajamiskor</w:t>
      </w:r>
      <w:r w:rsidRPr="5320929D" w:rsidR="00A52671">
        <w:rPr>
          <w:rFonts w:ascii="Times New Roman" w:hAnsi="Times New Roman"/>
          <w:sz w:val="24"/>
          <w:szCs w:val="24"/>
        </w:rPr>
        <w:t>d</w:t>
      </w:r>
      <w:r w:rsidRPr="5320929D" w:rsidR="00867FB0">
        <w:rPr>
          <w:rFonts w:ascii="Times New Roman" w:hAnsi="Times New Roman"/>
          <w:sz w:val="24"/>
          <w:szCs w:val="24"/>
        </w:rPr>
        <w:t xml:space="preserve">“ </w:t>
      </w:r>
      <w:r w:rsidRPr="5320929D" w:rsidR="00A52671">
        <w:rPr>
          <w:rFonts w:ascii="Times New Roman" w:hAnsi="Times New Roman"/>
          <w:sz w:val="24"/>
          <w:szCs w:val="24"/>
        </w:rPr>
        <w:t xml:space="preserve">asendatakse </w:t>
      </w:r>
      <w:r w:rsidRPr="5320929D" w:rsidR="00867FB0">
        <w:rPr>
          <w:rFonts w:ascii="Times New Roman" w:hAnsi="Times New Roman"/>
          <w:sz w:val="24"/>
          <w:szCs w:val="24"/>
        </w:rPr>
        <w:t>sõnaga „teabehalduskor</w:t>
      </w:r>
      <w:r w:rsidRPr="5320929D" w:rsidR="00A52671">
        <w:rPr>
          <w:rFonts w:ascii="Times New Roman" w:hAnsi="Times New Roman"/>
          <w:sz w:val="24"/>
          <w:szCs w:val="24"/>
        </w:rPr>
        <w:t>d</w:t>
      </w:r>
      <w:r w:rsidRPr="5320929D" w:rsidR="00867FB0">
        <w:rPr>
          <w:rFonts w:ascii="Times New Roman" w:hAnsi="Times New Roman"/>
          <w:sz w:val="24"/>
          <w:szCs w:val="24"/>
        </w:rPr>
        <w:t>“</w:t>
      </w:r>
      <w:r w:rsidRPr="5320929D" w:rsidR="00A52671">
        <w:rPr>
          <w:rFonts w:ascii="Times New Roman" w:hAnsi="Times New Roman"/>
          <w:sz w:val="24"/>
          <w:szCs w:val="24"/>
        </w:rPr>
        <w:t xml:space="preserve">. Vabariigi Valitsuse 25. mai 2017. a määrusega nr 88 „Teenuste korraldamise ja teabehalduse alused“ tunnistati kehtetuks Vabariigi Valitsuse 26. veebruari 2001. a määrus nr 80 „Asjaajamiskorra ühtsed alused”. Tulenevalt sellest nimetatakse ka </w:t>
      </w:r>
      <w:proofErr w:type="spellStart"/>
      <w:r w:rsidRPr="5320929D" w:rsidR="00A52671">
        <w:rPr>
          <w:rFonts w:ascii="Times New Roman" w:hAnsi="Times New Roman"/>
          <w:sz w:val="24"/>
          <w:szCs w:val="24"/>
        </w:rPr>
        <w:t>RaRa</w:t>
      </w:r>
      <w:proofErr w:type="spellEnd"/>
      <w:r w:rsidRPr="5320929D" w:rsidR="00A52671">
        <w:rPr>
          <w:rFonts w:ascii="Times New Roman" w:hAnsi="Times New Roman"/>
          <w:sz w:val="24"/>
          <w:szCs w:val="24"/>
        </w:rPr>
        <w:t>-s asjaajamiskorda teabehalduskorraks.</w:t>
      </w:r>
    </w:p>
    <w:p w:rsidRPr="00AF6307" w:rsidR="00E63A9D" w:rsidP="00AF6307" w:rsidRDefault="00E63A9D" w14:paraId="42BAD8C6" w14:textId="77777777">
      <w:pPr>
        <w:spacing w:after="0" w:line="240" w:lineRule="auto"/>
        <w:contextualSpacing/>
        <w:jc w:val="both"/>
        <w:rPr>
          <w:rFonts w:ascii="Times New Roman" w:hAnsi="Times New Roman"/>
          <w:sz w:val="24"/>
          <w:szCs w:val="24"/>
        </w:rPr>
      </w:pPr>
    </w:p>
    <w:p w:rsidRPr="00AF6307" w:rsidR="00E63A9D" w:rsidP="00AF6307" w:rsidRDefault="00E63A9D" w14:paraId="47E51BF8" w14:textId="1B625289">
      <w:pPr>
        <w:autoSpaceDE w:val="0"/>
        <w:autoSpaceDN w:val="0"/>
        <w:adjustRightInd w:val="0"/>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27</w:t>
      </w:r>
      <w:r w:rsidRPr="00AF6307">
        <w:rPr>
          <w:rFonts w:ascii="Times New Roman" w:hAnsi="Times New Roman"/>
          <w:sz w:val="24"/>
          <w:szCs w:val="24"/>
        </w:rPr>
        <w:t xml:space="preserve"> – </w:t>
      </w:r>
      <w:proofErr w:type="spellStart"/>
      <w:r w:rsidRPr="00AF6307" w:rsidR="002442BA">
        <w:rPr>
          <w:rFonts w:ascii="Times New Roman" w:hAnsi="Times New Roman"/>
          <w:sz w:val="24"/>
          <w:szCs w:val="24"/>
        </w:rPr>
        <w:t>RaRa</w:t>
      </w:r>
      <w:proofErr w:type="spellEnd"/>
      <w:r w:rsidRPr="00AF6307" w:rsidR="002442BA">
        <w:rPr>
          <w:rFonts w:ascii="Times New Roman" w:hAnsi="Times New Roman"/>
          <w:sz w:val="24"/>
          <w:szCs w:val="24"/>
        </w:rPr>
        <w:t xml:space="preserve"> finantseerimist puudutavas ERRS § 19 lõikes 3 asendatakse sõna „leping“ sõnaga „haldusleping“. </w:t>
      </w:r>
      <w:r w:rsidRPr="00AF6307" w:rsidR="00F50791">
        <w:rPr>
          <w:rFonts w:ascii="Times New Roman" w:hAnsi="Times New Roman"/>
          <w:sz w:val="24"/>
          <w:szCs w:val="24"/>
        </w:rPr>
        <w:t xml:space="preserve">HMS § 95 kohaselt on haldusleping kokkulepe, mis reguleerib haldusõigussuhteid. Kõnealune ERRS-i muudatus on </w:t>
      </w:r>
      <w:r w:rsidRPr="00AF6307" w:rsidR="002442BA">
        <w:rPr>
          <w:rFonts w:ascii="Times New Roman" w:hAnsi="Times New Roman"/>
          <w:sz w:val="24"/>
          <w:szCs w:val="24"/>
        </w:rPr>
        <w:t>üksnes sõnastuslik, kuivõrd olemuslikult on ka seni olnud tegemist halduslepinguga.</w:t>
      </w:r>
    </w:p>
    <w:p w:rsidRPr="00AF6307" w:rsidR="00E63A9D" w:rsidP="00AF6307" w:rsidRDefault="00E63A9D" w14:paraId="5AABA594" w14:textId="77777777">
      <w:pPr>
        <w:spacing w:after="0" w:line="240" w:lineRule="auto"/>
        <w:contextualSpacing/>
        <w:jc w:val="both"/>
        <w:rPr>
          <w:rFonts w:ascii="Times New Roman" w:hAnsi="Times New Roman"/>
          <w:sz w:val="24"/>
          <w:szCs w:val="24"/>
        </w:rPr>
      </w:pPr>
    </w:p>
    <w:p w:rsidRPr="00162D99" w:rsidR="00E63A9D" w:rsidP="00162D99" w:rsidRDefault="00E63A9D" w14:paraId="329934A6" w14:textId="61D697CD">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 xml:space="preserve">Eelnõu § </w:t>
      </w:r>
      <w:r w:rsidRPr="00AF6307" w:rsidR="001A2DE0">
        <w:rPr>
          <w:rFonts w:ascii="Times New Roman" w:hAnsi="Times New Roman"/>
          <w:b/>
          <w:bCs/>
          <w:sz w:val="24"/>
          <w:szCs w:val="24"/>
        </w:rPr>
        <w:t>29</w:t>
      </w:r>
      <w:r w:rsidRPr="00AF6307">
        <w:rPr>
          <w:rFonts w:ascii="Times New Roman" w:hAnsi="Times New Roman"/>
          <w:b/>
          <w:bCs/>
          <w:sz w:val="24"/>
          <w:szCs w:val="24"/>
        </w:rPr>
        <w:t xml:space="preserve"> punkt 28</w:t>
      </w:r>
      <w:r w:rsidRPr="00AF6307">
        <w:rPr>
          <w:rFonts w:ascii="Times New Roman" w:hAnsi="Times New Roman"/>
          <w:sz w:val="24"/>
          <w:szCs w:val="24"/>
        </w:rPr>
        <w:t xml:space="preserve"> – </w:t>
      </w:r>
      <w:r w:rsidRPr="00AF6307" w:rsidR="00F50791">
        <w:rPr>
          <w:rFonts w:ascii="Times New Roman" w:hAnsi="Times New Roman"/>
          <w:sz w:val="24"/>
          <w:szCs w:val="24"/>
        </w:rPr>
        <w:t xml:space="preserve">täiendatakse ERRS-i üleminekusätteid. Lisatava sätte kohaselt peab </w:t>
      </w:r>
      <w:proofErr w:type="spellStart"/>
      <w:r w:rsidRPr="00AF6307" w:rsidR="00F50791">
        <w:rPr>
          <w:rFonts w:ascii="Times New Roman" w:hAnsi="Times New Roman"/>
          <w:sz w:val="24"/>
          <w:szCs w:val="24"/>
        </w:rPr>
        <w:t>RaRa</w:t>
      </w:r>
      <w:proofErr w:type="spellEnd"/>
      <w:r w:rsidRPr="00AF6307" w:rsidR="00F50791">
        <w:rPr>
          <w:rFonts w:ascii="Times New Roman" w:hAnsi="Times New Roman"/>
          <w:sz w:val="24"/>
          <w:szCs w:val="24"/>
        </w:rPr>
        <w:t xml:space="preserve"> peadirektor tagama 2027. aasta 1. jaanuariks </w:t>
      </w:r>
      <w:proofErr w:type="spellStart"/>
      <w:r w:rsidRPr="00AF6307" w:rsidR="00F50791">
        <w:rPr>
          <w:rFonts w:ascii="Times New Roman" w:hAnsi="Times New Roman"/>
          <w:sz w:val="24"/>
          <w:szCs w:val="24"/>
        </w:rPr>
        <w:t>RaRa</w:t>
      </w:r>
      <w:proofErr w:type="spellEnd"/>
      <w:r w:rsidRPr="00AF6307" w:rsidR="00F50791">
        <w:rPr>
          <w:rFonts w:ascii="Times New Roman" w:hAnsi="Times New Roman"/>
          <w:sz w:val="24"/>
          <w:szCs w:val="24"/>
        </w:rPr>
        <w:t xml:space="preserve"> põhikirja vastavusse viimise ERRS-i 2026. aasta 1. juulil jõustunud redaktsiooniga</w:t>
      </w:r>
      <w:r w:rsidRPr="00AF6307" w:rsidR="00C30EA2">
        <w:rPr>
          <w:rFonts w:ascii="Times New Roman" w:hAnsi="Times New Roman"/>
          <w:sz w:val="24"/>
          <w:szCs w:val="24"/>
        </w:rPr>
        <w:t xml:space="preserve"> ja</w:t>
      </w:r>
      <w:r w:rsidRPr="00AF6307" w:rsidR="00F50791">
        <w:rPr>
          <w:rFonts w:ascii="Times New Roman" w:hAnsi="Times New Roman"/>
          <w:sz w:val="24"/>
          <w:szCs w:val="24"/>
        </w:rPr>
        <w:t xml:space="preserve"> 2027. aasta 1. juuliks 2027. aasta 1. jaanuaril jõustunud redaktsiooniga.</w:t>
      </w:r>
      <w:r w:rsidRPr="00AF6307" w:rsidR="00C30EA2">
        <w:rPr>
          <w:rFonts w:ascii="Times New Roman" w:hAnsi="Times New Roman"/>
          <w:sz w:val="24"/>
          <w:szCs w:val="24"/>
        </w:rPr>
        <w:t xml:space="preserve"> Kuna olulised ERRS-i muudatused jõustuvad kahes etapis (2026. aasta 1. juulil näiteks suurem osa riigi haldusülesannete </w:t>
      </w:r>
      <w:proofErr w:type="spellStart"/>
      <w:r w:rsidRPr="00AF6307" w:rsidR="00C30EA2">
        <w:rPr>
          <w:rFonts w:ascii="Times New Roman" w:hAnsi="Times New Roman"/>
          <w:sz w:val="24"/>
          <w:szCs w:val="24"/>
        </w:rPr>
        <w:t>RaRa-le</w:t>
      </w:r>
      <w:proofErr w:type="spellEnd"/>
      <w:r w:rsidRPr="00AF6307" w:rsidR="00C30EA2">
        <w:rPr>
          <w:rFonts w:ascii="Times New Roman" w:hAnsi="Times New Roman"/>
          <w:sz w:val="24"/>
          <w:szCs w:val="24"/>
        </w:rPr>
        <w:t xml:space="preserve"> täitmiseks volitamisega seonduvast ja 2027. aasta 1. jaanuaril raamatukogude andmekogu puudutav), võib ka põhikirja põhjalik muutmine olla vajalik kahel korral. Muudatuste tegemiseks on mõlemal juhul jäetud aega pool aastat.</w:t>
      </w:r>
    </w:p>
    <w:p w:rsidRPr="00AF6307" w:rsidR="00E63A9D" w:rsidP="00AF6307" w:rsidRDefault="00E63A9D" w14:paraId="1F9DF7EA" w14:textId="77777777">
      <w:pPr>
        <w:spacing w:after="0" w:line="240" w:lineRule="auto"/>
        <w:contextualSpacing/>
        <w:jc w:val="both"/>
        <w:rPr>
          <w:rFonts w:ascii="Times New Roman" w:hAnsi="Times New Roman"/>
          <w:sz w:val="24"/>
          <w:szCs w:val="24"/>
        </w:rPr>
      </w:pPr>
    </w:p>
    <w:p w:rsidRPr="00AF6307" w:rsidR="00E63A9D" w:rsidP="00AF6307" w:rsidRDefault="00E63A9D" w14:paraId="52F86FE9" w14:textId="5021FBD4">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3</w:t>
      </w:r>
      <w:r w:rsidRPr="00AF6307" w:rsidR="001A2DE0">
        <w:rPr>
          <w:rFonts w:ascii="Times New Roman" w:hAnsi="Times New Roman"/>
          <w:b/>
          <w:bCs/>
          <w:sz w:val="24"/>
          <w:szCs w:val="24"/>
        </w:rPr>
        <w:t>0</w:t>
      </w:r>
      <w:r w:rsidRPr="00AF6307">
        <w:rPr>
          <w:rFonts w:ascii="Times New Roman" w:hAnsi="Times New Roman"/>
          <w:sz w:val="24"/>
          <w:szCs w:val="24"/>
        </w:rPr>
        <w:t xml:space="preserve"> – </w:t>
      </w:r>
      <w:r w:rsidRPr="00AF6307" w:rsidR="006F79EF">
        <w:rPr>
          <w:rFonts w:ascii="Times New Roman" w:hAnsi="Times New Roman"/>
          <w:sz w:val="24"/>
          <w:szCs w:val="24"/>
        </w:rPr>
        <w:t xml:space="preserve">tunnistatakse kehtetuks seni kehtinud </w:t>
      </w:r>
      <w:proofErr w:type="spellStart"/>
      <w:r w:rsidRPr="00AF6307" w:rsidR="006F79EF">
        <w:rPr>
          <w:rFonts w:ascii="Times New Roman" w:hAnsi="Times New Roman"/>
          <w:sz w:val="24"/>
          <w:szCs w:val="24"/>
          <w:lang w:eastAsia="et-EE"/>
        </w:rPr>
        <w:t>RaRS</w:t>
      </w:r>
      <w:proofErr w:type="spellEnd"/>
      <w:r w:rsidRPr="00AF6307" w:rsidR="006F79EF">
        <w:rPr>
          <w:rFonts w:ascii="Times New Roman" w:hAnsi="Times New Roman"/>
          <w:sz w:val="24"/>
          <w:szCs w:val="24"/>
          <w:lang w:eastAsia="et-EE"/>
        </w:rPr>
        <w:t>, sest eelnõuga kehtestatakse seaduse uus terviktekst.</w:t>
      </w:r>
    </w:p>
    <w:p w:rsidRPr="00AF6307" w:rsidR="00E63A9D" w:rsidP="00AF6307" w:rsidRDefault="00E63A9D" w14:paraId="15D006BC" w14:textId="77777777">
      <w:pPr>
        <w:spacing w:after="0" w:line="240" w:lineRule="auto"/>
        <w:contextualSpacing/>
        <w:jc w:val="both"/>
        <w:rPr>
          <w:rFonts w:ascii="Times New Roman" w:hAnsi="Times New Roman"/>
          <w:sz w:val="24"/>
          <w:szCs w:val="24"/>
        </w:rPr>
      </w:pPr>
    </w:p>
    <w:p w:rsidRPr="00642ECD" w:rsidR="0042709D" w:rsidP="00AF6307" w:rsidRDefault="0042709D" w14:paraId="6F15E36A" w14:textId="1AD0FE9D">
      <w:pPr>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Eelnõu § 31</w:t>
      </w:r>
      <w:r w:rsidRPr="5320929D">
        <w:rPr>
          <w:rFonts w:ascii="Times New Roman" w:hAnsi="Times New Roman"/>
          <w:sz w:val="24"/>
          <w:szCs w:val="24"/>
        </w:rPr>
        <w:t xml:space="preserve"> – muudetakse 2026. aasta 1. juulil jõustuma kavandatud </w:t>
      </w:r>
      <w:proofErr w:type="spellStart"/>
      <w:r w:rsidRPr="5320929D">
        <w:rPr>
          <w:rFonts w:ascii="Times New Roman" w:hAnsi="Times New Roman"/>
          <w:sz w:val="24"/>
          <w:szCs w:val="24"/>
        </w:rPr>
        <w:t>RaRS</w:t>
      </w:r>
      <w:proofErr w:type="spellEnd"/>
      <w:r w:rsidRPr="5320929D">
        <w:rPr>
          <w:rFonts w:ascii="Times New Roman" w:hAnsi="Times New Roman"/>
          <w:sz w:val="24"/>
          <w:szCs w:val="24"/>
        </w:rPr>
        <w:t xml:space="preserve">-i. Uude </w:t>
      </w:r>
      <w:proofErr w:type="spellStart"/>
      <w:r w:rsidRPr="5320929D">
        <w:rPr>
          <w:rFonts w:ascii="Times New Roman" w:hAnsi="Times New Roman"/>
          <w:sz w:val="24"/>
          <w:szCs w:val="24"/>
        </w:rPr>
        <w:t>RaRS</w:t>
      </w:r>
      <w:proofErr w:type="spellEnd"/>
      <w:r w:rsidRPr="5320929D">
        <w:rPr>
          <w:rFonts w:ascii="Times New Roman" w:hAnsi="Times New Roman"/>
          <w:sz w:val="24"/>
          <w:szCs w:val="24"/>
        </w:rPr>
        <w:t xml:space="preserve">-i kohe ka pool aastat hiljem (2027. aasta 1. jaanuaril) jõustuma kavandatud muudatuste lisamine on tingitud maakonnaraamatukogude </w:t>
      </w:r>
      <w:r w:rsidRPr="5320929D" w:rsidR="0035303E">
        <w:rPr>
          <w:rFonts w:ascii="Times New Roman" w:hAnsi="Times New Roman"/>
          <w:sz w:val="24"/>
          <w:szCs w:val="24"/>
        </w:rPr>
        <w:t>raamatukoguteeninduse maakondliku koordineerimise ülesannete</w:t>
      </w:r>
      <w:r w:rsidRPr="5320929D">
        <w:rPr>
          <w:rFonts w:ascii="Times New Roman" w:hAnsi="Times New Roman"/>
          <w:sz w:val="24"/>
          <w:szCs w:val="24"/>
        </w:rPr>
        <w:t xml:space="preserve"> lõpetamisest kahes etapis ja raamatukogude andmekogu kasutuselevõtmisest alates 2027. aasta 1. jaanuarist.</w:t>
      </w:r>
    </w:p>
    <w:p w:rsidRPr="00642ECD" w:rsidR="0042709D" w:rsidP="00AF6307" w:rsidRDefault="0042709D" w14:paraId="7C31EA46" w14:textId="77777777">
      <w:pPr>
        <w:spacing w:after="0" w:line="240" w:lineRule="auto"/>
        <w:contextualSpacing/>
        <w:jc w:val="both"/>
        <w:rPr>
          <w:rFonts w:ascii="Times New Roman" w:hAnsi="Times New Roman"/>
          <w:sz w:val="24"/>
          <w:szCs w:val="24"/>
        </w:rPr>
      </w:pPr>
    </w:p>
    <w:p w:rsidRPr="00AF6307" w:rsidR="006E6D81" w:rsidP="00AF6307" w:rsidRDefault="00E63A9D" w14:paraId="2A7E5CD7" w14:textId="1F21001B">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3</w:t>
      </w:r>
      <w:r w:rsidRPr="00AF6307" w:rsidR="001A2DE0">
        <w:rPr>
          <w:rFonts w:ascii="Times New Roman" w:hAnsi="Times New Roman"/>
          <w:b/>
          <w:bCs/>
          <w:sz w:val="24"/>
          <w:szCs w:val="24"/>
        </w:rPr>
        <w:t>1</w:t>
      </w:r>
      <w:r w:rsidRPr="00AF6307" w:rsidR="00172DFC">
        <w:rPr>
          <w:rFonts w:ascii="Times New Roman" w:hAnsi="Times New Roman"/>
          <w:b/>
          <w:bCs/>
          <w:sz w:val="24"/>
          <w:szCs w:val="24"/>
        </w:rPr>
        <w:t xml:space="preserve"> punkt 1</w:t>
      </w:r>
      <w:r w:rsidRPr="00AF6307">
        <w:rPr>
          <w:rFonts w:ascii="Times New Roman" w:hAnsi="Times New Roman"/>
          <w:sz w:val="24"/>
          <w:szCs w:val="24"/>
        </w:rPr>
        <w:t xml:space="preserve"> –</w:t>
      </w:r>
      <w:r w:rsidRPr="00AF6307" w:rsidR="00172DFC">
        <w:rPr>
          <w:rFonts w:ascii="Times New Roman" w:hAnsi="Times New Roman"/>
          <w:sz w:val="24"/>
          <w:szCs w:val="24"/>
        </w:rPr>
        <w:t xml:space="preserve"> </w:t>
      </w:r>
      <w:proofErr w:type="spellStart"/>
      <w:r w:rsidRPr="00AF6307" w:rsidR="006E6D81">
        <w:rPr>
          <w:rFonts w:ascii="Times New Roman" w:hAnsi="Times New Roman"/>
          <w:sz w:val="24"/>
          <w:szCs w:val="24"/>
        </w:rPr>
        <w:t>RaRS</w:t>
      </w:r>
      <w:proofErr w:type="spellEnd"/>
      <w:r w:rsidRPr="00AF6307" w:rsidR="006E6D81">
        <w:rPr>
          <w:rFonts w:ascii="Times New Roman" w:hAnsi="Times New Roman"/>
          <w:sz w:val="24"/>
          <w:szCs w:val="24"/>
        </w:rPr>
        <w:t xml:space="preserve"> </w:t>
      </w:r>
      <w:r w:rsidRPr="00AF6307" w:rsidR="006E6D81">
        <w:rPr>
          <w:rFonts w:ascii="Times New Roman" w:hAnsi="Times New Roman"/>
          <w:sz w:val="24"/>
          <w:szCs w:val="24"/>
          <w:lang w:eastAsia="et-EE"/>
        </w:rPr>
        <w:t xml:space="preserve">§ 6, milles reguleeritakse maakonnaraamatukogudega seonduvat, tunnistatakse kehtetuks. 2027. aasta 1. jaanuariks lõpetavad 15 rahvaraamatukogu tegutsemise maakonnaraamatukoguna ehk riikliku kohustusena </w:t>
      </w:r>
      <w:r w:rsidRPr="00AF6307" w:rsidR="006E6D81">
        <w:rPr>
          <w:rFonts w:ascii="Times New Roman" w:hAnsi="Times New Roman" w:eastAsia="Times New Roman"/>
          <w:sz w:val="24"/>
          <w:szCs w:val="24"/>
          <w:lang w:eastAsia="et-EE"/>
        </w:rPr>
        <w:t xml:space="preserve">raamatukoguteeninduse maakondliku koordineerimise ülesannete täitmise. </w:t>
      </w:r>
      <w:r w:rsidRPr="00AF6307" w:rsidR="006E6D81">
        <w:rPr>
          <w:rFonts w:ascii="Times New Roman" w:hAnsi="Times New Roman"/>
          <w:sz w:val="24"/>
          <w:szCs w:val="24"/>
        </w:rPr>
        <w:t xml:space="preserve">Seni maakonnaraamatukogude poolt täidetud raamatukoguteeninduse koordineerimise ülesanded antakse ajakohastatud sisus ja vormis üle </w:t>
      </w:r>
      <w:proofErr w:type="spellStart"/>
      <w:r w:rsidRPr="00AF6307" w:rsidR="006E6D81">
        <w:rPr>
          <w:rFonts w:ascii="Times New Roman" w:hAnsi="Times New Roman"/>
          <w:sz w:val="24"/>
          <w:szCs w:val="24"/>
        </w:rPr>
        <w:t>RaRa-le</w:t>
      </w:r>
      <w:proofErr w:type="spellEnd"/>
      <w:r w:rsidRPr="00AF6307" w:rsidR="006E6D81">
        <w:rPr>
          <w:rFonts w:ascii="Times New Roman" w:hAnsi="Times New Roman"/>
          <w:sz w:val="24"/>
          <w:szCs w:val="24"/>
        </w:rPr>
        <w:t xml:space="preserve"> (vt selle kohta täpsemalt eelnõu § 29 punktide 9–11 selgitusi).</w:t>
      </w:r>
    </w:p>
    <w:p w:rsidRPr="00AF6307" w:rsidR="00172DFC" w:rsidP="00AF6307" w:rsidRDefault="00172DFC" w14:paraId="22939862" w14:textId="77777777">
      <w:pPr>
        <w:spacing w:after="0" w:line="240" w:lineRule="auto"/>
        <w:contextualSpacing/>
        <w:jc w:val="both"/>
        <w:rPr>
          <w:rFonts w:ascii="Times New Roman" w:hAnsi="Times New Roman"/>
          <w:sz w:val="24"/>
          <w:szCs w:val="24"/>
        </w:rPr>
      </w:pPr>
    </w:p>
    <w:p w:rsidRPr="00AF6307" w:rsidR="00637E5F" w:rsidP="00AF6307" w:rsidRDefault="00172DFC" w14:paraId="291E82C0" w14:textId="40FED71E">
      <w:pPr>
        <w:spacing w:after="0" w:line="240" w:lineRule="auto"/>
        <w:contextualSpacing/>
        <w:jc w:val="both"/>
        <w:rPr>
          <w:rFonts w:ascii="Times New Roman" w:hAnsi="Times New Roman"/>
          <w:sz w:val="24"/>
          <w:szCs w:val="24"/>
          <w:lang w:eastAsia="et-EE"/>
        </w:rPr>
      </w:pPr>
      <w:r w:rsidRPr="00AF6307">
        <w:rPr>
          <w:rFonts w:ascii="Times New Roman" w:hAnsi="Times New Roman"/>
          <w:b/>
          <w:bCs/>
          <w:sz w:val="24"/>
          <w:szCs w:val="24"/>
        </w:rPr>
        <w:t>Eelnõu § 3</w:t>
      </w:r>
      <w:r w:rsidRPr="00AF6307" w:rsidR="001A2DE0">
        <w:rPr>
          <w:rFonts w:ascii="Times New Roman" w:hAnsi="Times New Roman"/>
          <w:b/>
          <w:bCs/>
          <w:sz w:val="24"/>
          <w:szCs w:val="24"/>
        </w:rPr>
        <w:t>1</w:t>
      </w:r>
      <w:r w:rsidRPr="00AF6307">
        <w:rPr>
          <w:rFonts w:ascii="Times New Roman" w:hAnsi="Times New Roman"/>
          <w:b/>
          <w:bCs/>
          <w:sz w:val="24"/>
          <w:szCs w:val="24"/>
        </w:rPr>
        <w:t xml:space="preserve"> punkt 2</w:t>
      </w:r>
      <w:r w:rsidRPr="00AF6307">
        <w:rPr>
          <w:rFonts w:ascii="Times New Roman" w:hAnsi="Times New Roman"/>
          <w:sz w:val="24"/>
          <w:szCs w:val="24"/>
        </w:rPr>
        <w:t xml:space="preserve"> – </w:t>
      </w:r>
      <w:proofErr w:type="spellStart"/>
      <w:r w:rsidRPr="00AF6307" w:rsidR="006E6D81">
        <w:rPr>
          <w:rFonts w:ascii="Times New Roman" w:hAnsi="Times New Roman"/>
          <w:sz w:val="24"/>
          <w:szCs w:val="24"/>
        </w:rPr>
        <w:t>RaRS</w:t>
      </w:r>
      <w:proofErr w:type="spellEnd"/>
      <w:r w:rsidRPr="00AF6307" w:rsidR="006E6D81">
        <w:rPr>
          <w:rFonts w:ascii="Times New Roman" w:hAnsi="Times New Roman"/>
          <w:sz w:val="24"/>
          <w:szCs w:val="24"/>
        </w:rPr>
        <w:t xml:space="preserve">-i täiendatakse </w:t>
      </w:r>
      <w:r w:rsidRPr="00AF6307" w:rsidR="006E6D81">
        <w:rPr>
          <w:rFonts w:ascii="Times New Roman" w:hAnsi="Times New Roman"/>
          <w:sz w:val="24"/>
          <w:szCs w:val="24"/>
          <w:lang w:eastAsia="et-EE"/>
        </w:rPr>
        <w:t>§-ga 10</w:t>
      </w:r>
      <w:r w:rsidRPr="00AF6307" w:rsidR="006E6D81">
        <w:rPr>
          <w:rFonts w:ascii="Times New Roman" w:hAnsi="Times New Roman"/>
          <w:sz w:val="24"/>
          <w:szCs w:val="24"/>
          <w:vertAlign w:val="superscript"/>
          <w:lang w:eastAsia="et-EE"/>
        </w:rPr>
        <w:t>1</w:t>
      </w:r>
      <w:r w:rsidRPr="00AF6307" w:rsidR="006E6D81">
        <w:rPr>
          <w:rFonts w:ascii="Times New Roman" w:hAnsi="Times New Roman"/>
          <w:sz w:val="24"/>
          <w:szCs w:val="24"/>
          <w:lang w:eastAsia="et-EE"/>
        </w:rPr>
        <w:t>, mis puudutab raamatukogude andmekogu kasutamist rahvaraamatukogudes.</w:t>
      </w:r>
    </w:p>
    <w:p w:rsidRPr="00AF6307" w:rsidR="00637E5F" w:rsidP="00AF6307" w:rsidRDefault="00637E5F" w14:paraId="6E9D2325" w14:textId="77777777">
      <w:pPr>
        <w:spacing w:after="0" w:line="240" w:lineRule="auto"/>
        <w:contextualSpacing/>
        <w:jc w:val="both"/>
        <w:rPr>
          <w:rFonts w:ascii="Times New Roman" w:hAnsi="Times New Roman"/>
          <w:sz w:val="24"/>
          <w:szCs w:val="24"/>
          <w:lang w:eastAsia="et-EE"/>
        </w:rPr>
      </w:pPr>
    </w:p>
    <w:p w:rsidRPr="00AF6307" w:rsidR="00160434" w:rsidP="00AF6307" w:rsidRDefault="00637E5F" w14:paraId="52BC61C5" w14:textId="0B8F71DE">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lang w:eastAsia="et-EE"/>
        </w:rPr>
        <w:t>Paragrahvi 10</w:t>
      </w:r>
      <w:r w:rsidRPr="00AF6307">
        <w:rPr>
          <w:rFonts w:ascii="Times New Roman" w:hAnsi="Times New Roman"/>
          <w:sz w:val="24"/>
          <w:szCs w:val="24"/>
          <w:u w:val="single"/>
          <w:vertAlign w:val="superscript"/>
          <w:lang w:eastAsia="et-EE"/>
        </w:rPr>
        <w:t>1</w:t>
      </w:r>
      <w:r w:rsidRPr="00AF6307">
        <w:rPr>
          <w:rFonts w:ascii="Times New Roman" w:hAnsi="Times New Roman"/>
          <w:sz w:val="24"/>
          <w:szCs w:val="24"/>
          <w:u w:val="single"/>
          <w:lang w:eastAsia="et-EE"/>
        </w:rPr>
        <w:t xml:space="preserve"> lõike 1</w:t>
      </w:r>
      <w:r w:rsidRPr="00AF6307">
        <w:rPr>
          <w:rFonts w:ascii="Times New Roman" w:hAnsi="Times New Roman"/>
          <w:sz w:val="24"/>
          <w:szCs w:val="24"/>
          <w:lang w:eastAsia="et-EE"/>
        </w:rPr>
        <w:t xml:space="preserve"> kohaselt kasutab rahvaraamatukogu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-ist ja muudest õigusaktidest tulenevate ülesannete elektrooniliseks täitmiseks raamatukogude andmekogu</w:t>
      </w:r>
      <w:r w:rsidRPr="00AF6307" w:rsidR="0014707F">
        <w:rPr>
          <w:rFonts w:ascii="Times New Roman" w:hAnsi="Times New Roman"/>
          <w:sz w:val="24"/>
          <w:szCs w:val="24"/>
        </w:rPr>
        <w:t>. Raamatukogude andmekogu asendab seni rahvaraamatukogudes kasutusel olnud mitut erinevat raamatukogusüsteemi. Ühise andmekogu kasutamine tagab parema andme</w:t>
      </w:r>
      <w:r w:rsidRPr="00AF6307" w:rsidR="00994378">
        <w:rPr>
          <w:rFonts w:ascii="Times New Roman" w:hAnsi="Times New Roman"/>
          <w:sz w:val="24"/>
          <w:szCs w:val="24"/>
        </w:rPr>
        <w:t xml:space="preserve">- ja teenuste </w:t>
      </w:r>
      <w:r w:rsidRPr="00AF6307" w:rsidR="0014707F">
        <w:rPr>
          <w:rFonts w:ascii="Times New Roman" w:hAnsi="Times New Roman"/>
          <w:sz w:val="24"/>
          <w:szCs w:val="24"/>
        </w:rPr>
        <w:t>kvaliteedi</w:t>
      </w:r>
      <w:r w:rsidRPr="00AF6307" w:rsidR="00994378">
        <w:rPr>
          <w:rFonts w:ascii="Times New Roman" w:hAnsi="Times New Roman"/>
          <w:sz w:val="24"/>
          <w:szCs w:val="24"/>
        </w:rPr>
        <w:t xml:space="preserve">, mis ennekõike väljendub lugejate võimalusena tutvuda kõikide rahvaraamatukogude (ja teiste andmekoguga liitunud raamatukogude) kogudega ühes süsteemis. </w:t>
      </w:r>
      <w:r w:rsidRPr="00AF6307" w:rsidR="0014707F">
        <w:rPr>
          <w:rFonts w:ascii="Times New Roman" w:hAnsi="Times New Roman"/>
          <w:sz w:val="24"/>
          <w:szCs w:val="24"/>
        </w:rPr>
        <w:t xml:space="preserve">Andmekoguga seonduvat on </w:t>
      </w:r>
      <w:r w:rsidRPr="00AF6307" w:rsidR="00994378">
        <w:rPr>
          <w:rFonts w:ascii="Times New Roman" w:hAnsi="Times New Roman"/>
          <w:sz w:val="24"/>
          <w:szCs w:val="24"/>
        </w:rPr>
        <w:t>täpsemalt kirjeldatud eelnõu § 29 punkti 16 selgituse juures.</w:t>
      </w:r>
    </w:p>
    <w:p w:rsidRPr="00AF6307" w:rsidR="00160434" w:rsidP="00AF6307" w:rsidRDefault="00160434" w14:paraId="2CB58CBB" w14:textId="77777777">
      <w:pPr>
        <w:spacing w:after="0" w:line="240" w:lineRule="auto"/>
        <w:contextualSpacing/>
        <w:jc w:val="both"/>
        <w:rPr>
          <w:rFonts w:ascii="Times New Roman" w:hAnsi="Times New Roman"/>
          <w:sz w:val="24"/>
          <w:szCs w:val="24"/>
        </w:rPr>
      </w:pPr>
    </w:p>
    <w:p w:rsidRPr="00AF6307" w:rsidR="00160434" w:rsidP="00AF6307" w:rsidRDefault="00160434" w14:paraId="51C9509C" w14:textId="4A037A81">
      <w:pPr>
        <w:spacing w:after="0" w:line="240" w:lineRule="auto"/>
        <w:contextualSpacing/>
        <w:jc w:val="both"/>
        <w:rPr>
          <w:rFonts w:ascii="Times New Roman" w:hAnsi="Times New Roman"/>
          <w:sz w:val="24"/>
          <w:szCs w:val="24"/>
        </w:rPr>
      </w:pPr>
      <w:r w:rsidRPr="00AF6307">
        <w:rPr>
          <w:rFonts w:ascii="Times New Roman" w:hAnsi="Times New Roman"/>
          <w:sz w:val="24"/>
          <w:szCs w:val="24"/>
          <w:u w:val="single"/>
        </w:rPr>
        <w:t>Paragrahvi 10</w:t>
      </w:r>
      <w:r w:rsidRPr="00AF6307">
        <w:rPr>
          <w:rFonts w:ascii="Times New Roman" w:hAnsi="Times New Roman"/>
          <w:sz w:val="24"/>
          <w:szCs w:val="24"/>
          <w:u w:val="single"/>
          <w:vertAlign w:val="superscript"/>
        </w:rPr>
        <w:t>1</w:t>
      </w:r>
      <w:r w:rsidRPr="00AF6307">
        <w:rPr>
          <w:rFonts w:ascii="Times New Roman" w:hAnsi="Times New Roman"/>
          <w:sz w:val="24"/>
          <w:szCs w:val="24"/>
          <w:u w:val="single"/>
        </w:rPr>
        <w:t xml:space="preserve"> lõige 2</w:t>
      </w:r>
      <w:r w:rsidRPr="00AF6307">
        <w:rPr>
          <w:rFonts w:ascii="Times New Roman" w:hAnsi="Times New Roman"/>
          <w:sz w:val="24"/>
          <w:szCs w:val="24"/>
        </w:rPr>
        <w:t xml:space="preserve"> näeb ette, et r</w:t>
      </w:r>
      <w:r w:rsidRPr="00AF6307" w:rsidR="006E6D81">
        <w:rPr>
          <w:rFonts w:ascii="Times New Roman" w:hAnsi="Times New Roman"/>
          <w:sz w:val="24"/>
          <w:szCs w:val="24"/>
        </w:rPr>
        <w:t xml:space="preserve">aamatukogude andmekoguga liitumine on rahvaraamatukogule kohustuslik. </w:t>
      </w:r>
      <w:r w:rsidRPr="00AF6307" w:rsidR="00EB31DE">
        <w:rPr>
          <w:rFonts w:ascii="Times New Roman" w:hAnsi="Times New Roman"/>
          <w:sz w:val="24"/>
          <w:szCs w:val="24"/>
        </w:rPr>
        <w:t>Ühise andmekogu kasutamise plussid on lühidalt kokku võetud sama paragrahvi eelmise lõike selgituses.</w:t>
      </w:r>
    </w:p>
    <w:p w:rsidRPr="00AF6307" w:rsidR="00160434" w:rsidP="00AF6307" w:rsidRDefault="00160434" w14:paraId="624426E3" w14:textId="77777777">
      <w:pPr>
        <w:spacing w:after="0" w:line="240" w:lineRule="auto"/>
        <w:contextualSpacing/>
        <w:jc w:val="both"/>
        <w:rPr>
          <w:rFonts w:ascii="Times New Roman" w:hAnsi="Times New Roman"/>
          <w:sz w:val="24"/>
          <w:szCs w:val="24"/>
        </w:rPr>
      </w:pPr>
    </w:p>
    <w:p w:rsidRPr="00AF6307" w:rsidR="006E6D81" w:rsidP="00AF6307" w:rsidRDefault="00EB31DE" w14:paraId="3604330C" w14:textId="264096BD">
      <w:pPr>
        <w:spacing w:after="0" w:line="240" w:lineRule="auto"/>
        <w:contextualSpacing/>
        <w:jc w:val="both"/>
        <w:rPr>
          <w:rFonts w:ascii="Times New Roman" w:hAnsi="Times New Roman"/>
          <w:sz w:val="24"/>
          <w:szCs w:val="24"/>
          <w:lang w:eastAsia="et-EE"/>
        </w:rPr>
      </w:pPr>
      <w:r w:rsidRPr="00AF6307">
        <w:rPr>
          <w:rFonts w:ascii="Times New Roman" w:hAnsi="Times New Roman"/>
          <w:sz w:val="24"/>
          <w:szCs w:val="24"/>
          <w:u w:val="single"/>
        </w:rPr>
        <w:t>Paragrahvi 10</w:t>
      </w:r>
      <w:r w:rsidRPr="00AF6307">
        <w:rPr>
          <w:rFonts w:ascii="Times New Roman" w:hAnsi="Times New Roman"/>
          <w:sz w:val="24"/>
          <w:szCs w:val="24"/>
          <w:u w:val="single"/>
          <w:vertAlign w:val="superscript"/>
        </w:rPr>
        <w:t>1</w:t>
      </w:r>
      <w:r w:rsidRPr="00AF6307">
        <w:rPr>
          <w:rFonts w:ascii="Times New Roman" w:hAnsi="Times New Roman"/>
          <w:sz w:val="24"/>
          <w:szCs w:val="24"/>
          <w:u w:val="single"/>
        </w:rPr>
        <w:t xml:space="preserve"> lõike 3</w:t>
      </w:r>
      <w:r w:rsidRPr="00AF6307">
        <w:rPr>
          <w:rFonts w:ascii="Times New Roman" w:hAnsi="Times New Roman"/>
          <w:sz w:val="24"/>
          <w:szCs w:val="24"/>
        </w:rPr>
        <w:t xml:space="preserve"> kohaselt on r</w:t>
      </w:r>
      <w:r w:rsidRPr="00AF6307" w:rsidR="006E6D81">
        <w:rPr>
          <w:rFonts w:ascii="Times New Roman" w:hAnsi="Times New Roman"/>
          <w:sz w:val="24"/>
          <w:szCs w:val="24"/>
        </w:rPr>
        <w:t>aamatukogude andmekoguga liitumine ja andmekogu kasutamine rahvaraamatukogule tasuta</w:t>
      </w:r>
      <w:r w:rsidRPr="00AF6307">
        <w:rPr>
          <w:rFonts w:ascii="Times New Roman" w:hAnsi="Times New Roman"/>
          <w:sz w:val="24"/>
          <w:szCs w:val="24"/>
        </w:rPr>
        <w:t xml:space="preserve">. </w:t>
      </w:r>
      <w:r w:rsidRPr="00AF6307" w:rsidR="00A90DDA">
        <w:rPr>
          <w:rFonts w:ascii="Times New Roman" w:hAnsi="Times New Roman"/>
          <w:sz w:val="24"/>
          <w:szCs w:val="24"/>
        </w:rPr>
        <w:t xml:space="preserve">Kuna raamatukogude andmekogu kasutamise rahvaraamatukogudele kohustuslikuks muutmine kujutab endast sekkumist </w:t>
      </w:r>
      <w:proofErr w:type="spellStart"/>
      <w:r w:rsidRPr="00AF6307" w:rsidR="00A90DDA">
        <w:rPr>
          <w:rFonts w:ascii="Times New Roman" w:hAnsi="Times New Roman"/>
          <w:sz w:val="24"/>
          <w:szCs w:val="24"/>
        </w:rPr>
        <w:t>KOV-ide</w:t>
      </w:r>
      <w:proofErr w:type="spellEnd"/>
      <w:r w:rsidRPr="00AF6307" w:rsidR="00A90DDA">
        <w:rPr>
          <w:rFonts w:ascii="Times New Roman" w:hAnsi="Times New Roman"/>
          <w:sz w:val="24"/>
          <w:szCs w:val="24"/>
        </w:rPr>
        <w:t xml:space="preserve"> õigusesse iseseisvalt korraldada ja juhtida kohalikku elu, katab riik selle tasakaalustamiseks </w:t>
      </w:r>
      <w:r w:rsidRPr="00AF6307" w:rsidR="00A90DDA">
        <w:rPr>
          <w:rFonts w:ascii="Times New Roman" w:hAnsi="Times New Roman"/>
          <w:sz w:val="24"/>
          <w:szCs w:val="24"/>
        </w:rPr>
        <w:t xml:space="preserve">andmekoguga liitumise ja selle kasutamise kulud, mis praegu kasutusel olevate raamatukogusüsteemide puhul on </w:t>
      </w:r>
      <w:proofErr w:type="spellStart"/>
      <w:r w:rsidRPr="00AF6307" w:rsidR="00A90DDA">
        <w:rPr>
          <w:rFonts w:ascii="Times New Roman" w:hAnsi="Times New Roman"/>
          <w:sz w:val="24"/>
          <w:szCs w:val="24"/>
        </w:rPr>
        <w:t>KOV-ide</w:t>
      </w:r>
      <w:proofErr w:type="spellEnd"/>
      <w:r w:rsidRPr="00AF6307" w:rsidR="00A90DDA">
        <w:rPr>
          <w:rFonts w:ascii="Times New Roman" w:hAnsi="Times New Roman"/>
          <w:sz w:val="24"/>
          <w:szCs w:val="24"/>
        </w:rPr>
        <w:t xml:space="preserve"> endi kanda (vt ka käesoleva seletuskirja punkti </w:t>
      </w:r>
      <w:r w:rsidRPr="00AF6307" w:rsidR="00A90DDA">
        <w:rPr>
          <w:rFonts w:ascii="Times New Roman" w:hAnsi="Times New Roman"/>
          <w:b/>
          <w:sz w:val="24"/>
          <w:szCs w:val="24"/>
        </w:rPr>
        <w:t xml:space="preserve">7 </w:t>
      </w:r>
      <w:r w:rsidRPr="00AF6307" w:rsidR="00A90DDA">
        <w:rPr>
          <w:rFonts w:ascii="Times New Roman" w:hAnsi="Times New Roman"/>
          <w:bCs/>
          <w:sz w:val="24"/>
          <w:szCs w:val="24"/>
        </w:rPr>
        <w:t>„Seaduse rakendamisega seotud riigi ja kohaliku omavalitsuse tegevused, eeldatavad kulud ja tulud“</w:t>
      </w:r>
      <w:r w:rsidRPr="00AF6307" w:rsidR="00A90DDA">
        <w:rPr>
          <w:rFonts w:ascii="Times New Roman" w:hAnsi="Times New Roman"/>
          <w:sz w:val="24"/>
          <w:szCs w:val="24"/>
        </w:rPr>
        <w:t>).</w:t>
      </w:r>
    </w:p>
    <w:p w:rsidRPr="00AF6307" w:rsidR="00172DFC" w:rsidP="00AF6307" w:rsidRDefault="00172DFC" w14:paraId="607CFF98" w14:textId="77777777">
      <w:pPr>
        <w:spacing w:after="0" w:line="240" w:lineRule="auto"/>
        <w:contextualSpacing/>
        <w:jc w:val="both"/>
        <w:rPr>
          <w:rFonts w:ascii="Times New Roman" w:hAnsi="Times New Roman"/>
          <w:sz w:val="24"/>
          <w:szCs w:val="24"/>
        </w:rPr>
      </w:pPr>
    </w:p>
    <w:p w:rsidRPr="00AF6307" w:rsidR="00FB1792" w:rsidP="00AF6307" w:rsidRDefault="00172DFC" w14:paraId="104DE19E" w14:textId="1C8703CC">
      <w:pPr>
        <w:spacing w:after="0" w:line="240" w:lineRule="auto"/>
        <w:contextualSpacing/>
        <w:jc w:val="both"/>
        <w:rPr>
          <w:rFonts w:ascii="Times New Roman" w:hAnsi="Times New Roman"/>
          <w:sz w:val="24"/>
          <w:szCs w:val="24"/>
          <w:lang w:eastAsia="et-EE"/>
        </w:rPr>
      </w:pPr>
      <w:r w:rsidRPr="00AF6307">
        <w:rPr>
          <w:rFonts w:ascii="Times New Roman" w:hAnsi="Times New Roman"/>
          <w:b/>
          <w:bCs/>
          <w:sz w:val="24"/>
          <w:szCs w:val="24"/>
        </w:rPr>
        <w:t>Eelnõu § 3</w:t>
      </w:r>
      <w:r w:rsidRPr="00AF6307" w:rsidR="001A2DE0">
        <w:rPr>
          <w:rFonts w:ascii="Times New Roman" w:hAnsi="Times New Roman"/>
          <w:b/>
          <w:bCs/>
          <w:sz w:val="24"/>
          <w:szCs w:val="24"/>
        </w:rPr>
        <w:t>1</w:t>
      </w:r>
      <w:r w:rsidRPr="00AF6307">
        <w:rPr>
          <w:rFonts w:ascii="Times New Roman" w:hAnsi="Times New Roman"/>
          <w:b/>
          <w:bCs/>
          <w:sz w:val="24"/>
          <w:szCs w:val="24"/>
        </w:rPr>
        <w:t xml:space="preserve"> punkt</w:t>
      </w:r>
      <w:r w:rsidRPr="00AF6307" w:rsidR="00FB1792">
        <w:rPr>
          <w:rFonts w:ascii="Times New Roman" w:hAnsi="Times New Roman"/>
          <w:b/>
          <w:bCs/>
          <w:sz w:val="24"/>
          <w:szCs w:val="24"/>
        </w:rPr>
        <w:t>id</w:t>
      </w:r>
      <w:r w:rsidRPr="00AF6307">
        <w:rPr>
          <w:rFonts w:ascii="Times New Roman" w:hAnsi="Times New Roman"/>
          <w:b/>
          <w:bCs/>
          <w:sz w:val="24"/>
          <w:szCs w:val="24"/>
        </w:rPr>
        <w:t xml:space="preserve"> 3</w:t>
      </w:r>
      <w:r w:rsidRPr="00AF6307" w:rsidR="00FB1792">
        <w:rPr>
          <w:rFonts w:ascii="Times New Roman" w:hAnsi="Times New Roman"/>
          <w:b/>
          <w:bCs/>
          <w:sz w:val="24"/>
          <w:szCs w:val="24"/>
        </w:rPr>
        <w:t>–5</w:t>
      </w:r>
      <w:r w:rsidRPr="00AF6307">
        <w:rPr>
          <w:rFonts w:ascii="Times New Roman" w:hAnsi="Times New Roman"/>
          <w:sz w:val="24"/>
          <w:szCs w:val="24"/>
        </w:rPr>
        <w:t xml:space="preserve"> – </w:t>
      </w:r>
      <w:r w:rsidRPr="00AF6307" w:rsidR="004311BE">
        <w:rPr>
          <w:rFonts w:ascii="Times New Roman" w:hAnsi="Times New Roman"/>
          <w:sz w:val="24"/>
          <w:szCs w:val="24"/>
        </w:rPr>
        <w:t xml:space="preserve">muudetakse </w:t>
      </w:r>
      <w:r w:rsidRPr="00AF6307" w:rsidR="00FB1792">
        <w:rPr>
          <w:rFonts w:ascii="Times New Roman" w:hAnsi="Times New Roman"/>
          <w:sz w:val="24"/>
          <w:szCs w:val="24"/>
        </w:rPr>
        <w:t xml:space="preserve">rahvaraamatukogude valdkonna finantseerimist puudutava </w:t>
      </w:r>
      <w:proofErr w:type="spellStart"/>
      <w:r w:rsidRPr="00AF6307" w:rsidR="004311BE">
        <w:rPr>
          <w:rFonts w:ascii="Times New Roman" w:hAnsi="Times New Roman"/>
          <w:sz w:val="24"/>
          <w:szCs w:val="24"/>
        </w:rPr>
        <w:t>RaRS</w:t>
      </w:r>
      <w:proofErr w:type="spellEnd"/>
      <w:r w:rsidRPr="00AF6307" w:rsidR="004311BE">
        <w:rPr>
          <w:rFonts w:ascii="Times New Roman" w:hAnsi="Times New Roman"/>
          <w:sz w:val="24"/>
          <w:szCs w:val="24"/>
        </w:rPr>
        <w:t xml:space="preserve"> </w:t>
      </w:r>
      <w:r w:rsidRPr="00AF6307" w:rsidR="004311BE">
        <w:rPr>
          <w:rFonts w:ascii="Times New Roman" w:hAnsi="Times New Roman"/>
          <w:sz w:val="24"/>
          <w:szCs w:val="24"/>
          <w:lang w:eastAsia="et-EE"/>
        </w:rPr>
        <w:t>§ 1</w:t>
      </w:r>
      <w:r w:rsidRPr="00AF6307" w:rsidR="00FB1792">
        <w:rPr>
          <w:rFonts w:ascii="Times New Roman" w:hAnsi="Times New Roman"/>
          <w:sz w:val="24"/>
          <w:szCs w:val="24"/>
          <w:lang w:eastAsia="et-EE"/>
        </w:rPr>
        <w:t>3</w:t>
      </w:r>
      <w:r w:rsidRPr="00AF6307" w:rsidR="004311BE">
        <w:rPr>
          <w:rFonts w:ascii="Times New Roman" w:hAnsi="Times New Roman"/>
          <w:sz w:val="24"/>
          <w:szCs w:val="24"/>
          <w:lang w:eastAsia="et-EE"/>
        </w:rPr>
        <w:t xml:space="preserve"> </w:t>
      </w:r>
      <w:r w:rsidRPr="00AF6307" w:rsidR="00FB1792">
        <w:rPr>
          <w:rFonts w:ascii="Times New Roman" w:hAnsi="Times New Roman"/>
          <w:sz w:val="24"/>
          <w:szCs w:val="24"/>
          <w:lang w:eastAsia="et-EE"/>
        </w:rPr>
        <w:t xml:space="preserve">erinevaid sätteid, jättes neist välja maakonnaraamatukogusid puudutava osa. Tulenevalt maakonnaraamatukogude tegevuse lõpetamisest puudub alates 2027. aasta 1. jaanuarist vajadus reguleerida </w:t>
      </w:r>
      <w:proofErr w:type="spellStart"/>
      <w:r w:rsidRPr="00AF6307" w:rsidR="00FB1792">
        <w:rPr>
          <w:rFonts w:ascii="Times New Roman" w:hAnsi="Times New Roman"/>
          <w:sz w:val="24"/>
          <w:szCs w:val="24"/>
          <w:lang w:eastAsia="et-EE"/>
        </w:rPr>
        <w:t>RaRS-is</w:t>
      </w:r>
      <w:proofErr w:type="spellEnd"/>
      <w:r w:rsidRPr="00AF6307" w:rsidR="00FB1792">
        <w:rPr>
          <w:rFonts w:ascii="Times New Roman" w:hAnsi="Times New Roman"/>
          <w:sz w:val="24"/>
          <w:szCs w:val="24"/>
          <w:lang w:eastAsia="et-EE"/>
        </w:rPr>
        <w:t xml:space="preserve"> maakonnaraamatukogudele riikliku kohustusena pandud ülesannete täitmisega seotud kulude hüvitamist riigieelarvest.</w:t>
      </w:r>
    </w:p>
    <w:p w:rsidRPr="00AF6307" w:rsidR="00172DFC" w:rsidP="00AF6307" w:rsidRDefault="00172DFC" w14:paraId="134CCC42" w14:textId="77777777">
      <w:pPr>
        <w:spacing w:after="0" w:line="240" w:lineRule="auto"/>
        <w:contextualSpacing/>
        <w:jc w:val="both"/>
        <w:rPr>
          <w:rFonts w:ascii="Times New Roman" w:hAnsi="Times New Roman"/>
          <w:sz w:val="24"/>
          <w:szCs w:val="24"/>
        </w:rPr>
      </w:pPr>
    </w:p>
    <w:p w:rsidRPr="00AF6307" w:rsidR="00E63A9D" w:rsidP="00AF6307" w:rsidRDefault="00E63A9D" w14:paraId="51C8AA25" w14:textId="0EA55707">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3</w:t>
      </w:r>
      <w:r w:rsidRPr="00AF6307" w:rsidR="001A2DE0">
        <w:rPr>
          <w:rFonts w:ascii="Times New Roman" w:hAnsi="Times New Roman"/>
          <w:b/>
          <w:bCs/>
          <w:sz w:val="24"/>
          <w:szCs w:val="24"/>
        </w:rPr>
        <w:t>2</w:t>
      </w:r>
      <w:r w:rsidRPr="00AF6307">
        <w:rPr>
          <w:rFonts w:ascii="Times New Roman" w:hAnsi="Times New Roman"/>
          <w:sz w:val="24"/>
          <w:szCs w:val="24"/>
        </w:rPr>
        <w:t xml:space="preserve"> –</w:t>
      </w:r>
      <w:r w:rsidRPr="00AF6307" w:rsidR="008F3CC7">
        <w:rPr>
          <w:rFonts w:ascii="Times New Roman" w:hAnsi="Times New Roman"/>
          <w:sz w:val="24"/>
          <w:szCs w:val="24"/>
        </w:rPr>
        <w:t xml:space="preserve"> </w:t>
      </w:r>
      <w:r w:rsidRPr="00AF6307" w:rsidR="00FB1792">
        <w:rPr>
          <w:rFonts w:ascii="Times New Roman" w:hAnsi="Times New Roman"/>
          <w:sz w:val="24"/>
          <w:szCs w:val="24"/>
        </w:rPr>
        <w:t xml:space="preserve">muudetakse </w:t>
      </w:r>
      <w:proofErr w:type="spellStart"/>
      <w:r w:rsidRPr="00AF6307" w:rsidR="00FB1792">
        <w:rPr>
          <w:rFonts w:ascii="Times New Roman" w:hAnsi="Times New Roman"/>
          <w:sz w:val="24"/>
          <w:szCs w:val="24"/>
        </w:rPr>
        <w:t>SäES</w:t>
      </w:r>
      <w:proofErr w:type="spellEnd"/>
      <w:r w:rsidRPr="00AF6307" w:rsidR="00FB1792">
        <w:rPr>
          <w:rFonts w:ascii="Times New Roman" w:hAnsi="Times New Roman"/>
          <w:sz w:val="24"/>
          <w:szCs w:val="24"/>
        </w:rPr>
        <w:t xml:space="preserve"> §</w:t>
      </w:r>
      <w:r w:rsidRPr="00AF6307" w:rsidR="00FB1792">
        <w:rPr>
          <w:rFonts w:ascii="Times New Roman" w:hAnsi="Times New Roman"/>
          <w:sz w:val="24"/>
          <w:szCs w:val="24"/>
          <w:lang w:eastAsia="et-EE"/>
        </w:rPr>
        <w:t xml:space="preserve"> 18 lõiget 1, millest jäetakse välja viidet ERRS §</w:t>
      </w:r>
      <w:r w:rsidR="00007DB0">
        <w:rPr>
          <w:rFonts w:ascii="Times New Roman" w:hAnsi="Times New Roman"/>
          <w:sz w:val="24"/>
          <w:szCs w:val="24"/>
          <w:lang w:eastAsia="et-EE"/>
        </w:rPr>
        <w:t xml:space="preserve"> </w:t>
      </w:r>
      <w:r w:rsidRPr="00AF6307" w:rsidR="00FB1792">
        <w:rPr>
          <w:rFonts w:ascii="Times New Roman" w:hAnsi="Times New Roman"/>
          <w:sz w:val="24"/>
          <w:szCs w:val="24"/>
          <w:lang w:eastAsia="et-EE"/>
        </w:rPr>
        <w:t>10 lõike</w:t>
      </w:r>
      <w:r w:rsidR="00007DB0">
        <w:rPr>
          <w:rFonts w:ascii="Times New Roman" w:hAnsi="Times New Roman"/>
          <w:sz w:val="24"/>
          <w:szCs w:val="24"/>
          <w:lang w:eastAsia="et-EE"/>
        </w:rPr>
        <w:t xml:space="preserve"> </w:t>
      </w:r>
      <w:r w:rsidRPr="00AF6307" w:rsidR="00FB1792">
        <w:rPr>
          <w:rFonts w:ascii="Times New Roman" w:hAnsi="Times New Roman"/>
          <w:sz w:val="24"/>
          <w:szCs w:val="24"/>
          <w:lang w:eastAsia="et-EE"/>
        </w:rPr>
        <w:t>1</w:t>
      </w:r>
      <w:r w:rsidRPr="00AF6307" w:rsidR="005D456C">
        <w:rPr>
          <w:rFonts w:ascii="Times New Roman" w:hAnsi="Times New Roman"/>
          <w:sz w:val="24"/>
          <w:szCs w:val="24"/>
          <w:lang w:eastAsia="et-EE"/>
        </w:rPr>
        <w:t xml:space="preserve"> punktile</w:t>
      </w:r>
      <w:r w:rsidR="00007DB0">
        <w:rPr>
          <w:rFonts w:ascii="Times New Roman" w:hAnsi="Times New Roman"/>
          <w:sz w:val="24"/>
          <w:szCs w:val="24"/>
          <w:lang w:eastAsia="et-EE"/>
        </w:rPr>
        <w:t xml:space="preserve"> </w:t>
      </w:r>
      <w:r w:rsidRPr="00AF6307" w:rsidR="005D456C">
        <w:rPr>
          <w:rFonts w:ascii="Times New Roman" w:hAnsi="Times New Roman"/>
          <w:sz w:val="24"/>
          <w:szCs w:val="24"/>
          <w:lang w:eastAsia="et-EE"/>
        </w:rPr>
        <w:t>15 puudutav tekstiosa</w:t>
      </w:r>
      <w:r w:rsidRPr="00AF6307" w:rsidR="005D456C">
        <w:rPr>
          <w:rStyle w:val="Allmrkuseviide"/>
          <w:rFonts w:ascii="Times New Roman" w:hAnsi="Times New Roman"/>
          <w:sz w:val="24"/>
          <w:szCs w:val="24"/>
          <w:lang w:eastAsia="et-EE"/>
        </w:rPr>
        <w:t xml:space="preserve"> </w:t>
      </w:r>
      <w:r w:rsidRPr="00AF6307" w:rsidR="00B75DD2">
        <w:rPr>
          <w:rStyle w:val="Allmrkuseviide"/>
          <w:rFonts w:ascii="Times New Roman" w:hAnsi="Times New Roman"/>
          <w:sz w:val="24"/>
          <w:szCs w:val="24"/>
          <w:lang w:eastAsia="et-EE"/>
        </w:rPr>
        <w:footnoteReference w:id="73"/>
      </w:r>
      <w:r w:rsidRPr="00AF6307" w:rsidR="00FB1792">
        <w:rPr>
          <w:rFonts w:ascii="Times New Roman" w:hAnsi="Times New Roman"/>
          <w:sz w:val="24"/>
          <w:szCs w:val="24"/>
          <w:lang w:eastAsia="et-EE"/>
        </w:rPr>
        <w:t xml:space="preserve">. </w:t>
      </w:r>
      <w:r w:rsidRPr="00AF6307" w:rsidR="00A6739E">
        <w:rPr>
          <w:rFonts w:ascii="Times New Roman" w:hAnsi="Times New Roman"/>
          <w:sz w:val="24"/>
          <w:szCs w:val="24"/>
          <w:lang w:eastAsia="et-EE"/>
        </w:rPr>
        <w:t>Muudatus on kavandatud jõustuma 2027. aasta 1. jaanuaril ja on tingitud viidatava ERRS-i sätte samal ajal kehtetuks muutumisest (vt eelnõu § 29 punkti 24 selgitust).</w:t>
      </w:r>
    </w:p>
    <w:p w:rsidRPr="00AF6307" w:rsidR="008F3CC7" w:rsidP="00AF6307" w:rsidRDefault="008F3CC7" w14:paraId="5FB9C928" w14:textId="77777777">
      <w:pPr>
        <w:spacing w:after="0" w:line="240" w:lineRule="auto"/>
        <w:contextualSpacing/>
        <w:jc w:val="both"/>
        <w:rPr>
          <w:rFonts w:ascii="Times New Roman" w:hAnsi="Times New Roman"/>
          <w:sz w:val="24"/>
          <w:szCs w:val="24"/>
        </w:rPr>
      </w:pPr>
    </w:p>
    <w:p w:rsidRPr="00AF6307" w:rsidR="008F3CC7" w:rsidP="00AF6307" w:rsidRDefault="008F3CC7" w14:paraId="0794C82F" w14:textId="7DD459C3">
      <w:pPr>
        <w:autoSpaceDE w:val="0"/>
        <w:autoSpaceDN w:val="0"/>
        <w:adjustRightInd w:val="0"/>
        <w:spacing w:after="0" w:line="240" w:lineRule="auto"/>
        <w:contextualSpacing/>
        <w:rPr>
          <w:rFonts w:ascii="Times New Roman" w:hAnsi="Times New Roman"/>
          <w:b/>
          <w:bCs/>
          <w:sz w:val="24"/>
          <w:szCs w:val="24"/>
          <w:lang w:eastAsia="et-EE"/>
        </w:rPr>
      </w:pPr>
      <w:r w:rsidRPr="00AF6307">
        <w:rPr>
          <w:rFonts w:ascii="Times New Roman" w:hAnsi="Times New Roman"/>
          <w:b/>
          <w:bCs/>
          <w:sz w:val="24"/>
          <w:szCs w:val="24"/>
          <w:lang w:eastAsia="et-EE"/>
        </w:rPr>
        <w:t>3. jagu. Seaduse jõustumine</w:t>
      </w:r>
    </w:p>
    <w:p w:rsidRPr="00AF6307" w:rsidR="00E35AAE" w:rsidP="00AF6307" w:rsidRDefault="00E35AAE" w14:paraId="4909092E" w14:textId="77777777">
      <w:pPr>
        <w:spacing w:after="0" w:line="240" w:lineRule="auto"/>
        <w:contextualSpacing/>
        <w:jc w:val="both"/>
        <w:rPr>
          <w:rFonts w:ascii="Times New Roman" w:hAnsi="Times New Roman"/>
          <w:b/>
          <w:sz w:val="24"/>
          <w:szCs w:val="24"/>
        </w:rPr>
      </w:pPr>
    </w:p>
    <w:p w:rsidRPr="00AF6307" w:rsidR="00172DFC" w:rsidP="00AF6307" w:rsidRDefault="00172DFC" w14:paraId="644612BD" w14:textId="6A7CCE27">
      <w:pPr>
        <w:spacing w:after="0" w:line="240" w:lineRule="auto"/>
        <w:contextualSpacing/>
        <w:jc w:val="both"/>
        <w:rPr>
          <w:rFonts w:ascii="Times New Roman" w:hAnsi="Times New Roman"/>
          <w:sz w:val="24"/>
          <w:szCs w:val="24"/>
        </w:rPr>
      </w:pPr>
      <w:r w:rsidRPr="00AF6307">
        <w:rPr>
          <w:rFonts w:ascii="Times New Roman" w:hAnsi="Times New Roman"/>
          <w:b/>
          <w:bCs/>
          <w:sz w:val="24"/>
          <w:szCs w:val="24"/>
        </w:rPr>
        <w:t>Eelnõu § 3</w:t>
      </w:r>
      <w:r w:rsidRPr="00AF6307" w:rsidR="001A2DE0">
        <w:rPr>
          <w:rFonts w:ascii="Times New Roman" w:hAnsi="Times New Roman"/>
          <w:b/>
          <w:bCs/>
          <w:sz w:val="24"/>
          <w:szCs w:val="24"/>
        </w:rPr>
        <w:t>3</w:t>
      </w:r>
      <w:r w:rsidRPr="00AF6307">
        <w:rPr>
          <w:rFonts w:ascii="Times New Roman" w:hAnsi="Times New Roman"/>
          <w:sz w:val="24"/>
          <w:szCs w:val="24"/>
        </w:rPr>
        <w:t xml:space="preserve"> –</w:t>
      </w:r>
      <w:r w:rsidRPr="00AF6307" w:rsidR="0023021F">
        <w:rPr>
          <w:rFonts w:ascii="Times New Roman" w:hAnsi="Times New Roman"/>
          <w:sz w:val="24"/>
          <w:szCs w:val="24"/>
        </w:rPr>
        <w:t xml:space="preserve"> tegemist on jõustumissättega. Paragrahvi 33 lõike 1 kohaselt jõustub seadus 2026. aasta 1. juulil. Sellest teeb erandi sama paragrahvi teine lõige, mille kohaselt jõustuvad</w:t>
      </w:r>
      <w:r w:rsidRPr="00AF6307" w:rsidR="0023021F">
        <w:rPr>
          <w:rFonts w:ascii="Times New Roman" w:hAnsi="Times New Roman"/>
          <w:sz w:val="24"/>
          <w:szCs w:val="24"/>
          <w:lang w:eastAsia="et-EE"/>
        </w:rPr>
        <w:t xml:space="preserve"> seaduse § 29 punktid 2, 3, 8, 10, 11, 16 ja 24, § 31 ja § 32 2027. aasta 1. jaanuaril</w:t>
      </w:r>
      <w:r w:rsidRPr="00AF6307" w:rsidR="0023021F">
        <w:rPr>
          <w:rFonts w:ascii="Times New Roman" w:hAnsi="Times New Roman"/>
          <w:sz w:val="24"/>
          <w:szCs w:val="24"/>
        </w:rPr>
        <w:t>. Jõustumisaja valikut on põhjendatud üldisest jõustumisajast erineva jõustumisajaga eelnõu sätete selgituste juures ja seletuskirja punktis 9 „Seaduse jõustumine“.</w:t>
      </w:r>
    </w:p>
    <w:p w:rsidRPr="00AF6307" w:rsidR="00172DFC" w:rsidP="00AF6307" w:rsidRDefault="00172DFC" w14:paraId="79DCBED1" w14:textId="77777777">
      <w:pPr>
        <w:spacing w:after="0" w:line="240" w:lineRule="auto"/>
        <w:contextualSpacing/>
        <w:jc w:val="both"/>
        <w:rPr>
          <w:rFonts w:ascii="Times New Roman" w:hAnsi="Times New Roman"/>
          <w:b/>
          <w:sz w:val="24"/>
          <w:szCs w:val="24"/>
        </w:rPr>
      </w:pPr>
    </w:p>
    <w:p w:rsidRPr="00AF6307" w:rsidR="00597609" w:rsidP="00AF6307" w:rsidRDefault="00597609" w14:paraId="5BE3A222" w14:textId="77777777">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4. Eelnõu terminoloogia</w:t>
      </w:r>
    </w:p>
    <w:p w:rsidRPr="00A23CE3" w:rsidR="00597609" w:rsidP="00AF6307" w:rsidRDefault="00597609" w14:paraId="5BE3A223" w14:textId="77777777">
      <w:pPr>
        <w:spacing w:after="0" w:line="240" w:lineRule="auto"/>
        <w:contextualSpacing/>
        <w:jc w:val="both"/>
        <w:rPr>
          <w:rFonts w:ascii="Times New Roman" w:hAnsi="Times New Roman"/>
          <w:bCs/>
          <w:sz w:val="24"/>
          <w:szCs w:val="24"/>
        </w:rPr>
      </w:pPr>
    </w:p>
    <w:p w:rsidRPr="00AF6307" w:rsidR="00597609" w:rsidP="00AF6307" w:rsidRDefault="00D647CF" w14:paraId="5BE3A227" w14:textId="56EA131B">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Eelnõuga võetakse kasutusele järgmised </w:t>
      </w:r>
      <w:proofErr w:type="spellStart"/>
      <w:r w:rsidRPr="00AF6307">
        <w:rPr>
          <w:rFonts w:ascii="Times New Roman" w:hAnsi="Times New Roman"/>
          <w:sz w:val="24"/>
          <w:szCs w:val="24"/>
        </w:rPr>
        <w:t>RaRS-is</w:t>
      </w:r>
      <w:proofErr w:type="spellEnd"/>
      <w:r w:rsidRPr="00AF6307">
        <w:rPr>
          <w:rFonts w:ascii="Times New Roman" w:hAnsi="Times New Roman"/>
          <w:sz w:val="24"/>
          <w:szCs w:val="24"/>
        </w:rPr>
        <w:t xml:space="preserve"> uued, ent raamatukogunduses tuttavad terminid:</w:t>
      </w:r>
    </w:p>
    <w:p w:rsidRPr="00AF6307" w:rsidR="00D647CF" w:rsidP="00AF6307" w:rsidRDefault="00D647CF" w14:paraId="4C8C67BF" w14:textId="6CEBD02B">
      <w:pPr>
        <w:pStyle w:val="Loendilik"/>
        <w:numPr>
          <w:ilvl w:val="0"/>
          <w:numId w:val="7"/>
        </w:numPr>
        <w:spacing w:after="0" w:line="240" w:lineRule="auto"/>
        <w:ind w:left="419" w:hanging="357"/>
        <w:jc w:val="both"/>
        <w:rPr>
          <w:rFonts w:ascii="Times New Roman" w:hAnsi="Times New Roman"/>
          <w:sz w:val="24"/>
          <w:szCs w:val="24"/>
        </w:rPr>
      </w:pPr>
      <w:r w:rsidRPr="00AF6307">
        <w:rPr>
          <w:rFonts w:ascii="Times New Roman" w:hAnsi="Times New Roman"/>
          <w:sz w:val="24"/>
          <w:szCs w:val="24"/>
        </w:rPr>
        <w:t>väljaanne (üldnimetus levitamiseks määratud teose või teaviku kohta);</w:t>
      </w:r>
    </w:p>
    <w:p w:rsidRPr="00AF6307" w:rsidR="00D647CF" w:rsidP="00AF6307" w:rsidRDefault="00D647CF" w14:paraId="46A5045F" w14:textId="2D9DE7E6">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haruraamatukogu (iseseisva koguga, kuid administratiivselt ja rahaliselt keskraamatukogule alluv raamatukogu);</w:t>
      </w:r>
    </w:p>
    <w:p w:rsidRPr="00AF6307" w:rsidR="00D647CF" w:rsidP="00AF6307" w:rsidRDefault="00D647CF" w14:paraId="60E955DB" w14:textId="1DD63A26">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teeninduspunkt (</w:t>
      </w:r>
      <w:r w:rsidRPr="00AF6307" w:rsidR="00006AE0">
        <w:rPr>
          <w:rFonts w:ascii="Times New Roman" w:hAnsi="Times New Roman"/>
          <w:sz w:val="24"/>
          <w:szCs w:val="24"/>
        </w:rPr>
        <w:t>koht väljaspool raamatukogu ruume, kus teenindatakse lugejaid</w:t>
      </w:r>
      <w:r w:rsidRPr="00AF6307">
        <w:rPr>
          <w:rFonts w:ascii="Times New Roman" w:hAnsi="Times New Roman"/>
          <w:sz w:val="24"/>
          <w:szCs w:val="24"/>
        </w:rPr>
        <w:t>);</w:t>
      </w:r>
    </w:p>
    <w:p w:rsidRPr="00AF6307" w:rsidR="00D647CF" w:rsidP="00AF6307" w:rsidRDefault="00D647CF" w14:paraId="2733ED71" w14:textId="3E81843E">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rändraamatukogu</w:t>
      </w:r>
      <w:r w:rsidRPr="00AF6307" w:rsidR="00006AE0">
        <w:rPr>
          <w:rFonts w:ascii="Times New Roman" w:hAnsi="Times New Roman"/>
          <w:sz w:val="24"/>
          <w:szCs w:val="24"/>
        </w:rPr>
        <w:t xml:space="preserve"> (liikuv raamatukogu lugejate teenindamiseks piirkondades, kus raamatukogu puudub)</w:t>
      </w:r>
      <w:r w:rsidRPr="00AF6307">
        <w:rPr>
          <w:rFonts w:ascii="Times New Roman" w:hAnsi="Times New Roman"/>
          <w:sz w:val="24"/>
          <w:szCs w:val="24"/>
        </w:rPr>
        <w:t>;</w:t>
      </w:r>
      <w:r w:rsidRPr="00AF6307" w:rsidR="00006AE0">
        <w:rPr>
          <w:rStyle w:val="Allmrkuseviide"/>
          <w:rFonts w:ascii="Times New Roman" w:hAnsi="Times New Roman"/>
          <w:sz w:val="24"/>
          <w:szCs w:val="24"/>
        </w:rPr>
        <w:footnoteReference w:id="74"/>
      </w:r>
    </w:p>
    <w:p w:rsidRPr="00AF6307" w:rsidR="00D647CF" w:rsidP="00AF6307" w:rsidRDefault="00D647CF" w14:paraId="0AE48771" w14:textId="09BB2075">
      <w:pPr>
        <w:pStyle w:val="Loendilik"/>
        <w:numPr>
          <w:ilvl w:val="0"/>
          <w:numId w:val="7"/>
        </w:numPr>
        <w:spacing w:after="0" w:line="240" w:lineRule="auto"/>
        <w:jc w:val="both"/>
        <w:rPr>
          <w:rFonts w:ascii="Times New Roman" w:hAnsi="Times New Roman"/>
          <w:sz w:val="24"/>
          <w:szCs w:val="24"/>
        </w:rPr>
      </w:pPr>
      <w:r w:rsidRPr="00AF6307">
        <w:rPr>
          <w:rFonts w:ascii="Times New Roman" w:hAnsi="Times New Roman"/>
          <w:sz w:val="24"/>
          <w:szCs w:val="24"/>
        </w:rPr>
        <w:t>(rahvaraamatukogu) külastaja</w:t>
      </w:r>
      <w:r w:rsidRPr="00AF6307" w:rsidR="00006AE0">
        <w:rPr>
          <w:rFonts w:ascii="Times New Roman" w:hAnsi="Times New Roman"/>
          <w:sz w:val="24"/>
          <w:szCs w:val="24"/>
        </w:rPr>
        <w:t xml:space="preserve"> (rahvaraamatukogu teenuste registreerimata kasutaja)</w:t>
      </w:r>
      <w:r w:rsidRPr="00AF6307">
        <w:rPr>
          <w:rFonts w:ascii="Times New Roman" w:hAnsi="Times New Roman"/>
          <w:sz w:val="24"/>
          <w:szCs w:val="24"/>
        </w:rPr>
        <w:t>.</w:t>
      </w:r>
    </w:p>
    <w:p w:rsidRPr="00A23CE3" w:rsidR="00BD4F83" w:rsidP="00AF6307" w:rsidRDefault="00BD4F83" w14:paraId="63B721C5" w14:textId="77777777">
      <w:pPr>
        <w:spacing w:after="0" w:line="240" w:lineRule="auto"/>
        <w:contextualSpacing/>
        <w:jc w:val="both"/>
        <w:rPr>
          <w:rFonts w:ascii="Times New Roman" w:hAnsi="Times New Roman"/>
          <w:bCs/>
          <w:sz w:val="24"/>
          <w:szCs w:val="24"/>
        </w:rPr>
      </w:pPr>
    </w:p>
    <w:p w:rsidRPr="00AF6307" w:rsidR="00597609" w:rsidP="00AF6307" w:rsidRDefault="00597609" w14:paraId="5BE3A228" w14:textId="118CEDC4">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5. Eelnõu vastavus Euroopa Liidu õigusele</w:t>
      </w:r>
    </w:p>
    <w:p w:rsidRPr="00AF6307" w:rsidR="00597609" w:rsidP="00AF6307" w:rsidRDefault="00597609" w14:paraId="5BE3A229" w14:textId="77777777">
      <w:pPr>
        <w:spacing w:after="0" w:line="240" w:lineRule="auto"/>
        <w:contextualSpacing/>
        <w:jc w:val="both"/>
        <w:rPr>
          <w:rFonts w:ascii="Times New Roman" w:hAnsi="Times New Roman"/>
          <w:sz w:val="24"/>
          <w:szCs w:val="24"/>
        </w:rPr>
      </w:pPr>
    </w:p>
    <w:p w:rsidRPr="00AF6307" w:rsidR="00F5505C" w:rsidP="00AF6307" w:rsidRDefault="00465B75" w14:paraId="7335312C" w14:textId="55547D0B">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Eelnõu ja seletuskirja koostamisel on arvestatud </w:t>
      </w:r>
      <w:r w:rsidRPr="00AF6307" w:rsidR="00C43CEB">
        <w:rPr>
          <w:rFonts w:ascii="Times New Roman" w:hAnsi="Times New Roman"/>
          <w:sz w:val="24"/>
          <w:szCs w:val="24"/>
        </w:rPr>
        <w:t>Euroopa Parlamendi ja nõukogu direktiiv</w:t>
      </w:r>
      <w:r w:rsidRPr="00AF6307" w:rsidR="00AD38F4">
        <w:rPr>
          <w:rFonts w:ascii="Times New Roman" w:hAnsi="Times New Roman"/>
          <w:sz w:val="24"/>
          <w:szCs w:val="24"/>
        </w:rPr>
        <w:t>is</w:t>
      </w:r>
      <w:r w:rsidRPr="00AF6307" w:rsidR="00C43CEB">
        <w:rPr>
          <w:rFonts w:ascii="Times New Roman" w:hAnsi="Times New Roman"/>
          <w:sz w:val="24"/>
          <w:szCs w:val="24"/>
        </w:rPr>
        <w:t xml:space="preserve"> (EL) 2018/958, 28. juuni 2018, milles käsitletakse uute kutsealasid reguleerivate õigusnormide vastuvõtmisele eelnevat proportsionaalsuse kontrolli (ELT L 173, 09.07.2018, lk 25–34)</w:t>
      </w:r>
      <w:r w:rsidRPr="00AF6307" w:rsidR="00C43CEB">
        <w:rPr>
          <w:rStyle w:val="Allmrkuseviide"/>
          <w:rFonts w:ascii="Times New Roman" w:hAnsi="Times New Roman"/>
          <w:sz w:val="24"/>
          <w:szCs w:val="24"/>
        </w:rPr>
        <w:footnoteReference w:id="75"/>
      </w:r>
      <w:r w:rsidRPr="00AF6307" w:rsidR="00AD38F4">
        <w:rPr>
          <w:rFonts w:ascii="Times New Roman" w:hAnsi="Times New Roman"/>
          <w:sz w:val="24"/>
          <w:szCs w:val="24"/>
        </w:rPr>
        <w:t xml:space="preserve"> ja selle rakendamiseks kehtestatud h</w:t>
      </w:r>
      <w:r w:rsidRPr="00AF6307" w:rsidR="000D5801">
        <w:rPr>
          <w:rFonts w:ascii="Times New Roman" w:hAnsi="Times New Roman"/>
          <w:sz w:val="24"/>
          <w:szCs w:val="24"/>
        </w:rPr>
        <w:t>aldusjuhis</w:t>
      </w:r>
      <w:r w:rsidRPr="00AF6307" w:rsidR="00AD38F4">
        <w:rPr>
          <w:rFonts w:ascii="Times New Roman" w:hAnsi="Times New Roman"/>
          <w:sz w:val="24"/>
          <w:szCs w:val="24"/>
        </w:rPr>
        <w:t>es</w:t>
      </w:r>
      <w:r w:rsidRPr="00AF6307" w:rsidR="000D5801">
        <w:rPr>
          <w:rStyle w:val="Allmrkuseviide"/>
          <w:rFonts w:ascii="Times New Roman" w:hAnsi="Times New Roman"/>
          <w:sz w:val="24"/>
          <w:szCs w:val="24"/>
        </w:rPr>
        <w:footnoteReference w:id="76"/>
      </w:r>
      <w:r w:rsidRPr="00AF6307" w:rsidR="00AD38F4">
        <w:rPr>
          <w:rFonts w:ascii="Times New Roman" w:hAnsi="Times New Roman"/>
          <w:sz w:val="24"/>
          <w:szCs w:val="24"/>
        </w:rPr>
        <w:t xml:space="preserve"> sätestatut (seoses rahvaraamatukogu juhi ja </w:t>
      </w:r>
      <w:r w:rsidRPr="00AF6307" w:rsidR="00AD38F4">
        <w:rPr>
          <w:rFonts w:ascii="Times New Roman" w:hAnsi="Times New Roman"/>
          <w:sz w:val="24"/>
          <w:szCs w:val="24"/>
        </w:rPr>
        <w:t xml:space="preserve">raamatukogutöötaja kutsenõuetega) ning </w:t>
      </w:r>
      <w:r w:rsidRPr="00AF6307" w:rsidR="00F5505C">
        <w:rPr>
          <w:rFonts w:ascii="Times New Roman" w:hAnsi="Times New Roman"/>
          <w:sz w:val="24"/>
          <w:szCs w:val="24"/>
        </w:rPr>
        <w:t xml:space="preserve">Euroopa Parlamendi ja nõukogu määruses (EL) 2016/679 füüsiliste isikute kaitse kohta isikuandmete töötlemisel ja selliste andmete vaba liikumise ning direktiivi 95/46/EÜ kehtetuks tunnistamise kohta (isikuandmete kaitse </w:t>
      </w:r>
      <w:proofErr w:type="spellStart"/>
      <w:r w:rsidRPr="00AF6307" w:rsidR="00F5505C">
        <w:rPr>
          <w:rFonts w:ascii="Times New Roman" w:hAnsi="Times New Roman"/>
          <w:sz w:val="24"/>
          <w:szCs w:val="24"/>
        </w:rPr>
        <w:t>üldmäärus</w:t>
      </w:r>
      <w:proofErr w:type="spellEnd"/>
      <w:r w:rsidRPr="00AF6307" w:rsidR="00F5505C">
        <w:rPr>
          <w:rFonts w:ascii="Times New Roman" w:hAnsi="Times New Roman"/>
          <w:sz w:val="24"/>
          <w:szCs w:val="24"/>
        </w:rPr>
        <w:t>) (ELT L</w:t>
      </w:r>
      <w:r w:rsidR="00B67E06">
        <w:rPr>
          <w:rFonts w:ascii="Times New Roman" w:hAnsi="Times New Roman"/>
          <w:sz w:val="24"/>
          <w:szCs w:val="24"/>
        </w:rPr>
        <w:t xml:space="preserve"> </w:t>
      </w:r>
      <w:r w:rsidRPr="00AF6307" w:rsidR="00F5505C">
        <w:rPr>
          <w:rFonts w:ascii="Times New Roman" w:hAnsi="Times New Roman"/>
          <w:sz w:val="24"/>
          <w:szCs w:val="24"/>
        </w:rPr>
        <w:t>119, 04.05.2016, lk</w:t>
      </w:r>
      <w:r w:rsidR="00B67E06">
        <w:rPr>
          <w:rFonts w:ascii="Times New Roman" w:hAnsi="Times New Roman"/>
          <w:sz w:val="24"/>
          <w:szCs w:val="24"/>
        </w:rPr>
        <w:t xml:space="preserve"> </w:t>
      </w:r>
      <w:r w:rsidRPr="00AF6307" w:rsidR="00F5505C">
        <w:rPr>
          <w:rFonts w:ascii="Times New Roman" w:hAnsi="Times New Roman"/>
          <w:sz w:val="24"/>
          <w:szCs w:val="24"/>
        </w:rPr>
        <w:t>1–88)</w:t>
      </w:r>
      <w:r w:rsidRPr="00AF6307" w:rsidR="00F5505C">
        <w:rPr>
          <w:rStyle w:val="Allmrkuseviide"/>
          <w:rFonts w:ascii="Times New Roman" w:hAnsi="Times New Roman"/>
          <w:sz w:val="24"/>
          <w:szCs w:val="24"/>
        </w:rPr>
        <w:footnoteReference w:id="77"/>
      </w:r>
      <w:r w:rsidRPr="00AF6307" w:rsidR="00AD38F4">
        <w:rPr>
          <w:rFonts w:ascii="Times New Roman" w:hAnsi="Times New Roman"/>
          <w:sz w:val="24"/>
          <w:szCs w:val="24"/>
        </w:rPr>
        <w:t xml:space="preserve"> sätestatut (seoses isikuandmete töötlemisega).</w:t>
      </w:r>
    </w:p>
    <w:p w:rsidRPr="00AF6307" w:rsidR="00597609" w:rsidP="00AF6307" w:rsidRDefault="00597609" w14:paraId="5BE3A22B" w14:textId="77777777">
      <w:pPr>
        <w:spacing w:after="0" w:line="240" w:lineRule="auto"/>
        <w:contextualSpacing/>
        <w:jc w:val="both"/>
        <w:rPr>
          <w:rFonts w:ascii="Times New Roman" w:hAnsi="Times New Roman"/>
          <w:b/>
          <w:sz w:val="24"/>
          <w:szCs w:val="24"/>
        </w:rPr>
      </w:pPr>
    </w:p>
    <w:p w:rsidRPr="00AF6307" w:rsidR="00597609" w:rsidP="00AF6307" w:rsidRDefault="00597609" w14:paraId="5BE3A22C" w14:textId="77777777">
      <w:pPr>
        <w:spacing w:after="0" w:line="240" w:lineRule="auto"/>
        <w:contextualSpacing/>
        <w:jc w:val="both"/>
        <w:rPr>
          <w:rFonts w:ascii="Times New Roman" w:hAnsi="Times New Roman"/>
          <w:b/>
          <w:sz w:val="24"/>
          <w:szCs w:val="24"/>
        </w:rPr>
      </w:pPr>
      <w:commentRangeStart w:id="16"/>
      <w:r w:rsidRPr="00AF6307">
        <w:rPr>
          <w:rFonts w:ascii="Times New Roman" w:hAnsi="Times New Roman"/>
          <w:b/>
          <w:sz w:val="24"/>
          <w:szCs w:val="24"/>
        </w:rPr>
        <w:t>6. Seaduse mõju</w:t>
      </w:r>
      <w:commentRangeStart w:id="17"/>
      <w:r w:rsidRPr="00AF6307">
        <w:rPr>
          <w:rFonts w:ascii="Times New Roman" w:hAnsi="Times New Roman"/>
          <w:b/>
          <w:sz w:val="24"/>
          <w:szCs w:val="24"/>
        </w:rPr>
        <w:t>d</w:t>
      </w:r>
      <w:commentRangeEnd w:id="16"/>
      <w:r w:rsidR="009B3A65">
        <w:rPr>
          <w:rStyle w:val="Kommentaariviide"/>
        </w:rPr>
        <w:commentReference w:id="16"/>
      </w:r>
      <w:commentRangeEnd w:id="17"/>
      <w:r w:rsidR="00FE211E">
        <w:rPr>
          <w:rStyle w:val="Kommentaariviide"/>
        </w:rPr>
        <w:commentReference w:id="17"/>
      </w:r>
    </w:p>
    <w:p w:rsidR="00DF108F" w:rsidP="5320929D" w:rsidRDefault="00DF108F" w14:paraId="504702C2" w14:textId="77777777">
      <w:pPr>
        <w:spacing w:after="0" w:line="240" w:lineRule="auto"/>
        <w:contextualSpacing/>
        <w:jc w:val="both"/>
        <w:rPr>
          <w:rFonts w:ascii="Times New Roman" w:hAnsi="Times New Roman"/>
          <w:sz w:val="24"/>
          <w:szCs w:val="24"/>
        </w:rPr>
      </w:pPr>
    </w:p>
    <w:p w:rsidR="00AF6F7B" w:rsidP="5320929D" w:rsidRDefault="00246244" w14:paraId="62586BB7" w14:textId="17D48D8C">
      <w:pPr>
        <w:spacing w:after="0" w:line="240" w:lineRule="auto"/>
        <w:contextualSpacing/>
        <w:jc w:val="both"/>
        <w:rPr>
          <w:rFonts w:ascii="Times New Roman" w:hAnsi="Times New Roman"/>
          <w:sz w:val="24"/>
          <w:szCs w:val="24"/>
        </w:rPr>
      </w:pPr>
      <w:r w:rsidRPr="5320929D">
        <w:rPr>
          <w:rFonts w:ascii="Times New Roman" w:hAnsi="Times New Roman"/>
          <w:sz w:val="24"/>
          <w:szCs w:val="24"/>
        </w:rPr>
        <w:t>K</w:t>
      </w:r>
      <w:r w:rsidRPr="5320929D" w:rsidR="0028715E">
        <w:rPr>
          <w:rFonts w:ascii="Times New Roman" w:hAnsi="Times New Roman"/>
          <w:sz w:val="24"/>
          <w:szCs w:val="24"/>
        </w:rPr>
        <w:t xml:space="preserve">avandatud muudatused ei mõjuta </w:t>
      </w:r>
      <w:r w:rsidRPr="5320929D" w:rsidR="003D02BA">
        <w:rPr>
          <w:rFonts w:ascii="Times New Roman" w:hAnsi="Times New Roman"/>
          <w:sz w:val="24"/>
          <w:szCs w:val="24"/>
        </w:rPr>
        <w:t>keskkonda</w:t>
      </w:r>
      <w:r w:rsidRPr="5320929D" w:rsidR="009B4D35">
        <w:rPr>
          <w:rFonts w:ascii="Times New Roman" w:hAnsi="Times New Roman"/>
          <w:sz w:val="24"/>
          <w:szCs w:val="24"/>
        </w:rPr>
        <w:t>, majandust</w:t>
      </w:r>
      <w:r w:rsidRPr="5320929D" w:rsidR="003D02BA">
        <w:rPr>
          <w:rFonts w:ascii="Times New Roman" w:hAnsi="Times New Roman"/>
          <w:sz w:val="24"/>
          <w:szCs w:val="24"/>
        </w:rPr>
        <w:t xml:space="preserve"> ning </w:t>
      </w:r>
      <w:r w:rsidRPr="5320929D" w:rsidR="0028715E">
        <w:rPr>
          <w:rFonts w:ascii="Times New Roman" w:hAnsi="Times New Roman"/>
          <w:sz w:val="24"/>
          <w:szCs w:val="24"/>
        </w:rPr>
        <w:t>riigi julgeolekut</w:t>
      </w:r>
      <w:r w:rsidRPr="5320929D" w:rsidR="003D02BA">
        <w:rPr>
          <w:rFonts w:ascii="Times New Roman" w:hAnsi="Times New Roman"/>
          <w:sz w:val="24"/>
          <w:szCs w:val="24"/>
        </w:rPr>
        <w:t xml:space="preserve"> ja </w:t>
      </w:r>
      <w:r w:rsidRPr="5320929D" w:rsidR="0028715E">
        <w:rPr>
          <w:rFonts w:ascii="Times New Roman" w:hAnsi="Times New Roman"/>
          <w:sz w:val="24"/>
          <w:szCs w:val="24"/>
        </w:rPr>
        <w:t>välissuhteid.</w:t>
      </w:r>
    </w:p>
    <w:p w:rsidRPr="000820DF" w:rsidR="0075081B" w:rsidDel="00357576" w:rsidP="5320929D" w:rsidRDefault="0075081B" w14:paraId="151A0CC9" w14:textId="16DD4452">
      <w:pPr>
        <w:spacing w:after="0" w:line="240" w:lineRule="auto"/>
        <w:contextualSpacing/>
        <w:jc w:val="both"/>
        <w:rPr>
          <w:rFonts w:ascii="Times New Roman" w:hAnsi="Times New Roman"/>
          <w:sz w:val="24"/>
          <w:szCs w:val="24"/>
        </w:rPr>
      </w:pPr>
    </w:p>
    <w:p w:rsidRPr="00DF108F" w:rsidR="0075081B" w:rsidDel="00357576" w:rsidP="00EB0A39" w:rsidRDefault="575C6264" w14:paraId="6BCCA561" w14:textId="67251D9D">
      <w:pPr>
        <w:spacing w:after="0" w:line="240" w:lineRule="auto"/>
        <w:contextualSpacing/>
        <w:jc w:val="both"/>
        <w:rPr>
          <w:rFonts w:ascii="Times New Roman" w:hAnsi="Times New Roman" w:eastAsia="Times New Roman"/>
          <w:sz w:val="24"/>
          <w:szCs w:val="24"/>
        </w:rPr>
      </w:pPr>
      <w:r w:rsidRPr="00DF108F">
        <w:rPr>
          <w:rFonts w:ascii="Times New Roman" w:hAnsi="Times New Roman" w:eastAsia="Times New Roman"/>
          <w:b/>
          <w:bCs/>
          <w:sz w:val="24"/>
          <w:szCs w:val="24"/>
        </w:rPr>
        <w:t>6.1.</w:t>
      </w:r>
      <w:r w:rsidRPr="00DF108F">
        <w:rPr>
          <w:rFonts w:ascii="Times New Roman" w:hAnsi="Times New Roman" w:eastAsia="Times New Roman"/>
          <w:sz w:val="24"/>
          <w:szCs w:val="24"/>
        </w:rPr>
        <w:t xml:space="preserve"> </w:t>
      </w:r>
      <w:r w:rsidRPr="00DF108F">
        <w:rPr>
          <w:rFonts w:ascii="Times New Roman" w:hAnsi="Times New Roman" w:eastAsia="Times New Roman"/>
          <w:b/>
          <w:bCs/>
          <w:sz w:val="24"/>
          <w:szCs w:val="24"/>
        </w:rPr>
        <w:t xml:space="preserve">Kavandatav muudatus – </w:t>
      </w:r>
      <w:r w:rsidRPr="00DF108F">
        <w:rPr>
          <w:rFonts w:ascii="Times New Roman" w:hAnsi="Times New Roman" w:eastAsia="Times New Roman"/>
          <w:sz w:val="24"/>
          <w:szCs w:val="24"/>
        </w:rPr>
        <w:t>rahvaraamatukogude võrgu loomise põhimõtete ajakohastamine.</w:t>
      </w:r>
    </w:p>
    <w:p w:rsidRPr="00DF108F" w:rsidR="0075081B" w:rsidDel="00357576" w:rsidP="00EB0A39" w:rsidRDefault="0075081B" w14:paraId="7A22A692" w14:textId="0AB7C2B4">
      <w:pPr>
        <w:spacing w:after="0" w:line="240" w:lineRule="auto"/>
        <w:contextualSpacing/>
        <w:jc w:val="both"/>
        <w:rPr>
          <w:rFonts w:ascii="Times New Roman" w:hAnsi="Times New Roman" w:eastAsia="Times New Roman"/>
          <w:sz w:val="24"/>
          <w:szCs w:val="24"/>
        </w:rPr>
      </w:pPr>
    </w:p>
    <w:p w:rsidRPr="00DF108F" w:rsidR="0075081B" w:rsidDel="00357576" w:rsidP="00EB0A39" w:rsidRDefault="575C6264" w14:paraId="5D051B8F" w14:textId="720D76E5">
      <w:pPr>
        <w:spacing w:after="0" w:line="240" w:lineRule="auto"/>
        <w:contextualSpacing/>
        <w:jc w:val="both"/>
        <w:rPr>
          <w:rFonts w:ascii="Times New Roman" w:hAnsi="Times New Roman" w:eastAsia="Times New Roman"/>
          <w:sz w:val="24"/>
          <w:szCs w:val="24"/>
        </w:rPr>
      </w:pPr>
      <w:r w:rsidRPr="00DF108F">
        <w:rPr>
          <w:rFonts w:ascii="Times New Roman" w:hAnsi="Times New Roman" w:eastAsia="Times New Roman"/>
          <w:b/>
          <w:bCs/>
          <w:sz w:val="24"/>
          <w:szCs w:val="24"/>
        </w:rPr>
        <w:t>6.1.1.</w:t>
      </w:r>
      <w:r w:rsidRPr="00DF108F">
        <w:rPr>
          <w:rFonts w:ascii="Times New Roman" w:hAnsi="Times New Roman" w:eastAsia="Times New Roman"/>
          <w:sz w:val="24"/>
          <w:szCs w:val="24"/>
        </w:rPr>
        <w:t xml:space="preserve"> </w:t>
      </w:r>
      <w:r w:rsidRPr="00DF108F">
        <w:rPr>
          <w:rFonts w:ascii="Times New Roman" w:hAnsi="Times New Roman" w:eastAsia="Times New Roman"/>
          <w:b/>
          <w:bCs/>
          <w:sz w:val="24"/>
          <w:szCs w:val="24"/>
        </w:rPr>
        <w:t>Mõju regionaalarengule (regionaalpoliitika üldised eesmärgid)</w:t>
      </w:r>
    </w:p>
    <w:p w:rsidRPr="00DF108F" w:rsidR="0075081B" w:rsidDel="00357576" w:rsidP="00EB0A39" w:rsidRDefault="0075081B" w14:paraId="0264B753" w14:textId="18DA00E2">
      <w:pPr>
        <w:spacing w:after="0" w:line="240" w:lineRule="auto"/>
        <w:contextualSpacing/>
        <w:jc w:val="both"/>
        <w:rPr>
          <w:rFonts w:ascii="Times New Roman" w:hAnsi="Times New Roman" w:eastAsia="Times New Roman"/>
          <w:sz w:val="24"/>
          <w:szCs w:val="24"/>
        </w:rPr>
      </w:pPr>
    </w:p>
    <w:p w:rsidRPr="00DF108F" w:rsidR="0075081B" w:rsidDel="00357576" w:rsidP="00EB0A39" w:rsidRDefault="575C6264" w14:paraId="1D5761CB" w14:textId="7162E516">
      <w:pPr>
        <w:spacing w:after="0" w:line="240" w:lineRule="auto"/>
        <w:contextualSpacing/>
        <w:jc w:val="both"/>
        <w:rPr>
          <w:rFonts w:ascii="Times New Roman" w:hAnsi="Times New Roman" w:eastAsia="Times New Roman"/>
          <w:sz w:val="24"/>
          <w:szCs w:val="24"/>
        </w:rPr>
      </w:pPr>
      <w:r w:rsidRPr="00DF108F">
        <w:rPr>
          <w:rFonts w:ascii="Times New Roman" w:hAnsi="Times New Roman" w:eastAsia="Times New Roman"/>
          <w:b/>
          <w:bCs/>
          <w:sz w:val="24"/>
          <w:szCs w:val="24"/>
        </w:rPr>
        <w:t>6.1.1.1. Muudatusest mõjutatud sihtrühm – Eesti elanikkond</w:t>
      </w:r>
    </w:p>
    <w:p w:rsidRPr="00660AE1" w:rsidR="0075081B" w:rsidDel="00357576" w:rsidP="00EB0A39" w:rsidRDefault="575C6264" w14:paraId="5127DA3A" w14:textId="614FEDC0">
      <w:pPr>
        <w:spacing w:after="0" w:line="240" w:lineRule="auto"/>
        <w:contextualSpacing/>
        <w:jc w:val="both"/>
        <w:rPr>
          <w:rFonts w:ascii="Times New Roman" w:hAnsi="Times New Roman" w:eastAsia="Times New Roman"/>
          <w:sz w:val="24"/>
          <w:szCs w:val="24"/>
        </w:rPr>
      </w:pPr>
      <w:r w:rsidRPr="00660AE1">
        <w:rPr>
          <w:rFonts w:ascii="Times New Roman" w:hAnsi="Times New Roman" w:eastAsia="Times New Roman"/>
          <w:sz w:val="24"/>
          <w:szCs w:val="24"/>
        </w:rPr>
        <w:t>Eesti elanikkond, kes on rahvaraamatukogu registreeritud lugejad või registreerimata külastajad, kohalikud elanikud, kogukond.</w:t>
      </w:r>
    </w:p>
    <w:p w:rsidRPr="00117B37" w:rsidR="005C347F" w:rsidP="08DE6891" w:rsidRDefault="575C6264" w14:paraId="03992E12" w14:textId="53966A1C">
      <w:pPr>
        <w:spacing w:after="0" w:line="240" w:lineRule="auto"/>
        <w:contextualSpacing/>
        <w:jc w:val="both"/>
        <w:rPr>
          <w:rFonts w:ascii="Times New Roman" w:hAnsi="Times New Roman"/>
          <w:sz w:val="24"/>
          <w:szCs w:val="24"/>
        </w:rPr>
      </w:pPr>
      <w:r w:rsidRPr="00660AE1">
        <w:rPr>
          <w:rFonts w:ascii="Times New Roman" w:hAnsi="Times New Roman" w:eastAsia="Times New Roman"/>
          <w:sz w:val="24"/>
          <w:szCs w:val="24"/>
        </w:rPr>
        <w:t>Eesti elanike üldarv 2024. a 1. jaanuari seisuga oli 1 374 687</w:t>
      </w:r>
      <w:r w:rsidRPr="00660AE1">
        <w:rPr>
          <w:rFonts w:ascii="Times New Roman" w:hAnsi="Times New Roman" w:eastAsia="Times New Roman"/>
          <w:sz w:val="24"/>
          <w:szCs w:val="24"/>
          <w:vertAlign w:val="superscript"/>
        </w:rPr>
        <w:t>61</w:t>
      </w:r>
      <w:r w:rsidRPr="00660AE1">
        <w:rPr>
          <w:rFonts w:ascii="Times New Roman" w:hAnsi="Times New Roman" w:eastAsia="Times New Roman"/>
          <w:sz w:val="24"/>
          <w:szCs w:val="24"/>
        </w:rPr>
        <w:t>. Kuna rahvaraamatukogude korraldus mõjutab otseselt rahvaraamatukogu teenuse kättesaadavust ja kvaliteeti, puudutab enamik eelnõus kirjeldatud muudatustest vähemal või rohkemal määral raamatukogude lugejaid, keda 2023. aastal oli 357 900</w:t>
      </w:r>
      <w:r w:rsidRPr="00660AE1" w:rsidR="001952A3">
        <w:rPr>
          <w:rStyle w:val="Allmrkuseviide"/>
          <w:rFonts w:ascii="Times New Roman" w:hAnsi="Times New Roman"/>
          <w:sz w:val="24"/>
          <w:szCs w:val="24"/>
        </w:rPr>
        <w:footnoteReference w:id="78"/>
      </w:r>
      <w:r w:rsidRPr="00660AE1" w:rsidR="005C347F">
        <w:rPr>
          <w:rFonts w:ascii="Times New Roman" w:hAnsi="Times New Roman"/>
          <w:sz w:val="24"/>
          <w:szCs w:val="24"/>
        </w:rPr>
        <w:t xml:space="preserve">. </w:t>
      </w:r>
      <w:r w:rsidRPr="005E63B8" w:rsidR="005C347F">
        <w:rPr>
          <w:rFonts w:ascii="Times New Roman" w:hAnsi="Times New Roman"/>
          <w:sz w:val="24"/>
          <w:szCs w:val="24"/>
        </w:rPr>
        <w:t>2018. aastal AS-i EMOR koostatud muuseumide ja raamatukogude külastajate ja mittekülastajate uuringu tulemused näitasid, et raamatukogukülastajate osakaal võib ulatuda koguni 50%-</w:t>
      </w:r>
      <w:proofErr w:type="spellStart"/>
      <w:r w:rsidRPr="005E63B8" w:rsidR="005C347F">
        <w:rPr>
          <w:rFonts w:ascii="Times New Roman" w:hAnsi="Times New Roman"/>
          <w:sz w:val="24"/>
          <w:szCs w:val="24"/>
        </w:rPr>
        <w:t>ni</w:t>
      </w:r>
      <w:proofErr w:type="spellEnd"/>
      <w:r w:rsidRPr="005E63B8" w:rsidR="005C347F">
        <w:rPr>
          <w:rFonts w:ascii="Times New Roman" w:hAnsi="Times New Roman"/>
          <w:sz w:val="24"/>
          <w:szCs w:val="24"/>
        </w:rPr>
        <w:t xml:space="preserve"> Eesti elanikkonnast, kusjuures 22% eestimaalastest plaanis raamatukogukülastuste arvu suurendada ja vaid 32% ei plaaninud järgmise aasta jooksul üldse raamatukokku minna. Statistikaameti uuringu andmetel oli 2020. aastal raamatukogu külastanud isikute osatähtsus vähemalt 15-aastaste hulgas 32,2%, kellest sagedasti ehk 7–12 korda külastas raamatukogu 8%.</w:t>
      </w:r>
      <w:r w:rsidRPr="005E63B8" w:rsidR="00111D4A">
        <w:rPr>
          <w:rStyle w:val="Allmrkuseviide"/>
          <w:rFonts w:ascii="Times New Roman" w:hAnsi="Times New Roman"/>
          <w:sz w:val="24"/>
          <w:szCs w:val="24"/>
        </w:rPr>
        <w:footnoteReference w:id="79"/>
      </w:r>
      <w:r w:rsidRPr="005E63B8" w:rsidR="005C347F">
        <w:rPr>
          <w:rFonts w:ascii="Times New Roman" w:hAnsi="Times New Roman"/>
          <w:sz w:val="24"/>
          <w:szCs w:val="24"/>
        </w:rPr>
        <w:t xml:space="preserve"> Nimetatud uuringud ei käsitle alla 15-aastaste raamatukogukülastusi, kelleks on peamiselt õppivad lapsed ja noored või rääkima ja lugema õppivad lapsed. 2024. a on 7-26 aastaste noorte osatähtsus rahvastikust 21,3% ning nende koguarv 293 021</w:t>
      </w:r>
      <w:r w:rsidRPr="005E63B8" w:rsidDel="005C347F" w:rsidR="005C347F">
        <w:rPr>
          <w:rFonts w:ascii="Times New Roman" w:hAnsi="Times New Roman"/>
          <w:sz w:val="24"/>
          <w:szCs w:val="24"/>
        </w:rPr>
        <w:t>￼</w:t>
      </w:r>
      <w:r w:rsidRPr="005E63B8" w:rsidR="005C347F">
        <w:rPr>
          <w:rFonts w:ascii="Times New Roman" w:hAnsi="Times New Roman"/>
          <w:sz w:val="24"/>
          <w:szCs w:val="24"/>
        </w:rPr>
        <w:t xml:space="preserve">. Kuigi rahvaraamatukogude teenuseid võiks põhimõtteliselt kasutada </w:t>
      </w:r>
      <w:r w:rsidRPr="00117B37" w:rsidR="005C347F">
        <w:rPr>
          <w:rFonts w:ascii="Times New Roman" w:hAnsi="Times New Roman"/>
          <w:sz w:val="24"/>
          <w:szCs w:val="24"/>
        </w:rPr>
        <w:t>pea kogu Eesti elanikkond, võib seniste külastuste põhjal järeldada, et raamatukoguvõrgu korraldus läheb eriliselt korda keskmise suurusega osale kogu kõnealusest sihtrühmast.</w:t>
      </w:r>
      <w:r w:rsidRPr="00117B37" w:rsidR="005C347F">
        <w:rPr>
          <w:rStyle w:val="Allmrkuseviide"/>
          <w:rFonts w:ascii="Times New Roman" w:hAnsi="Times New Roman"/>
          <w:sz w:val="24"/>
          <w:szCs w:val="24"/>
        </w:rPr>
        <w:footnoteReference w:id="80"/>
      </w:r>
      <w:r w:rsidRPr="00117B37" w:rsidR="005C347F">
        <w:rPr>
          <w:rFonts w:ascii="Times New Roman" w:hAnsi="Times New Roman"/>
          <w:sz w:val="24"/>
          <w:szCs w:val="24"/>
        </w:rPr>
        <w:t xml:space="preserve">. </w:t>
      </w:r>
      <w:commentRangeStart w:id="18"/>
      <w:r w:rsidRPr="00117B37" w:rsidR="005C347F">
        <w:rPr>
          <w:rFonts w:ascii="Times New Roman" w:hAnsi="Times New Roman"/>
          <w:sz w:val="24"/>
          <w:szCs w:val="24"/>
        </w:rPr>
        <w:t>Kuigi rahvaraamatukogude teenuseid võiks põhimõtteliselt kasutada pea kogu Eesti elanikkond, võib seniste külastuste põhjal järeldada, et raamatukoguvõrgu korraldus läheb eriliselt korda keskmise suurusega osale kogu kõnealusest sihtrühmast.</w:t>
      </w:r>
      <w:commentRangeEnd w:id="18"/>
      <w:r w:rsidR="00930BAA">
        <w:rPr>
          <w:rStyle w:val="Kommentaariviide"/>
        </w:rPr>
        <w:commentReference w:id="18"/>
      </w:r>
    </w:p>
    <w:p w:rsidRPr="00117B37" w:rsidR="00690682" w:rsidP="00AF6307" w:rsidRDefault="00690682" w14:paraId="12EF64F7" w14:textId="77777777">
      <w:pPr>
        <w:spacing w:after="0" w:line="240" w:lineRule="auto"/>
        <w:contextualSpacing/>
        <w:jc w:val="both"/>
        <w:rPr>
          <w:rFonts w:ascii="Times New Roman" w:hAnsi="Times New Roman"/>
          <w:sz w:val="24"/>
          <w:szCs w:val="24"/>
        </w:rPr>
      </w:pPr>
    </w:p>
    <w:p w:rsidRPr="00117B37" w:rsidR="2F9F558E" w:rsidP="32A6F821" w:rsidRDefault="2F9F558E" w14:paraId="335C7503" w14:textId="64C41AF1">
      <w:pPr>
        <w:spacing w:after="0" w:line="240" w:lineRule="auto"/>
        <w:contextualSpacing/>
        <w:jc w:val="both"/>
        <w:rPr>
          <w:rFonts w:ascii="Times New Roman" w:hAnsi="Times New Roman"/>
          <w:b/>
          <w:bCs/>
          <w:sz w:val="24"/>
          <w:szCs w:val="24"/>
        </w:rPr>
      </w:pPr>
      <w:r w:rsidRPr="00117B37">
        <w:rPr>
          <w:rFonts w:ascii="Times New Roman" w:hAnsi="Times New Roman"/>
          <w:b/>
          <w:bCs/>
          <w:sz w:val="24"/>
          <w:szCs w:val="24"/>
        </w:rPr>
        <w:t>6.1.</w:t>
      </w:r>
      <w:r w:rsidRPr="00117B37" w:rsidR="396BFCE1">
        <w:rPr>
          <w:rFonts w:ascii="Times New Roman" w:hAnsi="Times New Roman"/>
          <w:b/>
          <w:bCs/>
          <w:sz w:val="24"/>
          <w:szCs w:val="24"/>
        </w:rPr>
        <w:t>1.</w:t>
      </w:r>
      <w:r w:rsidRPr="00117B37" w:rsidR="7E883EBD">
        <w:rPr>
          <w:rFonts w:ascii="Times New Roman" w:hAnsi="Times New Roman"/>
          <w:b/>
          <w:bCs/>
          <w:sz w:val="24"/>
          <w:szCs w:val="24"/>
        </w:rPr>
        <w:t>2.</w:t>
      </w:r>
      <w:r w:rsidRPr="00117B37" w:rsidR="6424B321">
        <w:rPr>
          <w:rFonts w:ascii="Times New Roman" w:hAnsi="Times New Roman"/>
          <w:b/>
          <w:bCs/>
          <w:sz w:val="24"/>
          <w:szCs w:val="24"/>
        </w:rPr>
        <w:t xml:space="preserve"> </w:t>
      </w:r>
      <w:r w:rsidRPr="00117B37" w:rsidR="482ACE12">
        <w:rPr>
          <w:rFonts w:ascii="Times New Roman" w:hAnsi="Times New Roman"/>
          <w:b/>
          <w:bCs/>
          <w:sz w:val="24"/>
          <w:szCs w:val="24"/>
        </w:rPr>
        <w:t>Avalduva mõju kirjeldus sihtrühmale ja järeldus olulisuse kohta</w:t>
      </w:r>
    </w:p>
    <w:p w:rsidRPr="00117B37" w:rsidR="00DC1871" w:rsidP="00DC1871" w:rsidRDefault="00DC1871" w14:paraId="7F166943" w14:textId="63B17CC6">
      <w:pPr>
        <w:spacing w:after="0" w:line="240" w:lineRule="auto"/>
        <w:contextualSpacing/>
        <w:jc w:val="both"/>
        <w:rPr>
          <w:rFonts w:ascii="Times New Roman" w:hAnsi="Times New Roman"/>
          <w:sz w:val="24"/>
          <w:szCs w:val="24"/>
        </w:rPr>
      </w:pPr>
      <w:r w:rsidRPr="00117B37">
        <w:rPr>
          <w:rFonts w:ascii="Times New Roman" w:hAnsi="Times New Roman"/>
          <w:sz w:val="24"/>
          <w:szCs w:val="24"/>
        </w:rPr>
        <w:t xml:space="preserve">Kavandatavad muudatused mõjutavad positiivselt </w:t>
      </w:r>
      <w:r w:rsidRPr="00117B37" w:rsidR="5A125595">
        <w:rPr>
          <w:rFonts w:ascii="Times New Roman" w:hAnsi="Times New Roman"/>
          <w:sz w:val="24"/>
          <w:szCs w:val="24"/>
        </w:rPr>
        <w:t>kohalik</w:t>
      </w:r>
      <w:r w:rsidRPr="00117B37" w:rsidR="7699C822">
        <w:rPr>
          <w:rFonts w:ascii="Times New Roman" w:hAnsi="Times New Roman"/>
          <w:sz w:val="24"/>
          <w:szCs w:val="24"/>
        </w:rPr>
        <w:t>u</w:t>
      </w:r>
      <w:r w:rsidRPr="00117B37" w:rsidR="5A125595">
        <w:rPr>
          <w:rFonts w:ascii="Times New Roman" w:hAnsi="Times New Roman"/>
          <w:sz w:val="24"/>
          <w:szCs w:val="24"/>
        </w:rPr>
        <w:t xml:space="preserve"> omavalitsuse asutuste korraldusele.</w:t>
      </w:r>
      <w:r w:rsidRPr="00117B37" w:rsidR="58C48E47">
        <w:rPr>
          <w:rFonts w:ascii="Times New Roman" w:hAnsi="Times New Roman"/>
          <w:sz w:val="24"/>
          <w:szCs w:val="24"/>
        </w:rPr>
        <w:t xml:space="preserve"> </w:t>
      </w:r>
      <w:r w:rsidRPr="00117B37">
        <w:rPr>
          <w:rFonts w:ascii="Times New Roman" w:hAnsi="Times New Roman"/>
          <w:sz w:val="24"/>
          <w:szCs w:val="24"/>
        </w:rPr>
        <w:t>rahvaraamatukogude külastajatele, mittekülastajatele, kohalikele elanikele ja kogukonnale tervikuna</w:t>
      </w:r>
      <w:r w:rsidRPr="00117B37" w:rsidR="48EA3516">
        <w:rPr>
          <w:rFonts w:ascii="Times New Roman" w:hAnsi="Times New Roman"/>
          <w:sz w:val="24"/>
          <w:szCs w:val="24"/>
        </w:rPr>
        <w:t>.</w:t>
      </w:r>
      <w:r w:rsidRPr="00117B37" w:rsidR="49BA22F5">
        <w:rPr>
          <w:rFonts w:ascii="Times New Roman" w:hAnsi="Times New Roman"/>
          <w:sz w:val="24"/>
          <w:szCs w:val="24"/>
        </w:rPr>
        <w:t xml:space="preserve"> </w:t>
      </w:r>
      <w:r w:rsidRPr="00117B37" w:rsidR="3E06969B">
        <w:rPr>
          <w:rFonts w:ascii="Times New Roman" w:hAnsi="Times New Roman"/>
          <w:sz w:val="24"/>
          <w:szCs w:val="24"/>
        </w:rPr>
        <w:t>P</w:t>
      </w:r>
      <w:r w:rsidRPr="00117B37">
        <w:rPr>
          <w:rFonts w:ascii="Times New Roman" w:hAnsi="Times New Roman"/>
          <w:sz w:val="24"/>
          <w:szCs w:val="24"/>
        </w:rPr>
        <w:t>aindlikult korraldatud ja elanike arvu, paikkonna asustustihedust</w:t>
      </w:r>
      <w:r w:rsidRPr="00117B37" w:rsidR="47E3B9B9">
        <w:rPr>
          <w:rFonts w:ascii="Times New Roman" w:hAnsi="Times New Roman"/>
          <w:sz w:val="24"/>
          <w:szCs w:val="24"/>
        </w:rPr>
        <w:t>,</w:t>
      </w:r>
      <w:r w:rsidRPr="00117B37" w:rsidR="008E3DBD">
        <w:rPr>
          <w:rFonts w:ascii="Times New Roman" w:hAnsi="Times New Roman"/>
          <w:sz w:val="24"/>
          <w:szCs w:val="24"/>
        </w:rPr>
        <w:t>-</w:t>
      </w:r>
      <w:r w:rsidRPr="00117B37">
        <w:rPr>
          <w:rFonts w:ascii="Times New Roman" w:hAnsi="Times New Roman"/>
          <w:sz w:val="24"/>
          <w:szCs w:val="24"/>
        </w:rPr>
        <w:t xml:space="preserve">struktuuri ning elanike vajadusi arvestav rahvaraamatukogu võrgu korraldus </w:t>
      </w:r>
      <w:r w:rsidRPr="00117B37" w:rsidR="4313BA63">
        <w:rPr>
          <w:rFonts w:ascii="Times New Roman" w:hAnsi="Times New Roman"/>
          <w:sz w:val="24"/>
          <w:szCs w:val="24"/>
        </w:rPr>
        <w:t>toeta</w:t>
      </w:r>
      <w:r w:rsidRPr="00117B37" w:rsidR="580D5992">
        <w:rPr>
          <w:rFonts w:ascii="Times New Roman" w:hAnsi="Times New Roman"/>
          <w:sz w:val="24"/>
          <w:szCs w:val="24"/>
        </w:rPr>
        <w:t>b</w:t>
      </w:r>
      <w:r w:rsidRPr="00117B37">
        <w:rPr>
          <w:rFonts w:ascii="Times New Roman" w:hAnsi="Times New Roman"/>
          <w:sz w:val="24"/>
          <w:szCs w:val="24"/>
        </w:rPr>
        <w:t xml:space="preserve"> kogukonnaliikmete informeeritust, tööelu, igapäevast suhtlust riigiga, huvitegevust, õpinguid, sotsiaalset kaasatust, </w:t>
      </w:r>
      <w:r w:rsidRPr="00117B37">
        <w:rPr>
          <w:rFonts w:ascii="Times New Roman" w:hAnsi="Times New Roman"/>
          <w:sz w:val="24"/>
          <w:szCs w:val="24"/>
        </w:rPr>
        <w:t>kogukonna sidusust ja uute kogukonnaliikmete kogukonda sisseelamist. Kohalike elanike vajaduste hindamisel arvestatakse näiteks olulisemaid liikumisteid, ühistranspordi korraldust. Elanike vajadusi selgitatakse välja nii raamatukogu nõukogu kaudu kui ka laiemat kaasamist kasutades.</w:t>
      </w:r>
    </w:p>
    <w:p w:rsidRPr="00117B37" w:rsidR="00DC1871" w:rsidP="00DC1871" w:rsidRDefault="00DC1871" w14:paraId="19D12A26" w14:textId="77777777">
      <w:pPr>
        <w:spacing w:after="0" w:line="240" w:lineRule="auto"/>
        <w:contextualSpacing/>
        <w:jc w:val="both"/>
        <w:rPr>
          <w:rFonts w:ascii="Times New Roman" w:hAnsi="Times New Roman"/>
          <w:sz w:val="24"/>
          <w:szCs w:val="24"/>
        </w:rPr>
      </w:pPr>
    </w:p>
    <w:p w:rsidRPr="00117B37" w:rsidR="00DC1871" w:rsidP="00DC1871" w:rsidRDefault="00DC1871" w14:paraId="084AC28F" w14:textId="2B0CA5ED">
      <w:pPr>
        <w:spacing w:after="0" w:line="240" w:lineRule="auto"/>
        <w:contextualSpacing/>
        <w:jc w:val="both"/>
        <w:rPr>
          <w:rFonts w:ascii="Times New Roman" w:hAnsi="Times New Roman"/>
          <w:sz w:val="24"/>
          <w:szCs w:val="24"/>
        </w:rPr>
      </w:pPr>
      <w:r w:rsidRPr="00117B37">
        <w:rPr>
          <w:rFonts w:ascii="Times New Roman" w:hAnsi="Times New Roman"/>
          <w:sz w:val="24"/>
          <w:szCs w:val="24"/>
        </w:rPr>
        <w:t xml:space="preserve">Kuna rahvaraamatukogude võrgu loomise põhimõtted on seaduses sätestatud eesmärgiga hoida rahvaraamatukogude teenused kõikidele Eesti inimestele mõistlikul määral kättesaadavana, aitavad kavandatavad muudatused kaasa inimeste põhivajaduste ja hea elukvaliteedi tagatusele igas Eesti paigas ning omavad sihtrühmale positiivset mõju. </w:t>
      </w:r>
      <w:r w:rsidRPr="00117B37" w:rsidR="00632E43">
        <w:rPr>
          <w:rFonts w:ascii="Times New Roman" w:hAnsi="Times New Roman"/>
          <w:sz w:val="24"/>
          <w:szCs w:val="24"/>
        </w:rPr>
        <w:t xml:space="preserve">Kuigi teenuse kättesaadavus peab olema tagatud, võivad üksikud struktuurimuudatused (nt harukogu asendamine teeninduspunktiga) tekitada </w:t>
      </w:r>
      <w:r w:rsidRPr="00117B37" w:rsidR="28709B95">
        <w:rPr>
          <w:rFonts w:ascii="Times New Roman" w:hAnsi="Times New Roman"/>
          <w:sz w:val="24"/>
          <w:szCs w:val="24"/>
        </w:rPr>
        <w:t xml:space="preserve">mõnedele </w:t>
      </w:r>
      <w:r w:rsidRPr="00117B37" w:rsidR="00632E43">
        <w:rPr>
          <w:rFonts w:ascii="Times New Roman" w:hAnsi="Times New Roman"/>
          <w:sz w:val="24"/>
          <w:szCs w:val="24"/>
        </w:rPr>
        <w:t xml:space="preserve">elanikele kohanemisraskusi või taju teenuse kvaliteedi langusest. </w:t>
      </w:r>
      <w:r w:rsidRPr="00117B37">
        <w:rPr>
          <w:rFonts w:ascii="Times New Roman" w:hAnsi="Times New Roman"/>
          <w:sz w:val="24"/>
          <w:szCs w:val="24"/>
        </w:rPr>
        <w:t>Kuivõrd eelnõu kavandatakse eesmärgiga uuendada tänaseks selgelt ebamõistlikuks muutunud rahvaraamatukogude võrgu loomise põhimõtteid ja sihiks ei ole seejuures praktikas toimivat rahvaraamatukogude võrku märkimisväärsel määral ümber kujundada, ei kaasne elanikele negatiivseid mõjusid. Raamatukoguteenusele ligipääs ja kättesaadavus tuleb seaduse nõuete kohaselt tagada mistahes raamatukoguvõrgu lahenduse korral.</w:t>
      </w:r>
    </w:p>
    <w:p w:rsidRPr="00117B37" w:rsidR="00BF354C" w:rsidP="00AF6307" w:rsidRDefault="00BF354C" w14:paraId="1D87C073" w14:textId="77777777">
      <w:pPr>
        <w:spacing w:after="0" w:line="240" w:lineRule="auto"/>
        <w:contextualSpacing/>
        <w:jc w:val="both"/>
        <w:rPr>
          <w:rFonts w:ascii="Times New Roman" w:hAnsi="Times New Roman"/>
          <w:sz w:val="24"/>
          <w:szCs w:val="24"/>
        </w:rPr>
      </w:pPr>
    </w:p>
    <w:p w:rsidRPr="00D057B4" w:rsidR="00F064C8" w:rsidP="00F064C8" w:rsidRDefault="00F064C8" w14:paraId="1361E804" w14:textId="77777777">
      <w:pPr>
        <w:spacing w:after="0" w:line="240" w:lineRule="auto"/>
        <w:contextualSpacing/>
        <w:jc w:val="both"/>
        <w:rPr>
          <w:rFonts w:ascii="Times New Roman" w:hAnsi="Times New Roman"/>
          <w:b/>
          <w:bCs/>
          <w:sz w:val="24"/>
          <w:szCs w:val="24"/>
        </w:rPr>
      </w:pPr>
      <w:r>
        <w:rPr>
          <w:rFonts w:ascii="Times New Roman" w:hAnsi="Times New Roman"/>
          <w:b/>
          <w:bCs/>
          <w:sz w:val="24"/>
          <w:szCs w:val="24"/>
        </w:rPr>
        <w:t xml:space="preserve">6.1.2. </w:t>
      </w:r>
      <w:r w:rsidRPr="00496599">
        <w:rPr>
          <w:rFonts w:ascii="Times New Roman" w:hAnsi="Times New Roman"/>
          <w:b/>
          <w:bCs/>
          <w:sz w:val="24"/>
          <w:szCs w:val="24"/>
        </w:rPr>
        <w:t>Mõju riigiasutuste ja kohaliku omavalitsuse asutuste korraldusele, kuludele ja tuludele (asutuste korraldus)</w:t>
      </w:r>
    </w:p>
    <w:p w:rsidR="00F064C8" w:rsidP="00F064C8" w:rsidRDefault="00F064C8" w14:paraId="2E0EA9FC" w14:textId="77777777">
      <w:pPr>
        <w:spacing w:after="0" w:line="240" w:lineRule="auto"/>
        <w:contextualSpacing/>
        <w:jc w:val="both"/>
        <w:rPr>
          <w:rFonts w:ascii="Times New Roman" w:hAnsi="Times New Roman"/>
          <w:sz w:val="24"/>
          <w:szCs w:val="24"/>
        </w:rPr>
      </w:pPr>
    </w:p>
    <w:p w:rsidRPr="00D91603" w:rsidR="00F064C8" w:rsidP="00D91603" w:rsidRDefault="00F064C8" w14:paraId="039BFBCC"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6.1.2.1. Muudatusest mõjutatud sihtrühm - kohalikud omavalitsused ja rahvaraamatukogud</w:t>
      </w:r>
    </w:p>
    <w:p w:rsidRPr="00AB795A" w:rsidR="004C0AAD" w:rsidP="004C0AAD" w:rsidRDefault="00B4526A" w14:paraId="31BB3666" w14:textId="00D2CBB1">
      <w:pPr>
        <w:spacing w:after="0" w:line="240" w:lineRule="auto"/>
        <w:contextualSpacing/>
        <w:jc w:val="both"/>
        <w:rPr>
          <w:rFonts w:ascii="Times New Roman" w:hAnsi="Times New Roman"/>
          <w:sz w:val="24"/>
          <w:szCs w:val="24"/>
        </w:rPr>
      </w:pPr>
      <w:r w:rsidRPr="6932E20E">
        <w:rPr>
          <w:rFonts w:ascii="Times New Roman" w:hAnsi="Times New Roman"/>
          <w:sz w:val="24"/>
          <w:szCs w:val="24"/>
        </w:rPr>
        <w:t>202</w:t>
      </w:r>
      <w:r w:rsidRPr="6932E20E" w:rsidR="00C67289">
        <w:rPr>
          <w:rFonts w:ascii="Times New Roman" w:hAnsi="Times New Roman"/>
          <w:sz w:val="24"/>
          <w:szCs w:val="24"/>
        </w:rPr>
        <w:t>5</w:t>
      </w:r>
      <w:r w:rsidRPr="6932E20E" w:rsidR="004C0AAD">
        <w:rPr>
          <w:rFonts w:ascii="Times New Roman" w:hAnsi="Times New Roman"/>
          <w:sz w:val="24"/>
          <w:szCs w:val="24"/>
        </w:rPr>
        <w:t>. aasta 1</w:t>
      </w:r>
      <w:r w:rsidRPr="6932E20E" w:rsidR="00C67289">
        <w:rPr>
          <w:rFonts w:ascii="Times New Roman" w:hAnsi="Times New Roman"/>
          <w:sz w:val="24"/>
          <w:szCs w:val="24"/>
        </w:rPr>
        <w:t>4</w:t>
      </w:r>
      <w:r w:rsidRPr="6932E20E" w:rsidR="004C0AAD">
        <w:rPr>
          <w:rFonts w:ascii="Times New Roman" w:hAnsi="Times New Roman"/>
          <w:sz w:val="24"/>
          <w:szCs w:val="24"/>
        </w:rPr>
        <w:t xml:space="preserve">. </w:t>
      </w:r>
      <w:r w:rsidRPr="6932E20E" w:rsidR="00C67289">
        <w:rPr>
          <w:rFonts w:ascii="Times New Roman" w:hAnsi="Times New Roman"/>
          <w:sz w:val="24"/>
          <w:szCs w:val="24"/>
        </w:rPr>
        <w:t>aprilli</w:t>
      </w:r>
      <w:r w:rsidRPr="6932E20E" w:rsidR="004C0AAD">
        <w:rPr>
          <w:rFonts w:ascii="Times New Roman" w:hAnsi="Times New Roman"/>
          <w:sz w:val="24"/>
          <w:szCs w:val="24"/>
        </w:rPr>
        <w:t xml:space="preserve"> seisuga oli Eestis </w:t>
      </w:r>
      <w:r w:rsidRPr="6932E20E" w:rsidR="00F2034E">
        <w:rPr>
          <w:rFonts w:ascii="Times New Roman" w:hAnsi="Times New Roman"/>
          <w:sz w:val="24"/>
          <w:szCs w:val="24"/>
        </w:rPr>
        <w:t>1 7</w:t>
      </w:r>
      <w:r w:rsidRPr="6932E20E" w:rsidR="000226E4">
        <w:rPr>
          <w:rFonts w:ascii="Times New Roman" w:hAnsi="Times New Roman"/>
          <w:sz w:val="24"/>
          <w:szCs w:val="24"/>
        </w:rPr>
        <w:t>69</w:t>
      </w:r>
      <w:r w:rsidRPr="6932E20E" w:rsidR="004C0AAD">
        <w:rPr>
          <w:rFonts w:ascii="Times New Roman" w:hAnsi="Times New Roman"/>
          <w:sz w:val="24"/>
          <w:szCs w:val="24"/>
        </w:rPr>
        <w:t xml:space="preserve"> riigi- ja kohaliku omavalitsuse asutust ning </w:t>
      </w:r>
      <w:r w:rsidRPr="6932E20E" w:rsidR="00E90651">
        <w:rPr>
          <w:rFonts w:ascii="Times New Roman" w:hAnsi="Times New Roman"/>
          <w:sz w:val="24"/>
          <w:szCs w:val="24"/>
        </w:rPr>
        <w:t xml:space="preserve">22 </w:t>
      </w:r>
      <w:r w:rsidRPr="6932E20E" w:rsidR="62CBD0DA">
        <w:rPr>
          <w:rFonts w:ascii="Times New Roman" w:hAnsi="Times New Roman"/>
          <w:sz w:val="24"/>
          <w:szCs w:val="24"/>
        </w:rPr>
        <w:t>806</w:t>
      </w:r>
      <w:r w:rsidRPr="6932E20E" w:rsidR="34EC4C6F">
        <w:rPr>
          <w:rFonts w:ascii="Times New Roman" w:hAnsi="Times New Roman"/>
          <w:sz w:val="24"/>
          <w:szCs w:val="24"/>
        </w:rPr>
        <w:t> mittetulundusühingut</w:t>
      </w:r>
      <w:r w:rsidRPr="6932E20E" w:rsidR="4A47F652">
        <w:rPr>
          <w:rFonts w:ascii="Times New Roman" w:hAnsi="Times New Roman"/>
          <w:sz w:val="24"/>
          <w:szCs w:val="24"/>
        </w:rPr>
        <w:t xml:space="preserve"> </w:t>
      </w:r>
      <w:r w:rsidR="00B671EC">
        <w:rPr>
          <w:rStyle w:val="Allmrkuseviide"/>
          <w:rFonts w:ascii="Times New Roman" w:hAnsi="Times New Roman"/>
          <w:sz w:val="24"/>
          <w:szCs w:val="24"/>
        </w:rPr>
        <w:footnoteReference w:id="81"/>
      </w:r>
      <w:r w:rsidRPr="6932E20E" w:rsidR="34EC4C6F">
        <w:rPr>
          <w:rFonts w:ascii="Times New Roman" w:hAnsi="Times New Roman"/>
          <w:sz w:val="24"/>
          <w:szCs w:val="24"/>
        </w:rPr>
        <w:t>.</w:t>
      </w:r>
      <w:r w:rsidRPr="6932E20E" w:rsidR="004C0AAD">
        <w:rPr>
          <w:rFonts w:ascii="Times New Roman" w:hAnsi="Times New Roman"/>
          <w:sz w:val="24"/>
          <w:szCs w:val="24"/>
        </w:rPr>
        <w:t xml:space="preserve"> </w:t>
      </w:r>
      <w:commentRangeStart w:id="19"/>
      <w:r w:rsidRPr="6932E20E" w:rsidR="004C0AAD">
        <w:rPr>
          <w:rFonts w:ascii="Times New Roman" w:hAnsi="Times New Roman"/>
          <w:sz w:val="24"/>
          <w:szCs w:val="24"/>
        </w:rPr>
        <w:t xml:space="preserve">Kavandatavad muudatused mõjutavad Eesti 79-t </w:t>
      </w:r>
      <w:proofErr w:type="spellStart"/>
      <w:r w:rsidRPr="6932E20E" w:rsidR="004C0AAD">
        <w:rPr>
          <w:rFonts w:ascii="Times New Roman" w:hAnsi="Times New Roman"/>
          <w:sz w:val="24"/>
          <w:szCs w:val="24"/>
        </w:rPr>
        <w:t>KOV-i</w:t>
      </w:r>
      <w:proofErr w:type="spellEnd"/>
      <w:r w:rsidRPr="6932E20E" w:rsidR="004C0AAD">
        <w:rPr>
          <w:rFonts w:ascii="Times New Roman" w:hAnsi="Times New Roman"/>
          <w:sz w:val="24"/>
          <w:szCs w:val="24"/>
        </w:rPr>
        <w:t xml:space="preserve"> üksust, mis jagunevad 15 linnaks ja 64 vallaks</w:t>
      </w:r>
      <w:r w:rsidR="006F785E">
        <w:rPr>
          <w:rStyle w:val="Allmrkuseviide"/>
          <w:rFonts w:ascii="Times New Roman" w:hAnsi="Times New Roman"/>
          <w:sz w:val="24"/>
          <w:szCs w:val="24"/>
        </w:rPr>
        <w:footnoteReference w:id="82"/>
      </w:r>
      <w:r w:rsidRPr="6932E20E" w:rsidR="004C0AAD">
        <w:rPr>
          <w:rFonts w:ascii="Times New Roman" w:hAnsi="Times New Roman"/>
          <w:sz w:val="24"/>
          <w:szCs w:val="24"/>
        </w:rPr>
        <w:t xml:space="preserve">, ning nende hallatavaid asutusi ehk üldkasutatavaid rahvaraamatukogusid ja </w:t>
      </w:r>
      <w:r w:rsidRPr="6932E20E" w:rsidR="000215C4">
        <w:rPr>
          <w:rFonts w:ascii="Times New Roman" w:hAnsi="Times New Roman"/>
          <w:sz w:val="24"/>
          <w:szCs w:val="24"/>
        </w:rPr>
        <w:t xml:space="preserve">nendest </w:t>
      </w:r>
      <w:r w:rsidRPr="6932E20E" w:rsidR="00FA6E8A">
        <w:rPr>
          <w:rFonts w:ascii="Times New Roman" w:hAnsi="Times New Roman"/>
          <w:sz w:val="24"/>
          <w:szCs w:val="24"/>
        </w:rPr>
        <w:t xml:space="preserve">omakorda </w:t>
      </w:r>
      <w:r w:rsidRPr="6932E20E" w:rsidR="004C0AAD">
        <w:rPr>
          <w:rFonts w:ascii="Times New Roman" w:hAnsi="Times New Roman"/>
          <w:sz w:val="24"/>
          <w:szCs w:val="24"/>
        </w:rPr>
        <w:t>riiklikke raamatukoguteeninduse koordineerimise ülesandeid täitvaid rahvaraamatukogusid</w:t>
      </w:r>
      <w:r w:rsidRPr="6932E20E" w:rsidR="00E566CC">
        <w:rPr>
          <w:rFonts w:ascii="Times New Roman" w:hAnsi="Times New Roman"/>
          <w:sz w:val="24"/>
          <w:szCs w:val="24"/>
        </w:rPr>
        <w:t xml:space="preserve"> oli </w:t>
      </w:r>
      <w:r w:rsidRPr="6932E20E" w:rsidR="004C0AAD">
        <w:rPr>
          <w:rFonts w:ascii="Times New Roman" w:hAnsi="Times New Roman"/>
          <w:sz w:val="24"/>
          <w:szCs w:val="24"/>
        </w:rPr>
        <w:t xml:space="preserve">2023. aasta statistika kohaselt vastavalt 489 </w:t>
      </w:r>
      <w:r w:rsidRPr="6932E20E" w:rsidR="005F70AD">
        <w:rPr>
          <w:rFonts w:ascii="Times New Roman" w:hAnsi="Times New Roman"/>
          <w:sz w:val="24"/>
          <w:szCs w:val="24"/>
        </w:rPr>
        <w:t>ning</w:t>
      </w:r>
      <w:r w:rsidRPr="6932E20E" w:rsidR="004C0AAD">
        <w:rPr>
          <w:rFonts w:ascii="Times New Roman" w:hAnsi="Times New Roman"/>
          <w:sz w:val="24"/>
          <w:szCs w:val="24"/>
        </w:rPr>
        <w:t xml:space="preserve"> kehtiva </w:t>
      </w:r>
      <w:proofErr w:type="spellStart"/>
      <w:r w:rsidRPr="6932E20E" w:rsidR="004C0AAD">
        <w:rPr>
          <w:rFonts w:ascii="Times New Roman" w:hAnsi="Times New Roman"/>
          <w:sz w:val="24"/>
          <w:szCs w:val="24"/>
        </w:rPr>
        <w:t>RaRS</w:t>
      </w:r>
      <w:proofErr w:type="spellEnd"/>
      <w:r w:rsidRPr="6932E20E" w:rsidR="004C0AAD">
        <w:rPr>
          <w:rFonts w:ascii="Times New Roman" w:hAnsi="Times New Roman"/>
          <w:sz w:val="24"/>
          <w:szCs w:val="24"/>
        </w:rPr>
        <w:t xml:space="preserve"> kohaselt 15.</w:t>
      </w:r>
      <w:commentRangeEnd w:id="19"/>
      <w:r w:rsidR="001B5BC0">
        <w:rPr>
          <w:rStyle w:val="Kommentaariviide"/>
        </w:rPr>
        <w:commentReference w:id="19"/>
      </w:r>
    </w:p>
    <w:p w:rsidRPr="00AB795A" w:rsidR="004C0AAD" w:rsidP="004C0AAD" w:rsidRDefault="004C0AAD" w14:paraId="7622C024" w14:textId="4DBE51BB">
      <w:pPr>
        <w:spacing w:after="0" w:line="240" w:lineRule="auto"/>
        <w:contextualSpacing/>
        <w:jc w:val="both"/>
        <w:rPr>
          <w:rFonts w:ascii="Times New Roman" w:hAnsi="Times New Roman"/>
          <w:sz w:val="24"/>
          <w:szCs w:val="24"/>
        </w:rPr>
      </w:pPr>
      <w:r w:rsidRPr="6932E20E">
        <w:rPr>
          <w:rFonts w:ascii="Times New Roman" w:hAnsi="Times New Roman"/>
          <w:sz w:val="24"/>
          <w:szCs w:val="24"/>
        </w:rPr>
        <w:t>Haldusreformi mõjul on levimas lähenemine, kus valda või linna jäetakse juriidiliselt alles üks rahvaraamatukogu ja teised raamatukogud loetakse selle struktuuriüksusteks. 2024. aastaks on üle Eesti moodustatud 66</w:t>
      </w:r>
      <w:r w:rsidR="00D91603">
        <w:rPr>
          <w:rStyle w:val="Allmrkuseviide"/>
          <w:rFonts w:ascii="Times New Roman" w:hAnsi="Times New Roman"/>
          <w:sz w:val="24"/>
          <w:szCs w:val="24"/>
        </w:rPr>
        <w:footnoteReference w:id="83"/>
      </w:r>
      <w:r w:rsidRPr="6932E20E">
        <w:rPr>
          <w:rFonts w:ascii="Times New Roman" w:hAnsi="Times New Roman"/>
          <w:sz w:val="24"/>
          <w:szCs w:val="24"/>
        </w:rPr>
        <w:t xml:space="preserve"> kohaliku omavalitsuse keskraamatukogu. Ennekõike mõjutavad kavandatavad muudatused valdasid, mille elanikkond on viimase paarikümne aasta jooksul oluliselt kasvanud või kahanenud. Kohaliku omavalitsuse üksuste koguarvu arvestades on tegemist väikese sihtrühmaga.</w:t>
      </w:r>
    </w:p>
    <w:p w:rsidRPr="00AB795A" w:rsidR="004C0AAD" w:rsidP="004C0AAD" w:rsidRDefault="004C0AAD" w14:paraId="2E322428" w14:textId="77777777">
      <w:pPr>
        <w:spacing w:after="0" w:line="240" w:lineRule="auto"/>
        <w:contextualSpacing/>
        <w:jc w:val="both"/>
        <w:rPr>
          <w:rFonts w:ascii="Times New Roman" w:hAnsi="Times New Roman"/>
          <w:sz w:val="24"/>
          <w:szCs w:val="24"/>
        </w:rPr>
      </w:pPr>
      <w:r w:rsidRPr="00AB795A">
        <w:rPr>
          <w:rFonts w:ascii="Times New Roman" w:hAnsi="Times New Roman"/>
          <w:sz w:val="24"/>
          <w:szCs w:val="24"/>
        </w:rPr>
        <w:t>Eelnõu annab ühelt poolt linnale ja vallale võimaluse valida oma elanike vajadustest lähtuvad raamatukogude asukohad ja otsustada otstarbekalt korralduslikud küsimused. Teisalt tuleb lähtuda seaduses nimetatud tingimustest. Nii peab iga struktuuriüksuse muudatus või raamatukogude tegevuse ümberkorraldamine, sh lõpetamine põhinema objektiivsele vajadusele ja arvestama kohaliku kogukonna arvamust.</w:t>
      </w:r>
    </w:p>
    <w:p w:rsidRPr="00D91603" w:rsidR="00F064C8" w:rsidP="00D91603" w:rsidRDefault="00F064C8" w14:paraId="12176D05" w14:textId="77777777">
      <w:pPr>
        <w:spacing w:after="0" w:line="240" w:lineRule="auto"/>
        <w:contextualSpacing/>
        <w:jc w:val="both"/>
        <w:rPr>
          <w:rFonts w:ascii="Times New Roman" w:hAnsi="Times New Roman"/>
          <w:sz w:val="24"/>
          <w:szCs w:val="24"/>
        </w:rPr>
      </w:pPr>
    </w:p>
    <w:p w:rsidR="00F064C8" w:rsidP="00D91603" w:rsidRDefault="00F064C8" w14:paraId="27BE1D3A" w14:textId="77777777">
      <w:pPr>
        <w:spacing w:after="0" w:line="240" w:lineRule="auto"/>
        <w:contextualSpacing/>
        <w:jc w:val="both"/>
        <w:rPr>
          <w:rFonts w:ascii="Times New Roman" w:hAnsi="Times New Roman"/>
          <w:b/>
          <w:bCs/>
          <w:sz w:val="24"/>
          <w:szCs w:val="24"/>
        </w:rPr>
      </w:pPr>
      <w:r w:rsidRPr="00474E67">
        <w:rPr>
          <w:rFonts w:ascii="Times New Roman" w:hAnsi="Times New Roman"/>
          <w:b/>
          <w:bCs/>
          <w:sz w:val="24"/>
          <w:szCs w:val="24"/>
        </w:rPr>
        <w:t>6.1.2.2. Avalduva mõju kirjeldus sihtrühmale ja järeldus olulisuse kohta</w:t>
      </w:r>
    </w:p>
    <w:p w:rsidRPr="00AB795A" w:rsidR="008575A3" w:rsidP="008575A3" w:rsidRDefault="008575A3" w14:paraId="562BB0A5" w14:textId="77777777">
      <w:pPr>
        <w:spacing w:after="0" w:line="240" w:lineRule="auto"/>
        <w:contextualSpacing/>
        <w:jc w:val="both"/>
        <w:rPr>
          <w:rFonts w:ascii="Times New Roman" w:hAnsi="Times New Roman"/>
          <w:sz w:val="24"/>
          <w:szCs w:val="24"/>
        </w:rPr>
      </w:pPr>
      <w:r w:rsidRPr="00AB795A">
        <w:rPr>
          <w:rFonts w:ascii="Times New Roman" w:hAnsi="Times New Roman"/>
          <w:sz w:val="24"/>
          <w:szCs w:val="24"/>
        </w:rPr>
        <w:t xml:space="preserve">Kavandatavad muudatused annavad valdadele ja linnadele mõistliku juhise enda territooriumil rahvaraamatukogude pidamiseks ja loovad neile ennekõike võimaluse toimida korrektselt kooskõlas seadusega. Kuivõrd rahvaraamatukogude võrgu kujundamise tingimuste </w:t>
      </w:r>
      <w:r w:rsidRPr="00AB795A">
        <w:rPr>
          <w:rFonts w:ascii="Times New Roman" w:hAnsi="Times New Roman"/>
          <w:sz w:val="24"/>
          <w:szCs w:val="24"/>
        </w:rPr>
        <w:t xml:space="preserve">uuendamisel arvestatakse olemasolevate rahvaraamatukogude asukohti, ei prognoosita rahvaraamatukogude võrgu ulatuslikku ümberkorraldamist. Kõnealuste põhimõtete uuendamisega kaasneva mõju avaldumise sagedus on väike, kuna sedavõrd suured muutused kohaliku omavalitsuse üksuse elanikkonnas, </w:t>
      </w:r>
      <w:r>
        <w:rPr>
          <w:rFonts w:ascii="Times New Roman" w:hAnsi="Times New Roman"/>
          <w:sz w:val="24"/>
          <w:szCs w:val="24"/>
        </w:rPr>
        <w:t xml:space="preserve">paikkonna </w:t>
      </w:r>
      <w:r w:rsidRPr="00AB795A">
        <w:rPr>
          <w:rFonts w:ascii="Times New Roman" w:hAnsi="Times New Roman"/>
          <w:sz w:val="24"/>
          <w:szCs w:val="24"/>
        </w:rPr>
        <w:t xml:space="preserve">asustustiheduses ja asustusstruktuuris, millega kaasneks vajadus korraldada ümber ka kohalike rahvaraamatukogude tegevus, avalduvad pika aja vältel. Antud sihtrühma vaatest võib võimaliku negatiivse mõjuna uute rahvaraamatukogude võrgu loomise põhimõtete rakendamisel tekkida olukord, kus ka pärast </w:t>
      </w:r>
      <w:proofErr w:type="spellStart"/>
      <w:r w:rsidRPr="00AB795A">
        <w:rPr>
          <w:rFonts w:ascii="Times New Roman" w:hAnsi="Times New Roman"/>
          <w:sz w:val="24"/>
          <w:szCs w:val="24"/>
        </w:rPr>
        <w:t>RaRS</w:t>
      </w:r>
      <w:proofErr w:type="spellEnd"/>
      <w:r w:rsidRPr="00AB795A">
        <w:rPr>
          <w:rFonts w:ascii="Times New Roman" w:hAnsi="Times New Roman"/>
          <w:sz w:val="24"/>
          <w:szCs w:val="24"/>
        </w:rPr>
        <w:t>-i uuendamist ei vasta kohaliku omavalitsuse üksuse territooriumil olemasolevate rahvaraamatukogude arv kohalike elanike vajadustele ja füüsilised teenused pole piisavalt kättesaadavad ja ligipääsetavad. Sellisel juhul võib tekkida vajadus uue rahvaraamatukogu moodustamiseks ja sellega kaasnevad mõistagi kulud. Negatiivsete mõjude avaldumise riski maandamiseks nähakse ette võimalus asendada põhjendatud juhul mõned üksikud rahvaraamatukogud rändraamatukogu või teeninduspunkti teenusega. Kavandatav muudatus mõjutab positiivselt regionaalarengut, sest rahvaraamatukogusid asub üle Eesti kõigis kohalikes omavalitsustes, mistõttu nende võrgu paindlik ajakohastamine toetab piirkondade tasakaalustatumat arengut. Kokkuvõttes võib sihtrühmale kaasneva mõju hinnata pigem positiivseks ja väheoluliseks.</w:t>
      </w:r>
    </w:p>
    <w:p w:rsidRPr="00D91603" w:rsidR="008575A3" w:rsidP="00D91603" w:rsidRDefault="008575A3" w14:paraId="06F19B6F" w14:textId="77777777">
      <w:pPr>
        <w:spacing w:after="0" w:line="240" w:lineRule="auto"/>
        <w:contextualSpacing/>
        <w:jc w:val="both"/>
        <w:rPr>
          <w:rFonts w:ascii="Times New Roman" w:hAnsi="Times New Roman"/>
          <w:sz w:val="24"/>
          <w:szCs w:val="24"/>
        </w:rPr>
      </w:pPr>
    </w:p>
    <w:p w:rsidRPr="009148A2" w:rsidR="007F45D5" w:rsidP="007F45D5" w:rsidRDefault="007F45D5" w14:paraId="19D2EAAB" w14:textId="0982FEC1">
      <w:pPr>
        <w:spacing w:after="0" w:line="240" w:lineRule="auto"/>
        <w:contextualSpacing/>
        <w:jc w:val="both"/>
        <w:rPr>
          <w:rFonts w:ascii="Times New Roman" w:hAnsi="Times New Roman"/>
          <w:bCs/>
          <w:sz w:val="24"/>
          <w:szCs w:val="24"/>
        </w:rPr>
      </w:pPr>
      <w:r w:rsidRPr="009148A2">
        <w:rPr>
          <w:rFonts w:ascii="Times New Roman" w:hAnsi="Times New Roman"/>
          <w:b/>
          <w:bCs/>
          <w:sz w:val="24"/>
          <w:szCs w:val="24"/>
        </w:rPr>
        <w:t>6.2.</w:t>
      </w:r>
      <w:r w:rsidRPr="009148A2">
        <w:rPr>
          <w:rFonts w:ascii="Times New Roman" w:hAnsi="Times New Roman"/>
          <w:sz w:val="24"/>
          <w:szCs w:val="24"/>
        </w:rPr>
        <w:t xml:space="preserve"> </w:t>
      </w:r>
      <w:r w:rsidRPr="009148A2">
        <w:rPr>
          <w:rFonts w:ascii="Times New Roman" w:hAnsi="Times New Roman"/>
          <w:b/>
          <w:sz w:val="24"/>
          <w:szCs w:val="24"/>
        </w:rPr>
        <w:t xml:space="preserve">Kavandatav muudatus </w:t>
      </w:r>
      <w:r w:rsidRPr="009148A2">
        <w:rPr>
          <w:rFonts w:ascii="Times New Roman" w:hAnsi="Times New Roman"/>
          <w:bCs/>
          <w:sz w:val="24"/>
          <w:szCs w:val="24"/>
        </w:rPr>
        <w:t>– rahvaraamatukogu põhieesmärkidest tuleneva</w:t>
      </w:r>
      <w:r w:rsidR="003D75A4">
        <w:rPr>
          <w:rFonts w:ascii="Times New Roman" w:hAnsi="Times New Roman"/>
          <w:bCs/>
          <w:sz w:val="24"/>
          <w:szCs w:val="24"/>
        </w:rPr>
        <w:t>te</w:t>
      </w:r>
      <w:r w:rsidRPr="009148A2">
        <w:rPr>
          <w:rFonts w:ascii="Times New Roman" w:hAnsi="Times New Roman"/>
          <w:bCs/>
          <w:sz w:val="24"/>
          <w:szCs w:val="24"/>
        </w:rPr>
        <w:t xml:space="preserve"> ülesannete </w:t>
      </w:r>
      <w:r w:rsidRPr="7CD5FA85" w:rsidR="5CF1A494">
        <w:rPr>
          <w:rFonts w:ascii="Times New Roman" w:hAnsi="Times New Roman"/>
          <w:sz w:val="24"/>
          <w:szCs w:val="24"/>
        </w:rPr>
        <w:t>määratlemine</w:t>
      </w:r>
    </w:p>
    <w:p w:rsidRPr="00474E67" w:rsidR="007F45D5" w:rsidP="007F45D5" w:rsidRDefault="007F45D5" w14:paraId="4B816CF9" w14:textId="77777777">
      <w:pPr>
        <w:spacing w:after="0" w:line="240" w:lineRule="auto"/>
        <w:contextualSpacing/>
        <w:jc w:val="both"/>
        <w:rPr>
          <w:rFonts w:ascii="Times New Roman" w:hAnsi="Times New Roman"/>
          <w:bCs/>
          <w:sz w:val="24"/>
          <w:szCs w:val="24"/>
        </w:rPr>
      </w:pPr>
    </w:p>
    <w:p w:rsidRPr="00E35980" w:rsidR="007F45D5" w:rsidP="007F45D5" w:rsidRDefault="007F45D5" w14:paraId="3F3E77E8" w14:textId="77777777">
      <w:pPr>
        <w:spacing w:after="0" w:line="240" w:lineRule="auto"/>
        <w:contextualSpacing/>
        <w:jc w:val="both"/>
        <w:rPr>
          <w:rFonts w:ascii="Times New Roman" w:hAnsi="Times New Roman"/>
          <w:sz w:val="24"/>
          <w:szCs w:val="24"/>
        </w:rPr>
      </w:pPr>
      <w:r w:rsidRPr="00BF354C">
        <w:rPr>
          <w:rFonts w:ascii="Times New Roman" w:hAnsi="Times New Roman"/>
          <w:b/>
          <w:bCs/>
          <w:sz w:val="24"/>
          <w:szCs w:val="24"/>
        </w:rPr>
        <w:t>6.</w:t>
      </w:r>
      <w:r>
        <w:rPr>
          <w:rFonts w:ascii="Times New Roman" w:hAnsi="Times New Roman"/>
          <w:b/>
          <w:bCs/>
          <w:sz w:val="24"/>
          <w:szCs w:val="24"/>
        </w:rPr>
        <w:t>2</w:t>
      </w:r>
      <w:r w:rsidRPr="00BF354C">
        <w:rPr>
          <w:rFonts w:ascii="Times New Roman" w:hAnsi="Times New Roman"/>
          <w:b/>
          <w:bCs/>
          <w:sz w:val="24"/>
          <w:szCs w:val="24"/>
        </w:rPr>
        <w:t>.1.</w:t>
      </w:r>
      <w:r>
        <w:rPr>
          <w:rFonts w:ascii="Times New Roman" w:hAnsi="Times New Roman"/>
          <w:sz w:val="24"/>
          <w:szCs w:val="24"/>
        </w:rPr>
        <w:t xml:space="preserve"> </w:t>
      </w:r>
      <w:r w:rsidRPr="00BF354C">
        <w:rPr>
          <w:rFonts w:ascii="Times New Roman" w:hAnsi="Times New Roman"/>
          <w:b/>
          <w:bCs/>
          <w:sz w:val="24"/>
          <w:szCs w:val="24"/>
        </w:rPr>
        <w:t>Mõju regionaalarengule</w:t>
      </w:r>
      <w:r>
        <w:rPr>
          <w:rFonts w:ascii="Times New Roman" w:hAnsi="Times New Roman"/>
          <w:b/>
          <w:bCs/>
          <w:sz w:val="24"/>
          <w:szCs w:val="24"/>
        </w:rPr>
        <w:t xml:space="preserve"> </w:t>
      </w:r>
      <w:r w:rsidRPr="00BF354C">
        <w:rPr>
          <w:rFonts w:ascii="Times New Roman" w:hAnsi="Times New Roman"/>
          <w:b/>
          <w:bCs/>
          <w:sz w:val="24"/>
          <w:szCs w:val="24"/>
        </w:rPr>
        <w:t>(regionaalpoliitika üldised eesmärgid)</w:t>
      </w:r>
    </w:p>
    <w:p w:rsidRPr="00690682" w:rsidR="007F45D5" w:rsidP="007F45D5" w:rsidRDefault="007F45D5" w14:paraId="5A8AC4E3" w14:textId="77777777">
      <w:pPr>
        <w:spacing w:after="0" w:line="240" w:lineRule="auto"/>
        <w:contextualSpacing/>
        <w:jc w:val="both"/>
        <w:rPr>
          <w:rFonts w:ascii="Times New Roman" w:hAnsi="Times New Roman"/>
          <w:sz w:val="24"/>
          <w:szCs w:val="24"/>
        </w:rPr>
      </w:pPr>
    </w:p>
    <w:p w:rsidRPr="009148A2" w:rsidR="007F45D5" w:rsidP="007F45D5" w:rsidRDefault="007F45D5" w14:paraId="18B02EDB" w14:textId="77777777">
      <w:pPr>
        <w:spacing w:after="0" w:line="240" w:lineRule="auto"/>
        <w:contextualSpacing/>
        <w:jc w:val="both"/>
        <w:rPr>
          <w:rFonts w:ascii="Times New Roman" w:hAnsi="Times New Roman"/>
          <w:sz w:val="24"/>
          <w:szCs w:val="24"/>
        </w:rPr>
      </w:pPr>
      <w:r w:rsidRPr="00D057B4">
        <w:rPr>
          <w:rFonts w:ascii="Times New Roman" w:hAnsi="Times New Roman"/>
          <w:b/>
          <w:bCs/>
          <w:sz w:val="24"/>
          <w:szCs w:val="24"/>
        </w:rPr>
        <w:t>6.</w:t>
      </w:r>
      <w:r>
        <w:rPr>
          <w:rFonts w:ascii="Times New Roman" w:hAnsi="Times New Roman"/>
          <w:b/>
          <w:bCs/>
          <w:sz w:val="24"/>
          <w:szCs w:val="24"/>
        </w:rPr>
        <w:t>2</w:t>
      </w:r>
      <w:r w:rsidRPr="00D057B4">
        <w:rPr>
          <w:rFonts w:ascii="Times New Roman" w:hAnsi="Times New Roman"/>
          <w:b/>
          <w:bCs/>
          <w:sz w:val="24"/>
          <w:szCs w:val="24"/>
        </w:rPr>
        <w:t>.1.1. Muudatusest mõjutatud sihtrühm – Eesti elanikkond</w:t>
      </w:r>
    </w:p>
    <w:p w:rsidRPr="00293E37" w:rsidR="00773AF7" w:rsidP="00773AF7" w:rsidRDefault="543B5CA5" w14:paraId="231C46D2" w14:textId="37572F80">
      <w:pPr>
        <w:spacing w:after="0" w:line="240" w:lineRule="auto"/>
        <w:jc w:val="both"/>
        <w:rPr>
          <w:rFonts w:ascii="Times New Roman" w:hAnsi="Times New Roman"/>
          <w:sz w:val="24"/>
          <w:szCs w:val="24"/>
        </w:rPr>
      </w:pPr>
      <w:r w:rsidRPr="32A6F821">
        <w:rPr>
          <w:rFonts w:ascii="Times New Roman" w:hAnsi="Times New Roman"/>
          <w:sz w:val="24"/>
          <w:szCs w:val="24"/>
        </w:rPr>
        <w:t>V</w:t>
      </w:r>
      <w:r w:rsidRPr="32A6F821" w:rsidR="5F5653C8">
        <w:rPr>
          <w:rFonts w:ascii="Times New Roman" w:hAnsi="Times New Roman"/>
          <w:sz w:val="24"/>
          <w:szCs w:val="24"/>
        </w:rPr>
        <w:t>t</w:t>
      </w:r>
      <w:r w:rsidRPr="103C94BF" w:rsidR="1929E0CC">
        <w:rPr>
          <w:rFonts w:ascii="Times New Roman" w:hAnsi="Times New Roman"/>
          <w:sz w:val="24"/>
          <w:szCs w:val="24"/>
        </w:rPr>
        <w:t xml:space="preserve"> ka käesoleva seletuskirja punkti 6.1.1.1).</w:t>
      </w:r>
    </w:p>
    <w:p w:rsidRPr="009148A2" w:rsidR="007F45D5" w:rsidP="007F45D5" w:rsidRDefault="007F45D5" w14:paraId="02941A76" w14:textId="77777777">
      <w:pPr>
        <w:spacing w:after="0" w:line="240" w:lineRule="auto"/>
        <w:contextualSpacing/>
        <w:jc w:val="both"/>
        <w:rPr>
          <w:rFonts w:ascii="Times New Roman" w:hAnsi="Times New Roman"/>
          <w:sz w:val="24"/>
          <w:szCs w:val="24"/>
        </w:rPr>
      </w:pPr>
    </w:p>
    <w:p w:rsidR="007F45D5" w:rsidP="007F45D5" w:rsidRDefault="007F45D5" w14:paraId="06C7E462" w14:textId="77777777">
      <w:pPr>
        <w:spacing w:after="0" w:line="240" w:lineRule="auto"/>
        <w:contextualSpacing/>
        <w:jc w:val="both"/>
        <w:rPr>
          <w:rFonts w:ascii="Times New Roman" w:hAnsi="Times New Roman"/>
          <w:b/>
          <w:bCs/>
          <w:sz w:val="24"/>
          <w:szCs w:val="24"/>
        </w:rPr>
      </w:pPr>
      <w:r w:rsidRPr="002464E3">
        <w:rPr>
          <w:rFonts w:ascii="Times New Roman" w:hAnsi="Times New Roman"/>
          <w:b/>
          <w:bCs/>
          <w:sz w:val="24"/>
          <w:szCs w:val="24"/>
        </w:rPr>
        <w:t>6.</w:t>
      </w:r>
      <w:r>
        <w:rPr>
          <w:rFonts w:ascii="Times New Roman" w:hAnsi="Times New Roman"/>
          <w:b/>
          <w:bCs/>
          <w:sz w:val="24"/>
          <w:szCs w:val="24"/>
        </w:rPr>
        <w:t>2</w:t>
      </w:r>
      <w:r w:rsidRPr="002464E3">
        <w:rPr>
          <w:rFonts w:ascii="Times New Roman" w:hAnsi="Times New Roman"/>
          <w:b/>
          <w:bCs/>
          <w:sz w:val="24"/>
          <w:szCs w:val="24"/>
        </w:rPr>
        <w:t>.1.2. Avalduva mõju kirjeldus sihtrühmale ja järeldus olulisuse kohta</w:t>
      </w:r>
    </w:p>
    <w:p w:rsidR="007F45D5" w:rsidP="007F45D5" w:rsidRDefault="007F45D5" w14:paraId="747B26CF" w14:textId="4CD37BE0">
      <w:pPr>
        <w:pStyle w:val="Vahedeta"/>
        <w:jc w:val="both"/>
        <w:rPr>
          <w:rFonts w:ascii="Times New Roman" w:hAnsi="Times New Roman" w:eastAsia="Times New Roman"/>
          <w:sz w:val="24"/>
          <w:szCs w:val="24"/>
          <w:lang w:eastAsia="et-EE"/>
        </w:rPr>
      </w:pPr>
      <w:r w:rsidRPr="103C94BF">
        <w:rPr>
          <w:rFonts w:ascii="Times New Roman" w:hAnsi="Times New Roman" w:eastAsia="Times New Roman"/>
          <w:sz w:val="24"/>
          <w:szCs w:val="24"/>
          <w:lang w:eastAsia="et-EE"/>
        </w:rPr>
        <w:t>Eelnõuga</w:t>
      </w:r>
      <w:r w:rsidRPr="103C94BF" w:rsidR="00E3411D">
        <w:rPr>
          <w:rFonts w:ascii="Times New Roman" w:hAnsi="Times New Roman" w:eastAsia="Times New Roman"/>
          <w:sz w:val="24"/>
          <w:szCs w:val="24"/>
          <w:lang w:eastAsia="et-EE"/>
        </w:rPr>
        <w:t xml:space="preserve"> </w:t>
      </w:r>
      <w:r w:rsidRPr="103C94BF" w:rsidR="00FE1145">
        <w:rPr>
          <w:rFonts w:ascii="Times New Roman" w:hAnsi="Times New Roman" w:eastAsia="Times New Roman"/>
          <w:sz w:val="24"/>
          <w:szCs w:val="24"/>
          <w:lang w:eastAsia="et-EE"/>
        </w:rPr>
        <w:t xml:space="preserve">sätestatakse </w:t>
      </w:r>
      <w:r w:rsidRPr="103C94BF" w:rsidR="0059122F">
        <w:rPr>
          <w:rFonts w:ascii="Times New Roman" w:hAnsi="Times New Roman" w:eastAsia="Times New Roman"/>
          <w:sz w:val="24"/>
          <w:szCs w:val="24"/>
          <w:lang w:eastAsia="et-EE"/>
        </w:rPr>
        <w:t>selge</w:t>
      </w:r>
      <w:r w:rsidRPr="103C94BF" w:rsidR="004411A3">
        <w:rPr>
          <w:rFonts w:ascii="Times New Roman" w:hAnsi="Times New Roman" w:eastAsia="Times New Roman"/>
          <w:sz w:val="24"/>
          <w:szCs w:val="24"/>
          <w:lang w:eastAsia="et-EE"/>
        </w:rPr>
        <w:t xml:space="preserve">sõnaliselt </w:t>
      </w:r>
      <w:r w:rsidRPr="103C94BF" w:rsidR="00C443D7">
        <w:rPr>
          <w:rFonts w:ascii="Times New Roman" w:hAnsi="Times New Roman" w:eastAsia="Times New Roman"/>
          <w:sz w:val="24"/>
          <w:szCs w:val="24"/>
          <w:lang w:eastAsia="et-EE"/>
        </w:rPr>
        <w:t>ülesanded</w:t>
      </w:r>
      <w:r w:rsidRPr="103C94BF" w:rsidR="00453847">
        <w:rPr>
          <w:rFonts w:ascii="Times New Roman" w:hAnsi="Times New Roman" w:eastAsia="Times New Roman"/>
          <w:sz w:val="24"/>
          <w:szCs w:val="24"/>
          <w:lang w:eastAsia="et-EE"/>
        </w:rPr>
        <w:t xml:space="preserve">, mida </w:t>
      </w:r>
      <w:r w:rsidRPr="103C94BF" w:rsidR="00DD57A8">
        <w:rPr>
          <w:rFonts w:ascii="Times New Roman" w:hAnsi="Times New Roman" w:eastAsia="Times New Roman"/>
          <w:sz w:val="24"/>
          <w:szCs w:val="24"/>
          <w:lang w:eastAsia="et-EE"/>
        </w:rPr>
        <w:t>rahva</w:t>
      </w:r>
      <w:r w:rsidRPr="103C94BF" w:rsidR="00453847">
        <w:rPr>
          <w:rFonts w:ascii="Times New Roman" w:hAnsi="Times New Roman" w:eastAsia="Times New Roman"/>
          <w:sz w:val="24"/>
          <w:szCs w:val="24"/>
          <w:lang w:eastAsia="et-EE"/>
        </w:rPr>
        <w:t>raamatukogud</w:t>
      </w:r>
      <w:r w:rsidRPr="103C94BF" w:rsidR="00DD57A8">
        <w:rPr>
          <w:rFonts w:ascii="Times New Roman" w:hAnsi="Times New Roman" w:eastAsia="Times New Roman"/>
          <w:sz w:val="24"/>
          <w:szCs w:val="24"/>
          <w:lang w:eastAsia="et-EE"/>
        </w:rPr>
        <w:t xml:space="preserve"> on senini täitnud oma igapäevases</w:t>
      </w:r>
      <w:r w:rsidRPr="103C94BF" w:rsidR="00643E0D">
        <w:rPr>
          <w:rFonts w:ascii="Times New Roman" w:hAnsi="Times New Roman" w:eastAsia="Times New Roman"/>
          <w:sz w:val="24"/>
          <w:szCs w:val="24"/>
          <w:lang w:eastAsia="et-EE"/>
        </w:rPr>
        <w:t xml:space="preserve"> tegevuses</w:t>
      </w:r>
      <w:r w:rsidRPr="103C94BF" w:rsidR="00DD57A8">
        <w:rPr>
          <w:rFonts w:ascii="Times New Roman" w:hAnsi="Times New Roman" w:eastAsia="Times New Roman"/>
          <w:sz w:val="24"/>
          <w:szCs w:val="24"/>
          <w:lang w:eastAsia="et-EE"/>
        </w:rPr>
        <w:t xml:space="preserve">, </w:t>
      </w:r>
      <w:r w:rsidRPr="103C94BF" w:rsidR="00061F82">
        <w:rPr>
          <w:rFonts w:ascii="Times New Roman" w:hAnsi="Times New Roman" w:eastAsia="Times New Roman"/>
          <w:sz w:val="24"/>
          <w:szCs w:val="24"/>
          <w:lang w:eastAsia="et-EE"/>
        </w:rPr>
        <w:t>kuid</w:t>
      </w:r>
      <w:r w:rsidRPr="103C94BF" w:rsidR="00DD57A8">
        <w:rPr>
          <w:rFonts w:ascii="Times New Roman" w:hAnsi="Times New Roman" w:eastAsia="Times New Roman"/>
          <w:sz w:val="24"/>
          <w:szCs w:val="24"/>
          <w:lang w:eastAsia="et-EE"/>
        </w:rPr>
        <w:t xml:space="preserve"> </w:t>
      </w:r>
      <w:r w:rsidRPr="103C94BF" w:rsidR="01B46D88">
        <w:rPr>
          <w:rFonts w:ascii="Times New Roman" w:hAnsi="Times New Roman" w:eastAsia="Times New Roman"/>
          <w:sz w:val="24"/>
          <w:szCs w:val="24"/>
          <w:lang w:eastAsia="et-EE"/>
        </w:rPr>
        <w:t xml:space="preserve">mida </w:t>
      </w:r>
      <w:r w:rsidRPr="103C94BF" w:rsidR="00E907D0">
        <w:rPr>
          <w:rFonts w:ascii="Times New Roman" w:hAnsi="Times New Roman" w:eastAsia="Times New Roman"/>
          <w:sz w:val="24"/>
          <w:szCs w:val="24"/>
          <w:lang w:eastAsia="et-EE"/>
        </w:rPr>
        <w:t>e</w:t>
      </w:r>
      <w:r w:rsidRPr="103C94BF" w:rsidR="00633F53">
        <w:rPr>
          <w:rFonts w:ascii="Times New Roman" w:hAnsi="Times New Roman" w:eastAsia="Times New Roman"/>
          <w:sz w:val="24"/>
          <w:szCs w:val="24"/>
          <w:lang w:eastAsia="et-EE"/>
        </w:rPr>
        <w:t xml:space="preserve">i olnud </w:t>
      </w:r>
      <w:r w:rsidRPr="103C94BF">
        <w:rPr>
          <w:rFonts w:ascii="Times New Roman" w:hAnsi="Times New Roman" w:eastAsia="Times New Roman"/>
          <w:sz w:val="24"/>
          <w:szCs w:val="24"/>
          <w:lang w:eastAsia="et-EE"/>
        </w:rPr>
        <w:t xml:space="preserve">kehtivas seaduses </w:t>
      </w:r>
      <w:r w:rsidRPr="103C94BF" w:rsidR="007318CA">
        <w:rPr>
          <w:rFonts w:ascii="Times New Roman" w:hAnsi="Times New Roman" w:eastAsia="Times New Roman"/>
          <w:sz w:val="24"/>
          <w:szCs w:val="24"/>
          <w:lang w:eastAsia="et-EE"/>
        </w:rPr>
        <w:t>otse</w:t>
      </w:r>
      <w:r w:rsidRPr="103C94BF" w:rsidR="00A91893">
        <w:rPr>
          <w:rFonts w:ascii="Times New Roman" w:hAnsi="Times New Roman" w:eastAsia="Times New Roman"/>
          <w:sz w:val="24"/>
          <w:szCs w:val="24"/>
          <w:lang w:eastAsia="et-EE"/>
        </w:rPr>
        <w:t>selt</w:t>
      </w:r>
      <w:r w:rsidRPr="103C94BF" w:rsidR="007318CA">
        <w:rPr>
          <w:rFonts w:ascii="Times New Roman" w:hAnsi="Times New Roman" w:eastAsia="Times New Roman"/>
          <w:sz w:val="24"/>
          <w:szCs w:val="24"/>
          <w:lang w:eastAsia="et-EE"/>
        </w:rPr>
        <w:t xml:space="preserve"> </w:t>
      </w:r>
      <w:r w:rsidRPr="103C94BF" w:rsidR="00C335E9">
        <w:rPr>
          <w:rFonts w:ascii="Times New Roman" w:hAnsi="Times New Roman" w:eastAsia="Times New Roman"/>
          <w:sz w:val="24"/>
          <w:szCs w:val="24"/>
          <w:lang w:eastAsia="et-EE"/>
        </w:rPr>
        <w:t>kirjas</w:t>
      </w:r>
      <w:r w:rsidRPr="103C94BF" w:rsidR="00AE288B">
        <w:rPr>
          <w:rFonts w:ascii="Times New Roman" w:hAnsi="Times New Roman" w:eastAsia="Times New Roman"/>
          <w:sz w:val="24"/>
          <w:szCs w:val="24"/>
          <w:lang w:eastAsia="et-EE"/>
        </w:rPr>
        <w:t xml:space="preserve">. </w:t>
      </w:r>
      <w:r w:rsidRPr="103C94BF" w:rsidR="00BD53EE">
        <w:rPr>
          <w:rFonts w:ascii="Times New Roman" w:hAnsi="Times New Roman" w:eastAsia="Times New Roman"/>
          <w:sz w:val="24"/>
          <w:szCs w:val="24"/>
          <w:lang w:eastAsia="et-EE"/>
        </w:rPr>
        <w:t>S</w:t>
      </w:r>
      <w:r w:rsidRPr="103C94BF">
        <w:rPr>
          <w:rFonts w:ascii="Times New Roman" w:hAnsi="Times New Roman" w:eastAsia="Times New Roman"/>
          <w:sz w:val="24"/>
          <w:szCs w:val="24"/>
          <w:lang w:eastAsia="et-EE"/>
        </w:rPr>
        <w:t>elgesõnalise</w:t>
      </w:r>
      <w:r w:rsidRPr="103C94BF" w:rsidR="00E10CA9">
        <w:rPr>
          <w:rFonts w:ascii="Times New Roman" w:hAnsi="Times New Roman" w:eastAsia="Times New Roman"/>
          <w:sz w:val="24"/>
          <w:szCs w:val="24"/>
          <w:lang w:eastAsia="et-EE"/>
        </w:rPr>
        <w:t>lt</w:t>
      </w:r>
      <w:r w:rsidRPr="103C94BF" w:rsidR="00B15325">
        <w:rPr>
          <w:rFonts w:ascii="Times New Roman" w:hAnsi="Times New Roman" w:eastAsia="Times New Roman"/>
          <w:sz w:val="24"/>
          <w:szCs w:val="24"/>
          <w:lang w:eastAsia="et-EE"/>
        </w:rPr>
        <w:t xml:space="preserve"> </w:t>
      </w:r>
      <w:r w:rsidRPr="103C94BF" w:rsidR="00041B4C">
        <w:rPr>
          <w:rFonts w:ascii="Times New Roman" w:hAnsi="Times New Roman" w:eastAsia="Times New Roman"/>
          <w:sz w:val="24"/>
          <w:szCs w:val="24"/>
          <w:lang w:eastAsia="et-EE"/>
        </w:rPr>
        <w:t xml:space="preserve">sõnastatud ülesanded </w:t>
      </w:r>
      <w:r w:rsidRPr="103C94BF" w:rsidR="000677B6">
        <w:rPr>
          <w:rFonts w:ascii="Times New Roman" w:hAnsi="Times New Roman" w:eastAsia="Times New Roman"/>
          <w:sz w:val="24"/>
          <w:szCs w:val="24"/>
          <w:lang w:eastAsia="et-EE"/>
        </w:rPr>
        <w:t xml:space="preserve">tagavad </w:t>
      </w:r>
      <w:r w:rsidRPr="103C94BF" w:rsidR="00D95F6A">
        <w:rPr>
          <w:rFonts w:ascii="Times New Roman" w:hAnsi="Times New Roman" w:eastAsia="Times New Roman"/>
          <w:sz w:val="24"/>
          <w:szCs w:val="24"/>
          <w:lang w:eastAsia="et-EE"/>
        </w:rPr>
        <w:t>kasutaja</w:t>
      </w:r>
      <w:r w:rsidRPr="103C94BF" w:rsidR="002B0ED2">
        <w:rPr>
          <w:rFonts w:ascii="Times New Roman" w:hAnsi="Times New Roman" w:eastAsia="Times New Roman"/>
          <w:sz w:val="24"/>
          <w:szCs w:val="24"/>
          <w:lang w:eastAsia="et-EE"/>
        </w:rPr>
        <w:t>te</w:t>
      </w:r>
      <w:r w:rsidRPr="103C94BF" w:rsidR="00D95F6A">
        <w:rPr>
          <w:rFonts w:ascii="Times New Roman" w:hAnsi="Times New Roman" w:eastAsia="Times New Roman"/>
          <w:sz w:val="24"/>
          <w:szCs w:val="24"/>
          <w:lang w:eastAsia="et-EE"/>
        </w:rPr>
        <w:t xml:space="preserve">le </w:t>
      </w:r>
      <w:r w:rsidRPr="103C94BF" w:rsidR="000677B6">
        <w:rPr>
          <w:rFonts w:ascii="Times New Roman" w:hAnsi="Times New Roman" w:eastAsia="Times New Roman"/>
          <w:sz w:val="24"/>
          <w:szCs w:val="24"/>
          <w:lang w:eastAsia="et-EE"/>
        </w:rPr>
        <w:t xml:space="preserve">teenuse </w:t>
      </w:r>
      <w:r w:rsidRPr="103C94BF" w:rsidR="00F93D58">
        <w:rPr>
          <w:rFonts w:ascii="Times New Roman" w:hAnsi="Times New Roman" w:eastAsia="Times New Roman"/>
          <w:sz w:val="24"/>
          <w:szCs w:val="24"/>
          <w:lang w:eastAsia="et-EE"/>
        </w:rPr>
        <w:t>järjepidevuse</w:t>
      </w:r>
      <w:r w:rsidRPr="103C94BF" w:rsidR="00662B65">
        <w:rPr>
          <w:rFonts w:ascii="Times New Roman" w:hAnsi="Times New Roman" w:eastAsia="Times New Roman"/>
          <w:sz w:val="24"/>
          <w:szCs w:val="24"/>
          <w:lang w:eastAsia="et-EE"/>
        </w:rPr>
        <w:t xml:space="preserve"> </w:t>
      </w:r>
      <w:r w:rsidRPr="103C94BF" w:rsidR="00EE15AD">
        <w:rPr>
          <w:rFonts w:ascii="Times New Roman" w:hAnsi="Times New Roman" w:eastAsia="Times New Roman"/>
          <w:sz w:val="24"/>
          <w:szCs w:val="24"/>
          <w:lang w:eastAsia="et-EE"/>
        </w:rPr>
        <w:t xml:space="preserve">ning </w:t>
      </w:r>
      <w:r w:rsidRPr="103C94BF" w:rsidR="008B0095">
        <w:rPr>
          <w:rFonts w:ascii="Times New Roman" w:hAnsi="Times New Roman" w:eastAsia="Times New Roman"/>
          <w:sz w:val="24"/>
          <w:szCs w:val="24"/>
          <w:lang w:eastAsia="et-EE"/>
        </w:rPr>
        <w:t>selguse</w:t>
      </w:r>
      <w:r w:rsidRPr="103C94BF">
        <w:rPr>
          <w:rFonts w:ascii="Times New Roman" w:hAnsi="Times New Roman" w:eastAsia="Times New Roman"/>
          <w:sz w:val="24"/>
          <w:szCs w:val="24"/>
          <w:lang w:eastAsia="et-EE"/>
        </w:rPr>
        <w:t xml:space="preserve">, </w:t>
      </w:r>
      <w:r w:rsidRPr="103C94BF" w:rsidR="000B0593">
        <w:rPr>
          <w:rFonts w:ascii="Times New Roman" w:hAnsi="Times New Roman" w:eastAsia="Times New Roman"/>
          <w:sz w:val="24"/>
          <w:szCs w:val="24"/>
          <w:lang w:eastAsia="et-EE"/>
        </w:rPr>
        <w:t xml:space="preserve">milliste tegevuste kaudu </w:t>
      </w:r>
      <w:r w:rsidRPr="103C94BF">
        <w:rPr>
          <w:rFonts w:ascii="Times New Roman" w:hAnsi="Times New Roman" w:eastAsia="Times New Roman"/>
          <w:sz w:val="24"/>
          <w:szCs w:val="24"/>
          <w:lang w:eastAsia="et-EE"/>
        </w:rPr>
        <w:t>rahvaraamatukogu põhieesmärke saavutatakse.</w:t>
      </w:r>
    </w:p>
    <w:p w:rsidR="007F45D5" w:rsidP="007F45D5" w:rsidRDefault="47A0656E" w14:paraId="338CD31A" w14:textId="2EDEF4D2">
      <w:pPr>
        <w:pStyle w:val="Vahedeta"/>
        <w:jc w:val="both"/>
        <w:rPr>
          <w:rFonts w:ascii="Times New Roman" w:hAnsi="Times New Roman" w:eastAsia="Times New Roman"/>
          <w:sz w:val="24"/>
          <w:szCs w:val="24"/>
          <w:lang w:eastAsia="et-EE"/>
        </w:rPr>
      </w:pPr>
      <w:r w:rsidRPr="4DB351CD">
        <w:rPr>
          <w:rFonts w:ascii="Times New Roman" w:hAnsi="Times New Roman" w:eastAsia="Times New Roman"/>
          <w:sz w:val="24"/>
          <w:szCs w:val="24"/>
          <w:lang w:eastAsia="et-EE"/>
        </w:rPr>
        <w:t>Ülesanne</w:t>
      </w:r>
      <w:r w:rsidRPr="4DB351CD" w:rsidR="21903B45">
        <w:rPr>
          <w:rFonts w:ascii="Times New Roman" w:hAnsi="Times New Roman" w:eastAsia="Times New Roman"/>
          <w:sz w:val="24"/>
          <w:szCs w:val="24"/>
          <w:lang w:eastAsia="et-EE"/>
        </w:rPr>
        <w:t xml:space="preserve">te sätestamisel on arvestatud </w:t>
      </w:r>
      <w:r w:rsidRPr="006E7316" w:rsidR="007F45D5">
        <w:rPr>
          <w:rFonts w:ascii="Times New Roman" w:hAnsi="Times New Roman" w:eastAsia="Times New Roman"/>
          <w:sz w:val="24"/>
          <w:szCs w:val="24"/>
          <w:lang w:eastAsia="et-EE"/>
        </w:rPr>
        <w:t>vajadusi</w:t>
      </w:r>
      <w:r w:rsidR="007F45D5">
        <w:rPr>
          <w:rFonts w:ascii="Times New Roman" w:hAnsi="Times New Roman" w:eastAsia="Times New Roman"/>
          <w:sz w:val="24"/>
          <w:szCs w:val="24"/>
          <w:lang w:eastAsia="et-EE"/>
        </w:rPr>
        <w:t xml:space="preserve">, kuid ka </w:t>
      </w:r>
      <w:r w:rsidRPr="006E7316" w:rsidR="007F45D5">
        <w:rPr>
          <w:rFonts w:ascii="Times New Roman" w:hAnsi="Times New Roman" w:eastAsia="Times New Roman"/>
          <w:sz w:val="24"/>
          <w:szCs w:val="24"/>
          <w:lang w:eastAsia="et-EE"/>
        </w:rPr>
        <w:t>rahvaraamatukogu võimalusi pak</w:t>
      </w:r>
      <w:r w:rsidR="007F45D5">
        <w:rPr>
          <w:rFonts w:ascii="Times New Roman" w:hAnsi="Times New Roman" w:eastAsia="Times New Roman"/>
          <w:sz w:val="24"/>
          <w:szCs w:val="24"/>
          <w:lang w:eastAsia="et-EE"/>
        </w:rPr>
        <w:t>kuda</w:t>
      </w:r>
      <w:r w:rsidRPr="006E7316" w:rsidR="007F45D5">
        <w:rPr>
          <w:rFonts w:ascii="Times New Roman" w:hAnsi="Times New Roman" w:eastAsia="Times New Roman"/>
          <w:sz w:val="24"/>
          <w:szCs w:val="24"/>
          <w:lang w:eastAsia="et-EE"/>
        </w:rPr>
        <w:t xml:space="preserve"> rahvaraamatukogu ruume õppimiseks, huvitegevuseks, töötamiseks ja ühiskondlikuks tegevuseks</w:t>
      </w:r>
      <w:r w:rsidR="007F45D5">
        <w:rPr>
          <w:rFonts w:ascii="Times New Roman" w:hAnsi="Times New Roman" w:eastAsia="Times New Roman"/>
          <w:sz w:val="24"/>
          <w:szCs w:val="24"/>
          <w:lang w:eastAsia="et-EE"/>
        </w:rPr>
        <w:t xml:space="preserve">. Rahvaraamatukogu saab </w:t>
      </w:r>
      <w:r w:rsidRPr="006E7316" w:rsidR="007F45D5">
        <w:rPr>
          <w:rFonts w:ascii="Times New Roman" w:hAnsi="Times New Roman" w:eastAsia="Times New Roman"/>
          <w:sz w:val="24"/>
          <w:szCs w:val="24"/>
          <w:lang w:eastAsia="et-EE"/>
        </w:rPr>
        <w:t>täi</w:t>
      </w:r>
      <w:r w:rsidR="007F45D5">
        <w:rPr>
          <w:rFonts w:ascii="Times New Roman" w:hAnsi="Times New Roman" w:eastAsia="Times New Roman"/>
          <w:sz w:val="24"/>
          <w:szCs w:val="24"/>
          <w:lang w:eastAsia="et-EE"/>
        </w:rPr>
        <w:t>ta elanike heaolu, kaasatuse või sidususe suurendamiseks ka muid</w:t>
      </w:r>
      <w:r w:rsidRPr="006E7316" w:rsidR="007F45D5">
        <w:rPr>
          <w:rFonts w:ascii="Times New Roman" w:hAnsi="Times New Roman" w:eastAsia="Times New Roman"/>
          <w:sz w:val="24"/>
          <w:szCs w:val="24"/>
          <w:lang w:eastAsia="et-EE"/>
        </w:rPr>
        <w:t xml:space="preserve"> </w:t>
      </w:r>
      <w:r w:rsidR="007F45D5">
        <w:rPr>
          <w:rFonts w:ascii="Times New Roman" w:hAnsi="Times New Roman" w:eastAsia="Times New Roman"/>
          <w:sz w:val="24"/>
          <w:szCs w:val="24"/>
          <w:lang w:eastAsia="et-EE"/>
        </w:rPr>
        <w:t xml:space="preserve">KOV </w:t>
      </w:r>
      <w:r w:rsidRPr="006E7316" w:rsidR="007F45D5">
        <w:rPr>
          <w:rFonts w:ascii="Times New Roman" w:hAnsi="Times New Roman" w:eastAsia="Times New Roman"/>
          <w:sz w:val="24"/>
          <w:szCs w:val="24"/>
          <w:lang w:eastAsia="et-EE"/>
        </w:rPr>
        <w:t>ülesandeid, mis ei takista rahvaraamatukogu põhiülesannete täitmist ega ole nendega vastuolus.</w:t>
      </w:r>
    </w:p>
    <w:p w:rsidR="007F45D5" w:rsidP="007F45D5" w:rsidRDefault="007F45D5" w14:paraId="3C8B68AF" w14:textId="77777777">
      <w:pPr>
        <w:pStyle w:val="Vahedeta"/>
        <w:jc w:val="both"/>
        <w:rPr>
          <w:rFonts w:ascii="Times New Roman" w:hAnsi="Times New Roman" w:eastAsia="Times New Roman"/>
          <w:sz w:val="24"/>
          <w:szCs w:val="24"/>
          <w:lang w:eastAsia="et-EE"/>
        </w:rPr>
      </w:pPr>
    </w:p>
    <w:p w:rsidRPr="006E7316" w:rsidR="007F45D5" w:rsidP="007F45D5" w:rsidRDefault="007F45D5" w14:paraId="4B3BCC0D" w14:textId="7F764AF2">
      <w:pPr>
        <w:pStyle w:val="Vahedeta"/>
        <w:jc w:val="both"/>
        <w:rPr>
          <w:rFonts w:ascii="Times New Roman" w:hAnsi="Times New Roman" w:eastAsia="Times New Roman"/>
          <w:sz w:val="24"/>
          <w:szCs w:val="24"/>
          <w:lang w:eastAsia="et-EE"/>
        </w:rPr>
      </w:pPr>
      <w:r w:rsidRPr="5320929D">
        <w:rPr>
          <w:rFonts w:ascii="Times New Roman" w:hAnsi="Times New Roman" w:eastAsia="Times New Roman"/>
          <w:sz w:val="24"/>
          <w:szCs w:val="24"/>
          <w:lang w:eastAsia="et-EE"/>
        </w:rPr>
        <w:t xml:space="preserve">Sätestatud ülesanded ei lisa rahvaraamatukogudele otseselt uusi tegevusi, kuid </w:t>
      </w:r>
      <w:r w:rsidRPr="5320929D" w:rsidR="1764C93F">
        <w:rPr>
          <w:rFonts w:ascii="Times New Roman" w:hAnsi="Times New Roman" w:eastAsia="Times New Roman"/>
          <w:sz w:val="24"/>
          <w:szCs w:val="24"/>
          <w:lang w:eastAsia="et-EE"/>
        </w:rPr>
        <w:t>sõnasta</w:t>
      </w:r>
      <w:r w:rsidRPr="5320929D" w:rsidR="6B46F9B2">
        <w:rPr>
          <w:rFonts w:ascii="Times New Roman" w:hAnsi="Times New Roman" w:eastAsia="Times New Roman"/>
          <w:sz w:val="24"/>
          <w:szCs w:val="24"/>
          <w:lang w:eastAsia="et-EE"/>
        </w:rPr>
        <w:t>vad</w:t>
      </w:r>
      <w:r w:rsidRPr="5320929D">
        <w:rPr>
          <w:rFonts w:ascii="Times New Roman" w:hAnsi="Times New Roman" w:eastAsia="Times New Roman"/>
          <w:sz w:val="24"/>
          <w:szCs w:val="24"/>
          <w:lang w:eastAsia="et-EE"/>
        </w:rPr>
        <w:t xml:space="preserve"> </w:t>
      </w:r>
      <w:r w:rsidRPr="4DB351CD" w:rsidR="09DB5940">
        <w:rPr>
          <w:rFonts w:ascii="Times New Roman" w:hAnsi="Times New Roman" w:eastAsia="Times New Roman"/>
          <w:sz w:val="24"/>
          <w:szCs w:val="24"/>
          <w:lang w:eastAsia="et-EE"/>
        </w:rPr>
        <w:t>need</w:t>
      </w:r>
      <w:r w:rsidRPr="4DB351CD" w:rsidR="47A0656E">
        <w:rPr>
          <w:rFonts w:ascii="Times New Roman" w:hAnsi="Times New Roman" w:eastAsia="Times New Roman"/>
          <w:sz w:val="24"/>
          <w:szCs w:val="24"/>
          <w:lang w:eastAsia="et-EE"/>
        </w:rPr>
        <w:t xml:space="preserve"> </w:t>
      </w:r>
      <w:r w:rsidRPr="5320929D">
        <w:rPr>
          <w:rFonts w:ascii="Times New Roman" w:hAnsi="Times New Roman" w:eastAsia="Times New Roman"/>
          <w:sz w:val="24"/>
          <w:szCs w:val="24"/>
          <w:lang w:eastAsia="et-EE"/>
        </w:rPr>
        <w:t xml:space="preserve">raamatukogu külastaja ja lugeja jaoks </w:t>
      </w:r>
      <w:r w:rsidRPr="4DB351CD" w:rsidR="13D7EB42">
        <w:rPr>
          <w:rFonts w:ascii="Times New Roman" w:hAnsi="Times New Roman" w:eastAsia="Times New Roman"/>
          <w:sz w:val="24"/>
          <w:szCs w:val="24"/>
          <w:lang w:eastAsia="et-EE"/>
        </w:rPr>
        <w:t>ning</w:t>
      </w:r>
      <w:r w:rsidRPr="4DB351CD" w:rsidR="47A0656E">
        <w:rPr>
          <w:rFonts w:ascii="Times New Roman" w:hAnsi="Times New Roman" w:eastAsia="Times New Roman"/>
          <w:sz w:val="24"/>
          <w:szCs w:val="24"/>
          <w:lang w:eastAsia="et-EE"/>
        </w:rPr>
        <w:t xml:space="preserve"> </w:t>
      </w:r>
      <w:r w:rsidRPr="5320929D">
        <w:rPr>
          <w:rFonts w:ascii="Times New Roman" w:hAnsi="Times New Roman" w:eastAsia="Times New Roman"/>
          <w:sz w:val="24"/>
          <w:szCs w:val="24"/>
          <w:lang w:eastAsia="et-EE"/>
        </w:rPr>
        <w:t xml:space="preserve"> </w:t>
      </w:r>
      <w:r w:rsidRPr="5320929D" w:rsidR="1764C93F">
        <w:rPr>
          <w:rFonts w:ascii="Times New Roman" w:hAnsi="Times New Roman" w:eastAsia="Times New Roman"/>
          <w:sz w:val="24"/>
          <w:szCs w:val="24"/>
          <w:lang w:eastAsia="et-EE"/>
        </w:rPr>
        <w:t>anna</w:t>
      </w:r>
      <w:r w:rsidRPr="5320929D" w:rsidR="60DDF615">
        <w:rPr>
          <w:rFonts w:ascii="Times New Roman" w:hAnsi="Times New Roman" w:eastAsia="Times New Roman"/>
          <w:sz w:val="24"/>
          <w:szCs w:val="24"/>
          <w:lang w:eastAsia="et-EE"/>
        </w:rPr>
        <w:t>vad</w:t>
      </w:r>
      <w:r w:rsidRPr="5320929D">
        <w:rPr>
          <w:rFonts w:ascii="Times New Roman" w:hAnsi="Times New Roman" w:eastAsia="Times New Roman"/>
          <w:sz w:val="24"/>
          <w:szCs w:val="24"/>
          <w:lang w:eastAsia="et-EE"/>
        </w:rPr>
        <w:t xml:space="preserve"> elanikele selgema ülevaate tänapäevasest raamatukogu rollist ühiskonnas ja selle pakutavatest võimalustest.</w:t>
      </w:r>
    </w:p>
    <w:p w:rsidR="007F45D5" w:rsidP="007F45D5" w:rsidRDefault="007F45D5" w14:paraId="500FFDB1" w14:textId="77777777">
      <w:pPr>
        <w:pStyle w:val="Vahedeta"/>
        <w:jc w:val="both"/>
        <w:rPr>
          <w:rFonts w:ascii="Times New Roman" w:hAnsi="Times New Roman" w:eastAsia="Times New Roman"/>
          <w:sz w:val="24"/>
          <w:szCs w:val="24"/>
          <w:lang w:eastAsia="et-EE"/>
        </w:rPr>
      </w:pPr>
    </w:p>
    <w:p w:rsidRPr="006E7316" w:rsidR="007F45D5" w:rsidP="007F45D5" w:rsidRDefault="3136D991" w14:paraId="10844985" w14:textId="49E86E4E">
      <w:pPr>
        <w:pStyle w:val="Vahedeta"/>
        <w:jc w:val="both"/>
        <w:rPr>
          <w:rFonts w:ascii="Times New Roman" w:hAnsi="Times New Roman" w:eastAsia="Times New Roman"/>
          <w:sz w:val="24"/>
          <w:szCs w:val="24"/>
          <w:lang w:eastAsia="et-EE"/>
        </w:rPr>
      </w:pPr>
      <w:r w:rsidRPr="4DB351CD">
        <w:rPr>
          <w:rFonts w:ascii="Times New Roman" w:hAnsi="Times New Roman" w:eastAsia="Times New Roman"/>
          <w:sz w:val="24"/>
          <w:szCs w:val="24"/>
          <w:lang w:eastAsia="et-EE"/>
        </w:rPr>
        <w:t xml:space="preserve">Eelnõu </w:t>
      </w:r>
      <w:r w:rsidRPr="006E7316" w:rsidR="007F45D5">
        <w:rPr>
          <w:rFonts w:ascii="Times New Roman" w:hAnsi="Times New Roman" w:eastAsia="Times New Roman"/>
          <w:sz w:val="24"/>
          <w:szCs w:val="24"/>
          <w:lang w:eastAsia="et-EE"/>
        </w:rPr>
        <w:t>§ 2 l</w:t>
      </w:r>
      <w:r w:rsidR="007F45D5">
        <w:rPr>
          <w:rFonts w:ascii="Times New Roman" w:hAnsi="Times New Roman" w:eastAsia="Times New Roman"/>
          <w:sz w:val="24"/>
          <w:szCs w:val="24"/>
          <w:lang w:eastAsia="et-EE"/>
        </w:rPr>
        <w:t>õike 2 punktiga</w:t>
      </w:r>
      <w:r w:rsidRPr="006E7316" w:rsidR="007F45D5">
        <w:rPr>
          <w:rFonts w:ascii="Times New Roman" w:hAnsi="Times New Roman" w:eastAsia="Times New Roman"/>
          <w:sz w:val="24"/>
          <w:szCs w:val="24"/>
          <w:lang w:eastAsia="et-EE"/>
        </w:rPr>
        <w:t xml:space="preserve"> </w:t>
      </w:r>
      <w:r w:rsidR="007F45D5">
        <w:rPr>
          <w:rFonts w:ascii="Times New Roman" w:hAnsi="Times New Roman" w:eastAsia="Times New Roman"/>
          <w:sz w:val="24"/>
          <w:szCs w:val="24"/>
          <w:lang w:eastAsia="et-EE"/>
        </w:rPr>
        <w:t>3</w:t>
      </w:r>
      <w:r w:rsidRPr="006E7316" w:rsidR="007F45D5">
        <w:rPr>
          <w:rFonts w:ascii="Times New Roman" w:hAnsi="Times New Roman" w:eastAsia="Times New Roman"/>
          <w:sz w:val="24"/>
          <w:szCs w:val="24"/>
          <w:lang w:eastAsia="et-EE"/>
        </w:rPr>
        <w:t xml:space="preserve"> </w:t>
      </w:r>
      <w:r w:rsidR="007F45D5">
        <w:rPr>
          <w:rFonts w:ascii="Times New Roman" w:hAnsi="Times New Roman" w:eastAsia="Times New Roman"/>
          <w:sz w:val="24"/>
          <w:szCs w:val="24"/>
          <w:lang w:eastAsia="et-EE"/>
        </w:rPr>
        <w:t>on sätestatud ülesanne</w:t>
      </w:r>
      <w:r w:rsidRPr="006E7316" w:rsidR="007F45D5">
        <w:rPr>
          <w:rFonts w:ascii="Times New Roman" w:hAnsi="Times New Roman" w:eastAsia="Times New Roman"/>
          <w:sz w:val="24"/>
          <w:szCs w:val="24"/>
          <w:lang w:eastAsia="et-EE"/>
        </w:rPr>
        <w:t xml:space="preserve"> võimaldada juurdepääs ka avalikule teabele ja elektroonilistele avalikele teenustele. Muudatusega suureneb rahvaraamatukogu kohustus juhendada inimesi </w:t>
      </w:r>
      <w:r w:rsidR="007F45D5">
        <w:rPr>
          <w:rFonts w:ascii="Times New Roman" w:hAnsi="Times New Roman" w:eastAsia="Times New Roman"/>
          <w:sz w:val="24"/>
          <w:szCs w:val="24"/>
          <w:lang w:eastAsia="et-EE"/>
        </w:rPr>
        <w:t xml:space="preserve">avalike </w:t>
      </w:r>
      <w:r w:rsidRPr="006E7316" w:rsidR="007F45D5">
        <w:rPr>
          <w:rFonts w:ascii="Times New Roman" w:hAnsi="Times New Roman" w:eastAsia="Times New Roman"/>
          <w:sz w:val="24"/>
          <w:szCs w:val="24"/>
          <w:lang w:eastAsia="et-EE"/>
        </w:rPr>
        <w:t>teenuste kasutamisel, millega kaasneb elanikele suurem kindlustunne, et e-riigi teenuste või tehnoloogia arenemisel on koht, kus pakutakse abi, et digilõhe ei suureneks.</w:t>
      </w:r>
    </w:p>
    <w:p w:rsidRPr="006E7316" w:rsidR="007F45D5" w:rsidP="007F45D5" w:rsidRDefault="007F45D5" w14:paraId="3E051B1B" w14:textId="4236E31E">
      <w:pPr>
        <w:spacing w:after="0" w:line="240" w:lineRule="auto"/>
        <w:jc w:val="both"/>
        <w:rPr>
          <w:rFonts w:ascii="Times New Roman" w:hAnsi="Times New Roman" w:eastAsia="Times New Roman"/>
          <w:sz w:val="24"/>
          <w:szCs w:val="24"/>
          <w:lang w:eastAsia="et-EE"/>
        </w:rPr>
      </w:pPr>
      <w:r w:rsidRPr="5320929D">
        <w:rPr>
          <w:rFonts w:ascii="Times New Roman" w:hAnsi="Times New Roman" w:eastAsia="Times New Roman"/>
          <w:sz w:val="24"/>
          <w:szCs w:val="24"/>
          <w:lang w:eastAsia="et-EE"/>
        </w:rPr>
        <w:t xml:space="preserve">Tegemist on regionaalpoliitiliselt suure mõjuga muudatusega, millega kasutatakse ära rahvaraamatukogude üle-eestilist suurt võrku ja võimaldatakse inimestel kasutada riigi- ja kohaliku omavalitsuse teenuseid </w:t>
      </w:r>
      <w:r w:rsidRPr="448A66D5" w:rsidR="25EEE1C6">
        <w:rPr>
          <w:rFonts w:ascii="Times New Roman" w:hAnsi="Times New Roman" w:eastAsia="Times New Roman"/>
          <w:sz w:val="24"/>
          <w:szCs w:val="24"/>
          <w:lang w:eastAsia="et-EE"/>
        </w:rPr>
        <w:t>(nt toetuste taotlemine, rahvastikuregistri andmete muutmine vms)</w:t>
      </w:r>
      <w:r w:rsidRPr="448A66D5" w:rsidR="47A0656E">
        <w:rPr>
          <w:rFonts w:ascii="Times New Roman" w:hAnsi="Times New Roman" w:eastAsia="Times New Roman"/>
          <w:sz w:val="24"/>
          <w:szCs w:val="24"/>
          <w:lang w:eastAsia="et-EE"/>
        </w:rPr>
        <w:t xml:space="preserve"> võimalikult kodulähedal.</w:t>
      </w:r>
      <w:r w:rsidRPr="5320929D">
        <w:rPr>
          <w:rFonts w:ascii="Times New Roman" w:hAnsi="Times New Roman" w:eastAsia="Times New Roman"/>
          <w:sz w:val="24"/>
          <w:szCs w:val="24"/>
          <w:lang w:eastAsia="et-EE"/>
        </w:rPr>
        <w:t xml:space="preserve">  Juhendamiskohustus piirdub üldjuhul arvuti kasutamise </w:t>
      </w:r>
      <w:r w:rsidRPr="5320929D">
        <w:rPr>
          <w:rFonts w:ascii="Times New Roman" w:hAnsi="Times New Roman" w:eastAsia="Times New Roman"/>
          <w:sz w:val="24"/>
          <w:szCs w:val="24"/>
          <w:lang w:eastAsia="et-EE"/>
        </w:rPr>
        <w:t>võimaldamisega ja õige veebilehe avamisega</w:t>
      </w:r>
      <w:r w:rsidRPr="5320929D" w:rsidR="57D034B0">
        <w:rPr>
          <w:rFonts w:ascii="Times New Roman" w:hAnsi="Times New Roman" w:eastAsia="Times New Roman"/>
          <w:sz w:val="24"/>
          <w:szCs w:val="24"/>
          <w:lang w:eastAsia="et-EE"/>
        </w:rPr>
        <w:t>, s</w:t>
      </w:r>
      <w:r w:rsidRPr="5320929D">
        <w:rPr>
          <w:rFonts w:ascii="Times New Roman" w:hAnsi="Times New Roman" w:eastAsia="Times New Roman"/>
          <w:sz w:val="24"/>
          <w:szCs w:val="24"/>
          <w:lang w:eastAsia="et-EE"/>
        </w:rPr>
        <w:t>amuti soovitustega juhul, kui teemakohane teadmine on töötajal olemas. Seadus ei keela töötajal rohkemat teha, kui tal on selleks teadmised ja valmisolek</w:t>
      </w:r>
      <w:r w:rsidRPr="448A66D5" w:rsidR="4A4E75EA">
        <w:rPr>
          <w:rFonts w:ascii="Times New Roman" w:hAnsi="Times New Roman" w:eastAsia="Times New Roman"/>
          <w:sz w:val="24"/>
          <w:szCs w:val="24"/>
          <w:lang w:eastAsia="et-EE"/>
        </w:rPr>
        <w:t xml:space="preserve"> ja isik täiendavat juhendamist soovib</w:t>
      </w:r>
      <w:r w:rsidRPr="448A66D5" w:rsidR="47A0656E">
        <w:rPr>
          <w:rFonts w:ascii="Times New Roman" w:hAnsi="Times New Roman" w:eastAsia="Times New Roman"/>
          <w:sz w:val="24"/>
          <w:szCs w:val="24"/>
          <w:lang w:eastAsia="et-EE"/>
        </w:rPr>
        <w:t>.</w:t>
      </w:r>
    </w:p>
    <w:p w:rsidRPr="006E7316" w:rsidR="007F45D5" w:rsidP="007F45D5" w:rsidRDefault="007F45D5" w14:paraId="0B105A52" w14:textId="5F229FA1">
      <w:pPr>
        <w:pStyle w:val="Vahedeta"/>
        <w:jc w:val="both"/>
        <w:rPr>
          <w:rFonts w:ascii="Times New Roman" w:hAnsi="Times New Roman" w:eastAsia="Times New Roman"/>
          <w:sz w:val="24"/>
          <w:szCs w:val="24"/>
          <w:lang w:eastAsia="et-EE"/>
        </w:rPr>
      </w:pPr>
      <w:r w:rsidRPr="006E7316">
        <w:rPr>
          <w:rFonts w:ascii="Times New Roman" w:hAnsi="Times New Roman" w:eastAsia="Times New Roman"/>
          <w:sz w:val="24"/>
          <w:szCs w:val="24"/>
          <w:lang w:eastAsia="et-EE"/>
        </w:rPr>
        <w:t xml:space="preserve">Raamatukogu ülesannete </w:t>
      </w:r>
      <w:r w:rsidRPr="32A6F821" w:rsidR="16495C36">
        <w:rPr>
          <w:rFonts w:ascii="Times New Roman" w:hAnsi="Times New Roman" w:eastAsia="Times New Roman"/>
          <w:sz w:val="24"/>
          <w:szCs w:val="24"/>
          <w:lang w:eastAsia="et-EE"/>
        </w:rPr>
        <w:t>sätestamine</w:t>
      </w:r>
      <w:r w:rsidRPr="006E7316">
        <w:rPr>
          <w:rFonts w:ascii="Times New Roman" w:hAnsi="Times New Roman" w:eastAsia="Times New Roman"/>
          <w:sz w:val="24"/>
          <w:szCs w:val="24"/>
          <w:lang w:eastAsia="et-EE"/>
        </w:rPr>
        <w:t xml:space="preserve"> kannab sõnumit, et raamatukogus saab teha muudki, peale raamatute laenutamise. Senisele rahvaraamatukogu eesmärgile lisatud ülesanded avaldavad positiivset mõju teenuse kvaliteedile ja elanikel (kogu elukaare ulatuses) tekib suurema tõenäosusega võimalus tarbida ühtlasema kvaliteediga raamatukoguteenuseid üle riigi</w:t>
      </w:r>
      <w:r w:rsidRPr="653319F9" w:rsidR="232E8648">
        <w:rPr>
          <w:rFonts w:ascii="Times New Roman" w:hAnsi="Times New Roman" w:eastAsia="Times New Roman"/>
          <w:sz w:val="24"/>
          <w:szCs w:val="24"/>
          <w:lang w:eastAsia="et-EE"/>
        </w:rPr>
        <w:t>.</w:t>
      </w:r>
    </w:p>
    <w:p w:rsidRPr="006E7316" w:rsidR="007F45D5" w:rsidP="007F45D5" w:rsidRDefault="007F45D5" w14:paraId="0D65B5F0" w14:textId="77777777">
      <w:pPr>
        <w:pStyle w:val="Vahedeta"/>
        <w:jc w:val="both"/>
        <w:rPr>
          <w:rFonts w:ascii="Times New Roman" w:hAnsi="Times New Roman" w:eastAsia="Times New Roman"/>
          <w:sz w:val="24"/>
          <w:szCs w:val="24"/>
          <w:lang w:eastAsia="et-EE"/>
        </w:rPr>
      </w:pPr>
      <w:r w:rsidRPr="006E7316">
        <w:rPr>
          <w:rFonts w:ascii="Times New Roman" w:hAnsi="Times New Roman" w:eastAsia="Times New Roman"/>
          <w:sz w:val="24"/>
          <w:szCs w:val="24"/>
          <w:lang w:eastAsia="et-EE"/>
        </w:rPr>
        <w:t>Ebasoovitavate mõjude avaldumise riski ei ole ette näha.</w:t>
      </w:r>
    </w:p>
    <w:p w:rsidR="007F45D5" w:rsidP="007F45D5" w:rsidRDefault="007F45D5" w14:paraId="120169DE" w14:textId="77777777">
      <w:pPr>
        <w:spacing w:after="0" w:line="240" w:lineRule="auto"/>
        <w:contextualSpacing/>
        <w:jc w:val="both"/>
        <w:rPr>
          <w:rFonts w:ascii="Times New Roman" w:hAnsi="Times New Roman"/>
          <w:sz w:val="24"/>
          <w:szCs w:val="24"/>
        </w:rPr>
      </w:pPr>
    </w:p>
    <w:p w:rsidRPr="009148A2" w:rsidR="007F45D5" w:rsidP="007F45D5" w:rsidRDefault="007F45D5" w14:paraId="5B472D88"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6.2.2. </w:t>
      </w:r>
      <w:r w:rsidRPr="00496599">
        <w:rPr>
          <w:rFonts w:ascii="Times New Roman" w:hAnsi="Times New Roman"/>
          <w:b/>
          <w:bCs/>
          <w:sz w:val="24"/>
          <w:szCs w:val="24"/>
        </w:rPr>
        <w:t xml:space="preserve">Mõju riigiasutuste ja kohaliku omavalitsuse asutuste korraldusele, kuludele ja tuludele (asutuste </w:t>
      </w:r>
      <w:r>
        <w:rPr>
          <w:rFonts w:ascii="Times New Roman" w:hAnsi="Times New Roman"/>
          <w:b/>
          <w:bCs/>
          <w:sz w:val="24"/>
          <w:szCs w:val="24"/>
        </w:rPr>
        <w:t>töö</w:t>
      </w:r>
      <w:r w:rsidRPr="00496599">
        <w:rPr>
          <w:rFonts w:ascii="Times New Roman" w:hAnsi="Times New Roman"/>
          <w:b/>
          <w:bCs/>
          <w:sz w:val="24"/>
          <w:szCs w:val="24"/>
        </w:rPr>
        <w:t>korraldus)</w:t>
      </w:r>
    </w:p>
    <w:p w:rsidR="007F45D5" w:rsidP="007F45D5" w:rsidRDefault="007F45D5" w14:paraId="54AAA9F9" w14:textId="77777777">
      <w:pPr>
        <w:spacing w:after="0" w:line="240" w:lineRule="auto"/>
        <w:contextualSpacing/>
        <w:jc w:val="both"/>
        <w:rPr>
          <w:rFonts w:ascii="Times New Roman" w:hAnsi="Times New Roman"/>
          <w:sz w:val="24"/>
          <w:szCs w:val="24"/>
        </w:rPr>
      </w:pPr>
    </w:p>
    <w:p w:rsidRPr="009148A2" w:rsidR="007F45D5" w:rsidP="007F45D5" w:rsidRDefault="007F45D5" w14:paraId="3247A10E"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2</w:t>
      </w:r>
      <w:r w:rsidRPr="00474E67">
        <w:rPr>
          <w:rFonts w:ascii="Times New Roman" w:hAnsi="Times New Roman"/>
          <w:b/>
          <w:bCs/>
          <w:sz w:val="24"/>
          <w:szCs w:val="24"/>
        </w:rPr>
        <w:t>.2.1. Muudatusest mõjutatud sihtrühm - kohalikud omavalitsused ja rahvaraamatukogud</w:t>
      </w:r>
    </w:p>
    <w:p w:rsidRPr="006E7316" w:rsidR="007F45D5" w:rsidP="007F45D5" w:rsidRDefault="053C8EFB" w14:paraId="00FA69A3" w14:textId="37DBC059">
      <w:pPr>
        <w:pStyle w:val="Vahedeta"/>
        <w:jc w:val="both"/>
        <w:rPr>
          <w:rFonts w:ascii="Times New Roman" w:hAnsi="Times New Roman"/>
          <w:sz w:val="24"/>
          <w:szCs w:val="24"/>
        </w:rPr>
      </w:pPr>
      <w:r w:rsidRPr="32A6F821">
        <w:rPr>
          <w:rFonts w:ascii="Times New Roman" w:hAnsi="Times New Roman"/>
          <w:sz w:val="24"/>
          <w:szCs w:val="24"/>
        </w:rPr>
        <w:t>V</w:t>
      </w:r>
      <w:r w:rsidRPr="6932E20E" w:rsidR="00180C2C">
        <w:rPr>
          <w:rFonts w:ascii="Times New Roman" w:hAnsi="Times New Roman"/>
          <w:sz w:val="24"/>
          <w:szCs w:val="24"/>
        </w:rPr>
        <w:t>t käesoleva seletuskirja punkti 6.1.2.1.</w:t>
      </w:r>
    </w:p>
    <w:p w:rsidRPr="009148A2" w:rsidR="007F45D5" w:rsidP="007F45D5" w:rsidRDefault="007F45D5" w14:paraId="21B333A3" w14:textId="77777777">
      <w:pPr>
        <w:spacing w:after="0" w:line="240" w:lineRule="auto"/>
        <w:contextualSpacing/>
        <w:jc w:val="both"/>
        <w:rPr>
          <w:rFonts w:ascii="Times New Roman" w:hAnsi="Times New Roman"/>
          <w:sz w:val="24"/>
          <w:szCs w:val="24"/>
        </w:rPr>
      </w:pPr>
    </w:p>
    <w:p w:rsidRPr="009148A2" w:rsidR="007F45D5" w:rsidP="007F45D5" w:rsidRDefault="007F45D5" w14:paraId="72D0A823"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2</w:t>
      </w:r>
      <w:r w:rsidRPr="00474E67">
        <w:rPr>
          <w:rFonts w:ascii="Times New Roman" w:hAnsi="Times New Roman"/>
          <w:b/>
          <w:bCs/>
          <w:sz w:val="24"/>
          <w:szCs w:val="24"/>
        </w:rPr>
        <w:t>.2.2. Avalduva mõju kirjeldus sihtrühmale ja järeldus olulisuse kohta</w:t>
      </w:r>
    </w:p>
    <w:p w:rsidRPr="006E7316" w:rsidR="007F45D5" w:rsidP="007F45D5" w:rsidRDefault="007F45D5" w14:paraId="49CF4DB3" w14:textId="77777777">
      <w:pPr>
        <w:pStyle w:val="Vahedeta"/>
        <w:jc w:val="both"/>
        <w:rPr>
          <w:rFonts w:ascii="Times New Roman" w:hAnsi="Times New Roman" w:eastAsia="Times New Roman"/>
          <w:sz w:val="24"/>
          <w:szCs w:val="24"/>
          <w:lang w:eastAsia="et-EE"/>
        </w:rPr>
      </w:pPr>
      <w:r w:rsidRPr="006E7316">
        <w:rPr>
          <w:rFonts w:ascii="Times New Roman" w:hAnsi="Times New Roman"/>
          <w:sz w:val="24"/>
          <w:szCs w:val="24"/>
        </w:rPr>
        <w:t>Eelnõuga kirjeldatakse kohaliku omavalituse asutusena tegutseva rahvaraamatukogu eesmärkidest tulenevad ülesanded. Kirjeldatud ülesanded tagavad kõigis omavalitsustes ühtlasema teenuse kättesaadavuse, sest eelnõu sätestab kõigile rahvaraamatukogudele ühetaolised ülesanded.</w:t>
      </w:r>
    </w:p>
    <w:p w:rsidRPr="006E7316" w:rsidR="007F45D5" w:rsidP="007F45D5" w:rsidRDefault="007F45D5" w14:paraId="30E49B61" w14:textId="3B26EE95">
      <w:pPr>
        <w:pStyle w:val="Vahedeta"/>
        <w:jc w:val="both"/>
        <w:rPr>
          <w:rFonts w:ascii="Times New Roman" w:hAnsi="Times New Roman" w:eastAsia="Times New Roman"/>
          <w:sz w:val="24"/>
          <w:szCs w:val="24"/>
          <w:lang w:eastAsia="et-EE"/>
        </w:rPr>
      </w:pPr>
      <w:r w:rsidRPr="006E7316">
        <w:rPr>
          <w:rFonts w:ascii="Times New Roman" w:hAnsi="Times New Roman" w:eastAsia="Times New Roman"/>
          <w:sz w:val="24"/>
          <w:szCs w:val="24"/>
          <w:lang w:eastAsia="et-EE"/>
        </w:rPr>
        <w:t xml:space="preserve">Sätestatud ülesanded ei lisa kohalikele omavalitsustele ega raamatukogudele otseselt uusi tegevusi, kuid </w:t>
      </w:r>
      <w:r w:rsidRPr="32A6F821" w:rsidR="2F2BCFF8">
        <w:rPr>
          <w:rFonts w:ascii="Times New Roman" w:hAnsi="Times New Roman" w:eastAsia="Times New Roman"/>
          <w:sz w:val="24"/>
          <w:szCs w:val="24"/>
          <w:lang w:eastAsia="et-EE"/>
        </w:rPr>
        <w:t>sõnasta</w:t>
      </w:r>
      <w:r w:rsidRPr="32A6F821" w:rsidR="371CC50B">
        <w:rPr>
          <w:rFonts w:ascii="Times New Roman" w:hAnsi="Times New Roman" w:eastAsia="Times New Roman"/>
          <w:sz w:val="24"/>
          <w:szCs w:val="24"/>
          <w:lang w:eastAsia="et-EE"/>
        </w:rPr>
        <w:t>vad</w:t>
      </w:r>
      <w:r w:rsidRPr="006E7316">
        <w:rPr>
          <w:rFonts w:ascii="Times New Roman" w:hAnsi="Times New Roman" w:eastAsia="Times New Roman"/>
          <w:sz w:val="24"/>
          <w:szCs w:val="24"/>
          <w:lang w:eastAsia="et-EE"/>
        </w:rPr>
        <w:t xml:space="preserve"> Eestis kõigile kohalikele omavalitsustele kui raamatukogu pidajatele ja raamatukogudele kui nende asutustele</w:t>
      </w:r>
      <w:r w:rsidRPr="32A6F821" w:rsidR="56A53076">
        <w:rPr>
          <w:rFonts w:ascii="Times New Roman" w:hAnsi="Times New Roman" w:eastAsia="Times New Roman"/>
          <w:sz w:val="24"/>
          <w:szCs w:val="24"/>
          <w:lang w:eastAsia="et-EE"/>
        </w:rPr>
        <w:t>,</w:t>
      </w:r>
      <w:r w:rsidRPr="006E7316">
        <w:rPr>
          <w:rFonts w:ascii="Times New Roman" w:hAnsi="Times New Roman" w:eastAsia="Times New Roman"/>
          <w:sz w:val="24"/>
          <w:szCs w:val="24"/>
          <w:lang w:eastAsia="et-EE"/>
        </w:rPr>
        <w:t xml:space="preserve"> ajakohased rahvaraamatukogu ülesanded. Konkreetsetest ülesannetest tulenevad tegevused annavad ühtlasi selgemad tegevussuunad ajakohase raamatukogu rolli kujundamiseks ühiskonnas, tagades raamatukogude võimaluste parima kasutamise. Sätestatud ülesanded võimaldavad sama eesmärki täitvate raamatukogude tegevusi sarnasemalt korraldada ja tagada üle riigi raamatukoguteenuse ühtlasema kättesaadavuse ja kvaliteedi.</w:t>
      </w:r>
    </w:p>
    <w:p w:rsidRPr="006E7316" w:rsidR="007F45D5" w:rsidP="007F45D5" w:rsidRDefault="007F45D5" w14:paraId="4D29996D" w14:textId="77777777">
      <w:pPr>
        <w:spacing w:after="0" w:line="240" w:lineRule="auto"/>
        <w:jc w:val="both"/>
        <w:rPr>
          <w:rFonts w:ascii="Times New Roman" w:hAnsi="Times New Roman" w:eastAsia="Times New Roman"/>
          <w:sz w:val="24"/>
          <w:szCs w:val="24"/>
          <w:lang w:eastAsia="et-EE"/>
        </w:rPr>
      </w:pPr>
    </w:p>
    <w:p w:rsidRPr="006E7316" w:rsidR="007F45D5" w:rsidP="007F45D5" w:rsidRDefault="006B576C" w14:paraId="4FEFC57C" w14:textId="0668ACE9">
      <w:pPr>
        <w:spacing w:after="0" w:line="240" w:lineRule="auto"/>
        <w:jc w:val="both"/>
        <w:rPr>
          <w:rFonts w:ascii="Times New Roman" w:hAnsi="Times New Roman" w:eastAsia="Times New Roman"/>
          <w:sz w:val="24"/>
          <w:szCs w:val="24"/>
          <w:lang w:eastAsia="et-EE"/>
        </w:rPr>
      </w:pPr>
      <w:r>
        <w:rPr>
          <w:rFonts w:ascii="Times New Roman" w:hAnsi="Times New Roman" w:eastAsia="Times New Roman"/>
          <w:sz w:val="24"/>
          <w:szCs w:val="24"/>
          <w:lang w:eastAsia="et-EE"/>
        </w:rPr>
        <w:t>Ülesannete määratlemine</w:t>
      </w:r>
      <w:r w:rsidRPr="006E7316" w:rsidR="007F45D5">
        <w:rPr>
          <w:rFonts w:ascii="Times New Roman" w:hAnsi="Times New Roman" w:eastAsia="Times New Roman"/>
          <w:sz w:val="24"/>
          <w:szCs w:val="24"/>
          <w:lang w:eastAsia="et-EE"/>
        </w:rPr>
        <w:t xml:space="preserve"> </w:t>
      </w:r>
      <w:r w:rsidR="00714704">
        <w:rPr>
          <w:rFonts w:ascii="Times New Roman" w:hAnsi="Times New Roman" w:eastAsia="Times New Roman"/>
          <w:sz w:val="24"/>
          <w:szCs w:val="24"/>
          <w:lang w:eastAsia="et-EE"/>
        </w:rPr>
        <w:t>toeta</w:t>
      </w:r>
      <w:r>
        <w:rPr>
          <w:rFonts w:ascii="Times New Roman" w:hAnsi="Times New Roman" w:eastAsia="Times New Roman"/>
          <w:sz w:val="24"/>
          <w:szCs w:val="24"/>
          <w:lang w:eastAsia="et-EE"/>
        </w:rPr>
        <w:t>b</w:t>
      </w:r>
      <w:r w:rsidR="00714704">
        <w:rPr>
          <w:rFonts w:ascii="Times New Roman" w:hAnsi="Times New Roman" w:eastAsia="Times New Roman"/>
          <w:sz w:val="24"/>
          <w:szCs w:val="24"/>
          <w:lang w:eastAsia="et-EE"/>
        </w:rPr>
        <w:t xml:space="preserve"> </w:t>
      </w:r>
      <w:r w:rsidRPr="006E7316" w:rsidR="007F45D5">
        <w:rPr>
          <w:rFonts w:ascii="Times New Roman" w:hAnsi="Times New Roman" w:eastAsia="Times New Roman"/>
          <w:sz w:val="24"/>
          <w:szCs w:val="24"/>
          <w:lang w:eastAsia="et-EE"/>
        </w:rPr>
        <w:t xml:space="preserve">raamatukogu pidaja </w:t>
      </w:r>
      <w:r w:rsidR="007667DC">
        <w:rPr>
          <w:rFonts w:ascii="Times New Roman" w:hAnsi="Times New Roman" w:eastAsia="Times New Roman"/>
          <w:sz w:val="24"/>
          <w:szCs w:val="24"/>
          <w:lang w:eastAsia="et-EE"/>
        </w:rPr>
        <w:t xml:space="preserve">senist praktikat </w:t>
      </w:r>
      <w:r w:rsidR="00774287">
        <w:rPr>
          <w:rFonts w:ascii="Times New Roman" w:hAnsi="Times New Roman" w:eastAsia="Times New Roman"/>
          <w:sz w:val="24"/>
          <w:szCs w:val="24"/>
          <w:lang w:eastAsia="et-EE"/>
        </w:rPr>
        <w:t xml:space="preserve">ja </w:t>
      </w:r>
      <w:r w:rsidRPr="006E7316" w:rsidR="007667DC">
        <w:rPr>
          <w:rFonts w:ascii="Times New Roman" w:hAnsi="Times New Roman" w:eastAsia="Times New Roman"/>
          <w:sz w:val="24"/>
          <w:szCs w:val="24"/>
          <w:lang w:eastAsia="et-EE"/>
        </w:rPr>
        <w:t>avalda</w:t>
      </w:r>
      <w:r w:rsidR="00667B56">
        <w:rPr>
          <w:rFonts w:ascii="Times New Roman" w:hAnsi="Times New Roman" w:eastAsia="Times New Roman"/>
          <w:sz w:val="24"/>
          <w:szCs w:val="24"/>
          <w:lang w:eastAsia="et-EE"/>
        </w:rPr>
        <w:t>b</w:t>
      </w:r>
      <w:r w:rsidRPr="006E7316" w:rsidR="007667DC">
        <w:rPr>
          <w:rFonts w:ascii="Times New Roman" w:hAnsi="Times New Roman" w:eastAsia="Times New Roman"/>
          <w:sz w:val="24"/>
          <w:szCs w:val="24"/>
          <w:lang w:eastAsia="et-EE"/>
        </w:rPr>
        <w:t xml:space="preserve"> positiivset mõju </w:t>
      </w:r>
      <w:r w:rsidRPr="006E7316" w:rsidR="007F45D5">
        <w:rPr>
          <w:rFonts w:ascii="Times New Roman" w:hAnsi="Times New Roman" w:eastAsia="Times New Roman"/>
          <w:sz w:val="24"/>
          <w:szCs w:val="24"/>
          <w:lang w:eastAsia="et-EE"/>
        </w:rPr>
        <w:t>teenuse korraldamisele ja kvaliteedile</w:t>
      </w:r>
      <w:r w:rsidR="00BC66E7">
        <w:rPr>
          <w:rFonts w:ascii="Times New Roman" w:hAnsi="Times New Roman" w:eastAsia="Times New Roman"/>
          <w:sz w:val="24"/>
          <w:szCs w:val="24"/>
          <w:lang w:eastAsia="et-EE"/>
        </w:rPr>
        <w:t>. T</w:t>
      </w:r>
      <w:r w:rsidR="00213A44">
        <w:rPr>
          <w:rFonts w:ascii="Times New Roman" w:hAnsi="Times New Roman" w:eastAsia="Times New Roman"/>
          <w:sz w:val="24"/>
          <w:szCs w:val="24"/>
          <w:lang w:eastAsia="et-EE"/>
        </w:rPr>
        <w:t xml:space="preserve">egemist </w:t>
      </w:r>
      <w:r w:rsidR="00A3254A">
        <w:rPr>
          <w:rFonts w:ascii="Times New Roman" w:hAnsi="Times New Roman" w:eastAsia="Times New Roman"/>
          <w:sz w:val="24"/>
          <w:szCs w:val="24"/>
          <w:lang w:eastAsia="et-EE"/>
        </w:rPr>
        <w:t xml:space="preserve">on </w:t>
      </w:r>
      <w:r w:rsidR="00BC66E7">
        <w:rPr>
          <w:rFonts w:ascii="Times New Roman" w:hAnsi="Times New Roman" w:eastAsia="Times New Roman"/>
          <w:sz w:val="24"/>
          <w:szCs w:val="24"/>
          <w:lang w:eastAsia="et-EE"/>
        </w:rPr>
        <w:t xml:space="preserve">siiski </w:t>
      </w:r>
      <w:r w:rsidR="00A3254A">
        <w:rPr>
          <w:rFonts w:ascii="Times New Roman" w:hAnsi="Times New Roman" w:eastAsia="Times New Roman"/>
          <w:sz w:val="24"/>
          <w:szCs w:val="24"/>
          <w:lang w:eastAsia="et-EE"/>
        </w:rPr>
        <w:t xml:space="preserve">väheolulise </w:t>
      </w:r>
      <w:r w:rsidR="00213A44">
        <w:rPr>
          <w:rFonts w:ascii="Times New Roman" w:hAnsi="Times New Roman" w:eastAsia="Times New Roman"/>
          <w:sz w:val="24"/>
          <w:szCs w:val="24"/>
          <w:lang w:eastAsia="et-EE"/>
        </w:rPr>
        <w:t xml:space="preserve">mõjuga, </w:t>
      </w:r>
      <w:r w:rsidR="00BC66E7">
        <w:rPr>
          <w:rFonts w:ascii="Times New Roman" w:hAnsi="Times New Roman" w:eastAsia="Times New Roman"/>
          <w:sz w:val="24"/>
          <w:szCs w:val="24"/>
          <w:lang w:eastAsia="et-EE"/>
        </w:rPr>
        <w:t>kuna</w:t>
      </w:r>
      <w:r w:rsidR="007354D9">
        <w:rPr>
          <w:rFonts w:ascii="Times New Roman" w:hAnsi="Times New Roman" w:eastAsia="Times New Roman"/>
          <w:sz w:val="24"/>
          <w:szCs w:val="24"/>
          <w:lang w:eastAsia="et-EE"/>
        </w:rPr>
        <w:t xml:space="preserve"> </w:t>
      </w:r>
      <w:r w:rsidR="00B433FA">
        <w:rPr>
          <w:rFonts w:ascii="Times New Roman" w:hAnsi="Times New Roman" w:eastAsia="Times New Roman"/>
          <w:sz w:val="24"/>
          <w:szCs w:val="24"/>
          <w:lang w:eastAsia="et-EE"/>
        </w:rPr>
        <w:t xml:space="preserve">praktikas </w:t>
      </w:r>
      <w:r w:rsidR="00E015F4">
        <w:rPr>
          <w:rFonts w:ascii="Times New Roman" w:hAnsi="Times New Roman" w:eastAsia="Times New Roman"/>
          <w:sz w:val="24"/>
          <w:szCs w:val="24"/>
          <w:lang w:eastAsia="et-EE"/>
        </w:rPr>
        <w:t xml:space="preserve">neid </w:t>
      </w:r>
      <w:r w:rsidR="007354D9">
        <w:rPr>
          <w:rFonts w:ascii="Times New Roman" w:hAnsi="Times New Roman" w:eastAsia="Times New Roman"/>
          <w:sz w:val="24"/>
          <w:szCs w:val="24"/>
          <w:lang w:eastAsia="et-EE"/>
        </w:rPr>
        <w:t xml:space="preserve">ülesandeid </w:t>
      </w:r>
      <w:r w:rsidR="00B433FA">
        <w:rPr>
          <w:rFonts w:ascii="Times New Roman" w:hAnsi="Times New Roman" w:eastAsia="Times New Roman"/>
          <w:sz w:val="24"/>
          <w:szCs w:val="24"/>
          <w:lang w:eastAsia="et-EE"/>
        </w:rPr>
        <w:t xml:space="preserve">valdavalt </w:t>
      </w:r>
      <w:r w:rsidR="009C5EF2">
        <w:rPr>
          <w:rFonts w:ascii="Times New Roman" w:hAnsi="Times New Roman" w:eastAsia="Times New Roman"/>
          <w:sz w:val="24"/>
          <w:szCs w:val="24"/>
          <w:lang w:eastAsia="et-EE"/>
        </w:rPr>
        <w:t xml:space="preserve">juba </w:t>
      </w:r>
      <w:r w:rsidR="00B433FA">
        <w:rPr>
          <w:rFonts w:ascii="Times New Roman" w:hAnsi="Times New Roman" w:eastAsia="Times New Roman"/>
          <w:sz w:val="24"/>
          <w:szCs w:val="24"/>
          <w:lang w:eastAsia="et-EE"/>
        </w:rPr>
        <w:t>täidetakse</w:t>
      </w:r>
      <w:r w:rsidR="00297E25">
        <w:rPr>
          <w:rFonts w:ascii="Times New Roman" w:hAnsi="Times New Roman" w:eastAsia="Times New Roman"/>
          <w:sz w:val="24"/>
          <w:szCs w:val="24"/>
          <w:lang w:eastAsia="et-EE"/>
        </w:rPr>
        <w:t>.</w:t>
      </w:r>
      <w:r w:rsidR="00BA6D85">
        <w:rPr>
          <w:rFonts w:ascii="Times New Roman" w:hAnsi="Times New Roman" w:eastAsia="Times New Roman"/>
          <w:sz w:val="24"/>
          <w:szCs w:val="24"/>
          <w:lang w:eastAsia="et-EE"/>
        </w:rPr>
        <w:t xml:space="preserve"> </w:t>
      </w:r>
      <w:r w:rsidR="00D237E7">
        <w:rPr>
          <w:rFonts w:ascii="Times New Roman" w:hAnsi="Times New Roman" w:eastAsia="Times New Roman"/>
          <w:sz w:val="24"/>
          <w:szCs w:val="24"/>
          <w:lang w:eastAsia="et-EE"/>
        </w:rPr>
        <w:t xml:space="preserve">Lisaks </w:t>
      </w:r>
      <w:r w:rsidR="00530F04">
        <w:rPr>
          <w:rFonts w:ascii="Times New Roman" w:hAnsi="Times New Roman" w:eastAsia="Times New Roman"/>
          <w:sz w:val="24"/>
          <w:szCs w:val="24"/>
          <w:lang w:eastAsia="et-EE"/>
        </w:rPr>
        <w:t xml:space="preserve">loob </w:t>
      </w:r>
      <w:r w:rsidR="00676CAE">
        <w:rPr>
          <w:rFonts w:ascii="Times New Roman" w:hAnsi="Times New Roman" w:eastAsia="Times New Roman"/>
          <w:sz w:val="24"/>
          <w:szCs w:val="24"/>
          <w:lang w:eastAsia="et-EE"/>
        </w:rPr>
        <w:t xml:space="preserve">ülesannete määratlemine </w:t>
      </w:r>
      <w:r w:rsidR="00530F04">
        <w:rPr>
          <w:rFonts w:ascii="Times New Roman" w:hAnsi="Times New Roman" w:eastAsia="Times New Roman"/>
          <w:sz w:val="24"/>
          <w:szCs w:val="24"/>
          <w:lang w:eastAsia="et-EE"/>
        </w:rPr>
        <w:t xml:space="preserve">aluse </w:t>
      </w:r>
      <w:r w:rsidR="000C1005">
        <w:rPr>
          <w:rFonts w:ascii="Times New Roman" w:hAnsi="Times New Roman" w:eastAsia="Times New Roman"/>
          <w:sz w:val="24"/>
          <w:szCs w:val="24"/>
          <w:lang w:eastAsia="et-EE"/>
        </w:rPr>
        <w:t>tihedamale koostööle</w:t>
      </w:r>
      <w:r w:rsidR="00875EC8">
        <w:rPr>
          <w:rFonts w:ascii="Times New Roman" w:hAnsi="Times New Roman" w:eastAsia="Times New Roman"/>
          <w:sz w:val="24"/>
          <w:szCs w:val="24"/>
          <w:lang w:eastAsia="et-EE"/>
        </w:rPr>
        <w:t xml:space="preserve"> </w:t>
      </w:r>
      <w:r w:rsidR="0097198A">
        <w:rPr>
          <w:rFonts w:ascii="Times New Roman" w:hAnsi="Times New Roman" w:eastAsia="Times New Roman"/>
          <w:sz w:val="24"/>
          <w:szCs w:val="24"/>
          <w:lang w:eastAsia="et-EE"/>
        </w:rPr>
        <w:t>teiste omavalitsuste raamatukogudega</w:t>
      </w:r>
      <w:r w:rsidR="003159FC">
        <w:rPr>
          <w:rFonts w:ascii="Times New Roman" w:hAnsi="Times New Roman" w:eastAsia="Times New Roman"/>
          <w:sz w:val="24"/>
          <w:szCs w:val="24"/>
          <w:lang w:eastAsia="et-EE"/>
        </w:rPr>
        <w:t>, soodusta</w:t>
      </w:r>
      <w:r w:rsidR="00875EC8">
        <w:rPr>
          <w:rFonts w:ascii="Times New Roman" w:hAnsi="Times New Roman" w:eastAsia="Times New Roman"/>
          <w:sz w:val="24"/>
          <w:szCs w:val="24"/>
          <w:lang w:eastAsia="et-EE"/>
        </w:rPr>
        <w:t>b</w:t>
      </w:r>
      <w:r w:rsidR="003159FC">
        <w:rPr>
          <w:rFonts w:ascii="Times New Roman" w:hAnsi="Times New Roman" w:eastAsia="Times New Roman"/>
          <w:sz w:val="24"/>
          <w:szCs w:val="24"/>
          <w:lang w:eastAsia="et-EE"/>
        </w:rPr>
        <w:t xml:space="preserve"> ühistegevust</w:t>
      </w:r>
      <w:r w:rsidR="00DF731E">
        <w:rPr>
          <w:rFonts w:ascii="Times New Roman" w:hAnsi="Times New Roman" w:eastAsia="Times New Roman"/>
          <w:sz w:val="24"/>
          <w:szCs w:val="24"/>
          <w:lang w:eastAsia="et-EE"/>
        </w:rPr>
        <w:t>,</w:t>
      </w:r>
      <w:r w:rsidR="00A93FE6">
        <w:rPr>
          <w:rFonts w:ascii="Times New Roman" w:hAnsi="Times New Roman" w:eastAsia="Times New Roman"/>
          <w:sz w:val="24"/>
          <w:szCs w:val="24"/>
          <w:lang w:eastAsia="et-EE"/>
        </w:rPr>
        <w:t xml:space="preserve"> </w:t>
      </w:r>
      <w:r w:rsidRPr="00A93FE6" w:rsidR="00A93FE6">
        <w:rPr>
          <w:rFonts w:ascii="Times New Roman" w:hAnsi="Times New Roman" w:eastAsia="Times New Roman"/>
          <w:sz w:val="24"/>
          <w:szCs w:val="24"/>
          <w:lang w:eastAsia="et-EE"/>
        </w:rPr>
        <w:t>parandab teenuste koosvõimet, toetab heade praktikate levikut ning aitab ühtlustada teenuste kvaliteeti riiklikul tasandil</w:t>
      </w:r>
      <w:r w:rsidR="009171E0">
        <w:rPr>
          <w:rFonts w:ascii="Times New Roman" w:hAnsi="Times New Roman" w:eastAsia="Times New Roman"/>
          <w:sz w:val="24"/>
          <w:szCs w:val="24"/>
          <w:lang w:eastAsia="et-EE"/>
        </w:rPr>
        <w:t xml:space="preserve">. Ülesannete määratlemisel </w:t>
      </w:r>
      <w:r w:rsidRPr="00A93FE6" w:rsidR="00A93FE6">
        <w:rPr>
          <w:rFonts w:ascii="Times New Roman" w:hAnsi="Times New Roman" w:eastAsia="Times New Roman"/>
          <w:sz w:val="24"/>
          <w:szCs w:val="24"/>
          <w:lang w:eastAsia="et-EE"/>
        </w:rPr>
        <w:t xml:space="preserve">on </w:t>
      </w:r>
      <w:r w:rsidR="00510530">
        <w:rPr>
          <w:rFonts w:ascii="Times New Roman" w:hAnsi="Times New Roman" w:eastAsia="Times New Roman"/>
          <w:sz w:val="24"/>
          <w:szCs w:val="24"/>
          <w:lang w:eastAsia="et-EE"/>
        </w:rPr>
        <w:t xml:space="preserve">oluline ja </w:t>
      </w:r>
      <w:r w:rsidRPr="00A93FE6" w:rsidR="00A93FE6">
        <w:rPr>
          <w:rFonts w:ascii="Times New Roman" w:hAnsi="Times New Roman" w:eastAsia="Times New Roman"/>
          <w:sz w:val="24"/>
          <w:szCs w:val="24"/>
          <w:lang w:eastAsia="et-EE"/>
        </w:rPr>
        <w:t xml:space="preserve">positiivne mõju </w:t>
      </w:r>
      <w:r w:rsidR="00510530">
        <w:rPr>
          <w:rFonts w:ascii="Times New Roman" w:hAnsi="Times New Roman" w:eastAsia="Times New Roman"/>
          <w:sz w:val="24"/>
          <w:szCs w:val="24"/>
          <w:lang w:eastAsia="et-EE"/>
        </w:rPr>
        <w:t xml:space="preserve">ka </w:t>
      </w:r>
      <w:r w:rsidRPr="00A93FE6" w:rsidR="00A93FE6">
        <w:rPr>
          <w:rFonts w:ascii="Times New Roman" w:hAnsi="Times New Roman" w:eastAsia="Times New Roman"/>
          <w:sz w:val="24"/>
          <w:szCs w:val="24"/>
          <w:lang w:eastAsia="et-EE"/>
        </w:rPr>
        <w:t>raamatukoguvõrgu arengule</w:t>
      </w:r>
      <w:r w:rsidRPr="006E7316" w:rsidR="007F45D5">
        <w:rPr>
          <w:rFonts w:ascii="Times New Roman" w:hAnsi="Times New Roman" w:eastAsia="Times New Roman"/>
          <w:sz w:val="24"/>
          <w:szCs w:val="24"/>
          <w:lang w:eastAsia="et-EE"/>
        </w:rPr>
        <w:t>.</w:t>
      </w:r>
    </w:p>
    <w:p w:rsidR="00953A3D" w:rsidP="00AF6307" w:rsidRDefault="00953A3D" w14:paraId="5FF94CF5" w14:textId="59377A5C">
      <w:pPr>
        <w:spacing w:after="0" w:line="240" w:lineRule="auto"/>
        <w:contextualSpacing/>
        <w:jc w:val="both"/>
        <w:rPr>
          <w:rFonts w:ascii="Times New Roman" w:hAnsi="Times New Roman"/>
          <w:sz w:val="24"/>
          <w:szCs w:val="24"/>
        </w:rPr>
      </w:pPr>
    </w:p>
    <w:p w:rsidRPr="00E35980" w:rsidR="00B70ECD" w:rsidP="00B70ECD" w:rsidRDefault="00B70ECD" w14:paraId="30734D31" w14:textId="77777777">
      <w:pPr>
        <w:spacing w:after="0" w:line="240" w:lineRule="auto"/>
        <w:contextualSpacing/>
        <w:jc w:val="both"/>
        <w:rPr>
          <w:rFonts w:ascii="Times New Roman" w:hAnsi="Times New Roman"/>
          <w:bCs/>
          <w:sz w:val="24"/>
          <w:szCs w:val="24"/>
        </w:rPr>
      </w:pPr>
      <w:r w:rsidRPr="00E35980">
        <w:rPr>
          <w:rFonts w:ascii="Times New Roman" w:hAnsi="Times New Roman"/>
          <w:b/>
          <w:sz w:val="24"/>
          <w:szCs w:val="24"/>
        </w:rPr>
        <w:t>6.3.</w:t>
      </w:r>
      <w:r w:rsidRPr="00E35980">
        <w:rPr>
          <w:rFonts w:ascii="Times New Roman" w:hAnsi="Times New Roman"/>
          <w:bCs/>
          <w:sz w:val="24"/>
          <w:szCs w:val="24"/>
        </w:rPr>
        <w:t xml:space="preserve"> </w:t>
      </w:r>
      <w:r w:rsidRPr="00E35980">
        <w:rPr>
          <w:rFonts w:ascii="Times New Roman" w:hAnsi="Times New Roman"/>
          <w:b/>
          <w:sz w:val="24"/>
          <w:szCs w:val="24"/>
        </w:rPr>
        <w:t>Kavandatav muudatus</w:t>
      </w:r>
      <w:r w:rsidRPr="00E35980">
        <w:rPr>
          <w:rFonts w:ascii="Times New Roman" w:hAnsi="Times New Roman"/>
          <w:bCs/>
          <w:sz w:val="24"/>
          <w:szCs w:val="24"/>
        </w:rPr>
        <w:t xml:space="preserve"> – rahvaraamatukogu juhtimise ja struktuuri ajakohastamine</w:t>
      </w:r>
    </w:p>
    <w:p w:rsidRPr="00E35980" w:rsidR="00B70ECD" w:rsidP="00B70ECD" w:rsidRDefault="00B70ECD" w14:paraId="52652086" w14:textId="77777777">
      <w:pPr>
        <w:spacing w:after="0" w:line="240" w:lineRule="auto"/>
        <w:contextualSpacing/>
        <w:jc w:val="both"/>
        <w:rPr>
          <w:rFonts w:ascii="Times New Roman" w:hAnsi="Times New Roman"/>
          <w:bCs/>
          <w:sz w:val="24"/>
          <w:szCs w:val="24"/>
        </w:rPr>
      </w:pPr>
    </w:p>
    <w:p w:rsidRPr="00E35980" w:rsidR="00B70ECD" w:rsidP="00B70ECD" w:rsidRDefault="00B70ECD" w14:paraId="0C9D98B6" w14:textId="77777777">
      <w:pPr>
        <w:spacing w:after="0" w:line="240" w:lineRule="auto"/>
        <w:contextualSpacing/>
        <w:jc w:val="both"/>
        <w:rPr>
          <w:rFonts w:ascii="Times New Roman" w:hAnsi="Times New Roman"/>
          <w:sz w:val="24"/>
          <w:szCs w:val="24"/>
        </w:rPr>
      </w:pPr>
      <w:r w:rsidRPr="00BF354C">
        <w:rPr>
          <w:rFonts w:ascii="Times New Roman" w:hAnsi="Times New Roman"/>
          <w:b/>
          <w:bCs/>
          <w:sz w:val="24"/>
          <w:szCs w:val="24"/>
        </w:rPr>
        <w:t>6.</w:t>
      </w:r>
      <w:r>
        <w:rPr>
          <w:rFonts w:ascii="Times New Roman" w:hAnsi="Times New Roman"/>
          <w:b/>
          <w:bCs/>
          <w:sz w:val="24"/>
          <w:szCs w:val="24"/>
        </w:rPr>
        <w:t>3</w:t>
      </w:r>
      <w:r w:rsidRPr="00BF354C">
        <w:rPr>
          <w:rFonts w:ascii="Times New Roman" w:hAnsi="Times New Roman"/>
          <w:b/>
          <w:bCs/>
          <w:sz w:val="24"/>
          <w:szCs w:val="24"/>
        </w:rPr>
        <w:t>.1.</w:t>
      </w:r>
      <w:r>
        <w:rPr>
          <w:rFonts w:ascii="Times New Roman" w:hAnsi="Times New Roman"/>
          <w:sz w:val="24"/>
          <w:szCs w:val="24"/>
        </w:rPr>
        <w:t xml:space="preserve"> </w:t>
      </w:r>
      <w:r w:rsidRPr="00BF354C">
        <w:rPr>
          <w:rFonts w:ascii="Times New Roman" w:hAnsi="Times New Roman"/>
          <w:b/>
          <w:bCs/>
          <w:sz w:val="24"/>
          <w:szCs w:val="24"/>
        </w:rPr>
        <w:t>Mõju regionaalarengule</w:t>
      </w:r>
      <w:r>
        <w:rPr>
          <w:rFonts w:ascii="Times New Roman" w:hAnsi="Times New Roman"/>
          <w:b/>
          <w:bCs/>
          <w:sz w:val="24"/>
          <w:szCs w:val="24"/>
        </w:rPr>
        <w:t xml:space="preserve"> </w:t>
      </w:r>
      <w:r w:rsidRPr="00BF354C">
        <w:rPr>
          <w:rFonts w:ascii="Times New Roman" w:hAnsi="Times New Roman"/>
          <w:b/>
          <w:bCs/>
          <w:sz w:val="24"/>
          <w:szCs w:val="24"/>
        </w:rPr>
        <w:t>(regionaalpoliitika üldised eesmärgid)</w:t>
      </w:r>
    </w:p>
    <w:p w:rsidRPr="00690682" w:rsidR="00B70ECD" w:rsidP="00B70ECD" w:rsidRDefault="00B70ECD" w14:paraId="14F84467" w14:textId="77777777">
      <w:pPr>
        <w:spacing w:after="0" w:line="240" w:lineRule="auto"/>
        <w:contextualSpacing/>
        <w:jc w:val="both"/>
        <w:rPr>
          <w:rFonts w:ascii="Times New Roman" w:hAnsi="Times New Roman"/>
          <w:sz w:val="24"/>
          <w:szCs w:val="24"/>
        </w:rPr>
      </w:pPr>
    </w:p>
    <w:p w:rsidRPr="00E35980" w:rsidR="00B70ECD" w:rsidP="00B70ECD" w:rsidRDefault="00B70ECD" w14:paraId="1364E56F" w14:textId="77777777">
      <w:pPr>
        <w:spacing w:after="0" w:line="240" w:lineRule="auto"/>
        <w:contextualSpacing/>
        <w:jc w:val="both"/>
        <w:rPr>
          <w:rFonts w:ascii="Times New Roman" w:hAnsi="Times New Roman"/>
          <w:sz w:val="24"/>
          <w:szCs w:val="24"/>
        </w:rPr>
      </w:pPr>
      <w:r w:rsidRPr="00D057B4">
        <w:rPr>
          <w:rFonts w:ascii="Times New Roman" w:hAnsi="Times New Roman"/>
          <w:b/>
          <w:bCs/>
          <w:sz w:val="24"/>
          <w:szCs w:val="24"/>
        </w:rPr>
        <w:t>6.</w:t>
      </w:r>
      <w:r>
        <w:rPr>
          <w:rFonts w:ascii="Times New Roman" w:hAnsi="Times New Roman"/>
          <w:b/>
          <w:bCs/>
          <w:sz w:val="24"/>
          <w:szCs w:val="24"/>
        </w:rPr>
        <w:t>3</w:t>
      </w:r>
      <w:r w:rsidRPr="00D057B4">
        <w:rPr>
          <w:rFonts w:ascii="Times New Roman" w:hAnsi="Times New Roman"/>
          <w:b/>
          <w:bCs/>
          <w:sz w:val="24"/>
          <w:szCs w:val="24"/>
        </w:rPr>
        <w:t>.1.1. Muudatusest mõjutatud sihtrühm – Eesti elanikkond</w:t>
      </w:r>
    </w:p>
    <w:p w:rsidR="00B70ECD" w:rsidP="00B70ECD" w:rsidRDefault="2388DC55" w14:paraId="20C287C7" w14:textId="08BB29FE">
      <w:pPr>
        <w:spacing w:after="0" w:line="240" w:lineRule="auto"/>
        <w:jc w:val="both"/>
        <w:rPr>
          <w:rFonts w:ascii="Times New Roman" w:hAnsi="Times New Roman"/>
          <w:sz w:val="24"/>
          <w:szCs w:val="24"/>
        </w:rPr>
      </w:pPr>
      <w:r w:rsidRPr="32A6F821">
        <w:rPr>
          <w:rFonts w:ascii="Times New Roman" w:hAnsi="Times New Roman"/>
          <w:sz w:val="24"/>
          <w:szCs w:val="24"/>
        </w:rPr>
        <w:t xml:space="preserve">Vt </w:t>
      </w:r>
      <w:r w:rsidRPr="00293E37" w:rsidR="00B70ECD">
        <w:rPr>
          <w:rFonts w:ascii="Times New Roman" w:hAnsi="Times New Roman"/>
          <w:sz w:val="24"/>
          <w:szCs w:val="24"/>
        </w:rPr>
        <w:t xml:space="preserve">käesoleva seletuskirja punkti </w:t>
      </w:r>
      <w:r w:rsidR="00B70ECD">
        <w:rPr>
          <w:rFonts w:ascii="Times New Roman" w:hAnsi="Times New Roman"/>
          <w:sz w:val="24"/>
          <w:szCs w:val="24"/>
        </w:rPr>
        <w:t>6.1.1.1</w:t>
      </w:r>
      <w:r w:rsidRPr="32A6F821" w:rsidR="537BFCE5">
        <w:rPr>
          <w:rFonts w:ascii="Times New Roman" w:hAnsi="Times New Roman"/>
          <w:sz w:val="24"/>
          <w:szCs w:val="24"/>
        </w:rPr>
        <w:t>.</w:t>
      </w:r>
    </w:p>
    <w:p w:rsidRPr="00E35980" w:rsidR="00B70ECD" w:rsidP="00B70ECD" w:rsidRDefault="00B70ECD" w14:paraId="61DF9676" w14:textId="77777777">
      <w:pPr>
        <w:spacing w:after="0" w:line="240" w:lineRule="auto"/>
        <w:jc w:val="both"/>
        <w:rPr>
          <w:rFonts w:ascii="Times New Roman" w:hAnsi="Times New Roman"/>
          <w:sz w:val="24"/>
          <w:szCs w:val="24"/>
        </w:rPr>
      </w:pPr>
    </w:p>
    <w:p w:rsidR="00B70ECD" w:rsidP="00B70ECD" w:rsidRDefault="00B70ECD" w14:paraId="599C1D69" w14:textId="77777777">
      <w:pPr>
        <w:spacing w:after="0" w:line="240" w:lineRule="auto"/>
        <w:contextualSpacing/>
        <w:jc w:val="both"/>
        <w:rPr>
          <w:rFonts w:ascii="Times New Roman" w:hAnsi="Times New Roman"/>
          <w:b/>
          <w:bCs/>
          <w:sz w:val="24"/>
          <w:szCs w:val="24"/>
        </w:rPr>
      </w:pPr>
      <w:r w:rsidRPr="002464E3">
        <w:rPr>
          <w:rFonts w:ascii="Times New Roman" w:hAnsi="Times New Roman"/>
          <w:b/>
          <w:bCs/>
          <w:sz w:val="24"/>
          <w:szCs w:val="24"/>
        </w:rPr>
        <w:t>6.</w:t>
      </w:r>
      <w:r>
        <w:rPr>
          <w:rFonts w:ascii="Times New Roman" w:hAnsi="Times New Roman"/>
          <w:b/>
          <w:bCs/>
          <w:sz w:val="24"/>
          <w:szCs w:val="24"/>
        </w:rPr>
        <w:t>3</w:t>
      </w:r>
      <w:r w:rsidRPr="002464E3">
        <w:rPr>
          <w:rFonts w:ascii="Times New Roman" w:hAnsi="Times New Roman"/>
          <w:b/>
          <w:bCs/>
          <w:sz w:val="24"/>
          <w:szCs w:val="24"/>
        </w:rPr>
        <w:t>.1.2. Avalduva mõju kirjeldus sihtrühmale ja järeldus olulisuse kohta</w:t>
      </w:r>
    </w:p>
    <w:p w:rsidR="004C02D6" w:rsidP="00B70ECD" w:rsidRDefault="00B70ECD" w14:paraId="18EBCBA5" w14:textId="3249F958">
      <w:pPr>
        <w:spacing w:after="0" w:line="240" w:lineRule="auto"/>
        <w:jc w:val="both"/>
        <w:rPr>
          <w:rFonts w:ascii="Times New Roman" w:hAnsi="Times New Roman"/>
          <w:sz w:val="24"/>
          <w:szCs w:val="24"/>
        </w:rPr>
      </w:pPr>
      <w:r w:rsidRPr="5320929D">
        <w:rPr>
          <w:rFonts w:ascii="Times New Roman" w:hAnsi="Times New Roman"/>
          <w:sz w:val="24"/>
          <w:szCs w:val="24"/>
        </w:rPr>
        <w:t xml:space="preserve">Sarnaselt rahvaraamatukogu võrgu loomise põhimõtete ajakohastamisega tagab KOV territooriumil rahvaraamatukogu selgelt kirjeldatud struktuur ehk teenuse korraldus ning teenuste keskne ning eesmärgipärane juhtimine, et rahvaraamatukogudes pakutavad teenused on kõikidele Eesti inimestele, sõltumata nende elukohast, soovi korral mõistliku pingutusega </w:t>
      </w:r>
      <w:r w:rsidRPr="5320929D">
        <w:rPr>
          <w:rFonts w:ascii="Times New Roman" w:hAnsi="Times New Roman"/>
          <w:sz w:val="24"/>
          <w:szCs w:val="24"/>
        </w:rPr>
        <w:t xml:space="preserve">kättesaadavad. Rahvaraamatukogude keskne juhtimine ja juhi kompetentsus tagavad ühtlase raamatukoguteenuse kvaliteedi kohaliku omavalitsuse territooriumil või samaaegselt mitme kohaliku omavalitsuse territooriumil. Sihtrühma jaoks on seega tegemist positiivse arenguga, mille tulemusena raamatukoguteenuse kvaliteet või kättesaadavus kohaliku omavalitsuse territooriumil tervikuna </w:t>
      </w:r>
      <w:r w:rsidRPr="75CF86E3" w:rsidR="6FC6E2D2">
        <w:rPr>
          <w:rFonts w:ascii="Times New Roman" w:hAnsi="Times New Roman"/>
          <w:sz w:val="24"/>
          <w:szCs w:val="24"/>
        </w:rPr>
        <w:t>parane</w:t>
      </w:r>
      <w:r w:rsidRPr="75CF86E3" w:rsidR="673E7E9B">
        <w:rPr>
          <w:rFonts w:ascii="Times New Roman" w:hAnsi="Times New Roman"/>
          <w:sz w:val="24"/>
          <w:szCs w:val="24"/>
        </w:rPr>
        <w:t>vad</w:t>
      </w:r>
      <w:r w:rsidRPr="5320929D">
        <w:rPr>
          <w:rFonts w:ascii="Times New Roman" w:hAnsi="Times New Roman"/>
          <w:sz w:val="24"/>
          <w:szCs w:val="24"/>
        </w:rPr>
        <w:t xml:space="preserve"> (näiteks kohaliku omavalitsuse kõigi raamatukogude kogud moodustavad terviku, mis võimaldab mitmekülgsemat valikut</w:t>
      </w:r>
      <w:r w:rsidRPr="75CF86E3" w:rsidR="3E45D2CC">
        <w:rPr>
          <w:rFonts w:ascii="Times New Roman" w:hAnsi="Times New Roman"/>
          <w:sz w:val="24"/>
          <w:szCs w:val="24"/>
        </w:rPr>
        <w:t>;</w:t>
      </w:r>
      <w:r w:rsidRPr="5320929D">
        <w:rPr>
          <w:rFonts w:ascii="Times New Roman" w:hAnsi="Times New Roman"/>
          <w:sz w:val="24"/>
          <w:szCs w:val="24"/>
        </w:rPr>
        <w:t xml:space="preserve"> töötajate spetsialiseerumine</w:t>
      </w:r>
      <w:r w:rsidR="00152B34">
        <w:rPr>
          <w:rFonts w:ascii="Times New Roman" w:hAnsi="Times New Roman"/>
          <w:sz w:val="24"/>
          <w:szCs w:val="24"/>
        </w:rPr>
        <w:t xml:space="preserve"> (</w:t>
      </w:r>
      <w:r w:rsidR="000940F5">
        <w:rPr>
          <w:rFonts w:ascii="Times New Roman" w:hAnsi="Times New Roman"/>
          <w:sz w:val="24"/>
          <w:szCs w:val="24"/>
        </w:rPr>
        <w:t>arendus</w:t>
      </w:r>
      <w:r w:rsidR="00C8615E">
        <w:rPr>
          <w:rFonts w:ascii="Times New Roman" w:hAnsi="Times New Roman"/>
          <w:sz w:val="24"/>
          <w:szCs w:val="24"/>
        </w:rPr>
        <w:t>- või teenindusjuht</w:t>
      </w:r>
      <w:r w:rsidR="000940F5">
        <w:rPr>
          <w:rFonts w:ascii="Times New Roman" w:hAnsi="Times New Roman"/>
          <w:sz w:val="24"/>
          <w:szCs w:val="24"/>
        </w:rPr>
        <w:t xml:space="preserve">, </w:t>
      </w:r>
      <w:r w:rsidR="003F540C">
        <w:rPr>
          <w:rFonts w:ascii="Times New Roman" w:hAnsi="Times New Roman"/>
          <w:sz w:val="24"/>
          <w:szCs w:val="24"/>
        </w:rPr>
        <w:t xml:space="preserve">huvijuht, </w:t>
      </w:r>
      <w:r w:rsidR="00152B34">
        <w:rPr>
          <w:rFonts w:ascii="Times New Roman" w:hAnsi="Times New Roman"/>
          <w:sz w:val="24"/>
          <w:szCs w:val="24"/>
        </w:rPr>
        <w:t>laste</w:t>
      </w:r>
      <w:r w:rsidR="003F540C">
        <w:rPr>
          <w:rFonts w:ascii="Times New Roman" w:hAnsi="Times New Roman"/>
          <w:sz w:val="24"/>
          <w:szCs w:val="24"/>
        </w:rPr>
        <w:t>- ja noor</w:t>
      </w:r>
      <w:r w:rsidR="00A53913">
        <w:rPr>
          <w:rFonts w:ascii="Times New Roman" w:hAnsi="Times New Roman"/>
          <w:sz w:val="24"/>
          <w:szCs w:val="24"/>
        </w:rPr>
        <w:t>sootöö</w:t>
      </w:r>
      <w:r w:rsidR="003F540C">
        <w:rPr>
          <w:rFonts w:ascii="Times New Roman" w:hAnsi="Times New Roman"/>
          <w:sz w:val="24"/>
          <w:szCs w:val="24"/>
        </w:rPr>
        <w:t>spetsialist</w:t>
      </w:r>
      <w:r w:rsidR="00D17A00">
        <w:rPr>
          <w:rFonts w:ascii="Times New Roman" w:hAnsi="Times New Roman"/>
          <w:sz w:val="24"/>
          <w:szCs w:val="24"/>
        </w:rPr>
        <w:t>)</w:t>
      </w:r>
      <w:r w:rsidRPr="5320929D">
        <w:rPr>
          <w:rFonts w:ascii="Times New Roman" w:hAnsi="Times New Roman"/>
          <w:sz w:val="24"/>
          <w:szCs w:val="24"/>
        </w:rPr>
        <w:t xml:space="preserve"> ja liikumine asutuse üksuste vahel võimaldab </w:t>
      </w:r>
      <w:r w:rsidR="00DE7C51">
        <w:rPr>
          <w:rFonts w:ascii="Times New Roman" w:hAnsi="Times New Roman"/>
          <w:sz w:val="24"/>
          <w:szCs w:val="24"/>
        </w:rPr>
        <w:t xml:space="preserve">lugejal ja külastajal </w:t>
      </w:r>
      <w:r w:rsidRPr="5320929D">
        <w:rPr>
          <w:rFonts w:ascii="Times New Roman" w:hAnsi="Times New Roman"/>
          <w:sz w:val="24"/>
          <w:szCs w:val="24"/>
        </w:rPr>
        <w:t>osa saada nt keskselt välja töötatud laste ja noorte haridusprogrammidest</w:t>
      </w:r>
      <w:r w:rsidR="00A53913">
        <w:rPr>
          <w:rFonts w:ascii="Times New Roman" w:hAnsi="Times New Roman"/>
          <w:sz w:val="24"/>
          <w:szCs w:val="24"/>
        </w:rPr>
        <w:t xml:space="preserve">, </w:t>
      </w:r>
      <w:r w:rsidRPr="5320929D" w:rsidR="1B039615">
        <w:rPr>
          <w:rFonts w:ascii="Times New Roman" w:hAnsi="Times New Roman"/>
          <w:sz w:val="24"/>
          <w:szCs w:val="24"/>
        </w:rPr>
        <w:t>eakate</w:t>
      </w:r>
      <w:r w:rsidRPr="5320929D" w:rsidR="57E83C6B">
        <w:rPr>
          <w:rFonts w:ascii="Times New Roman" w:hAnsi="Times New Roman"/>
          <w:sz w:val="24"/>
          <w:szCs w:val="24"/>
        </w:rPr>
        <w:t xml:space="preserve">le suunatud </w:t>
      </w:r>
      <w:r w:rsidRPr="5320929D" w:rsidR="00533023">
        <w:rPr>
          <w:rFonts w:ascii="Times New Roman" w:hAnsi="Times New Roman"/>
          <w:sz w:val="24"/>
          <w:szCs w:val="24"/>
        </w:rPr>
        <w:t>huvitegevus</w:t>
      </w:r>
      <w:r w:rsidRPr="5320929D" w:rsidR="00EA24C1">
        <w:rPr>
          <w:rFonts w:ascii="Times New Roman" w:hAnsi="Times New Roman"/>
          <w:sz w:val="24"/>
          <w:szCs w:val="24"/>
        </w:rPr>
        <w:t>e</w:t>
      </w:r>
      <w:r w:rsidRPr="5320929D" w:rsidR="00533023">
        <w:rPr>
          <w:rFonts w:ascii="Times New Roman" w:hAnsi="Times New Roman"/>
          <w:sz w:val="24"/>
          <w:szCs w:val="24"/>
        </w:rPr>
        <w:t xml:space="preserve"> või ürituste sarjad</w:t>
      </w:r>
      <w:r w:rsidRPr="5320929D" w:rsidR="00EA24C1">
        <w:rPr>
          <w:rFonts w:ascii="Times New Roman" w:hAnsi="Times New Roman"/>
          <w:sz w:val="24"/>
          <w:szCs w:val="24"/>
        </w:rPr>
        <w:t>est</w:t>
      </w:r>
      <w:r w:rsidR="00A53913">
        <w:rPr>
          <w:rFonts w:ascii="Times New Roman" w:hAnsi="Times New Roman"/>
          <w:sz w:val="24"/>
          <w:szCs w:val="24"/>
        </w:rPr>
        <w:t xml:space="preserve">, </w:t>
      </w:r>
      <w:r w:rsidR="00C34CF9">
        <w:rPr>
          <w:rFonts w:ascii="Times New Roman" w:hAnsi="Times New Roman"/>
          <w:sz w:val="24"/>
          <w:szCs w:val="24"/>
        </w:rPr>
        <w:t xml:space="preserve">kohalikest </w:t>
      </w:r>
      <w:r w:rsidR="009279BC">
        <w:rPr>
          <w:rFonts w:ascii="Times New Roman" w:hAnsi="Times New Roman"/>
          <w:sz w:val="24"/>
          <w:szCs w:val="24"/>
        </w:rPr>
        <w:t>rändnäitustest</w:t>
      </w:r>
      <w:r w:rsidRPr="5320929D" w:rsidR="00BA31B5">
        <w:rPr>
          <w:rFonts w:ascii="Times New Roman" w:hAnsi="Times New Roman"/>
          <w:sz w:val="24"/>
          <w:szCs w:val="24"/>
        </w:rPr>
        <w:t xml:space="preserve"> v</w:t>
      </w:r>
      <w:r w:rsidRPr="5320929D" w:rsidR="00E8616C">
        <w:rPr>
          <w:rFonts w:ascii="Times New Roman" w:hAnsi="Times New Roman"/>
          <w:sz w:val="24"/>
          <w:szCs w:val="24"/>
        </w:rPr>
        <w:t>ms</w:t>
      </w:r>
      <w:r w:rsidR="00A53913">
        <w:rPr>
          <w:rFonts w:ascii="Times New Roman" w:hAnsi="Times New Roman"/>
          <w:sz w:val="24"/>
          <w:szCs w:val="24"/>
        </w:rPr>
        <w:t>.</w:t>
      </w:r>
    </w:p>
    <w:p w:rsidR="00A53913" w:rsidP="00B70ECD" w:rsidRDefault="00A53913" w14:paraId="7BDE9D68" w14:textId="77777777">
      <w:pPr>
        <w:spacing w:after="0" w:line="240" w:lineRule="auto"/>
        <w:jc w:val="both"/>
        <w:rPr>
          <w:rFonts w:ascii="Times New Roman" w:hAnsi="Times New Roman"/>
          <w:sz w:val="24"/>
          <w:szCs w:val="24"/>
        </w:rPr>
      </w:pPr>
    </w:p>
    <w:p w:rsidRPr="00E35980" w:rsidR="00B70ECD" w:rsidP="00B70ECD" w:rsidRDefault="00B70ECD" w14:paraId="65F8B292"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6.3.2. </w:t>
      </w:r>
      <w:r w:rsidRPr="00496599">
        <w:rPr>
          <w:rFonts w:ascii="Times New Roman" w:hAnsi="Times New Roman"/>
          <w:b/>
          <w:bCs/>
          <w:sz w:val="24"/>
          <w:szCs w:val="24"/>
        </w:rPr>
        <w:t>Mõju riigiasutuste ja kohaliku omavalitsuse asutuste korraldusele, kuludele ja tuludele (</w:t>
      </w:r>
      <w:r>
        <w:rPr>
          <w:rFonts w:ascii="Times New Roman" w:hAnsi="Times New Roman"/>
          <w:b/>
          <w:bCs/>
          <w:sz w:val="24"/>
          <w:szCs w:val="24"/>
        </w:rPr>
        <w:t>asutuste korraldus</w:t>
      </w:r>
      <w:r w:rsidRPr="00496599">
        <w:rPr>
          <w:rFonts w:ascii="Times New Roman" w:hAnsi="Times New Roman"/>
          <w:b/>
          <w:bCs/>
          <w:sz w:val="24"/>
          <w:szCs w:val="24"/>
        </w:rPr>
        <w:t>)</w:t>
      </w:r>
    </w:p>
    <w:p w:rsidR="00B70ECD" w:rsidP="00B70ECD" w:rsidRDefault="00B70ECD" w14:paraId="10E7845A" w14:textId="77777777">
      <w:pPr>
        <w:spacing w:after="0" w:line="240" w:lineRule="auto"/>
        <w:contextualSpacing/>
        <w:jc w:val="both"/>
        <w:rPr>
          <w:rFonts w:ascii="Times New Roman" w:hAnsi="Times New Roman"/>
          <w:sz w:val="24"/>
          <w:szCs w:val="24"/>
        </w:rPr>
      </w:pPr>
    </w:p>
    <w:p w:rsidRPr="00E35980" w:rsidR="00B70ECD" w:rsidP="00B70ECD" w:rsidRDefault="00B70ECD" w14:paraId="1CCD2719"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3</w:t>
      </w:r>
      <w:r w:rsidRPr="00474E67">
        <w:rPr>
          <w:rFonts w:ascii="Times New Roman" w:hAnsi="Times New Roman"/>
          <w:b/>
          <w:bCs/>
          <w:sz w:val="24"/>
          <w:szCs w:val="24"/>
        </w:rPr>
        <w:t xml:space="preserve">.2.1. Muudatusest mõjutatud sihtrühm - kohalikud omavalitsused </w:t>
      </w:r>
      <w:r>
        <w:rPr>
          <w:rFonts w:ascii="Times New Roman" w:hAnsi="Times New Roman"/>
          <w:b/>
          <w:bCs/>
          <w:sz w:val="24"/>
          <w:szCs w:val="24"/>
        </w:rPr>
        <w:t>ning keskraamatukogud ja rahvaraamatukogud</w:t>
      </w:r>
    </w:p>
    <w:p w:rsidRPr="00B14534" w:rsidR="00B70ECD" w:rsidP="00B70ECD" w:rsidRDefault="00B70ECD" w14:paraId="0561989E" w14:textId="7DD73995">
      <w:pPr>
        <w:pStyle w:val="Vahedeta"/>
        <w:jc w:val="both"/>
        <w:rPr>
          <w:rFonts w:ascii="Times New Roman" w:hAnsi="Times New Roman"/>
          <w:sz w:val="24"/>
          <w:szCs w:val="24"/>
        </w:rPr>
      </w:pPr>
      <w:r w:rsidRPr="6932E20E">
        <w:rPr>
          <w:rFonts w:ascii="Times New Roman" w:hAnsi="Times New Roman"/>
          <w:sz w:val="24"/>
          <w:szCs w:val="24"/>
        </w:rPr>
        <w:t>Eestis on 79 kohaliku omavalitsuse üksust, mis jagunevad 15 linnaks ja 64 vallaks</w:t>
      </w:r>
      <w:r w:rsidR="003125BA">
        <w:rPr>
          <w:rFonts w:ascii="Times New Roman" w:hAnsi="Times New Roman"/>
          <w:sz w:val="24"/>
          <w:szCs w:val="24"/>
        </w:rPr>
        <w:t>.</w:t>
      </w:r>
      <w:r w:rsidRPr="6932E20E" w:rsidR="00655B50">
        <w:rPr>
          <w:rFonts w:ascii="Times New Roman" w:hAnsi="Times New Roman"/>
          <w:sz w:val="24"/>
          <w:szCs w:val="24"/>
        </w:rPr>
        <w:t xml:space="preserve"> </w:t>
      </w:r>
      <w:r w:rsidRPr="134FEA59" w:rsidR="2FB58865">
        <w:rPr>
          <w:rFonts w:ascii="Times New Roman" w:hAnsi="Times New Roman"/>
          <w:sz w:val="24"/>
          <w:szCs w:val="24"/>
        </w:rPr>
        <w:t>V</w:t>
      </w:r>
      <w:r w:rsidRPr="134FEA59" w:rsidR="00655B50">
        <w:rPr>
          <w:rFonts w:ascii="Times New Roman" w:hAnsi="Times New Roman"/>
          <w:sz w:val="24"/>
          <w:szCs w:val="24"/>
        </w:rPr>
        <w:t>t</w:t>
      </w:r>
      <w:r w:rsidRPr="6932E20E" w:rsidR="00655B50">
        <w:rPr>
          <w:rFonts w:ascii="Times New Roman" w:hAnsi="Times New Roman"/>
          <w:sz w:val="24"/>
          <w:szCs w:val="24"/>
        </w:rPr>
        <w:t xml:space="preserve"> ka käesoleva seletuskirja punkti 6.1.2.1.</w:t>
      </w:r>
    </w:p>
    <w:p w:rsidRPr="00E35980" w:rsidR="00B70ECD" w:rsidP="00B70ECD" w:rsidRDefault="00B70ECD" w14:paraId="0C289129" w14:textId="77777777">
      <w:pPr>
        <w:spacing w:after="0" w:line="240" w:lineRule="auto"/>
        <w:contextualSpacing/>
        <w:jc w:val="both"/>
        <w:rPr>
          <w:rFonts w:ascii="Times New Roman" w:hAnsi="Times New Roman"/>
          <w:sz w:val="24"/>
          <w:szCs w:val="24"/>
        </w:rPr>
      </w:pPr>
    </w:p>
    <w:p w:rsidRPr="00E35980" w:rsidR="00B70ECD" w:rsidP="00B70ECD" w:rsidRDefault="00B70ECD" w14:paraId="0B55885F"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3</w:t>
      </w:r>
      <w:r w:rsidRPr="00474E67">
        <w:rPr>
          <w:rFonts w:ascii="Times New Roman" w:hAnsi="Times New Roman"/>
          <w:b/>
          <w:bCs/>
          <w:sz w:val="24"/>
          <w:szCs w:val="24"/>
        </w:rPr>
        <w:t>.2.2. Avalduva mõju kirjeldus sihtrühmale ja järeldus olulisuse kohta</w:t>
      </w:r>
    </w:p>
    <w:p w:rsidRPr="00B14534" w:rsidR="00B70ECD" w:rsidP="00B70ECD" w:rsidRDefault="5877E013" w14:paraId="6B5D5A02" w14:textId="56B0A9CA">
      <w:pPr>
        <w:pStyle w:val="Vahedeta"/>
        <w:jc w:val="both"/>
        <w:rPr>
          <w:rFonts w:ascii="Times New Roman" w:hAnsi="Times New Roman"/>
          <w:sz w:val="24"/>
          <w:szCs w:val="24"/>
        </w:rPr>
      </w:pPr>
      <w:r w:rsidRPr="6A0A96B2">
        <w:rPr>
          <w:rFonts w:ascii="Times New Roman" w:hAnsi="Times New Roman"/>
          <w:sz w:val="24"/>
          <w:szCs w:val="24"/>
        </w:rPr>
        <w:t xml:space="preserve">Mõju avaldub kõigile 79-le </w:t>
      </w:r>
      <w:proofErr w:type="spellStart"/>
      <w:r w:rsidRPr="6A0A96B2">
        <w:rPr>
          <w:rFonts w:ascii="Times New Roman" w:hAnsi="Times New Roman"/>
          <w:sz w:val="24"/>
          <w:szCs w:val="24"/>
        </w:rPr>
        <w:t>KOV-le</w:t>
      </w:r>
      <w:proofErr w:type="spellEnd"/>
      <w:r w:rsidRPr="6A0A96B2">
        <w:rPr>
          <w:rFonts w:ascii="Times New Roman" w:hAnsi="Times New Roman"/>
          <w:sz w:val="24"/>
          <w:szCs w:val="24"/>
        </w:rPr>
        <w:t xml:space="preserve">, sest keskraamatukogu juhi ametikoht muutub tähtajaliseks ja </w:t>
      </w:r>
      <w:proofErr w:type="spellStart"/>
      <w:r w:rsidRPr="6A0A96B2">
        <w:rPr>
          <w:rFonts w:ascii="Times New Roman" w:hAnsi="Times New Roman"/>
          <w:sz w:val="24"/>
          <w:szCs w:val="24"/>
        </w:rPr>
        <w:t>KOV-il</w:t>
      </w:r>
      <w:proofErr w:type="spellEnd"/>
      <w:r w:rsidRPr="6A0A96B2">
        <w:rPr>
          <w:rFonts w:ascii="Times New Roman" w:hAnsi="Times New Roman"/>
          <w:sz w:val="24"/>
          <w:szCs w:val="24"/>
        </w:rPr>
        <w:t xml:space="preserve"> tuleb korraldada juhi ametikoha täitmiseks konkurss iga seitsme või vähemalt kümne aasta järel</w:t>
      </w:r>
      <w:r w:rsidRPr="2041256A">
        <w:rPr>
          <w:rFonts w:ascii="Times New Roman" w:hAnsi="Times New Roman"/>
          <w:sz w:val="24"/>
          <w:szCs w:val="24"/>
        </w:rPr>
        <w:t>. Samuti avaldub mõju</w:t>
      </w:r>
      <w:r w:rsidRPr="00B14534" w:rsidR="00B70ECD">
        <w:rPr>
          <w:rFonts w:ascii="Times New Roman" w:hAnsi="Times New Roman"/>
          <w:sz w:val="24"/>
          <w:szCs w:val="24"/>
        </w:rPr>
        <w:t xml:space="preserve"> nendele </w:t>
      </w:r>
      <w:proofErr w:type="spellStart"/>
      <w:r w:rsidR="00B70ECD">
        <w:rPr>
          <w:rFonts w:ascii="Times New Roman" w:hAnsi="Times New Roman"/>
          <w:sz w:val="24"/>
          <w:szCs w:val="24"/>
        </w:rPr>
        <w:t>KOV-idele</w:t>
      </w:r>
      <w:proofErr w:type="spellEnd"/>
      <w:r w:rsidRPr="00B14534" w:rsidR="00B70ECD">
        <w:rPr>
          <w:rFonts w:ascii="Times New Roman" w:hAnsi="Times New Roman"/>
          <w:sz w:val="24"/>
          <w:szCs w:val="24"/>
        </w:rPr>
        <w:t>, kelle rahvaraamatukogudest mõni ei ole veel nimetatud valla või linna keskraamatukoguks ja teised rahvaraamatukogud ei tegutse harukogudena.</w:t>
      </w:r>
    </w:p>
    <w:p w:rsidRPr="00B14534" w:rsidR="00B70ECD" w:rsidP="00B70ECD" w:rsidRDefault="00B70ECD" w14:paraId="7752F316" w14:textId="16B6B2C3">
      <w:pPr>
        <w:pStyle w:val="Vahedeta"/>
        <w:jc w:val="both"/>
        <w:rPr>
          <w:rFonts w:ascii="Times New Roman" w:hAnsi="Times New Roman"/>
          <w:sz w:val="24"/>
          <w:szCs w:val="24"/>
        </w:rPr>
      </w:pPr>
      <w:r w:rsidRPr="00B14534">
        <w:rPr>
          <w:rFonts w:ascii="Times New Roman" w:hAnsi="Times New Roman"/>
          <w:sz w:val="24"/>
          <w:szCs w:val="24"/>
        </w:rPr>
        <w:t xml:space="preserve">Rahvaraamatukogude pidamiseks senisest täpsema struktuuri ja ajaliselt piiritletud juhtimiskorralduse kehtestamine võib kaasa tuua olukorra, kus osa olemasolevaid rahvaraamatukogusid nõutavatele tingimustele ei vasta. Kohalikul omavalitsusel tuleb siis enda elanikele kvaliteetse teenuse pakkumiseks täiendavaid pingutusi teha ja eeldatavasti </w:t>
      </w:r>
      <w:r>
        <w:rPr>
          <w:rFonts w:ascii="Times New Roman" w:hAnsi="Times New Roman"/>
          <w:sz w:val="24"/>
          <w:szCs w:val="24"/>
        </w:rPr>
        <w:t xml:space="preserve">võivad </w:t>
      </w:r>
      <w:r w:rsidRPr="00B14534">
        <w:rPr>
          <w:rFonts w:ascii="Times New Roman" w:hAnsi="Times New Roman"/>
          <w:sz w:val="24"/>
          <w:szCs w:val="24"/>
        </w:rPr>
        <w:t>kaasne</w:t>
      </w:r>
      <w:r>
        <w:rPr>
          <w:rFonts w:ascii="Times New Roman" w:hAnsi="Times New Roman"/>
          <w:sz w:val="24"/>
          <w:szCs w:val="24"/>
        </w:rPr>
        <w:t>da</w:t>
      </w:r>
      <w:r w:rsidRPr="00B14534">
        <w:rPr>
          <w:rFonts w:ascii="Times New Roman" w:hAnsi="Times New Roman"/>
          <w:sz w:val="24"/>
          <w:szCs w:val="24"/>
        </w:rPr>
        <w:t xml:space="preserve"> sellega ka kulud (näiteks keskraamatukogus sobiva</w:t>
      </w:r>
      <w:r w:rsidR="00E65F37">
        <w:rPr>
          <w:rFonts w:ascii="Times New Roman" w:hAnsi="Times New Roman"/>
          <w:sz w:val="24"/>
          <w:szCs w:val="24"/>
        </w:rPr>
        <w:t>te</w:t>
      </w:r>
      <w:r w:rsidRPr="00B14534">
        <w:rPr>
          <w:rFonts w:ascii="Times New Roman" w:hAnsi="Times New Roman"/>
          <w:sz w:val="24"/>
          <w:szCs w:val="24"/>
        </w:rPr>
        <w:t xml:space="preserve"> kooskäimise või koolitusruumid</w:t>
      </w:r>
      <w:r w:rsidR="00E65F37">
        <w:rPr>
          <w:rFonts w:ascii="Times New Roman" w:hAnsi="Times New Roman"/>
          <w:sz w:val="24"/>
          <w:szCs w:val="24"/>
        </w:rPr>
        <w:t>e</w:t>
      </w:r>
      <w:r w:rsidR="00CB7F39">
        <w:rPr>
          <w:rFonts w:ascii="Times New Roman" w:hAnsi="Times New Roman"/>
          <w:sz w:val="24"/>
          <w:szCs w:val="24"/>
        </w:rPr>
        <w:t xml:space="preserve"> </w:t>
      </w:r>
      <w:r w:rsidR="00EB67D6">
        <w:rPr>
          <w:rFonts w:ascii="Times New Roman" w:hAnsi="Times New Roman"/>
          <w:sz w:val="24"/>
          <w:szCs w:val="24"/>
        </w:rPr>
        <w:t xml:space="preserve">rajamine või </w:t>
      </w:r>
      <w:r w:rsidR="006D758A">
        <w:rPr>
          <w:rFonts w:ascii="Times New Roman" w:hAnsi="Times New Roman"/>
          <w:sz w:val="24"/>
          <w:szCs w:val="24"/>
        </w:rPr>
        <w:t>sisustamine</w:t>
      </w:r>
      <w:r w:rsidRPr="00B14534">
        <w:rPr>
          <w:rFonts w:ascii="Times New Roman" w:hAnsi="Times New Roman"/>
          <w:sz w:val="24"/>
          <w:szCs w:val="24"/>
        </w:rPr>
        <w:t xml:space="preserve"> vms).</w:t>
      </w:r>
    </w:p>
    <w:p w:rsidRPr="00B14534" w:rsidR="00B70ECD" w:rsidP="00B70ECD" w:rsidRDefault="00B70ECD" w14:paraId="444496A4" w14:textId="77777777">
      <w:pPr>
        <w:pStyle w:val="Vahedeta"/>
        <w:jc w:val="both"/>
        <w:rPr>
          <w:rFonts w:ascii="Times New Roman" w:hAnsi="Times New Roman"/>
          <w:sz w:val="24"/>
          <w:szCs w:val="24"/>
        </w:rPr>
      </w:pPr>
    </w:p>
    <w:p w:rsidRPr="00B14534" w:rsidR="00B70ECD" w:rsidP="00B70ECD" w:rsidRDefault="00B70ECD" w14:paraId="1653F0F7" w14:textId="77AEF0EE">
      <w:pPr>
        <w:pStyle w:val="Vahedeta"/>
        <w:jc w:val="both"/>
        <w:rPr>
          <w:rFonts w:ascii="Times New Roman" w:hAnsi="Times New Roman"/>
          <w:sz w:val="24"/>
          <w:szCs w:val="24"/>
        </w:rPr>
      </w:pPr>
      <w:r w:rsidRPr="5320929D">
        <w:rPr>
          <w:rFonts w:ascii="Times New Roman" w:hAnsi="Times New Roman"/>
          <w:sz w:val="24"/>
          <w:szCs w:val="24"/>
        </w:rPr>
        <w:t xml:space="preserve">Teisalt peaksid kavandatavad muudatused innustama kohalikke omavalitsusi nende </w:t>
      </w:r>
      <w:r w:rsidRPr="647DBD04" w:rsidR="50EB8F5A">
        <w:rPr>
          <w:rFonts w:ascii="Times New Roman" w:hAnsi="Times New Roman"/>
          <w:sz w:val="24"/>
          <w:szCs w:val="24"/>
        </w:rPr>
        <w:t>p</w:t>
      </w:r>
      <w:r w:rsidRPr="647DBD04" w:rsidR="6F14E172">
        <w:rPr>
          <w:rFonts w:ascii="Times New Roman" w:hAnsi="Times New Roman"/>
          <w:sz w:val="24"/>
          <w:szCs w:val="24"/>
        </w:rPr>
        <w:t>eetavat</w:t>
      </w:r>
      <w:r w:rsidRPr="5320929D">
        <w:rPr>
          <w:rFonts w:ascii="Times New Roman" w:hAnsi="Times New Roman"/>
          <w:sz w:val="24"/>
          <w:szCs w:val="24"/>
        </w:rPr>
        <w:t xml:space="preserve"> rahvaraamatukogude võrku optimaalsemalt tööle panema (näiteks kujundama kõiki kohaliku omavalitsuse üksuse rahvaraamatukogusid ümber valla või linna ühe keskraamatukogu struktuuriüksusteks). Muudatustega kaasneva mõju avaldumise sagedus on väike, kuna see eeldab ühekordset või väga pika aja järel korduvat kohalike rahvaraamatukogude teenuste ülevaatamist ja vajadusel ümberkorraldamist. Kohalike omavalitsuste jaoks</w:t>
      </w:r>
      <w:r w:rsidRPr="5320929D" w:rsidR="22D99580">
        <w:rPr>
          <w:rFonts w:ascii="Times New Roman" w:hAnsi="Times New Roman"/>
          <w:sz w:val="24"/>
          <w:szCs w:val="24"/>
        </w:rPr>
        <w:t>, kus võrk on veel korrastamata,</w:t>
      </w:r>
      <w:r w:rsidRPr="5320929D">
        <w:rPr>
          <w:rFonts w:ascii="Times New Roman" w:hAnsi="Times New Roman"/>
          <w:sz w:val="24"/>
          <w:szCs w:val="24"/>
        </w:rPr>
        <w:t xml:space="preserve"> võib võimalikuks negatiivseks mõjuks olla juba nimetatud täiendav kulu, kuid seejuures tuleb arvestada, et kvaliteetsete kohalike teenusteta on keeruline ka piirkonda elujõulisena hoida ja pikas perspektiivis peaks optimeerimine kulude kasvu pidurdama või kulusid kokku hoidma.</w:t>
      </w:r>
    </w:p>
    <w:p w:rsidRPr="00B14534" w:rsidR="00B70ECD" w:rsidP="00B70ECD" w:rsidRDefault="00B70ECD" w14:paraId="2D4FEFF9" w14:textId="77777777">
      <w:pPr>
        <w:spacing w:after="0" w:line="240" w:lineRule="auto"/>
        <w:jc w:val="both"/>
        <w:rPr>
          <w:rFonts w:ascii="Times New Roman" w:hAnsi="Times New Roman"/>
          <w:sz w:val="24"/>
          <w:szCs w:val="24"/>
        </w:rPr>
      </w:pPr>
    </w:p>
    <w:p w:rsidRPr="00B14534" w:rsidR="00B70ECD" w:rsidP="00B70ECD" w:rsidRDefault="00B70ECD" w14:paraId="6EB5FECB" w14:textId="64089C2D">
      <w:pPr>
        <w:spacing w:after="0" w:line="240" w:lineRule="auto"/>
        <w:jc w:val="both"/>
        <w:rPr>
          <w:rFonts w:ascii="Times New Roman" w:hAnsi="Times New Roman"/>
          <w:sz w:val="24"/>
          <w:szCs w:val="24"/>
        </w:rPr>
      </w:pPr>
      <w:r w:rsidRPr="5320929D">
        <w:rPr>
          <w:rFonts w:ascii="Times New Roman" w:hAnsi="Times New Roman"/>
          <w:sz w:val="24"/>
          <w:szCs w:val="24"/>
        </w:rPr>
        <w:t xml:space="preserve">Keskraamatukogude pidajateks olevad kohalikud omavalitsused peavad tulenevalt kõnealuste rahvaraamatukogude direktorite töösuhte tähtajaliseks muutmisest hakkama senisest tihedamini avalikke konkursse korraldama. Kuna rahvaraamatukogu </w:t>
      </w:r>
      <w:r w:rsidRPr="70E326F7">
        <w:rPr>
          <w:rFonts w:ascii="Times New Roman" w:hAnsi="Times New Roman"/>
          <w:sz w:val="24"/>
          <w:szCs w:val="24"/>
        </w:rPr>
        <w:t>direktor</w:t>
      </w:r>
      <w:r w:rsidRPr="70E326F7" w:rsidR="61F5406F">
        <w:rPr>
          <w:rFonts w:ascii="Times New Roman" w:hAnsi="Times New Roman"/>
          <w:sz w:val="24"/>
          <w:szCs w:val="24"/>
        </w:rPr>
        <w:t xml:space="preserve">i valimine on ka </w:t>
      </w:r>
      <w:r w:rsidRPr="5DAC636C" w:rsidR="61F5406F">
        <w:rPr>
          <w:rFonts w:ascii="Times New Roman" w:hAnsi="Times New Roman"/>
          <w:sz w:val="24"/>
          <w:szCs w:val="24"/>
        </w:rPr>
        <w:t>seni toimunud</w:t>
      </w:r>
      <w:r w:rsidRPr="5320929D">
        <w:rPr>
          <w:rFonts w:ascii="Times New Roman" w:hAnsi="Times New Roman"/>
          <w:sz w:val="24"/>
          <w:szCs w:val="24"/>
        </w:rPr>
        <w:t xml:space="preserve"> on tulnud ka seni valida avaliku konkursi korras, ei ole tegemist sisuliselt uue ülesandega ja omavalitsuste töökorralduses sellega seoses ulatuslikke muudatusi ei kaasne. Kavas on kehtestada keskraamatukogu juhi töölepingu tähtajaks kuni seitse aastat, </w:t>
      </w:r>
      <w:r w:rsidRPr="5320929D" w:rsidR="58A6CCC8">
        <w:rPr>
          <w:rFonts w:ascii="Times New Roman" w:hAnsi="Times New Roman"/>
          <w:sz w:val="24"/>
          <w:szCs w:val="24"/>
        </w:rPr>
        <w:t>mida saab KOV konkurssi korraldamata 3 aastat pikendada</w:t>
      </w:r>
      <w:r w:rsidRPr="5320929D">
        <w:rPr>
          <w:rFonts w:ascii="Times New Roman" w:hAnsi="Times New Roman"/>
          <w:sz w:val="24"/>
          <w:szCs w:val="24"/>
        </w:rPr>
        <w:t xml:space="preserve">. Võimalikud negatiivsed mõjud seonduvad </w:t>
      </w:r>
      <w:r w:rsidRPr="5320929D">
        <w:rPr>
          <w:rFonts w:ascii="Times New Roman" w:hAnsi="Times New Roman"/>
          <w:sz w:val="24"/>
          <w:szCs w:val="24"/>
        </w:rPr>
        <w:t xml:space="preserve">küsimusega, kas kõikides Eesti piirkondades on senisest sagedamini korraldatava konkursi õnnestumiseks piisavalt kandidaate. </w:t>
      </w:r>
      <w:r w:rsidRPr="657E3665" w:rsidR="39505B5F">
        <w:rPr>
          <w:rFonts w:ascii="Times New Roman" w:hAnsi="Times New Roman"/>
          <w:sz w:val="24"/>
          <w:szCs w:val="24"/>
        </w:rPr>
        <w:t>Kuna</w:t>
      </w:r>
      <w:r w:rsidRPr="5320929D">
        <w:rPr>
          <w:rFonts w:ascii="Times New Roman" w:hAnsi="Times New Roman"/>
          <w:sz w:val="24"/>
          <w:szCs w:val="24"/>
        </w:rPr>
        <w:t xml:space="preserve"> tähtajalist töösuhet </w:t>
      </w:r>
      <w:r w:rsidRPr="657E3665" w:rsidR="4FF6BC59">
        <w:rPr>
          <w:rFonts w:ascii="Times New Roman" w:hAnsi="Times New Roman"/>
          <w:sz w:val="24"/>
          <w:szCs w:val="24"/>
        </w:rPr>
        <w:t xml:space="preserve">kavandatakse </w:t>
      </w:r>
      <w:r w:rsidRPr="4A21454A" w:rsidR="4FF6BC59">
        <w:rPr>
          <w:rFonts w:ascii="Times New Roman" w:hAnsi="Times New Roman"/>
          <w:sz w:val="24"/>
          <w:szCs w:val="24"/>
        </w:rPr>
        <w:t>eelkõige tõmbekeskustes asuvate</w:t>
      </w:r>
      <w:r w:rsidRPr="657E3665">
        <w:rPr>
          <w:rFonts w:ascii="Times New Roman" w:hAnsi="Times New Roman"/>
          <w:sz w:val="24"/>
          <w:szCs w:val="24"/>
        </w:rPr>
        <w:t xml:space="preserve"> </w:t>
      </w:r>
      <w:r w:rsidRPr="5320929D">
        <w:rPr>
          <w:rFonts w:ascii="Times New Roman" w:hAnsi="Times New Roman"/>
          <w:sz w:val="24"/>
          <w:szCs w:val="24"/>
        </w:rPr>
        <w:t>keskraamatukogude</w:t>
      </w:r>
      <w:r w:rsidRPr="4A21454A" w:rsidR="09440B00">
        <w:rPr>
          <w:rFonts w:ascii="Times New Roman" w:hAnsi="Times New Roman"/>
          <w:sz w:val="24"/>
          <w:szCs w:val="24"/>
        </w:rPr>
        <w:t xml:space="preserve"> juhtidega</w:t>
      </w:r>
      <w:r w:rsidRPr="5320929D">
        <w:rPr>
          <w:rFonts w:ascii="Times New Roman" w:hAnsi="Times New Roman"/>
          <w:sz w:val="24"/>
          <w:szCs w:val="24"/>
        </w:rPr>
        <w:t xml:space="preserve">, </w:t>
      </w:r>
      <w:r w:rsidRPr="5A63EB9F" w:rsidR="09440B00">
        <w:rPr>
          <w:rFonts w:ascii="Times New Roman" w:hAnsi="Times New Roman"/>
          <w:sz w:val="24"/>
          <w:szCs w:val="24"/>
        </w:rPr>
        <w:t>samuti</w:t>
      </w:r>
      <w:r w:rsidRPr="5A63EB9F">
        <w:rPr>
          <w:rFonts w:ascii="Times New Roman" w:hAnsi="Times New Roman"/>
          <w:sz w:val="24"/>
          <w:szCs w:val="24"/>
        </w:rPr>
        <w:t xml:space="preserve"> </w:t>
      </w:r>
      <w:r w:rsidRPr="5320929D">
        <w:rPr>
          <w:rFonts w:ascii="Times New Roman" w:hAnsi="Times New Roman"/>
          <w:sz w:val="24"/>
          <w:szCs w:val="24"/>
        </w:rPr>
        <w:t>ei piirata ametis oleva direktori võimalust samale ametikohale uuesti kandideerida</w:t>
      </w:r>
      <w:r w:rsidRPr="5A63EB9F" w:rsidR="57A51839">
        <w:rPr>
          <w:rFonts w:ascii="Times New Roman" w:hAnsi="Times New Roman"/>
          <w:sz w:val="24"/>
          <w:szCs w:val="24"/>
        </w:rPr>
        <w:t xml:space="preserve">, on negatiivsete mõjude esinemise võimalus siiski </w:t>
      </w:r>
      <w:r w:rsidRPr="7EB595F9" w:rsidR="57A51839">
        <w:rPr>
          <w:rFonts w:ascii="Times New Roman" w:hAnsi="Times New Roman"/>
          <w:sz w:val="24"/>
          <w:szCs w:val="24"/>
        </w:rPr>
        <w:t xml:space="preserve">väga </w:t>
      </w:r>
      <w:r w:rsidRPr="5A63EB9F" w:rsidR="57A51839">
        <w:rPr>
          <w:rFonts w:ascii="Times New Roman" w:hAnsi="Times New Roman"/>
          <w:sz w:val="24"/>
          <w:szCs w:val="24"/>
        </w:rPr>
        <w:t>väike</w:t>
      </w:r>
      <w:r w:rsidRPr="5320929D">
        <w:rPr>
          <w:rFonts w:ascii="Times New Roman" w:hAnsi="Times New Roman"/>
          <w:sz w:val="24"/>
          <w:szCs w:val="24"/>
        </w:rPr>
        <w:t>.</w:t>
      </w:r>
    </w:p>
    <w:p w:rsidR="007B77CC" w:rsidP="00B70ECD" w:rsidRDefault="00D14542" w14:paraId="1D95BB23" w14:textId="3FB913C2">
      <w:pPr>
        <w:spacing w:after="0" w:line="240" w:lineRule="auto"/>
        <w:jc w:val="both"/>
        <w:rPr>
          <w:rFonts w:ascii="Times New Roman" w:hAnsi="Times New Roman"/>
          <w:sz w:val="24"/>
          <w:szCs w:val="24"/>
        </w:rPr>
      </w:pPr>
      <w:r>
        <w:rPr>
          <w:rFonts w:ascii="Times New Roman" w:hAnsi="Times New Roman"/>
          <w:sz w:val="24"/>
          <w:szCs w:val="24"/>
        </w:rPr>
        <w:t>Rahva</w:t>
      </w:r>
      <w:r w:rsidRPr="00B14534" w:rsidR="00B70ECD">
        <w:rPr>
          <w:rFonts w:ascii="Times New Roman" w:hAnsi="Times New Roman"/>
          <w:sz w:val="24"/>
          <w:szCs w:val="24"/>
        </w:rPr>
        <w:t xml:space="preserve">raamatukogu vaatest on </w:t>
      </w:r>
      <w:r w:rsidR="005D75EA">
        <w:rPr>
          <w:rFonts w:ascii="Times New Roman" w:hAnsi="Times New Roman"/>
          <w:sz w:val="24"/>
          <w:szCs w:val="24"/>
        </w:rPr>
        <w:t xml:space="preserve">muudatus </w:t>
      </w:r>
      <w:r w:rsidRPr="00B14534" w:rsidR="00B70ECD">
        <w:rPr>
          <w:rFonts w:ascii="Times New Roman" w:hAnsi="Times New Roman"/>
          <w:sz w:val="24"/>
          <w:szCs w:val="24"/>
        </w:rPr>
        <w:t xml:space="preserve">positiivse mõjuga, </w:t>
      </w:r>
      <w:r w:rsidR="007E63CB">
        <w:rPr>
          <w:rFonts w:ascii="Times New Roman" w:hAnsi="Times New Roman"/>
          <w:sz w:val="24"/>
          <w:szCs w:val="24"/>
        </w:rPr>
        <w:t xml:space="preserve">sest juhi valimine </w:t>
      </w:r>
      <w:r w:rsidR="00B15615">
        <w:rPr>
          <w:rFonts w:ascii="Times New Roman" w:hAnsi="Times New Roman"/>
          <w:sz w:val="24"/>
          <w:szCs w:val="24"/>
        </w:rPr>
        <w:t xml:space="preserve">annab võimaluse regulaarselt hinnata </w:t>
      </w:r>
      <w:r w:rsidR="00744F99">
        <w:rPr>
          <w:rFonts w:ascii="Times New Roman" w:hAnsi="Times New Roman"/>
          <w:sz w:val="24"/>
          <w:szCs w:val="24"/>
        </w:rPr>
        <w:t xml:space="preserve">nii juhi </w:t>
      </w:r>
      <w:r w:rsidR="00473101">
        <w:rPr>
          <w:rFonts w:ascii="Times New Roman" w:hAnsi="Times New Roman"/>
          <w:sz w:val="24"/>
          <w:szCs w:val="24"/>
        </w:rPr>
        <w:t>töö tulemuslikkust</w:t>
      </w:r>
      <w:r w:rsidR="00CD5195">
        <w:rPr>
          <w:rFonts w:ascii="Times New Roman" w:hAnsi="Times New Roman"/>
          <w:sz w:val="24"/>
          <w:szCs w:val="24"/>
        </w:rPr>
        <w:t xml:space="preserve"> </w:t>
      </w:r>
      <w:r w:rsidR="00507BEF">
        <w:rPr>
          <w:rFonts w:ascii="Times New Roman" w:hAnsi="Times New Roman"/>
          <w:sz w:val="24"/>
          <w:szCs w:val="24"/>
        </w:rPr>
        <w:t xml:space="preserve">kui ka </w:t>
      </w:r>
      <w:r w:rsidR="00B019FD">
        <w:rPr>
          <w:rFonts w:ascii="Times New Roman" w:hAnsi="Times New Roman"/>
          <w:sz w:val="24"/>
          <w:szCs w:val="24"/>
        </w:rPr>
        <w:t xml:space="preserve">raamatukogule seatud </w:t>
      </w:r>
      <w:r w:rsidR="00545A3D">
        <w:rPr>
          <w:rFonts w:ascii="Times New Roman" w:hAnsi="Times New Roman"/>
          <w:sz w:val="24"/>
          <w:szCs w:val="24"/>
        </w:rPr>
        <w:t xml:space="preserve">pikaajalisemate </w:t>
      </w:r>
      <w:r w:rsidR="00B019FD">
        <w:rPr>
          <w:rFonts w:ascii="Times New Roman" w:hAnsi="Times New Roman"/>
          <w:sz w:val="24"/>
          <w:szCs w:val="24"/>
        </w:rPr>
        <w:t>eesmärkide täitmist</w:t>
      </w:r>
      <w:r w:rsidR="00A51D05">
        <w:rPr>
          <w:rFonts w:ascii="Times New Roman" w:hAnsi="Times New Roman"/>
          <w:sz w:val="24"/>
          <w:szCs w:val="24"/>
        </w:rPr>
        <w:t xml:space="preserve">. </w:t>
      </w:r>
      <w:r w:rsidR="002A0433">
        <w:rPr>
          <w:rFonts w:ascii="Times New Roman" w:hAnsi="Times New Roman"/>
          <w:sz w:val="24"/>
          <w:szCs w:val="24"/>
        </w:rPr>
        <w:t xml:space="preserve">Selline perioodiline </w:t>
      </w:r>
      <w:r w:rsidR="00CE6C25">
        <w:rPr>
          <w:rFonts w:ascii="Times New Roman" w:hAnsi="Times New Roman"/>
          <w:sz w:val="24"/>
          <w:szCs w:val="24"/>
        </w:rPr>
        <w:t xml:space="preserve">avaliku </w:t>
      </w:r>
      <w:r w:rsidR="002E759A">
        <w:rPr>
          <w:rFonts w:ascii="Times New Roman" w:hAnsi="Times New Roman"/>
          <w:sz w:val="24"/>
          <w:szCs w:val="24"/>
        </w:rPr>
        <w:t>konkursi korraldamine</w:t>
      </w:r>
      <w:r w:rsidR="00344CF4">
        <w:rPr>
          <w:rFonts w:ascii="Times New Roman" w:hAnsi="Times New Roman"/>
          <w:sz w:val="24"/>
          <w:szCs w:val="24"/>
        </w:rPr>
        <w:t>, ai</w:t>
      </w:r>
      <w:r w:rsidR="00CE6C25">
        <w:rPr>
          <w:rFonts w:ascii="Times New Roman" w:hAnsi="Times New Roman"/>
          <w:sz w:val="24"/>
          <w:szCs w:val="24"/>
        </w:rPr>
        <w:t>tab tagada</w:t>
      </w:r>
      <w:r w:rsidR="004064E0">
        <w:rPr>
          <w:rFonts w:ascii="Times New Roman" w:hAnsi="Times New Roman"/>
          <w:sz w:val="24"/>
          <w:szCs w:val="24"/>
        </w:rPr>
        <w:t xml:space="preserve">, et raamatukogu </w:t>
      </w:r>
      <w:r w:rsidR="00AA1C06">
        <w:rPr>
          <w:rFonts w:ascii="Times New Roman" w:hAnsi="Times New Roman"/>
          <w:sz w:val="24"/>
          <w:szCs w:val="24"/>
        </w:rPr>
        <w:t>juhib inimene, kellel</w:t>
      </w:r>
      <w:r w:rsidR="00064443">
        <w:rPr>
          <w:rFonts w:ascii="Times New Roman" w:hAnsi="Times New Roman"/>
          <w:sz w:val="24"/>
          <w:szCs w:val="24"/>
        </w:rPr>
        <w:t xml:space="preserve"> on võime </w:t>
      </w:r>
      <w:r w:rsidR="008054E5">
        <w:rPr>
          <w:rFonts w:ascii="Times New Roman" w:hAnsi="Times New Roman"/>
          <w:sz w:val="24"/>
          <w:szCs w:val="24"/>
        </w:rPr>
        <w:t>kohaneda muutuvate oludega</w:t>
      </w:r>
      <w:r w:rsidR="00455613">
        <w:rPr>
          <w:rFonts w:ascii="Times New Roman" w:hAnsi="Times New Roman"/>
          <w:sz w:val="24"/>
          <w:szCs w:val="24"/>
        </w:rPr>
        <w:t>, hea koostöövõime</w:t>
      </w:r>
      <w:r w:rsidR="00EC1057">
        <w:rPr>
          <w:rFonts w:ascii="Times New Roman" w:hAnsi="Times New Roman"/>
          <w:sz w:val="24"/>
          <w:szCs w:val="24"/>
        </w:rPr>
        <w:t xml:space="preserve"> ning soov panustada </w:t>
      </w:r>
      <w:r w:rsidR="000A2281">
        <w:rPr>
          <w:rFonts w:ascii="Times New Roman" w:hAnsi="Times New Roman"/>
          <w:sz w:val="24"/>
          <w:szCs w:val="24"/>
        </w:rPr>
        <w:t>raamatukogu arengusse</w:t>
      </w:r>
      <w:r w:rsidR="0099302A">
        <w:rPr>
          <w:rFonts w:ascii="Times New Roman" w:hAnsi="Times New Roman"/>
          <w:sz w:val="24"/>
          <w:szCs w:val="24"/>
        </w:rPr>
        <w:t>. Samuti toetab see läbipaistvat</w:t>
      </w:r>
      <w:r w:rsidR="00CD5870">
        <w:rPr>
          <w:rFonts w:ascii="Times New Roman" w:hAnsi="Times New Roman"/>
          <w:sz w:val="24"/>
          <w:szCs w:val="24"/>
        </w:rPr>
        <w:t xml:space="preserve"> juhtimist ja </w:t>
      </w:r>
      <w:r w:rsidR="008D407F">
        <w:rPr>
          <w:rFonts w:ascii="Times New Roman" w:hAnsi="Times New Roman"/>
          <w:sz w:val="24"/>
          <w:szCs w:val="24"/>
        </w:rPr>
        <w:t>soodustab juhi profes</w:t>
      </w:r>
      <w:r w:rsidR="007B77CC">
        <w:rPr>
          <w:rFonts w:ascii="Times New Roman" w:hAnsi="Times New Roman"/>
          <w:sz w:val="24"/>
          <w:szCs w:val="24"/>
        </w:rPr>
        <w:t>s</w:t>
      </w:r>
      <w:r w:rsidR="008D407F">
        <w:rPr>
          <w:rFonts w:ascii="Times New Roman" w:hAnsi="Times New Roman"/>
          <w:sz w:val="24"/>
          <w:szCs w:val="24"/>
        </w:rPr>
        <w:t xml:space="preserve">ionaalset </w:t>
      </w:r>
      <w:r w:rsidR="007B77CC">
        <w:rPr>
          <w:rFonts w:ascii="Times New Roman" w:hAnsi="Times New Roman"/>
          <w:sz w:val="24"/>
          <w:szCs w:val="24"/>
        </w:rPr>
        <w:t>enesearengut.</w:t>
      </w:r>
      <w:r w:rsidR="008E04A6">
        <w:rPr>
          <w:rFonts w:ascii="Times New Roman" w:hAnsi="Times New Roman"/>
          <w:sz w:val="24"/>
          <w:szCs w:val="24"/>
        </w:rPr>
        <w:t xml:space="preserve"> </w:t>
      </w:r>
      <w:r w:rsidRPr="008E04A6" w:rsidR="008E04A6">
        <w:rPr>
          <w:rFonts w:ascii="Times New Roman" w:hAnsi="Times New Roman"/>
          <w:sz w:val="24"/>
          <w:szCs w:val="24"/>
        </w:rPr>
        <w:t xml:space="preserve">Lisaks loob see </w:t>
      </w:r>
      <w:r w:rsidR="008E04A6">
        <w:rPr>
          <w:rFonts w:ascii="Times New Roman" w:hAnsi="Times New Roman"/>
          <w:sz w:val="24"/>
          <w:szCs w:val="24"/>
        </w:rPr>
        <w:t>muudatus</w:t>
      </w:r>
      <w:r w:rsidRPr="008E04A6" w:rsidR="008E04A6">
        <w:rPr>
          <w:rFonts w:ascii="Times New Roman" w:hAnsi="Times New Roman"/>
          <w:sz w:val="24"/>
          <w:szCs w:val="24"/>
        </w:rPr>
        <w:t xml:space="preserve"> võimalusi noortele spetsialistidele karjääriredelil edenemiseks ja arenguperspektiivideks, sealhulgas võimaldab juhtide teadlikku roteerumist raamatukoguvõrgus, et tugevdada kompetentside levikut ja uuendusmeelsust </w:t>
      </w:r>
      <w:r w:rsidR="00AC41EA">
        <w:rPr>
          <w:rFonts w:ascii="Times New Roman" w:hAnsi="Times New Roman"/>
          <w:sz w:val="24"/>
          <w:szCs w:val="24"/>
        </w:rPr>
        <w:t xml:space="preserve">raamatukogude </w:t>
      </w:r>
      <w:r w:rsidR="006D6604">
        <w:rPr>
          <w:rFonts w:ascii="Times New Roman" w:hAnsi="Times New Roman"/>
          <w:sz w:val="24"/>
          <w:szCs w:val="24"/>
        </w:rPr>
        <w:t>võrgustikus</w:t>
      </w:r>
      <w:r w:rsidR="00AC41EA">
        <w:rPr>
          <w:rFonts w:ascii="Times New Roman" w:hAnsi="Times New Roman"/>
          <w:sz w:val="24"/>
          <w:szCs w:val="24"/>
        </w:rPr>
        <w:t>.</w:t>
      </w:r>
    </w:p>
    <w:p w:rsidRPr="00B14534" w:rsidR="006B0BBC" w:rsidP="006B0BBC" w:rsidRDefault="00D0221F" w14:paraId="2E1C7A37" w14:textId="7CDD9517">
      <w:pPr>
        <w:pStyle w:val="Vahedeta"/>
        <w:jc w:val="both"/>
        <w:rPr>
          <w:rFonts w:ascii="Times New Roman" w:hAnsi="Times New Roman"/>
          <w:sz w:val="24"/>
          <w:szCs w:val="24"/>
        </w:rPr>
      </w:pPr>
      <w:r>
        <w:rPr>
          <w:rFonts w:ascii="Times New Roman" w:hAnsi="Times New Roman"/>
          <w:sz w:val="24"/>
          <w:szCs w:val="24"/>
        </w:rPr>
        <w:t>A</w:t>
      </w:r>
      <w:r w:rsidRPr="00B14534" w:rsidR="006B0BBC">
        <w:rPr>
          <w:rFonts w:ascii="Times New Roman" w:hAnsi="Times New Roman"/>
          <w:sz w:val="24"/>
          <w:szCs w:val="24"/>
        </w:rPr>
        <w:t>rvestades ainuüksi asjaolu, et kavandatavad muudatused võivad mõjutada enamikku omavalitsustest, võib tegemist olla olulise mõjuga.</w:t>
      </w:r>
    </w:p>
    <w:p w:rsidRPr="00E35980" w:rsidR="00B70ECD" w:rsidP="00B70ECD" w:rsidRDefault="00B70ECD" w14:paraId="33EDCF83" w14:textId="77777777">
      <w:pPr>
        <w:spacing w:after="0" w:line="240" w:lineRule="auto"/>
        <w:contextualSpacing/>
        <w:jc w:val="both"/>
        <w:rPr>
          <w:rFonts w:ascii="Times New Roman" w:hAnsi="Times New Roman"/>
          <w:sz w:val="24"/>
          <w:szCs w:val="24"/>
        </w:rPr>
      </w:pPr>
    </w:p>
    <w:p w:rsidRPr="00E35980" w:rsidR="00B70ECD" w:rsidP="00B70ECD" w:rsidRDefault="00B70ECD" w14:paraId="453E91E2"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6.3.3. </w:t>
      </w:r>
      <w:r w:rsidRPr="00F16041">
        <w:rPr>
          <w:rFonts w:ascii="Times New Roman" w:hAnsi="Times New Roman"/>
          <w:b/>
          <w:bCs/>
          <w:sz w:val="24"/>
          <w:szCs w:val="24"/>
        </w:rPr>
        <w:t>Sotsiaalsed, sealhulgas demograafilised mõjud (töösuhe)</w:t>
      </w:r>
    </w:p>
    <w:p w:rsidRPr="00E35980" w:rsidR="00B70ECD" w:rsidP="00B70ECD" w:rsidRDefault="00B70ECD" w14:paraId="0C6F54E9" w14:textId="77777777">
      <w:pPr>
        <w:spacing w:after="0" w:line="240" w:lineRule="auto"/>
        <w:contextualSpacing/>
        <w:jc w:val="both"/>
        <w:rPr>
          <w:rFonts w:ascii="Times New Roman" w:hAnsi="Times New Roman"/>
          <w:sz w:val="24"/>
          <w:szCs w:val="24"/>
        </w:rPr>
      </w:pPr>
    </w:p>
    <w:p w:rsidRPr="00F16041" w:rsidR="00B70ECD" w:rsidP="00B70ECD" w:rsidRDefault="00B70ECD" w14:paraId="26191EE6"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6.3.3</w:t>
      </w:r>
      <w:r w:rsidRPr="00F16041">
        <w:rPr>
          <w:rFonts w:ascii="Times New Roman" w:hAnsi="Times New Roman"/>
          <w:b/>
          <w:bCs/>
          <w:sz w:val="24"/>
          <w:szCs w:val="24"/>
        </w:rPr>
        <w:t xml:space="preserve">.1. Muudatusest mõjutatud sihtrühm – </w:t>
      </w:r>
      <w:r>
        <w:rPr>
          <w:rFonts w:ascii="Times New Roman" w:hAnsi="Times New Roman"/>
          <w:b/>
          <w:bCs/>
          <w:sz w:val="24"/>
          <w:szCs w:val="24"/>
        </w:rPr>
        <w:t>rahva</w:t>
      </w:r>
      <w:r w:rsidRPr="00F16041">
        <w:rPr>
          <w:rFonts w:ascii="Times New Roman" w:hAnsi="Times New Roman"/>
          <w:b/>
          <w:bCs/>
          <w:sz w:val="24"/>
          <w:szCs w:val="24"/>
        </w:rPr>
        <w:t xml:space="preserve">raamatukogude </w:t>
      </w:r>
      <w:r>
        <w:rPr>
          <w:rFonts w:ascii="Times New Roman" w:hAnsi="Times New Roman"/>
          <w:b/>
          <w:bCs/>
          <w:sz w:val="24"/>
          <w:szCs w:val="24"/>
        </w:rPr>
        <w:t>juhid</w:t>
      </w:r>
    </w:p>
    <w:p w:rsidR="00B70ECD" w:rsidP="00B70ECD" w:rsidRDefault="00B70ECD" w14:paraId="2CC3367F" w14:textId="38CC0911">
      <w:pPr>
        <w:spacing w:after="0" w:line="240" w:lineRule="auto"/>
        <w:contextualSpacing/>
        <w:jc w:val="both"/>
        <w:rPr>
          <w:rFonts w:ascii="Times New Roman" w:hAnsi="Times New Roman"/>
          <w:sz w:val="24"/>
          <w:szCs w:val="24"/>
        </w:rPr>
      </w:pPr>
      <w:r w:rsidRPr="00B14534">
        <w:rPr>
          <w:rFonts w:ascii="Times New Roman" w:hAnsi="Times New Roman"/>
          <w:sz w:val="24"/>
          <w:szCs w:val="24"/>
        </w:rPr>
        <w:t xml:space="preserve">Keskraamatukogude juhte on </w:t>
      </w:r>
      <w:r>
        <w:rPr>
          <w:rFonts w:ascii="Times New Roman" w:hAnsi="Times New Roman"/>
          <w:sz w:val="24"/>
          <w:szCs w:val="24"/>
        </w:rPr>
        <w:t xml:space="preserve">79-st </w:t>
      </w:r>
      <w:proofErr w:type="spellStart"/>
      <w:r>
        <w:rPr>
          <w:rFonts w:ascii="Times New Roman" w:hAnsi="Times New Roman"/>
          <w:sz w:val="24"/>
          <w:szCs w:val="24"/>
        </w:rPr>
        <w:t>KOV-ist</w:t>
      </w:r>
      <w:proofErr w:type="spellEnd"/>
      <w:r>
        <w:rPr>
          <w:rFonts w:ascii="Times New Roman" w:hAnsi="Times New Roman"/>
          <w:sz w:val="24"/>
          <w:szCs w:val="24"/>
        </w:rPr>
        <w:t xml:space="preserve"> </w:t>
      </w:r>
      <w:r w:rsidRPr="00B14534">
        <w:rPr>
          <w:rFonts w:ascii="Times New Roman" w:hAnsi="Times New Roman"/>
          <w:sz w:val="24"/>
          <w:szCs w:val="24"/>
        </w:rPr>
        <w:t>vähemalt 6</w:t>
      </w:r>
      <w:r>
        <w:rPr>
          <w:rFonts w:ascii="Times New Roman" w:hAnsi="Times New Roman"/>
          <w:sz w:val="24"/>
          <w:szCs w:val="24"/>
        </w:rPr>
        <w:t xml:space="preserve">6-s. 13-s </w:t>
      </w:r>
      <w:proofErr w:type="spellStart"/>
      <w:r>
        <w:rPr>
          <w:rFonts w:ascii="Times New Roman" w:hAnsi="Times New Roman"/>
          <w:sz w:val="24"/>
          <w:szCs w:val="24"/>
        </w:rPr>
        <w:t>KOV-is</w:t>
      </w:r>
      <w:proofErr w:type="spellEnd"/>
      <w:r>
        <w:rPr>
          <w:rFonts w:ascii="Times New Roman" w:hAnsi="Times New Roman"/>
          <w:sz w:val="24"/>
          <w:szCs w:val="24"/>
        </w:rPr>
        <w:t xml:space="preserve"> on keskraamatukogu veel moodustamata. </w:t>
      </w:r>
      <w:r w:rsidRPr="2B3C62FB" w:rsidR="0885D995">
        <w:rPr>
          <w:rFonts w:ascii="Times New Roman" w:hAnsi="Times New Roman"/>
          <w:sz w:val="24"/>
          <w:szCs w:val="24"/>
        </w:rPr>
        <w:t>E</w:t>
      </w:r>
      <w:r w:rsidRPr="00B14534">
        <w:rPr>
          <w:rFonts w:ascii="Times New Roman" w:hAnsi="Times New Roman"/>
          <w:sz w:val="24"/>
          <w:szCs w:val="24"/>
        </w:rPr>
        <w:t>namus</w:t>
      </w:r>
      <w:r w:rsidRPr="2B3C62FB" w:rsidR="7B501E63">
        <w:rPr>
          <w:rFonts w:ascii="Times New Roman" w:hAnsi="Times New Roman"/>
          <w:sz w:val="24"/>
          <w:szCs w:val="24"/>
        </w:rPr>
        <w:t xml:space="preserve"> </w:t>
      </w:r>
      <w:r w:rsidRPr="2B3C62FB" w:rsidR="682C4299">
        <w:rPr>
          <w:rFonts w:ascii="Times New Roman" w:hAnsi="Times New Roman"/>
          <w:sz w:val="24"/>
          <w:szCs w:val="24"/>
        </w:rPr>
        <w:t>juhte</w:t>
      </w:r>
      <w:r w:rsidRPr="00B14534">
        <w:rPr>
          <w:rFonts w:ascii="Times New Roman" w:hAnsi="Times New Roman"/>
          <w:sz w:val="24"/>
          <w:szCs w:val="24"/>
        </w:rPr>
        <w:t xml:space="preserve"> töötavad tähtajatu töölepinguga ja teadaolevalt vaid üks tähtajalise töölepinguga. </w:t>
      </w:r>
      <w:r>
        <w:rPr>
          <w:rFonts w:ascii="Times New Roman" w:hAnsi="Times New Roman"/>
          <w:sz w:val="24"/>
          <w:szCs w:val="24"/>
        </w:rPr>
        <w:t>S</w:t>
      </w:r>
      <w:r w:rsidRPr="00B14534">
        <w:rPr>
          <w:rFonts w:ascii="Times New Roman" w:hAnsi="Times New Roman"/>
          <w:sz w:val="24"/>
          <w:szCs w:val="24"/>
        </w:rPr>
        <w:t xml:space="preserve">eaduse jõustumisel </w:t>
      </w:r>
      <w:r>
        <w:rPr>
          <w:rFonts w:ascii="Times New Roman" w:hAnsi="Times New Roman"/>
          <w:sz w:val="24"/>
          <w:szCs w:val="24"/>
        </w:rPr>
        <w:t xml:space="preserve">on rahvaraamatukogude juhte </w:t>
      </w:r>
      <w:r w:rsidRPr="00B14534">
        <w:rPr>
          <w:rFonts w:ascii="Times New Roman" w:hAnsi="Times New Roman"/>
          <w:sz w:val="24"/>
          <w:szCs w:val="24"/>
        </w:rPr>
        <w:t xml:space="preserve">maksimaalselt 79. </w:t>
      </w:r>
      <w:r>
        <w:rPr>
          <w:rFonts w:ascii="Times New Roman" w:hAnsi="Times New Roman"/>
          <w:sz w:val="24"/>
          <w:szCs w:val="24"/>
        </w:rPr>
        <w:t xml:space="preserve">15 </w:t>
      </w:r>
      <w:proofErr w:type="spellStart"/>
      <w:r>
        <w:rPr>
          <w:rFonts w:ascii="Times New Roman" w:hAnsi="Times New Roman"/>
          <w:sz w:val="24"/>
          <w:szCs w:val="24"/>
        </w:rPr>
        <w:t>KOV-i</w:t>
      </w:r>
      <w:proofErr w:type="spellEnd"/>
      <w:r>
        <w:rPr>
          <w:rFonts w:ascii="Times New Roman" w:hAnsi="Times New Roman"/>
          <w:sz w:val="24"/>
          <w:szCs w:val="24"/>
        </w:rPr>
        <w:t xml:space="preserve"> m</w:t>
      </w:r>
      <w:r w:rsidRPr="00F16041">
        <w:rPr>
          <w:rFonts w:ascii="Times New Roman" w:hAnsi="Times New Roman"/>
          <w:sz w:val="24"/>
          <w:szCs w:val="24"/>
        </w:rPr>
        <w:t>aakonnaraamatukogude direktor</w:t>
      </w:r>
      <w:r>
        <w:rPr>
          <w:rFonts w:ascii="Times New Roman" w:hAnsi="Times New Roman"/>
          <w:sz w:val="24"/>
          <w:szCs w:val="24"/>
        </w:rPr>
        <w:t>id on ühtlasi KOV rahvaraamatukogu juhid.</w:t>
      </w:r>
      <w:r w:rsidRPr="00F16041">
        <w:rPr>
          <w:rFonts w:ascii="Times New Roman" w:hAnsi="Times New Roman"/>
          <w:sz w:val="24"/>
          <w:szCs w:val="24"/>
        </w:rPr>
        <w:t xml:space="preserve"> Neist 14 töötavad tähtajatu töölepinguga ja üks tähtajalise töölepinguga.</w:t>
      </w:r>
    </w:p>
    <w:p w:rsidRPr="00B14534" w:rsidR="00B70ECD" w:rsidP="00B70ECD" w:rsidRDefault="00B70ECD" w14:paraId="580E70EA" w14:textId="5C810E0A">
      <w:pPr>
        <w:spacing w:after="0" w:line="240" w:lineRule="auto"/>
        <w:jc w:val="both"/>
        <w:rPr>
          <w:rFonts w:ascii="Times New Roman" w:hAnsi="Times New Roman"/>
          <w:sz w:val="24"/>
          <w:szCs w:val="24"/>
        </w:rPr>
      </w:pPr>
      <w:r w:rsidRPr="00B14534">
        <w:rPr>
          <w:rFonts w:ascii="Times New Roman" w:hAnsi="Times New Roman"/>
          <w:sz w:val="24"/>
          <w:szCs w:val="24"/>
        </w:rPr>
        <w:t xml:space="preserve">Arvestades rahvaraamatukogude üldarvu, mis 2023. aasta seisuga oli 489, ja sellises hulgas asutustes ametis olevat personali hulka, milleks on 1302, </w:t>
      </w:r>
      <w:r w:rsidRPr="6150B30D" w:rsidR="14DEA55C">
        <w:rPr>
          <w:rFonts w:ascii="Times New Roman" w:hAnsi="Times New Roman"/>
          <w:sz w:val="24"/>
          <w:szCs w:val="24"/>
        </w:rPr>
        <w:t>võib sihtrühma pidada väikseks.</w:t>
      </w:r>
    </w:p>
    <w:p w:rsidR="00B70ECD" w:rsidP="00B70ECD" w:rsidRDefault="00B70ECD" w14:paraId="3D0EA57D" w14:textId="77777777">
      <w:pPr>
        <w:spacing w:after="0" w:line="240" w:lineRule="auto"/>
        <w:jc w:val="both"/>
        <w:rPr>
          <w:rFonts w:ascii="Times New Roman" w:hAnsi="Times New Roman"/>
          <w:b/>
          <w:sz w:val="24"/>
          <w:szCs w:val="24"/>
        </w:rPr>
      </w:pPr>
    </w:p>
    <w:p w:rsidRPr="00F16041" w:rsidR="00B70ECD" w:rsidP="00B70ECD" w:rsidRDefault="00B70ECD" w14:paraId="75EF7623"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6.3.3.2</w:t>
      </w:r>
      <w:r w:rsidRPr="00F16041">
        <w:rPr>
          <w:rFonts w:ascii="Times New Roman" w:hAnsi="Times New Roman"/>
          <w:b/>
          <w:bCs/>
          <w:sz w:val="24"/>
          <w:szCs w:val="24"/>
        </w:rPr>
        <w:t>. Avalduva mõju kirjeldus sihtrühmale ja järeldus selle olulisuse kohta</w:t>
      </w:r>
    </w:p>
    <w:p w:rsidR="00B70ECD" w:rsidP="00B70ECD" w:rsidRDefault="00B70ECD" w14:paraId="7E9412B9" w14:textId="77777777">
      <w:pPr>
        <w:spacing w:after="0" w:line="240" w:lineRule="auto"/>
        <w:contextualSpacing/>
        <w:jc w:val="both"/>
        <w:rPr>
          <w:rFonts w:ascii="Times New Roman" w:hAnsi="Times New Roman"/>
          <w:sz w:val="24"/>
          <w:szCs w:val="24"/>
        </w:rPr>
      </w:pPr>
      <w:commentRangeStart w:id="20"/>
      <w:r w:rsidRPr="00F16041">
        <w:rPr>
          <w:rFonts w:ascii="Times New Roman" w:hAnsi="Times New Roman"/>
          <w:sz w:val="24"/>
          <w:szCs w:val="24"/>
        </w:rPr>
        <w:t xml:space="preserve">Ametis olevate </w:t>
      </w:r>
      <w:r>
        <w:rPr>
          <w:rFonts w:ascii="Times New Roman" w:hAnsi="Times New Roman"/>
          <w:sz w:val="24"/>
          <w:szCs w:val="24"/>
        </w:rPr>
        <w:t xml:space="preserve">kesk- ja rahvaraamatukogude juhtide </w:t>
      </w:r>
      <w:r w:rsidRPr="00F16041">
        <w:rPr>
          <w:rFonts w:ascii="Times New Roman" w:hAnsi="Times New Roman"/>
          <w:sz w:val="24"/>
          <w:szCs w:val="24"/>
        </w:rPr>
        <w:t>töölepingud jäävad kehtima, mistõttu on kavandatavate muudatuste mõju neile ebaoluline</w:t>
      </w:r>
      <w:r w:rsidRPr="00573AD0">
        <w:rPr>
          <w:rFonts w:ascii="Times New Roman" w:hAnsi="Times New Roman"/>
          <w:sz w:val="24"/>
          <w:szCs w:val="24"/>
        </w:rPr>
        <w:t xml:space="preserve"> </w:t>
      </w:r>
      <w:r w:rsidRPr="00B14534">
        <w:rPr>
          <w:rFonts w:ascii="Times New Roman" w:hAnsi="Times New Roman"/>
          <w:sz w:val="24"/>
          <w:szCs w:val="24"/>
        </w:rPr>
        <w:t xml:space="preserve">ja mõju avaldub alles </w:t>
      </w:r>
      <w:r>
        <w:rPr>
          <w:rFonts w:ascii="Times New Roman" w:hAnsi="Times New Roman"/>
          <w:sz w:val="24"/>
          <w:szCs w:val="24"/>
        </w:rPr>
        <w:t>seitsme</w:t>
      </w:r>
      <w:r w:rsidRPr="00B14534">
        <w:rPr>
          <w:rFonts w:ascii="Times New Roman" w:hAnsi="Times New Roman"/>
          <w:sz w:val="24"/>
          <w:szCs w:val="24"/>
        </w:rPr>
        <w:t xml:space="preserve"> aasta pärast</w:t>
      </w:r>
      <w:r>
        <w:rPr>
          <w:rFonts w:ascii="Times New Roman" w:hAnsi="Times New Roman"/>
          <w:sz w:val="24"/>
          <w:szCs w:val="24"/>
        </w:rPr>
        <w:t xml:space="preserve"> või struktuurimuudatusel</w:t>
      </w:r>
      <w:r w:rsidRPr="00B14534">
        <w:rPr>
          <w:rFonts w:ascii="Times New Roman" w:hAnsi="Times New Roman"/>
          <w:sz w:val="24"/>
          <w:szCs w:val="24"/>
        </w:rPr>
        <w:t>.</w:t>
      </w:r>
      <w:commentRangeEnd w:id="20"/>
      <w:r w:rsidR="008A4CC8">
        <w:rPr>
          <w:rStyle w:val="Kommentaariviide"/>
        </w:rPr>
        <w:commentReference w:id="20"/>
      </w:r>
    </w:p>
    <w:p w:rsidRPr="00F16041" w:rsidR="00B70ECD" w:rsidP="00B70ECD" w:rsidRDefault="00B70ECD" w14:paraId="119F46B6" w14:textId="77777777">
      <w:pPr>
        <w:spacing w:after="0" w:line="240" w:lineRule="auto"/>
        <w:contextualSpacing/>
        <w:jc w:val="both"/>
        <w:rPr>
          <w:rFonts w:ascii="Times New Roman" w:hAnsi="Times New Roman"/>
          <w:sz w:val="24"/>
          <w:szCs w:val="24"/>
        </w:rPr>
      </w:pPr>
    </w:p>
    <w:p w:rsidRPr="00F16041" w:rsidR="00B70ECD" w:rsidP="00B70ECD" w:rsidRDefault="00B70ECD" w14:paraId="26685F34" w14:textId="77777777">
      <w:pPr>
        <w:spacing w:after="0" w:line="240" w:lineRule="auto"/>
        <w:contextualSpacing/>
        <w:jc w:val="both"/>
        <w:rPr>
          <w:rFonts w:ascii="Times New Roman" w:hAnsi="Times New Roman"/>
          <w:bCs/>
          <w:sz w:val="24"/>
          <w:szCs w:val="24"/>
        </w:rPr>
      </w:pPr>
      <w:r>
        <w:rPr>
          <w:rFonts w:ascii="Times New Roman" w:hAnsi="Times New Roman"/>
          <w:b/>
          <w:bCs/>
          <w:sz w:val="24"/>
          <w:szCs w:val="24"/>
        </w:rPr>
        <w:t>6</w:t>
      </w:r>
      <w:r w:rsidRPr="00F16041">
        <w:rPr>
          <w:rFonts w:ascii="Times New Roman" w:hAnsi="Times New Roman"/>
          <w:b/>
          <w:bCs/>
          <w:sz w:val="24"/>
          <w:szCs w:val="24"/>
        </w:rPr>
        <w:t>.</w:t>
      </w:r>
      <w:r>
        <w:rPr>
          <w:rFonts w:ascii="Times New Roman" w:hAnsi="Times New Roman"/>
          <w:b/>
          <w:bCs/>
          <w:sz w:val="24"/>
          <w:szCs w:val="24"/>
        </w:rPr>
        <w:t>3.4. Sot</w:t>
      </w:r>
      <w:r w:rsidRPr="00F16041">
        <w:rPr>
          <w:rFonts w:ascii="Times New Roman" w:hAnsi="Times New Roman"/>
          <w:b/>
          <w:bCs/>
          <w:sz w:val="24"/>
          <w:szCs w:val="24"/>
        </w:rPr>
        <w:t>siaalsed, sealhulgas demograafilised mõjud (haridussüsteem ja kultuur)</w:t>
      </w:r>
    </w:p>
    <w:p w:rsidRPr="00E35980" w:rsidR="00B70ECD" w:rsidP="00B70ECD" w:rsidRDefault="00B70ECD" w14:paraId="0D191261" w14:textId="77777777">
      <w:pPr>
        <w:spacing w:after="0" w:line="240" w:lineRule="auto"/>
        <w:contextualSpacing/>
        <w:jc w:val="both"/>
        <w:rPr>
          <w:rFonts w:ascii="Times New Roman" w:hAnsi="Times New Roman"/>
          <w:sz w:val="24"/>
          <w:szCs w:val="24"/>
        </w:rPr>
      </w:pPr>
    </w:p>
    <w:p w:rsidRPr="00F16041" w:rsidR="00B70ECD" w:rsidP="00B70ECD" w:rsidRDefault="00B70ECD" w14:paraId="15E2C777" w14:textId="5A9713E2">
      <w:pPr>
        <w:spacing w:after="0" w:line="240" w:lineRule="auto"/>
        <w:contextualSpacing/>
        <w:jc w:val="both"/>
        <w:rPr>
          <w:rFonts w:ascii="Times New Roman" w:hAnsi="Times New Roman"/>
          <w:bCs/>
          <w:sz w:val="24"/>
          <w:szCs w:val="24"/>
        </w:rPr>
      </w:pPr>
      <w:r>
        <w:rPr>
          <w:rFonts w:ascii="Times New Roman" w:hAnsi="Times New Roman"/>
          <w:b/>
          <w:bCs/>
          <w:sz w:val="24"/>
          <w:szCs w:val="24"/>
        </w:rPr>
        <w:t>6</w:t>
      </w:r>
      <w:r w:rsidRPr="00F16041">
        <w:rPr>
          <w:rFonts w:ascii="Times New Roman" w:hAnsi="Times New Roman"/>
          <w:b/>
          <w:bCs/>
          <w:sz w:val="24"/>
          <w:szCs w:val="24"/>
        </w:rPr>
        <w:t>.</w:t>
      </w:r>
      <w:r>
        <w:rPr>
          <w:rFonts w:ascii="Times New Roman" w:hAnsi="Times New Roman"/>
          <w:b/>
          <w:bCs/>
          <w:sz w:val="24"/>
          <w:szCs w:val="24"/>
        </w:rPr>
        <w:t>3</w:t>
      </w:r>
      <w:r w:rsidRPr="00F16041">
        <w:rPr>
          <w:rFonts w:ascii="Times New Roman" w:hAnsi="Times New Roman"/>
          <w:b/>
          <w:bCs/>
          <w:sz w:val="24"/>
          <w:szCs w:val="24"/>
        </w:rPr>
        <w:t>.</w:t>
      </w:r>
      <w:r>
        <w:rPr>
          <w:rFonts w:ascii="Times New Roman" w:hAnsi="Times New Roman"/>
          <w:b/>
          <w:bCs/>
          <w:sz w:val="24"/>
          <w:szCs w:val="24"/>
        </w:rPr>
        <w:t>4</w:t>
      </w:r>
      <w:r w:rsidRPr="00F16041">
        <w:rPr>
          <w:rFonts w:ascii="Times New Roman" w:hAnsi="Times New Roman"/>
          <w:b/>
          <w:bCs/>
          <w:sz w:val="24"/>
          <w:szCs w:val="24"/>
        </w:rPr>
        <w:t>.1. Muudatusest mõjutatud sihtrühm – rahvaraamatukogude külastajad</w:t>
      </w:r>
    </w:p>
    <w:p w:rsidRPr="00293E37" w:rsidR="00B70ECD" w:rsidP="00B70ECD" w:rsidRDefault="00A53913" w14:paraId="380AEADC" w14:textId="7992C061">
      <w:pPr>
        <w:spacing w:after="0" w:line="240" w:lineRule="auto"/>
        <w:contextualSpacing/>
        <w:jc w:val="both"/>
        <w:rPr>
          <w:rFonts w:ascii="Times New Roman" w:hAnsi="Times New Roman"/>
          <w:sz w:val="24"/>
          <w:szCs w:val="24"/>
        </w:rPr>
      </w:pPr>
      <w:r>
        <w:rPr>
          <w:rFonts w:ascii="Times New Roman" w:hAnsi="Times New Roman"/>
          <w:sz w:val="24"/>
          <w:szCs w:val="24"/>
        </w:rPr>
        <w:t>V</w:t>
      </w:r>
      <w:r w:rsidRPr="00293E37" w:rsidR="00B70ECD">
        <w:rPr>
          <w:rFonts w:ascii="Times New Roman" w:hAnsi="Times New Roman"/>
          <w:sz w:val="24"/>
          <w:szCs w:val="24"/>
        </w:rPr>
        <w:t xml:space="preserve">t käesoleva seletuskirja punkti </w:t>
      </w:r>
      <w:r w:rsidR="00B70ECD">
        <w:rPr>
          <w:rFonts w:ascii="Times New Roman" w:hAnsi="Times New Roman"/>
          <w:sz w:val="24"/>
          <w:szCs w:val="24"/>
        </w:rPr>
        <w:t>6.1.1.1</w:t>
      </w:r>
      <w:r w:rsidRPr="00293E37" w:rsidR="00B70ECD">
        <w:rPr>
          <w:rFonts w:ascii="Times New Roman" w:hAnsi="Times New Roman"/>
          <w:sz w:val="24"/>
          <w:szCs w:val="24"/>
        </w:rPr>
        <w:t>.</w:t>
      </w:r>
    </w:p>
    <w:p w:rsidRPr="00F16041" w:rsidR="00B70ECD" w:rsidP="00B70ECD" w:rsidRDefault="00B70ECD" w14:paraId="15E0D078" w14:textId="77777777">
      <w:pPr>
        <w:spacing w:after="0" w:line="240" w:lineRule="auto"/>
        <w:contextualSpacing/>
        <w:jc w:val="both"/>
        <w:rPr>
          <w:rFonts w:ascii="Times New Roman" w:hAnsi="Times New Roman"/>
          <w:bCs/>
          <w:sz w:val="24"/>
          <w:szCs w:val="24"/>
        </w:rPr>
      </w:pPr>
    </w:p>
    <w:p w:rsidRPr="00F16041" w:rsidR="00B70ECD" w:rsidP="00B70ECD" w:rsidRDefault="00B70ECD" w14:paraId="6CAA3733" w14:textId="38D52FCC">
      <w:pPr>
        <w:spacing w:after="0" w:line="240" w:lineRule="auto"/>
        <w:contextualSpacing/>
        <w:jc w:val="both"/>
        <w:rPr>
          <w:rFonts w:ascii="Times New Roman" w:hAnsi="Times New Roman"/>
          <w:bCs/>
          <w:sz w:val="24"/>
          <w:szCs w:val="24"/>
        </w:rPr>
      </w:pPr>
      <w:r>
        <w:rPr>
          <w:rFonts w:ascii="Times New Roman" w:hAnsi="Times New Roman"/>
          <w:b/>
          <w:bCs/>
          <w:sz w:val="24"/>
          <w:szCs w:val="24"/>
        </w:rPr>
        <w:t>6</w:t>
      </w:r>
      <w:r w:rsidRPr="00F16041">
        <w:rPr>
          <w:rFonts w:ascii="Times New Roman" w:hAnsi="Times New Roman"/>
          <w:b/>
          <w:bCs/>
          <w:sz w:val="24"/>
          <w:szCs w:val="24"/>
        </w:rPr>
        <w:t>.</w:t>
      </w:r>
      <w:r>
        <w:rPr>
          <w:rFonts w:ascii="Times New Roman" w:hAnsi="Times New Roman"/>
          <w:b/>
          <w:bCs/>
          <w:sz w:val="24"/>
          <w:szCs w:val="24"/>
        </w:rPr>
        <w:t>3</w:t>
      </w:r>
      <w:r w:rsidRPr="00F16041">
        <w:rPr>
          <w:rFonts w:ascii="Times New Roman" w:hAnsi="Times New Roman"/>
          <w:b/>
          <w:bCs/>
          <w:sz w:val="24"/>
          <w:szCs w:val="24"/>
        </w:rPr>
        <w:t>.</w:t>
      </w:r>
      <w:r>
        <w:rPr>
          <w:rFonts w:ascii="Times New Roman" w:hAnsi="Times New Roman"/>
          <w:b/>
          <w:bCs/>
          <w:sz w:val="24"/>
          <w:szCs w:val="24"/>
        </w:rPr>
        <w:t>4</w:t>
      </w:r>
      <w:r w:rsidRPr="00F16041">
        <w:rPr>
          <w:rFonts w:ascii="Times New Roman" w:hAnsi="Times New Roman"/>
          <w:b/>
          <w:bCs/>
          <w:sz w:val="24"/>
          <w:szCs w:val="24"/>
        </w:rPr>
        <w:t>.</w:t>
      </w:r>
      <w:r w:rsidR="003E21C2">
        <w:rPr>
          <w:rFonts w:ascii="Times New Roman" w:hAnsi="Times New Roman"/>
          <w:b/>
          <w:bCs/>
          <w:sz w:val="24"/>
          <w:szCs w:val="24"/>
        </w:rPr>
        <w:t>2</w:t>
      </w:r>
      <w:r w:rsidRPr="00F16041">
        <w:rPr>
          <w:rFonts w:ascii="Times New Roman" w:hAnsi="Times New Roman"/>
          <w:b/>
          <w:bCs/>
          <w:sz w:val="24"/>
          <w:szCs w:val="24"/>
        </w:rPr>
        <w:t>. Avalduva mõju kirjeldus sihtrühmale ja järeldus selle olulisuse kohta</w:t>
      </w:r>
    </w:p>
    <w:p w:rsidR="00B70ECD" w:rsidP="00B70ECD" w:rsidRDefault="00B70ECD" w14:paraId="591494CA" w14:textId="436DA403">
      <w:pPr>
        <w:spacing w:after="0" w:line="240" w:lineRule="auto"/>
        <w:contextualSpacing/>
        <w:jc w:val="both"/>
        <w:rPr>
          <w:rFonts w:ascii="Times New Roman" w:hAnsi="Times New Roman"/>
          <w:bCs/>
          <w:sz w:val="24"/>
          <w:szCs w:val="24"/>
        </w:rPr>
      </w:pPr>
      <w:r w:rsidRPr="00F16041">
        <w:rPr>
          <w:rFonts w:ascii="Times New Roman" w:hAnsi="Times New Roman"/>
          <w:bCs/>
          <w:sz w:val="24"/>
          <w:szCs w:val="24"/>
        </w:rPr>
        <w:t>Raamatukoguteeninduse koordineerimisel võtmetähtsust omavate rahvaraamatukogude juhtimise tõhustamine aitab hoogustada kaasaegsete teenuste strateegilist arendamist ning toob süstee</w:t>
      </w:r>
      <w:r>
        <w:rPr>
          <w:rFonts w:ascii="Times New Roman" w:hAnsi="Times New Roman"/>
          <w:bCs/>
          <w:sz w:val="24"/>
          <w:szCs w:val="24"/>
        </w:rPr>
        <w:t>mi rohkem uuenduslikkust. Sellest võidavad lõppastmes rahvaraamatukogude külastajad</w:t>
      </w:r>
      <w:r w:rsidR="00A66CC1">
        <w:rPr>
          <w:rFonts w:ascii="Times New Roman" w:hAnsi="Times New Roman"/>
          <w:bCs/>
          <w:sz w:val="24"/>
          <w:szCs w:val="24"/>
        </w:rPr>
        <w:t>, mistõttu on muudatusel oluline mõju</w:t>
      </w:r>
      <w:r>
        <w:rPr>
          <w:rFonts w:ascii="Times New Roman" w:hAnsi="Times New Roman"/>
          <w:bCs/>
          <w:sz w:val="24"/>
          <w:szCs w:val="24"/>
        </w:rPr>
        <w:t>.</w:t>
      </w:r>
    </w:p>
    <w:p w:rsidR="00B70ECD" w:rsidP="00AF6307" w:rsidRDefault="00B70ECD" w14:paraId="4BA8C24C" w14:textId="77777777">
      <w:pPr>
        <w:spacing w:after="0" w:line="240" w:lineRule="auto"/>
        <w:contextualSpacing/>
        <w:jc w:val="both"/>
        <w:rPr>
          <w:rFonts w:ascii="Times New Roman" w:hAnsi="Times New Roman"/>
          <w:sz w:val="24"/>
          <w:szCs w:val="24"/>
        </w:rPr>
      </w:pPr>
    </w:p>
    <w:p w:rsidRPr="00D05EB5" w:rsidR="006F4A1E" w:rsidP="5320929D" w:rsidRDefault="006F4A1E" w14:paraId="51486741" w14:textId="11B34C69">
      <w:pPr>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6.4.</w:t>
      </w:r>
      <w:r w:rsidRPr="5320929D">
        <w:rPr>
          <w:rFonts w:ascii="Times New Roman" w:hAnsi="Times New Roman"/>
          <w:sz w:val="24"/>
          <w:szCs w:val="24"/>
        </w:rPr>
        <w:t xml:space="preserve"> </w:t>
      </w:r>
      <w:r w:rsidRPr="5320929D">
        <w:rPr>
          <w:rFonts w:ascii="Times New Roman" w:hAnsi="Times New Roman"/>
          <w:b/>
          <w:bCs/>
          <w:sz w:val="24"/>
          <w:szCs w:val="24"/>
        </w:rPr>
        <w:t>Kavandatav muudatus</w:t>
      </w:r>
      <w:r w:rsidRPr="5320929D">
        <w:rPr>
          <w:rFonts w:ascii="Times New Roman" w:hAnsi="Times New Roman"/>
          <w:sz w:val="24"/>
          <w:szCs w:val="24"/>
        </w:rPr>
        <w:t xml:space="preserve"> – </w:t>
      </w:r>
      <w:r w:rsidRPr="5320929D" w:rsidR="03802727">
        <w:rPr>
          <w:rFonts w:ascii="Times New Roman" w:hAnsi="Times New Roman"/>
          <w:sz w:val="24"/>
          <w:szCs w:val="24"/>
        </w:rPr>
        <w:t xml:space="preserve">rahvaraamatukogude valdkonna riigi </w:t>
      </w:r>
      <w:r w:rsidRPr="5320929D">
        <w:rPr>
          <w:rFonts w:ascii="Times New Roman" w:hAnsi="Times New Roman"/>
          <w:sz w:val="24"/>
          <w:szCs w:val="24"/>
        </w:rPr>
        <w:t>haldusülesannete täitmise etapiviisiline muutmine</w:t>
      </w:r>
    </w:p>
    <w:p w:rsidRPr="00D05EB5" w:rsidR="006F4A1E" w:rsidP="006F4A1E" w:rsidRDefault="006F4A1E" w14:paraId="61ADFBB5" w14:textId="77777777">
      <w:pPr>
        <w:spacing w:after="0" w:line="240" w:lineRule="auto"/>
        <w:contextualSpacing/>
        <w:jc w:val="both"/>
        <w:rPr>
          <w:rFonts w:ascii="Times New Roman" w:hAnsi="Times New Roman"/>
          <w:sz w:val="24"/>
          <w:szCs w:val="24"/>
        </w:rPr>
      </w:pPr>
    </w:p>
    <w:p w:rsidRPr="00573AD0" w:rsidR="006F4A1E" w:rsidP="006F4A1E" w:rsidRDefault="006F4A1E" w14:paraId="6A9E3973" w14:textId="77777777">
      <w:pPr>
        <w:spacing w:after="0" w:line="240" w:lineRule="auto"/>
        <w:contextualSpacing/>
        <w:jc w:val="both"/>
        <w:rPr>
          <w:rFonts w:ascii="Times New Roman" w:hAnsi="Times New Roman"/>
          <w:sz w:val="24"/>
          <w:szCs w:val="24"/>
        </w:rPr>
      </w:pPr>
      <w:r w:rsidRPr="00D05EB5">
        <w:rPr>
          <w:rFonts w:ascii="Times New Roman" w:hAnsi="Times New Roman"/>
          <w:b/>
          <w:bCs/>
          <w:sz w:val="24"/>
          <w:szCs w:val="24"/>
        </w:rPr>
        <w:t>6.4.1. Mõju regionaalarengule (regionaalpoliitika üldised eesmärgid)</w:t>
      </w:r>
    </w:p>
    <w:p w:rsidRPr="00913B71" w:rsidR="006F4A1E" w:rsidP="006F4A1E" w:rsidRDefault="006F4A1E" w14:paraId="530EE3CB" w14:textId="77777777">
      <w:pPr>
        <w:spacing w:after="0" w:line="240" w:lineRule="auto"/>
        <w:contextualSpacing/>
        <w:jc w:val="both"/>
        <w:rPr>
          <w:rFonts w:ascii="Times New Roman" w:hAnsi="Times New Roman"/>
          <w:bCs/>
          <w:sz w:val="24"/>
          <w:szCs w:val="24"/>
        </w:rPr>
      </w:pPr>
    </w:p>
    <w:p w:rsidR="006F4A1E" w:rsidP="006F4A1E" w:rsidRDefault="006F4A1E" w14:paraId="7D45B59D" w14:textId="77777777">
      <w:pPr>
        <w:spacing w:after="0" w:line="240" w:lineRule="auto"/>
        <w:contextualSpacing/>
        <w:jc w:val="both"/>
        <w:rPr>
          <w:rFonts w:ascii="Times New Roman" w:hAnsi="Times New Roman"/>
          <w:b/>
          <w:bCs/>
          <w:sz w:val="24"/>
          <w:szCs w:val="24"/>
        </w:rPr>
      </w:pPr>
      <w:r>
        <w:rPr>
          <w:rFonts w:ascii="Times New Roman" w:hAnsi="Times New Roman"/>
          <w:b/>
          <w:bCs/>
          <w:sz w:val="24"/>
          <w:szCs w:val="24"/>
        </w:rPr>
        <w:t xml:space="preserve">6.4.1.1. </w:t>
      </w:r>
      <w:r w:rsidRPr="00913B71">
        <w:rPr>
          <w:rFonts w:ascii="Times New Roman" w:hAnsi="Times New Roman"/>
          <w:b/>
          <w:bCs/>
          <w:sz w:val="24"/>
          <w:szCs w:val="24"/>
        </w:rPr>
        <w:t xml:space="preserve">Muudatusest mõjutatud sihtrühm – </w:t>
      </w:r>
      <w:r>
        <w:rPr>
          <w:rFonts w:ascii="Times New Roman" w:hAnsi="Times New Roman"/>
          <w:b/>
          <w:bCs/>
          <w:sz w:val="24"/>
          <w:szCs w:val="24"/>
        </w:rPr>
        <w:t>Eesti elanikkond</w:t>
      </w:r>
    </w:p>
    <w:p w:rsidRPr="00293E37" w:rsidR="006F4A1E" w:rsidP="006F4A1E" w:rsidRDefault="634D4B9D" w14:paraId="76554430" w14:textId="6A6D9DA4">
      <w:pPr>
        <w:spacing w:after="0" w:line="240" w:lineRule="auto"/>
        <w:contextualSpacing/>
        <w:jc w:val="both"/>
        <w:rPr>
          <w:rFonts w:ascii="Times New Roman" w:hAnsi="Times New Roman"/>
          <w:sz w:val="24"/>
          <w:szCs w:val="24"/>
        </w:rPr>
      </w:pPr>
      <w:r w:rsidRPr="450F18B1">
        <w:rPr>
          <w:rFonts w:ascii="Times New Roman" w:hAnsi="Times New Roman"/>
          <w:sz w:val="24"/>
          <w:szCs w:val="24"/>
        </w:rPr>
        <w:t>V</w:t>
      </w:r>
      <w:r w:rsidRPr="00293E37" w:rsidR="006F4A1E">
        <w:rPr>
          <w:rFonts w:ascii="Times New Roman" w:hAnsi="Times New Roman"/>
          <w:sz w:val="24"/>
          <w:szCs w:val="24"/>
        </w:rPr>
        <w:t xml:space="preserve">t käesoleva seletuskirja punkti </w:t>
      </w:r>
      <w:r w:rsidR="006F4A1E">
        <w:rPr>
          <w:rFonts w:ascii="Times New Roman" w:hAnsi="Times New Roman"/>
          <w:sz w:val="24"/>
          <w:szCs w:val="24"/>
        </w:rPr>
        <w:t>6.1.1.1</w:t>
      </w:r>
      <w:r w:rsidRPr="450F18B1" w:rsidR="1C44B9BE">
        <w:rPr>
          <w:rFonts w:ascii="Times New Roman" w:hAnsi="Times New Roman"/>
          <w:sz w:val="24"/>
          <w:szCs w:val="24"/>
        </w:rPr>
        <w:t>.</w:t>
      </w:r>
    </w:p>
    <w:p w:rsidRPr="00573AD0" w:rsidR="006F4A1E" w:rsidP="006F4A1E" w:rsidRDefault="006F4A1E" w14:paraId="4025E4E4" w14:textId="77777777">
      <w:pPr>
        <w:spacing w:after="0" w:line="240" w:lineRule="auto"/>
        <w:contextualSpacing/>
        <w:jc w:val="both"/>
        <w:rPr>
          <w:rFonts w:ascii="Times New Roman" w:hAnsi="Times New Roman"/>
          <w:sz w:val="24"/>
          <w:szCs w:val="24"/>
        </w:rPr>
      </w:pPr>
    </w:p>
    <w:p w:rsidR="006F4A1E" w:rsidP="006F4A1E" w:rsidRDefault="006F4A1E" w14:paraId="08CAD79F" w14:textId="77777777">
      <w:pPr>
        <w:spacing w:after="0" w:line="240" w:lineRule="auto"/>
        <w:contextualSpacing/>
        <w:jc w:val="both"/>
        <w:rPr>
          <w:rFonts w:ascii="Times New Roman" w:hAnsi="Times New Roman"/>
          <w:b/>
          <w:bCs/>
          <w:sz w:val="24"/>
          <w:szCs w:val="24"/>
        </w:rPr>
      </w:pPr>
      <w:r>
        <w:rPr>
          <w:rFonts w:ascii="Times New Roman" w:hAnsi="Times New Roman"/>
          <w:b/>
          <w:bCs/>
          <w:sz w:val="24"/>
          <w:szCs w:val="24"/>
        </w:rPr>
        <w:t xml:space="preserve">6.4.1.2. </w:t>
      </w:r>
      <w:r w:rsidRPr="002464E3">
        <w:rPr>
          <w:rFonts w:ascii="Times New Roman" w:hAnsi="Times New Roman"/>
          <w:b/>
          <w:bCs/>
          <w:sz w:val="24"/>
          <w:szCs w:val="24"/>
        </w:rPr>
        <w:t>Avalduva mõju kirjeldus sihtrühmale ja järeldus olulisuse kohta</w:t>
      </w:r>
    </w:p>
    <w:p w:rsidRPr="00573AD0" w:rsidR="00500F9A" w:rsidP="006F4A1E" w:rsidRDefault="00B703A6" w14:paraId="6695E1BC" w14:textId="5C4010C5">
      <w:pPr>
        <w:spacing w:after="0" w:line="240" w:lineRule="auto"/>
        <w:contextualSpacing/>
        <w:jc w:val="both"/>
        <w:rPr>
          <w:rFonts w:ascii="Times New Roman" w:hAnsi="Times New Roman"/>
          <w:sz w:val="24"/>
          <w:szCs w:val="24"/>
        </w:rPr>
      </w:pPr>
      <w:r>
        <w:rPr>
          <w:rFonts w:ascii="Times New Roman" w:hAnsi="Times New Roman"/>
          <w:sz w:val="24"/>
          <w:szCs w:val="24"/>
        </w:rPr>
        <w:t xml:space="preserve">Riigi haldusülesannete keskne </w:t>
      </w:r>
      <w:r w:rsidR="00D72736">
        <w:rPr>
          <w:rFonts w:ascii="Times New Roman" w:hAnsi="Times New Roman"/>
          <w:sz w:val="24"/>
          <w:szCs w:val="24"/>
        </w:rPr>
        <w:t>juhtimine ja korraldus</w:t>
      </w:r>
      <w:r w:rsidR="00A06DBA">
        <w:rPr>
          <w:rFonts w:ascii="Times New Roman" w:hAnsi="Times New Roman"/>
          <w:sz w:val="24"/>
          <w:szCs w:val="24"/>
        </w:rPr>
        <w:t xml:space="preserve"> </w:t>
      </w:r>
      <w:r w:rsidRPr="00A06DBA" w:rsidR="00A06DBA">
        <w:rPr>
          <w:rFonts w:ascii="Times New Roman" w:hAnsi="Times New Roman"/>
          <w:sz w:val="24"/>
          <w:szCs w:val="24"/>
        </w:rPr>
        <w:t xml:space="preserve">ning </w:t>
      </w:r>
      <w:r w:rsidR="00BB018B">
        <w:rPr>
          <w:rFonts w:ascii="Times New Roman" w:hAnsi="Times New Roman"/>
          <w:sz w:val="24"/>
          <w:szCs w:val="24"/>
        </w:rPr>
        <w:t xml:space="preserve">regioonides </w:t>
      </w:r>
      <w:r w:rsidRPr="00A06DBA" w:rsidR="00A06DBA">
        <w:rPr>
          <w:rFonts w:ascii="Times New Roman" w:hAnsi="Times New Roman"/>
          <w:sz w:val="24"/>
          <w:szCs w:val="24"/>
        </w:rPr>
        <w:t>piirkondlik</w:t>
      </w:r>
      <w:r w:rsidR="00BB018B">
        <w:rPr>
          <w:rFonts w:ascii="Times New Roman" w:hAnsi="Times New Roman"/>
          <w:sz w:val="24"/>
          <w:szCs w:val="24"/>
        </w:rPr>
        <w:t>e</w:t>
      </w:r>
      <w:r w:rsidRPr="00A06DBA" w:rsidR="00A06DBA">
        <w:rPr>
          <w:rFonts w:ascii="Times New Roman" w:hAnsi="Times New Roman"/>
          <w:sz w:val="24"/>
          <w:szCs w:val="24"/>
        </w:rPr>
        <w:t xml:space="preserve"> üksuste olemasolu tagab rahvaraamatukogudele pideva nõustamis- ja koolitustoe nende asukohale lähedal.</w:t>
      </w:r>
    </w:p>
    <w:p w:rsidRPr="00573AD0" w:rsidR="006F4A1E" w:rsidP="006F4A1E" w:rsidRDefault="13124FF9" w14:paraId="68BEAB9A" w14:textId="2980E6AD">
      <w:pPr>
        <w:spacing w:after="0" w:line="240" w:lineRule="auto"/>
        <w:contextualSpacing/>
        <w:jc w:val="both"/>
        <w:rPr>
          <w:rFonts w:ascii="Times New Roman" w:hAnsi="Times New Roman"/>
          <w:sz w:val="24"/>
          <w:szCs w:val="24"/>
        </w:rPr>
      </w:pPr>
      <w:r w:rsidRPr="5320929D">
        <w:rPr>
          <w:rFonts w:ascii="Times New Roman" w:hAnsi="Times New Roman"/>
          <w:sz w:val="24"/>
          <w:szCs w:val="24"/>
        </w:rPr>
        <w:t>Tänu ühtsele ja süsteemsele töökorraldusele</w:t>
      </w:r>
      <w:r w:rsidRPr="5320929D" w:rsidR="006F4A1E">
        <w:rPr>
          <w:rFonts w:ascii="Times New Roman" w:hAnsi="Times New Roman"/>
          <w:sz w:val="24"/>
          <w:szCs w:val="24"/>
        </w:rPr>
        <w:t xml:space="preserve"> toimub rahvaraamatukogude kogude komplekteerimine läbimõeldumalt</w:t>
      </w:r>
      <w:r w:rsidRPr="5320929D" w:rsidR="185174E9">
        <w:rPr>
          <w:rFonts w:ascii="Times New Roman" w:hAnsi="Times New Roman"/>
          <w:sz w:val="24"/>
          <w:szCs w:val="24"/>
        </w:rPr>
        <w:t>.</w:t>
      </w:r>
      <w:r w:rsidRPr="5320929D" w:rsidR="006F4A1E">
        <w:rPr>
          <w:rFonts w:ascii="Times New Roman" w:hAnsi="Times New Roman"/>
          <w:sz w:val="24"/>
          <w:szCs w:val="24"/>
        </w:rPr>
        <w:t xml:space="preserve"> </w:t>
      </w:r>
      <w:r w:rsidRPr="5320929D" w:rsidR="07BAF09E">
        <w:rPr>
          <w:rFonts w:ascii="Times New Roman" w:hAnsi="Times New Roman"/>
          <w:sz w:val="24"/>
          <w:szCs w:val="24"/>
        </w:rPr>
        <w:t>Niisiis</w:t>
      </w:r>
      <w:r w:rsidRPr="5320929D" w:rsidR="006F4A1E">
        <w:rPr>
          <w:rFonts w:ascii="Times New Roman" w:hAnsi="Times New Roman"/>
          <w:sz w:val="24"/>
          <w:szCs w:val="24"/>
        </w:rPr>
        <w:t xml:space="preserve"> </w:t>
      </w:r>
      <w:r w:rsidRPr="5320929D" w:rsidR="07BAF09E">
        <w:rPr>
          <w:rFonts w:ascii="Times New Roman" w:hAnsi="Times New Roman"/>
          <w:sz w:val="24"/>
          <w:szCs w:val="24"/>
        </w:rPr>
        <w:t xml:space="preserve">on </w:t>
      </w:r>
      <w:r w:rsidRPr="5320929D" w:rsidR="006F4A1E">
        <w:rPr>
          <w:rFonts w:ascii="Times New Roman" w:hAnsi="Times New Roman"/>
          <w:sz w:val="24"/>
          <w:szCs w:val="24"/>
        </w:rPr>
        <w:t xml:space="preserve">rahvaraamatukogude töötajatel olemas nii keskne kui </w:t>
      </w:r>
      <w:r w:rsidRPr="5320929D" w:rsidR="517039EE">
        <w:rPr>
          <w:rFonts w:ascii="Times New Roman" w:hAnsi="Times New Roman"/>
          <w:sz w:val="24"/>
          <w:szCs w:val="24"/>
        </w:rPr>
        <w:t xml:space="preserve">asukohalähedane tugi. </w:t>
      </w:r>
      <w:r w:rsidRPr="5320929D" w:rsidR="006F4A1E">
        <w:rPr>
          <w:rFonts w:ascii="Times New Roman" w:hAnsi="Times New Roman"/>
          <w:sz w:val="24"/>
          <w:szCs w:val="24"/>
        </w:rPr>
        <w:t>Kõik see tagab raamatukoguteenuse kui avaliku põhiteenuse ühtlaselt hea kvaliteedi üle Eesti ja avaldab positiivset mõju rahvaraamatukogude teenuste kasutajatele.</w:t>
      </w:r>
    </w:p>
    <w:p w:rsidR="006F4A1E" w:rsidP="006F4A1E" w:rsidRDefault="006F4A1E" w14:paraId="75CA1FAA" w14:textId="77777777">
      <w:pPr>
        <w:spacing w:after="0" w:line="240" w:lineRule="auto"/>
        <w:contextualSpacing/>
        <w:jc w:val="both"/>
        <w:rPr>
          <w:rFonts w:ascii="Times New Roman" w:hAnsi="Times New Roman"/>
          <w:b/>
          <w:bCs/>
          <w:sz w:val="24"/>
          <w:szCs w:val="24"/>
        </w:rPr>
      </w:pPr>
    </w:p>
    <w:p w:rsidRPr="00573AD0" w:rsidR="006F4A1E" w:rsidP="006F4A1E" w:rsidRDefault="006F4A1E" w14:paraId="662DAC19"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6.4.2. </w:t>
      </w:r>
      <w:r w:rsidRPr="00496599">
        <w:rPr>
          <w:rFonts w:ascii="Times New Roman" w:hAnsi="Times New Roman"/>
          <w:b/>
          <w:bCs/>
          <w:sz w:val="24"/>
          <w:szCs w:val="24"/>
        </w:rPr>
        <w:t>Mõju riigiasutuste ja kohaliku omavalitsuse asutuste korraldusele, kuludele ja tuludele (</w:t>
      </w:r>
      <w:r>
        <w:rPr>
          <w:rFonts w:ascii="Times New Roman" w:hAnsi="Times New Roman"/>
          <w:b/>
          <w:bCs/>
          <w:sz w:val="24"/>
          <w:szCs w:val="24"/>
        </w:rPr>
        <w:t>asutuste korraldus</w:t>
      </w:r>
      <w:r w:rsidRPr="00496599">
        <w:rPr>
          <w:rFonts w:ascii="Times New Roman" w:hAnsi="Times New Roman"/>
          <w:b/>
          <w:bCs/>
          <w:sz w:val="24"/>
          <w:szCs w:val="24"/>
        </w:rPr>
        <w:t>)</w:t>
      </w:r>
    </w:p>
    <w:p w:rsidR="006F4A1E" w:rsidP="006F4A1E" w:rsidRDefault="006F4A1E" w14:paraId="0130384B" w14:textId="77777777">
      <w:pPr>
        <w:spacing w:after="0" w:line="240" w:lineRule="auto"/>
        <w:contextualSpacing/>
        <w:jc w:val="both"/>
        <w:rPr>
          <w:rFonts w:ascii="Times New Roman" w:hAnsi="Times New Roman"/>
          <w:sz w:val="24"/>
          <w:szCs w:val="24"/>
        </w:rPr>
      </w:pPr>
    </w:p>
    <w:p w:rsidRPr="00573AD0" w:rsidR="006F4A1E" w:rsidP="006F4A1E" w:rsidRDefault="006F4A1E" w14:paraId="31EC365E"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4</w:t>
      </w:r>
      <w:r w:rsidRPr="00474E67">
        <w:rPr>
          <w:rFonts w:ascii="Times New Roman" w:hAnsi="Times New Roman"/>
          <w:b/>
          <w:bCs/>
          <w:sz w:val="24"/>
          <w:szCs w:val="24"/>
        </w:rPr>
        <w:t>.2.1. Muudatusest mõjutatud sihtrühm - kohalikud omavalitsused</w:t>
      </w:r>
      <w:r>
        <w:rPr>
          <w:rFonts w:ascii="Times New Roman" w:hAnsi="Times New Roman"/>
          <w:b/>
          <w:bCs/>
          <w:sz w:val="24"/>
          <w:szCs w:val="24"/>
        </w:rPr>
        <w:t xml:space="preserve"> ja </w:t>
      </w:r>
      <w:r w:rsidRPr="00913B71">
        <w:rPr>
          <w:rFonts w:ascii="Times New Roman" w:hAnsi="Times New Roman"/>
          <w:b/>
          <w:bCs/>
          <w:sz w:val="24"/>
          <w:szCs w:val="24"/>
        </w:rPr>
        <w:t>maakonnaraamatukogud</w:t>
      </w:r>
      <w:r>
        <w:rPr>
          <w:rFonts w:ascii="Times New Roman" w:hAnsi="Times New Roman"/>
          <w:b/>
          <w:bCs/>
          <w:sz w:val="24"/>
          <w:szCs w:val="24"/>
        </w:rPr>
        <w:t xml:space="preserve"> </w:t>
      </w:r>
    </w:p>
    <w:p w:rsidRPr="00B14534" w:rsidR="006F4A1E" w:rsidP="006F4A1E" w:rsidRDefault="006F4A1E" w14:paraId="4DEE7290" w14:textId="77777777">
      <w:pPr>
        <w:pStyle w:val="Vahedeta"/>
        <w:jc w:val="both"/>
        <w:rPr>
          <w:rFonts w:ascii="Times New Roman" w:hAnsi="Times New Roman"/>
          <w:sz w:val="24"/>
          <w:szCs w:val="24"/>
        </w:rPr>
      </w:pPr>
      <w:r w:rsidRPr="6932E20E">
        <w:rPr>
          <w:rFonts w:ascii="Times New Roman" w:hAnsi="Times New Roman"/>
          <w:sz w:val="24"/>
          <w:szCs w:val="24"/>
        </w:rPr>
        <w:t>Igaks maakonnas on üks maakonnaraamatukogu ehk kokku on neid 15. Sama palju on ka mõjutatud kohalikke omavalitsusi. Arvestades seda, et rahvaraamatukogusid on 2023. aasta statistika kohaselt 489</w:t>
      </w:r>
      <w:r w:rsidRPr="00B14534">
        <w:rPr>
          <w:rStyle w:val="Allmrkuseviide"/>
          <w:rFonts w:ascii="Times New Roman" w:hAnsi="Times New Roman"/>
        </w:rPr>
        <w:footnoteReference w:id="84"/>
      </w:r>
      <w:r w:rsidRPr="6932E20E">
        <w:rPr>
          <w:rFonts w:ascii="Times New Roman" w:hAnsi="Times New Roman"/>
          <w:sz w:val="24"/>
          <w:szCs w:val="24"/>
        </w:rPr>
        <w:t>, moodustavad maakonnaraamatukogud neist alla 3%.</w:t>
      </w:r>
    </w:p>
    <w:p w:rsidRPr="00B14534" w:rsidR="006F4A1E" w:rsidP="006F4A1E" w:rsidRDefault="006F4A1E" w14:paraId="4FADEF6B" w14:textId="77777777">
      <w:pPr>
        <w:pStyle w:val="Vahedeta"/>
        <w:jc w:val="both"/>
        <w:rPr>
          <w:rFonts w:ascii="Times New Roman" w:hAnsi="Times New Roman"/>
          <w:sz w:val="24"/>
          <w:szCs w:val="24"/>
        </w:rPr>
      </w:pPr>
      <w:r w:rsidRPr="00B14534">
        <w:rPr>
          <w:rFonts w:ascii="Times New Roman" w:hAnsi="Times New Roman"/>
          <w:sz w:val="24"/>
          <w:szCs w:val="24"/>
        </w:rPr>
        <w:t>Kohalike omavalitsusüksuste üldarvust (79) moodustavad maakonnaraamatukogude pidajateks olevad omavalitsused ligi 19%.</w:t>
      </w:r>
      <w:r>
        <w:rPr>
          <w:rFonts w:ascii="Times New Roman" w:hAnsi="Times New Roman"/>
          <w:sz w:val="24"/>
          <w:szCs w:val="24"/>
        </w:rPr>
        <w:t xml:space="preserve"> </w:t>
      </w:r>
      <w:r w:rsidRPr="00B14534">
        <w:rPr>
          <w:rFonts w:ascii="Times New Roman" w:hAnsi="Times New Roman"/>
          <w:sz w:val="24"/>
          <w:szCs w:val="24"/>
        </w:rPr>
        <w:t>Tegemist on väikese kuni keskmise suurusega sihtrühmaga.</w:t>
      </w:r>
    </w:p>
    <w:p w:rsidRPr="00573AD0" w:rsidR="006F4A1E" w:rsidP="006F4A1E" w:rsidRDefault="006F4A1E" w14:paraId="5EC6A9A5" w14:textId="77777777">
      <w:pPr>
        <w:spacing w:after="0" w:line="240" w:lineRule="auto"/>
        <w:contextualSpacing/>
        <w:jc w:val="both"/>
        <w:rPr>
          <w:rFonts w:ascii="Times New Roman" w:hAnsi="Times New Roman"/>
          <w:sz w:val="24"/>
          <w:szCs w:val="24"/>
        </w:rPr>
      </w:pPr>
    </w:p>
    <w:p w:rsidRPr="00573AD0" w:rsidR="006F4A1E" w:rsidP="006F4A1E" w:rsidRDefault="006F4A1E" w14:paraId="06670D9D"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4</w:t>
      </w:r>
      <w:r w:rsidRPr="00474E67">
        <w:rPr>
          <w:rFonts w:ascii="Times New Roman" w:hAnsi="Times New Roman"/>
          <w:b/>
          <w:bCs/>
          <w:sz w:val="24"/>
          <w:szCs w:val="24"/>
        </w:rPr>
        <w:t>.2.2. Avalduva mõju kirjeldus sihtrühmale ja järeldus olulisuse kohta</w:t>
      </w:r>
    </w:p>
    <w:p w:rsidRPr="00B14534" w:rsidR="006F4A1E" w:rsidP="006F4A1E" w:rsidRDefault="006F4A1E" w14:paraId="3A81FE60" w14:textId="24EC2812">
      <w:pPr>
        <w:pStyle w:val="Vahedeta"/>
        <w:jc w:val="both"/>
        <w:rPr>
          <w:rFonts w:ascii="Times New Roman" w:hAnsi="Times New Roman"/>
          <w:sz w:val="24"/>
          <w:szCs w:val="24"/>
        </w:rPr>
      </w:pPr>
      <w:r w:rsidRPr="00B14534">
        <w:rPr>
          <w:rFonts w:ascii="Times New Roman" w:hAnsi="Times New Roman"/>
          <w:sz w:val="24"/>
          <w:szCs w:val="24"/>
        </w:rPr>
        <w:t>Riigi ülesandeid eelistatakse üha enam korraldada läbi ametite (või keskuste), sest keskse juhtimise kaudu on paremini võimalik tagada ühtne halduspraktika, ekspertteadmiste koondumine, koolitus ja ressursside tõhusam kasutamine.</w:t>
      </w:r>
    </w:p>
    <w:p w:rsidRPr="00B14534" w:rsidR="006F4A1E" w:rsidP="006F4A1E" w:rsidRDefault="006F4A1E" w14:paraId="28088783" w14:textId="399BB3B3">
      <w:pPr>
        <w:pStyle w:val="Vahedeta"/>
        <w:jc w:val="both"/>
        <w:rPr>
          <w:rFonts w:ascii="Times New Roman" w:hAnsi="Times New Roman"/>
          <w:sz w:val="24"/>
          <w:szCs w:val="24"/>
        </w:rPr>
      </w:pPr>
      <w:r w:rsidRPr="6932E20E">
        <w:rPr>
          <w:rFonts w:ascii="Times New Roman" w:hAnsi="Times New Roman"/>
          <w:sz w:val="24"/>
          <w:szCs w:val="24"/>
        </w:rPr>
        <w:t xml:space="preserve">Eesti Koostöö Kogu toob </w:t>
      </w:r>
      <w:r w:rsidRPr="3F855CBB" w:rsidR="2275B4A9">
        <w:rPr>
          <w:rFonts w:ascii="Times New Roman" w:hAnsi="Times New Roman"/>
          <w:sz w:val="24"/>
          <w:szCs w:val="24"/>
        </w:rPr>
        <w:t xml:space="preserve">juba </w:t>
      </w:r>
      <w:r w:rsidRPr="3F855CBB">
        <w:rPr>
          <w:rFonts w:ascii="Times New Roman" w:hAnsi="Times New Roman"/>
          <w:sz w:val="24"/>
          <w:szCs w:val="24"/>
        </w:rPr>
        <w:t>oma</w:t>
      </w:r>
      <w:r w:rsidRPr="6932E20E">
        <w:rPr>
          <w:rFonts w:ascii="Times New Roman" w:hAnsi="Times New Roman"/>
          <w:sz w:val="24"/>
          <w:szCs w:val="24"/>
        </w:rPr>
        <w:t xml:space="preserve"> 2014. aasta analüüsis</w:t>
      </w:r>
      <w:r w:rsidRPr="00B14534">
        <w:rPr>
          <w:rStyle w:val="Allmrkuseviide"/>
          <w:rFonts w:ascii="Times New Roman" w:hAnsi="Times New Roman"/>
        </w:rPr>
        <w:footnoteReference w:id="85"/>
      </w:r>
      <w:r w:rsidRPr="6932E20E">
        <w:rPr>
          <w:rFonts w:ascii="Times New Roman" w:hAnsi="Times New Roman"/>
          <w:sz w:val="24"/>
          <w:szCs w:val="24"/>
        </w:rPr>
        <w:t xml:space="preserve"> välja trendid, et ametkondlikult on hakatud Eestit üha enam käsitlema kui ühte regiooni. </w:t>
      </w:r>
      <w:r w:rsidRPr="570A665B" w:rsidR="0AC91A58">
        <w:rPr>
          <w:rFonts w:ascii="Times New Roman" w:hAnsi="Times New Roman"/>
          <w:sz w:val="24"/>
          <w:szCs w:val="24"/>
        </w:rPr>
        <w:t xml:space="preserve">Analüüsi kohaselt </w:t>
      </w:r>
      <w:r w:rsidRPr="5A0FB9E7" w:rsidR="0AC91A58">
        <w:rPr>
          <w:rFonts w:ascii="Times New Roman" w:hAnsi="Times New Roman"/>
          <w:sz w:val="24"/>
          <w:szCs w:val="24"/>
        </w:rPr>
        <w:t xml:space="preserve">toimub </w:t>
      </w:r>
      <w:r w:rsidRPr="023C69A4" w:rsidR="0AC91A58">
        <w:rPr>
          <w:rFonts w:ascii="Times New Roman" w:hAnsi="Times New Roman"/>
          <w:sz w:val="24"/>
          <w:szCs w:val="24"/>
        </w:rPr>
        <w:t>s</w:t>
      </w:r>
      <w:r w:rsidRPr="570A665B">
        <w:rPr>
          <w:rFonts w:ascii="Times New Roman" w:hAnsi="Times New Roman"/>
          <w:sz w:val="24"/>
          <w:szCs w:val="24"/>
        </w:rPr>
        <w:t>ellega</w:t>
      </w:r>
      <w:r w:rsidRPr="00B14534">
        <w:rPr>
          <w:rFonts w:ascii="Times New Roman" w:hAnsi="Times New Roman"/>
          <w:sz w:val="24"/>
          <w:szCs w:val="24"/>
        </w:rPr>
        <w:t xml:space="preserve"> paralleelselt </w:t>
      </w:r>
      <w:r w:rsidRPr="6932E20E">
        <w:rPr>
          <w:rFonts w:ascii="Times New Roman" w:hAnsi="Times New Roman"/>
          <w:sz w:val="24"/>
          <w:szCs w:val="24"/>
        </w:rPr>
        <w:t>teine muudatus, mille eesmärgiks on planeerida tööd ja tegevused eelkõige sinna, kus on rohkem vajadust. Eemaldutakse püüdest kogu Eesti territoorium teenuste ja ressursiga (töötajad, varustus, rahastamine) ühtlaselt katta. Regionaalsest juhtimistasandist loobumise põhjendustena tuuakse välja peamiselt Eesti väiksust ja samas vajadust olla paremini kursis kohalike oludega. Leitakse, et Eesti on liiga väike, et oleks vajalik kasutada regiooni kui eraldi administratiivset juhtimistasandit. Täiendavate iseseisvate juhtimistasandite ära kaotamisega viiakse enamasti ka põhiprotsessid regionaalselt toimemudelilt valdkondlikule toimemudelile. See tähendab, et spetsiifilisi oskusi nõudvaid ja ühetaolist tööd on võimalik juhtida ühest kohast.</w:t>
      </w:r>
    </w:p>
    <w:p w:rsidRPr="00B14534" w:rsidR="006F4A1E" w:rsidP="006F4A1E" w:rsidRDefault="006F4A1E" w14:paraId="6A436FE0" w14:textId="77777777">
      <w:pPr>
        <w:pStyle w:val="Vahedeta"/>
        <w:jc w:val="both"/>
        <w:rPr>
          <w:rFonts w:ascii="Times New Roman" w:hAnsi="Times New Roman"/>
          <w:sz w:val="24"/>
          <w:szCs w:val="24"/>
        </w:rPr>
      </w:pPr>
    </w:p>
    <w:p w:rsidRPr="00B14534" w:rsidR="006F4A1E" w:rsidP="006F4A1E" w:rsidRDefault="006F4A1E" w14:paraId="3827C290" w14:textId="54F0FBF1">
      <w:pPr>
        <w:pStyle w:val="Vahedeta"/>
        <w:jc w:val="both"/>
        <w:rPr>
          <w:rFonts w:ascii="Times New Roman" w:hAnsi="Times New Roman"/>
          <w:sz w:val="24"/>
          <w:szCs w:val="24"/>
        </w:rPr>
      </w:pPr>
      <w:r w:rsidRPr="00B14534">
        <w:rPr>
          <w:rFonts w:ascii="Times New Roman" w:hAnsi="Times New Roman"/>
          <w:sz w:val="24"/>
          <w:szCs w:val="24"/>
        </w:rPr>
        <w:t xml:space="preserve">Eelnõu tulemusel muutub avalike ülesannete täitmine </w:t>
      </w:r>
      <w:r w:rsidRPr="34B4E3EE" w:rsidR="32676875">
        <w:rPr>
          <w:rFonts w:ascii="Times New Roman" w:hAnsi="Times New Roman"/>
          <w:sz w:val="24"/>
          <w:szCs w:val="24"/>
        </w:rPr>
        <w:t xml:space="preserve">ühtlasemaks ja </w:t>
      </w:r>
      <w:r w:rsidRPr="07E11E81" w:rsidR="32676875">
        <w:rPr>
          <w:rFonts w:ascii="Times New Roman" w:hAnsi="Times New Roman"/>
          <w:sz w:val="24"/>
          <w:szCs w:val="24"/>
        </w:rPr>
        <w:t>otsesemaks</w:t>
      </w:r>
      <w:r w:rsidRPr="00B14534">
        <w:rPr>
          <w:rFonts w:ascii="Times New Roman" w:hAnsi="Times New Roman"/>
          <w:sz w:val="24"/>
          <w:szCs w:val="24"/>
        </w:rPr>
        <w:t xml:space="preserve"> valdkondliku </w:t>
      </w:r>
      <w:r w:rsidR="00441C7E">
        <w:rPr>
          <w:rFonts w:ascii="Times New Roman" w:hAnsi="Times New Roman"/>
          <w:sz w:val="24"/>
          <w:szCs w:val="24"/>
        </w:rPr>
        <w:t>arendus</w:t>
      </w:r>
      <w:r w:rsidRPr="00B14534">
        <w:rPr>
          <w:rFonts w:ascii="Times New Roman" w:hAnsi="Times New Roman"/>
          <w:sz w:val="24"/>
          <w:szCs w:val="24"/>
        </w:rPr>
        <w:t xml:space="preserve">üksuse ja kõigi kohalike omavalitsuste vahel. Samuti muutub valdkondliku riiklikke </w:t>
      </w:r>
      <w:r>
        <w:rPr>
          <w:rFonts w:ascii="Times New Roman" w:hAnsi="Times New Roman"/>
          <w:sz w:val="24"/>
          <w:szCs w:val="24"/>
        </w:rPr>
        <w:t>rahva</w:t>
      </w:r>
      <w:r w:rsidRPr="00B14534">
        <w:rPr>
          <w:rFonts w:ascii="Times New Roman" w:hAnsi="Times New Roman"/>
          <w:sz w:val="24"/>
          <w:szCs w:val="24"/>
        </w:rPr>
        <w:t xml:space="preserve">raamatukogu ülesandeid täitva  üksuse tegevus efektiivsemaks ja professionaalsemaks, kuivõrd tegevused </w:t>
      </w:r>
      <w:r w:rsidRPr="1B332447">
        <w:rPr>
          <w:rFonts w:ascii="Times New Roman" w:hAnsi="Times New Roman"/>
          <w:sz w:val="24"/>
          <w:szCs w:val="24"/>
        </w:rPr>
        <w:t>koondu</w:t>
      </w:r>
      <w:r w:rsidRPr="1B332447" w:rsidR="788ACC2D">
        <w:rPr>
          <w:rFonts w:ascii="Times New Roman" w:hAnsi="Times New Roman"/>
          <w:sz w:val="24"/>
          <w:szCs w:val="24"/>
        </w:rPr>
        <w:t>va</w:t>
      </w:r>
      <w:r w:rsidRPr="1B332447">
        <w:rPr>
          <w:rFonts w:ascii="Times New Roman" w:hAnsi="Times New Roman"/>
          <w:sz w:val="24"/>
          <w:szCs w:val="24"/>
        </w:rPr>
        <w:t>d</w:t>
      </w:r>
      <w:r w:rsidRPr="00B14534">
        <w:rPr>
          <w:rFonts w:ascii="Times New Roman" w:hAnsi="Times New Roman"/>
          <w:sz w:val="24"/>
          <w:szCs w:val="24"/>
        </w:rPr>
        <w:t xml:space="preserve"> konkreetse valdkondliku üksuse kätte.</w:t>
      </w:r>
    </w:p>
    <w:p w:rsidRPr="00B14534" w:rsidR="006F4A1E" w:rsidP="006F4A1E" w:rsidRDefault="006F4A1E" w14:paraId="685FCE26" w14:textId="77777777">
      <w:pPr>
        <w:pStyle w:val="Vahedeta"/>
        <w:jc w:val="both"/>
        <w:rPr>
          <w:rFonts w:ascii="Times New Roman" w:hAnsi="Times New Roman"/>
          <w:sz w:val="24"/>
          <w:szCs w:val="24"/>
        </w:rPr>
      </w:pPr>
    </w:p>
    <w:p w:rsidRPr="00B14534" w:rsidR="006F4A1E" w:rsidP="5320929D" w:rsidRDefault="006F4A1E" w14:paraId="3E747EB7" w14:textId="0F9A7913">
      <w:pPr>
        <w:pStyle w:val="Vahedeta"/>
        <w:jc w:val="both"/>
        <w:rPr>
          <w:rFonts w:ascii="Times New Roman" w:hAnsi="Times New Roman" w:eastAsia="Times New Roman"/>
          <w:sz w:val="24"/>
          <w:szCs w:val="24"/>
        </w:rPr>
      </w:pPr>
      <w:r w:rsidRPr="5320929D">
        <w:rPr>
          <w:rFonts w:ascii="Times New Roman" w:hAnsi="Times New Roman" w:eastAsia="Times New Roman"/>
          <w:sz w:val="24"/>
          <w:szCs w:val="24"/>
        </w:rPr>
        <w:t xml:space="preserve">Riigi ülesanded on planeeritud üle anda vastava valdkonna kompetentsikeskusele </w:t>
      </w:r>
      <w:proofErr w:type="spellStart"/>
      <w:r w:rsidRPr="5320929D">
        <w:rPr>
          <w:rFonts w:ascii="Times New Roman" w:hAnsi="Times New Roman" w:eastAsia="Times New Roman"/>
          <w:sz w:val="24"/>
          <w:szCs w:val="24"/>
        </w:rPr>
        <w:t>RaRa-le</w:t>
      </w:r>
      <w:proofErr w:type="spellEnd"/>
      <w:r w:rsidRPr="5320929D">
        <w:rPr>
          <w:rFonts w:ascii="Times New Roman" w:hAnsi="Times New Roman" w:eastAsia="Times New Roman"/>
          <w:sz w:val="24"/>
          <w:szCs w:val="24"/>
        </w:rPr>
        <w:t>. Samuti võivad koos ülesannete üle</w:t>
      </w:r>
      <w:r w:rsidRPr="5320929D" w:rsidR="00617EFE">
        <w:rPr>
          <w:rFonts w:ascii="Times New Roman" w:hAnsi="Times New Roman" w:eastAsia="Times New Roman"/>
          <w:sz w:val="24"/>
          <w:szCs w:val="24"/>
        </w:rPr>
        <w:t xml:space="preserve"> </w:t>
      </w:r>
      <w:r w:rsidRPr="5320929D">
        <w:rPr>
          <w:rFonts w:ascii="Times New Roman" w:hAnsi="Times New Roman" w:eastAsia="Times New Roman"/>
          <w:sz w:val="24"/>
          <w:szCs w:val="24"/>
        </w:rPr>
        <w:t xml:space="preserve">minemisega tänased maakonnaraamatukogude töötajad leida rakendust </w:t>
      </w:r>
      <w:proofErr w:type="spellStart"/>
      <w:r w:rsidR="002F1F50">
        <w:rPr>
          <w:rFonts w:ascii="Times New Roman" w:hAnsi="Times New Roman" w:eastAsia="Times New Roman"/>
          <w:sz w:val="24"/>
          <w:szCs w:val="24"/>
        </w:rPr>
        <w:t>RaRa</w:t>
      </w:r>
      <w:proofErr w:type="spellEnd"/>
      <w:r w:rsidR="002F1F50">
        <w:rPr>
          <w:rFonts w:ascii="Times New Roman" w:hAnsi="Times New Roman" w:eastAsia="Times New Roman"/>
          <w:sz w:val="24"/>
          <w:szCs w:val="24"/>
        </w:rPr>
        <w:t>-s</w:t>
      </w:r>
      <w:r w:rsidRPr="5320929D">
        <w:rPr>
          <w:rFonts w:ascii="Times New Roman" w:hAnsi="Times New Roman" w:eastAsia="Times New Roman"/>
          <w:sz w:val="24"/>
          <w:szCs w:val="24"/>
        </w:rPr>
        <w:t>, kes vastavat ülesannet täitma hakkab</w:t>
      </w:r>
      <w:r w:rsidRPr="5320929D" w:rsidR="00905F38">
        <w:rPr>
          <w:rFonts w:ascii="Times New Roman" w:hAnsi="Times New Roman" w:eastAsia="Times New Roman"/>
          <w:sz w:val="24"/>
          <w:szCs w:val="24"/>
        </w:rPr>
        <w:t xml:space="preserve">. </w:t>
      </w:r>
      <w:r w:rsidRPr="5320929D">
        <w:rPr>
          <w:rFonts w:ascii="Times New Roman" w:hAnsi="Times New Roman" w:eastAsia="Times New Roman"/>
          <w:sz w:val="24"/>
          <w:szCs w:val="24"/>
        </w:rPr>
        <w:t xml:space="preserve">Isegi kui maakonnaraamatukogust ülesanded kaovad, ei tähenda see tingimata kõigi töökohtade kadumist piirkonnast, kui linna või valla raamatukogu peab </w:t>
      </w:r>
      <w:r w:rsidR="00554863">
        <w:rPr>
          <w:rFonts w:ascii="Times New Roman" w:hAnsi="Times New Roman" w:eastAsia="Times New Roman"/>
          <w:sz w:val="24"/>
          <w:szCs w:val="24"/>
        </w:rPr>
        <w:t xml:space="preserve">sisulise </w:t>
      </w:r>
      <w:r w:rsidRPr="5320929D">
        <w:rPr>
          <w:rFonts w:ascii="Times New Roman" w:hAnsi="Times New Roman" w:eastAsia="Times New Roman"/>
          <w:sz w:val="24"/>
          <w:szCs w:val="24"/>
        </w:rPr>
        <w:t>töö jätkamist vajalikuks.</w:t>
      </w:r>
    </w:p>
    <w:p w:rsidRPr="00573AD0" w:rsidR="006F4A1E" w:rsidP="006F4A1E" w:rsidRDefault="006F4A1E" w14:paraId="162E1670" w14:textId="77777777">
      <w:pPr>
        <w:spacing w:after="0" w:line="240" w:lineRule="auto"/>
        <w:contextualSpacing/>
        <w:jc w:val="both"/>
        <w:rPr>
          <w:rFonts w:ascii="Times New Roman" w:hAnsi="Times New Roman"/>
          <w:bCs/>
          <w:sz w:val="24"/>
          <w:szCs w:val="24"/>
        </w:rPr>
      </w:pPr>
    </w:p>
    <w:p w:rsidRPr="00573AD0" w:rsidR="006F4A1E" w:rsidP="006F4A1E" w:rsidRDefault="006F4A1E" w14:paraId="011F8602" w14:textId="0EF6E33B">
      <w:pPr>
        <w:spacing w:after="0" w:line="240" w:lineRule="auto"/>
        <w:contextualSpacing/>
        <w:jc w:val="both"/>
        <w:rPr>
          <w:rFonts w:ascii="Times New Roman" w:hAnsi="Times New Roman"/>
          <w:bCs/>
          <w:sz w:val="24"/>
          <w:szCs w:val="24"/>
        </w:rPr>
      </w:pPr>
      <w:r>
        <w:rPr>
          <w:rFonts w:ascii="Times New Roman" w:hAnsi="Times New Roman"/>
          <w:b/>
          <w:sz w:val="24"/>
          <w:szCs w:val="24"/>
        </w:rPr>
        <w:t>6.4.2.3</w:t>
      </w:r>
      <w:r w:rsidRPr="00913B71">
        <w:rPr>
          <w:rFonts w:ascii="Times New Roman" w:hAnsi="Times New Roman"/>
          <w:b/>
          <w:sz w:val="24"/>
          <w:szCs w:val="24"/>
        </w:rPr>
        <w:t xml:space="preserve">. Muudatusest mõjutatud sihtrühm – </w:t>
      </w:r>
      <w:proofErr w:type="spellStart"/>
      <w:r>
        <w:rPr>
          <w:rFonts w:ascii="Times New Roman" w:hAnsi="Times New Roman"/>
          <w:b/>
          <w:bCs/>
          <w:sz w:val="24"/>
          <w:szCs w:val="24"/>
        </w:rPr>
        <w:t>KuM</w:t>
      </w:r>
      <w:proofErr w:type="spellEnd"/>
      <w:r w:rsidR="00DA74F8">
        <w:rPr>
          <w:rFonts w:ascii="Times New Roman" w:hAnsi="Times New Roman"/>
          <w:b/>
          <w:bCs/>
          <w:sz w:val="24"/>
          <w:szCs w:val="24"/>
        </w:rPr>
        <w:t xml:space="preserve"> </w:t>
      </w:r>
      <w:r>
        <w:rPr>
          <w:rFonts w:ascii="Times New Roman" w:hAnsi="Times New Roman"/>
          <w:b/>
          <w:bCs/>
          <w:sz w:val="24"/>
          <w:szCs w:val="24"/>
        </w:rPr>
        <w:t>ja Eesti Rahvusraamatukogu</w:t>
      </w:r>
    </w:p>
    <w:p w:rsidRPr="00B14534" w:rsidR="006F4A1E" w:rsidP="006F4A1E" w:rsidRDefault="004F007C" w14:paraId="31649A7F" w14:textId="45FEE07C">
      <w:pPr>
        <w:pStyle w:val="Vahedeta"/>
        <w:jc w:val="both"/>
        <w:rPr>
          <w:rFonts w:ascii="Times New Roman" w:hAnsi="Times New Roman"/>
          <w:sz w:val="24"/>
          <w:szCs w:val="24"/>
        </w:rPr>
      </w:pPr>
      <w:r w:rsidRPr="6932E20E">
        <w:rPr>
          <w:rFonts w:ascii="Times New Roman" w:hAnsi="Times New Roman"/>
          <w:sz w:val="24"/>
          <w:szCs w:val="24"/>
        </w:rPr>
        <w:t>2025. aasta 14. aprilli seisuga oli Eestis 1 769 riigi- ja kohaliku omavalitsuse asutust ning 22 806</w:t>
      </w:r>
      <w:r w:rsidR="00B24513">
        <w:rPr>
          <w:rFonts w:ascii="Times New Roman" w:hAnsi="Times New Roman"/>
          <w:sz w:val="24"/>
          <w:szCs w:val="24"/>
        </w:rPr>
        <w:t xml:space="preserve"> </w:t>
      </w:r>
      <w:r w:rsidRPr="6932E20E">
        <w:rPr>
          <w:rFonts w:ascii="Times New Roman" w:hAnsi="Times New Roman"/>
          <w:sz w:val="24"/>
          <w:szCs w:val="24"/>
        </w:rPr>
        <w:t>mittetulundusühingut.</w:t>
      </w:r>
      <w:r w:rsidR="000B616C">
        <w:rPr>
          <w:rStyle w:val="Allmrkuseviide"/>
          <w:rFonts w:ascii="Times New Roman" w:hAnsi="Times New Roman"/>
          <w:sz w:val="24"/>
          <w:szCs w:val="24"/>
        </w:rPr>
        <w:footnoteReference w:id="86"/>
      </w:r>
      <w:r w:rsidRPr="6932E20E" w:rsidR="006F4A1E">
        <w:rPr>
          <w:rFonts w:ascii="Times New Roman" w:hAnsi="Times New Roman"/>
          <w:sz w:val="24"/>
          <w:szCs w:val="24"/>
        </w:rPr>
        <w:t xml:space="preserve"> Riiklike raamatukoguteeninduse koordineerimise ülesannete halduslepinguga üleandmisel raamatukogu valdkonnas kompetentsele avalik-õiguslikule juriidilisele isikule on muudatusest mõjutatud vaid üks avalik-õiguslik juriidiline isik</w:t>
      </w:r>
      <w:r w:rsidRPr="22CCED15" w:rsidR="18D0BCDD">
        <w:rPr>
          <w:rFonts w:ascii="Times New Roman" w:hAnsi="Times New Roman"/>
          <w:sz w:val="24"/>
          <w:szCs w:val="24"/>
        </w:rPr>
        <w:t xml:space="preserve"> </w:t>
      </w:r>
      <w:r w:rsidRPr="5C071E5A" w:rsidR="18D0BCDD">
        <w:rPr>
          <w:rFonts w:ascii="Times New Roman" w:hAnsi="Times New Roman"/>
          <w:sz w:val="24"/>
          <w:szCs w:val="24"/>
        </w:rPr>
        <w:t xml:space="preserve">ja üks </w:t>
      </w:r>
      <w:r w:rsidRPr="5BEC64A0" w:rsidR="18D0BCDD">
        <w:rPr>
          <w:rFonts w:ascii="Times New Roman" w:hAnsi="Times New Roman"/>
          <w:sz w:val="24"/>
          <w:szCs w:val="24"/>
        </w:rPr>
        <w:t xml:space="preserve">riigiasutus </w:t>
      </w:r>
      <w:r w:rsidRPr="4C4F1A39" w:rsidR="18D0BCDD">
        <w:rPr>
          <w:rFonts w:ascii="Times New Roman" w:hAnsi="Times New Roman"/>
          <w:sz w:val="24"/>
          <w:szCs w:val="24"/>
        </w:rPr>
        <w:t>(</w:t>
      </w:r>
      <w:proofErr w:type="spellStart"/>
      <w:r w:rsidRPr="4C4F1A39" w:rsidR="18D0BCDD">
        <w:rPr>
          <w:rFonts w:ascii="Times New Roman" w:hAnsi="Times New Roman"/>
          <w:sz w:val="24"/>
          <w:szCs w:val="24"/>
        </w:rPr>
        <w:t>KuM</w:t>
      </w:r>
      <w:proofErr w:type="spellEnd"/>
      <w:r w:rsidRPr="4C4F1A39" w:rsidR="18D0BCDD">
        <w:rPr>
          <w:rFonts w:ascii="Times New Roman" w:hAnsi="Times New Roman"/>
          <w:sz w:val="24"/>
          <w:szCs w:val="24"/>
        </w:rPr>
        <w:t>)</w:t>
      </w:r>
      <w:r w:rsidRPr="4C4F1A39" w:rsidR="006F4A1E">
        <w:rPr>
          <w:rFonts w:ascii="Times New Roman" w:hAnsi="Times New Roman"/>
          <w:sz w:val="24"/>
          <w:szCs w:val="24"/>
        </w:rPr>
        <w:t>.</w:t>
      </w:r>
      <w:r w:rsidRPr="6932E20E" w:rsidR="006F4A1E">
        <w:rPr>
          <w:rFonts w:ascii="Times New Roman" w:hAnsi="Times New Roman"/>
          <w:sz w:val="24"/>
          <w:szCs w:val="24"/>
        </w:rPr>
        <w:t xml:space="preserve"> </w:t>
      </w:r>
      <w:proofErr w:type="spellStart"/>
      <w:r w:rsidRPr="00B14534" w:rsidR="00D67D99">
        <w:rPr>
          <w:rFonts w:ascii="Times New Roman" w:hAnsi="Times New Roman"/>
          <w:sz w:val="24"/>
          <w:szCs w:val="24"/>
        </w:rPr>
        <w:t>KuM</w:t>
      </w:r>
      <w:r w:rsidR="00D67D99">
        <w:rPr>
          <w:rFonts w:ascii="Times New Roman" w:hAnsi="Times New Roman"/>
          <w:sz w:val="24"/>
          <w:szCs w:val="24"/>
        </w:rPr>
        <w:t>-i</w:t>
      </w:r>
      <w:proofErr w:type="spellEnd"/>
      <w:r w:rsidRPr="00B14534" w:rsidR="00D67D99">
        <w:rPr>
          <w:rFonts w:ascii="Times New Roman" w:hAnsi="Times New Roman"/>
          <w:sz w:val="24"/>
          <w:szCs w:val="24"/>
        </w:rPr>
        <w:t xml:space="preserve"> </w:t>
      </w:r>
      <w:r w:rsidR="008E500B">
        <w:rPr>
          <w:rFonts w:ascii="Times New Roman" w:hAnsi="Times New Roman"/>
          <w:sz w:val="24"/>
          <w:szCs w:val="24"/>
        </w:rPr>
        <w:t>95</w:t>
      </w:r>
      <w:r w:rsidR="00D67D99">
        <w:rPr>
          <w:rFonts w:ascii="Times New Roman" w:hAnsi="Times New Roman"/>
          <w:sz w:val="24"/>
          <w:szCs w:val="24"/>
        </w:rPr>
        <w:t>-st</w:t>
      </w:r>
      <w:r w:rsidRPr="00B14534" w:rsidR="00D67D99">
        <w:rPr>
          <w:rFonts w:ascii="Times New Roman" w:hAnsi="Times New Roman"/>
          <w:sz w:val="24"/>
          <w:szCs w:val="24"/>
        </w:rPr>
        <w:t xml:space="preserve"> töötajast </w:t>
      </w:r>
      <w:r w:rsidR="00D67D99">
        <w:rPr>
          <w:rFonts w:ascii="Times New Roman" w:hAnsi="Times New Roman"/>
          <w:sz w:val="24"/>
          <w:szCs w:val="24"/>
        </w:rPr>
        <w:t xml:space="preserve">on riigi haldusülesannetega seotud </w:t>
      </w:r>
      <w:r w:rsidRPr="00B14534" w:rsidR="00D67D99">
        <w:rPr>
          <w:rFonts w:ascii="Times New Roman" w:hAnsi="Times New Roman"/>
          <w:sz w:val="24"/>
          <w:szCs w:val="24"/>
        </w:rPr>
        <w:t>u 6 ametnikku</w:t>
      </w:r>
      <w:r w:rsidR="00E30569">
        <w:rPr>
          <w:rFonts w:ascii="Times New Roman" w:hAnsi="Times New Roman"/>
          <w:sz w:val="24"/>
          <w:szCs w:val="24"/>
        </w:rPr>
        <w:t xml:space="preserve"> ja töötajat</w:t>
      </w:r>
      <w:r w:rsidR="00103B74">
        <w:rPr>
          <w:rFonts w:ascii="Times New Roman" w:hAnsi="Times New Roman"/>
          <w:sz w:val="24"/>
          <w:szCs w:val="24"/>
        </w:rPr>
        <w:t xml:space="preserve">. </w:t>
      </w:r>
      <w:r w:rsidR="00524F9D">
        <w:rPr>
          <w:rFonts w:ascii="Times New Roman" w:hAnsi="Times New Roman"/>
          <w:sz w:val="24"/>
          <w:szCs w:val="24"/>
        </w:rPr>
        <w:t xml:space="preserve"> </w:t>
      </w:r>
      <w:r w:rsidRPr="6932E20E" w:rsidR="006F4A1E">
        <w:rPr>
          <w:rFonts w:ascii="Times New Roman" w:hAnsi="Times New Roman"/>
          <w:sz w:val="24"/>
          <w:szCs w:val="24"/>
        </w:rPr>
        <w:t>Tegemist on väikese suurusega sihtrühmaga.</w:t>
      </w:r>
    </w:p>
    <w:p w:rsidRPr="00573AD0" w:rsidR="006F4A1E" w:rsidP="006F4A1E" w:rsidRDefault="006F4A1E" w14:paraId="24F2F9F6" w14:textId="77947F1A">
      <w:pPr>
        <w:spacing w:after="0" w:line="240" w:lineRule="auto"/>
        <w:contextualSpacing/>
        <w:jc w:val="both"/>
        <w:rPr>
          <w:rFonts w:ascii="Times New Roman" w:hAnsi="Times New Roman"/>
          <w:sz w:val="24"/>
          <w:szCs w:val="24"/>
        </w:rPr>
      </w:pPr>
    </w:p>
    <w:p w:rsidRPr="00573AD0" w:rsidR="006F4A1E" w:rsidP="006F4A1E" w:rsidRDefault="006F4A1E" w14:paraId="186C197A"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4</w:t>
      </w:r>
      <w:r w:rsidRPr="00474E67">
        <w:rPr>
          <w:rFonts w:ascii="Times New Roman" w:hAnsi="Times New Roman"/>
          <w:b/>
          <w:bCs/>
          <w:sz w:val="24"/>
          <w:szCs w:val="24"/>
        </w:rPr>
        <w:t>.</w:t>
      </w:r>
      <w:r>
        <w:rPr>
          <w:rFonts w:ascii="Times New Roman" w:hAnsi="Times New Roman"/>
          <w:b/>
          <w:bCs/>
          <w:sz w:val="24"/>
          <w:szCs w:val="24"/>
        </w:rPr>
        <w:t>2</w:t>
      </w:r>
      <w:r w:rsidRPr="00474E67">
        <w:rPr>
          <w:rFonts w:ascii="Times New Roman" w:hAnsi="Times New Roman"/>
          <w:b/>
          <w:bCs/>
          <w:sz w:val="24"/>
          <w:szCs w:val="24"/>
        </w:rPr>
        <w:t>.</w:t>
      </w:r>
      <w:r>
        <w:rPr>
          <w:rFonts w:ascii="Times New Roman" w:hAnsi="Times New Roman"/>
          <w:b/>
          <w:bCs/>
          <w:sz w:val="24"/>
          <w:szCs w:val="24"/>
        </w:rPr>
        <w:t>4</w:t>
      </w:r>
      <w:r w:rsidRPr="00474E67">
        <w:rPr>
          <w:rFonts w:ascii="Times New Roman" w:hAnsi="Times New Roman"/>
          <w:b/>
          <w:bCs/>
          <w:sz w:val="24"/>
          <w:szCs w:val="24"/>
        </w:rPr>
        <w:t>. Avalduva mõju kirjeldus sihtrühmale ja järeldus olulisuse kohta</w:t>
      </w:r>
    </w:p>
    <w:p w:rsidRPr="002765E0" w:rsidR="006F4A1E" w:rsidP="006F4A1E" w:rsidRDefault="006F4A1E" w14:paraId="061A1F43" w14:textId="77777777">
      <w:pPr>
        <w:spacing w:after="0" w:line="240" w:lineRule="auto"/>
        <w:contextualSpacing/>
        <w:jc w:val="both"/>
        <w:rPr>
          <w:rFonts w:ascii="Times New Roman" w:hAnsi="Times New Roman"/>
          <w:sz w:val="24"/>
          <w:szCs w:val="24"/>
        </w:rPr>
      </w:pPr>
    </w:p>
    <w:p w:rsidRPr="00B14534" w:rsidR="006F4A1E" w:rsidP="006F4A1E" w:rsidRDefault="006F4A1E" w14:paraId="332DFAD3" w14:textId="78DC8146">
      <w:pPr>
        <w:spacing w:after="0" w:line="240" w:lineRule="auto"/>
        <w:jc w:val="both"/>
        <w:rPr>
          <w:rFonts w:ascii="Times New Roman" w:hAnsi="Times New Roman"/>
          <w:sz w:val="24"/>
          <w:szCs w:val="24"/>
        </w:rPr>
      </w:pPr>
      <w:r w:rsidRPr="5320929D">
        <w:rPr>
          <w:rFonts w:ascii="Times New Roman" w:hAnsi="Times New Roman"/>
          <w:sz w:val="24"/>
          <w:szCs w:val="24"/>
        </w:rPr>
        <w:t xml:space="preserve">Seoses kõnealuste ülesannete üleandmisega suureneb </w:t>
      </w:r>
      <w:r w:rsidRPr="5320929D" w:rsidR="6BB289A6">
        <w:rPr>
          <w:rFonts w:ascii="Times New Roman" w:hAnsi="Times New Roman"/>
          <w:sz w:val="24"/>
          <w:szCs w:val="24"/>
        </w:rPr>
        <w:t xml:space="preserve">töökoormus </w:t>
      </w:r>
      <w:proofErr w:type="spellStart"/>
      <w:r w:rsidRPr="5320929D" w:rsidR="05761045">
        <w:rPr>
          <w:rFonts w:ascii="Times New Roman" w:hAnsi="Times New Roman"/>
          <w:sz w:val="24"/>
          <w:szCs w:val="24"/>
        </w:rPr>
        <w:t>RaRa</w:t>
      </w:r>
      <w:proofErr w:type="spellEnd"/>
      <w:r w:rsidRPr="5320929D" w:rsidR="05761045">
        <w:rPr>
          <w:rFonts w:ascii="Times New Roman" w:hAnsi="Times New Roman"/>
          <w:sz w:val="24"/>
          <w:szCs w:val="24"/>
        </w:rPr>
        <w:t>-s.</w:t>
      </w:r>
      <w:r w:rsidRPr="5320929D">
        <w:rPr>
          <w:rFonts w:ascii="Times New Roman" w:hAnsi="Times New Roman"/>
          <w:sz w:val="24"/>
          <w:szCs w:val="24"/>
        </w:rPr>
        <w:t xml:space="preserve"> Sellega seoses luuakse seaduse jõustumisel </w:t>
      </w:r>
      <w:r w:rsidR="00571EEE">
        <w:rPr>
          <w:rFonts w:ascii="Times New Roman" w:hAnsi="Times New Roman"/>
          <w:sz w:val="24"/>
          <w:szCs w:val="24"/>
        </w:rPr>
        <w:t xml:space="preserve">ehk </w:t>
      </w:r>
      <w:r w:rsidRPr="5320929D">
        <w:rPr>
          <w:rFonts w:ascii="Times New Roman" w:hAnsi="Times New Roman"/>
          <w:sz w:val="24"/>
          <w:szCs w:val="24"/>
        </w:rPr>
        <w:t xml:space="preserve">riiklike ülesannete ümberkorralduse esimeses etapis </w:t>
      </w:r>
      <w:proofErr w:type="spellStart"/>
      <w:r w:rsidRPr="5320929D">
        <w:rPr>
          <w:rFonts w:ascii="Times New Roman" w:hAnsi="Times New Roman"/>
          <w:sz w:val="24"/>
          <w:szCs w:val="24"/>
        </w:rPr>
        <w:t>RaRa-sse</w:t>
      </w:r>
      <w:proofErr w:type="spellEnd"/>
      <w:r w:rsidRPr="5320929D">
        <w:rPr>
          <w:rFonts w:ascii="Times New Roman" w:hAnsi="Times New Roman"/>
          <w:sz w:val="24"/>
          <w:szCs w:val="24"/>
        </w:rPr>
        <w:t xml:space="preserve"> 1</w:t>
      </w:r>
      <w:r w:rsidRPr="5320929D" w:rsidR="00793208">
        <w:rPr>
          <w:rFonts w:ascii="Times New Roman" w:hAnsi="Times New Roman"/>
          <w:sz w:val="24"/>
          <w:szCs w:val="24"/>
        </w:rPr>
        <w:t>2</w:t>
      </w:r>
      <w:r w:rsidRPr="5320929D">
        <w:rPr>
          <w:rFonts w:ascii="Times New Roman" w:hAnsi="Times New Roman"/>
          <w:sz w:val="24"/>
          <w:szCs w:val="24"/>
        </w:rPr>
        <w:t xml:space="preserve"> täiendavat töökohta, millest 5 asub </w:t>
      </w:r>
      <w:proofErr w:type="spellStart"/>
      <w:r w:rsidR="00C21C36">
        <w:rPr>
          <w:rFonts w:ascii="Times New Roman" w:hAnsi="Times New Roman"/>
          <w:sz w:val="24"/>
          <w:szCs w:val="24"/>
        </w:rPr>
        <w:t>RaRa</w:t>
      </w:r>
      <w:proofErr w:type="spellEnd"/>
      <w:r w:rsidR="00C21C36">
        <w:rPr>
          <w:rFonts w:ascii="Times New Roman" w:hAnsi="Times New Roman"/>
          <w:sz w:val="24"/>
          <w:szCs w:val="24"/>
        </w:rPr>
        <w:t xml:space="preserve"> </w:t>
      </w:r>
      <w:r w:rsidRPr="5320929D">
        <w:rPr>
          <w:rFonts w:ascii="Times New Roman" w:hAnsi="Times New Roman"/>
          <w:sz w:val="24"/>
          <w:szCs w:val="24"/>
        </w:rPr>
        <w:t xml:space="preserve">moodustatavates </w:t>
      </w:r>
      <w:r w:rsidR="003B575D">
        <w:rPr>
          <w:rFonts w:ascii="Times New Roman" w:hAnsi="Times New Roman"/>
          <w:sz w:val="24"/>
          <w:szCs w:val="24"/>
        </w:rPr>
        <w:t xml:space="preserve">regionaalsetes </w:t>
      </w:r>
      <w:r w:rsidRPr="5320929D">
        <w:rPr>
          <w:rFonts w:ascii="Times New Roman" w:hAnsi="Times New Roman"/>
          <w:sz w:val="24"/>
          <w:szCs w:val="24"/>
        </w:rPr>
        <w:t>piirkon</w:t>
      </w:r>
      <w:r w:rsidR="003700C1">
        <w:rPr>
          <w:rFonts w:ascii="Times New Roman" w:hAnsi="Times New Roman"/>
          <w:sz w:val="24"/>
          <w:szCs w:val="24"/>
        </w:rPr>
        <w:t>naüksustes</w:t>
      </w:r>
      <w:r w:rsidRPr="5320929D">
        <w:rPr>
          <w:rFonts w:ascii="Times New Roman" w:hAnsi="Times New Roman"/>
          <w:sz w:val="24"/>
          <w:szCs w:val="24"/>
        </w:rPr>
        <w:t>. Riiklike ülesannete ümberkorralduse teises etapis</w:t>
      </w:r>
      <w:r w:rsidR="0031107F">
        <w:rPr>
          <w:rFonts w:ascii="Times New Roman" w:hAnsi="Times New Roman"/>
          <w:sz w:val="24"/>
          <w:szCs w:val="24"/>
        </w:rPr>
        <w:t xml:space="preserve"> (alates 01.01.2027</w:t>
      </w:r>
      <w:r w:rsidR="00207878">
        <w:rPr>
          <w:rFonts w:ascii="Times New Roman" w:hAnsi="Times New Roman"/>
          <w:sz w:val="24"/>
          <w:szCs w:val="24"/>
        </w:rPr>
        <w:t>)</w:t>
      </w:r>
      <w:r w:rsidRPr="5320929D">
        <w:rPr>
          <w:rFonts w:ascii="Times New Roman" w:hAnsi="Times New Roman"/>
          <w:sz w:val="24"/>
          <w:szCs w:val="24"/>
        </w:rPr>
        <w:t xml:space="preserve"> ehk raamatukogu</w:t>
      </w:r>
      <w:r w:rsidR="001B7A9A">
        <w:rPr>
          <w:rFonts w:ascii="Times New Roman" w:hAnsi="Times New Roman"/>
          <w:sz w:val="24"/>
          <w:szCs w:val="24"/>
        </w:rPr>
        <w:t xml:space="preserve">de andmekogu </w:t>
      </w:r>
      <w:r w:rsidRPr="5320929D">
        <w:rPr>
          <w:rFonts w:ascii="Times New Roman" w:hAnsi="Times New Roman"/>
          <w:sz w:val="24"/>
          <w:szCs w:val="24"/>
        </w:rPr>
        <w:t xml:space="preserve">tööle rakendamisel luuakse </w:t>
      </w:r>
      <w:proofErr w:type="spellStart"/>
      <w:r w:rsidR="00CF4AAC">
        <w:rPr>
          <w:rFonts w:ascii="Times New Roman" w:hAnsi="Times New Roman"/>
          <w:sz w:val="24"/>
          <w:szCs w:val="24"/>
        </w:rPr>
        <w:t>RaRa</w:t>
      </w:r>
      <w:proofErr w:type="spellEnd"/>
      <w:r w:rsidRPr="5320929D">
        <w:rPr>
          <w:rFonts w:ascii="Times New Roman" w:hAnsi="Times New Roman"/>
          <w:sz w:val="24"/>
          <w:szCs w:val="24"/>
        </w:rPr>
        <w:t xml:space="preserve"> juurde täiendavalt </w:t>
      </w:r>
      <w:r w:rsidRPr="5320929D" w:rsidR="6F47808D">
        <w:rPr>
          <w:rFonts w:ascii="Times New Roman" w:hAnsi="Times New Roman"/>
          <w:sz w:val="24"/>
          <w:szCs w:val="24"/>
        </w:rPr>
        <w:t>13</w:t>
      </w:r>
      <w:r w:rsidRPr="5320929D">
        <w:rPr>
          <w:rFonts w:ascii="Times New Roman" w:hAnsi="Times New Roman"/>
          <w:sz w:val="24"/>
          <w:szCs w:val="24"/>
        </w:rPr>
        <w:t xml:space="preserve"> ametikohta. </w:t>
      </w:r>
      <w:proofErr w:type="spellStart"/>
      <w:r w:rsidRPr="5320929D">
        <w:rPr>
          <w:rFonts w:ascii="Times New Roman" w:hAnsi="Times New Roman"/>
          <w:sz w:val="24"/>
          <w:szCs w:val="24"/>
        </w:rPr>
        <w:t>Ku</w:t>
      </w:r>
      <w:r w:rsidRPr="5320929D" w:rsidR="00685072">
        <w:rPr>
          <w:rFonts w:ascii="Times New Roman" w:hAnsi="Times New Roman"/>
          <w:sz w:val="24"/>
          <w:szCs w:val="24"/>
        </w:rPr>
        <w:t>M-ile</w:t>
      </w:r>
      <w:proofErr w:type="spellEnd"/>
      <w:r w:rsidRPr="5320929D">
        <w:rPr>
          <w:rFonts w:ascii="Times New Roman" w:hAnsi="Times New Roman"/>
          <w:sz w:val="24"/>
          <w:szCs w:val="24"/>
        </w:rPr>
        <w:t xml:space="preserve"> kaasneb </w:t>
      </w:r>
      <w:r w:rsidRPr="5D696D5A" w:rsidR="62BDF319">
        <w:rPr>
          <w:rFonts w:ascii="Times New Roman" w:hAnsi="Times New Roman"/>
          <w:sz w:val="24"/>
          <w:szCs w:val="24"/>
        </w:rPr>
        <w:t xml:space="preserve">halduslepingu koostamise </w:t>
      </w:r>
      <w:r w:rsidRPr="67D81291" w:rsidR="62BDF319">
        <w:rPr>
          <w:rFonts w:ascii="Times New Roman" w:hAnsi="Times New Roman"/>
          <w:sz w:val="24"/>
          <w:szCs w:val="24"/>
        </w:rPr>
        <w:t xml:space="preserve">ja </w:t>
      </w:r>
      <w:r w:rsidRPr="6E30AAC4" w:rsidR="62BDF319">
        <w:rPr>
          <w:rFonts w:ascii="Times New Roman" w:hAnsi="Times New Roman"/>
          <w:sz w:val="24"/>
          <w:szCs w:val="24"/>
        </w:rPr>
        <w:t xml:space="preserve">sõlmimise ning </w:t>
      </w:r>
      <w:r w:rsidRPr="27FFA334" w:rsidR="62BDF319">
        <w:rPr>
          <w:rFonts w:ascii="Times New Roman" w:hAnsi="Times New Roman"/>
          <w:sz w:val="24"/>
          <w:szCs w:val="24"/>
        </w:rPr>
        <w:t xml:space="preserve">järelevalve </w:t>
      </w:r>
      <w:r w:rsidRPr="4DD0281D" w:rsidR="62BDF319">
        <w:rPr>
          <w:rFonts w:ascii="Times New Roman" w:hAnsi="Times New Roman"/>
          <w:sz w:val="24"/>
          <w:szCs w:val="24"/>
        </w:rPr>
        <w:t>teostamise</w:t>
      </w:r>
      <w:r w:rsidRPr="47403266" w:rsidR="62BDF319">
        <w:rPr>
          <w:rFonts w:ascii="Times New Roman" w:hAnsi="Times New Roman"/>
          <w:sz w:val="24"/>
          <w:szCs w:val="24"/>
        </w:rPr>
        <w:t xml:space="preserve"> </w:t>
      </w:r>
      <w:r w:rsidRPr="71B7E5C3" w:rsidR="62BDF319">
        <w:rPr>
          <w:rFonts w:ascii="Times New Roman" w:hAnsi="Times New Roman"/>
          <w:sz w:val="24"/>
          <w:szCs w:val="24"/>
        </w:rPr>
        <w:t>kohustus.</w:t>
      </w:r>
      <w:r w:rsidRPr="1212B86E" w:rsidR="62BDF319">
        <w:rPr>
          <w:rFonts w:ascii="Times New Roman" w:hAnsi="Times New Roman"/>
          <w:sz w:val="24"/>
          <w:szCs w:val="24"/>
        </w:rPr>
        <w:t xml:space="preserve"> </w:t>
      </w:r>
      <w:proofErr w:type="spellStart"/>
      <w:r w:rsidRPr="5320929D">
        <w:rPr>
          <w:rFonts w:ascii="Times New Roman" w:hAnsi="Times New Roman"/>
          <w:sz w:val="24"/>
          <w:szCs w:val="24"/>
        </w:rPr>
        <w:t>KuM</w:t>
      </w:r>
      <w:proofErr w:type="spellEnd"/>
      <w:r w:rsidRPr="5320929D">
        <w:rPr>
          <w:rFonts w:ascii="Times New Roman" w:hAnsi="Times New Roman"/>
          <w:sz w:val="24"/>
          <w:szCs w:val="24"/>
        </w:rPr>
        <w:t xml:space="preserve"> maakonnaraamatukogude ülesannete osas haldusjärelevalve maht väheneb </w:t>
      </w:r>
      <w:r w:rsidR="00B80E1E">
        <w:rPr>
          <w:rFonts w:ascii="Times New Roman" w:hAnsi="Times New Roman"/>
          <w:sz w:val="24"/>
          <w:szCs w:val="24"/>
        </w:rPr>
        <w:t>seaduse jõustumisel</w:t>
      </w:r>
      <w:r w:rsidRPr="5320929D">
        <w:rPr>
          <w:rFonts w:ascii="Times New Roman" w:hAnsi="Times New Roman"/>
          <w:sz w:val="24"/>
          <w:szCs w:val="24"/>
        </w:rPr>
        <w:t xml:space="preserve"> ja vajadus </w:t>
      </w:r>
      <w:r w:rsidRPr="01512098" w:rsidR="1D359FA6">
        <w:rPr>
          <w:rFonts w:ascii="Times New Roman" w:hAnsi="Times New Roman"/>
          <w:sz w:val="24"/>
          <w:szCs w:val="24"/>
        </w:rPr>
        <w:t xml:space="preserve">selleks </w:t>
      </w:r>
      <w:r w:rsidRPr="01512098">
        <w:rPr>
          <w:rFonts w:ascii="Times New Roman" w:hAnsi="Times New Roman"/>
          <w:sz w:val="24"/>
          <w:szCs w:val="24"/>
        </w:rPr>
        <w:t>kaob</w:t>
      </w:r>
      <w:r w:rsidR="00A72A0D">
        <w:rPr>
          <w:rFonts w:ascii="Times New Roman" w:hAnsi="Times New Roman"/>
          <w:sz w:val="24"/>
          <w:szCs w:val="24"/>
        </w:rPr>
        <w:t xml:space="preserve"> ala</w:t>
      </w:r>
      <w:r w:rsidR="001B5864">
        <w:rPr>
          <w:rFonts w:ascii="Times New Roman" w:hAnsi="Times New Roman"/>
          <w:sz w:val="24"/>
          <w:szCs w:val="24"/>
        </w:rPr>
        <w:t>tes 01.01.2027</w:t>
      </w:r>
      <w:r w:rsidRPr="2CA1F5FE" w:rsidR="6CA3FECF">
        <w:rPr>
          <w:rFonts w:ascii="Times New Roman" w:hAnsi="Times New Roman"/>
          <w:sz w:val="24"/>
          <w:szCs w:val="24"/>
        </w:rPr>
        <w:t>.</w:t>
      </w:r>
      <w:r w:rsidRPr="01512098" w:rsidR="6CA3FECF">
        <w:rPr>
          <w:rFonts w:ascii="Times New Roman" w:hAnsi="Times New Roman"/>
          <w:sz w:val="24"/>
          <w:szCs w:val="24"/>
        </w:rPr>
        <w:t xml:space="preserve"> </w:t>
      </w:r>
      <w:proofErr w:type="spellStart"/>
      <w:r w:rsidRPr="5320929D">
        <w:rPr>
          <w:rFonts w:ascii="Times New Roman" w:hAnsi="Times New Roman"/>
          <w:sz w:val="24"/>
          <w:szCs w:val="24"/>
        </w:rPr>
        <w:t>Ku</w:t>
      </w:r>
      <w:r w:rsidRPr="5320929D" w:rsidR="008D6D95">
        <w:rPr>
          <w:rFonts w:ascii="Times New Roman" w:hAnsi="Times New Roman"/>
          <w:sz w:val="24"/>
          <w:szCs w:val="24"/>
        </w:rPr>
        <w:t>M-i</w:t>
      </w:r>
      <w:r w:rsidRPr="5320929D">
        <w:rPr>
          <w:rFonts w:ascii="Times New Roman" w:hAnsi="Times New Roman"/>
          <w:sz w:val="24"/>
          <w:szCs w:val="24"/>
        </w:rPr>
        <w:t>le</w:t>
      </w:r>
      <w:proofErr w:type="spellEnd"/>
      <w:r w:rsidRPr="5320929D">
        <w:rPr>
          <w:rFonts w:ascii="Times New Roman" w:hAnsi="Times New Roman"/>
          <w:sz w:val="24"/>
          <w:szCs w:val="24"/>
        </w:rPr>
        <w:t xml:space="preserve"> lisandub ha</w:t>
      </w:r>
      <w:r w:rsidRPr="5320929D">
        <w:rPr>
          <w:rFonts w:ascii="Times New Roman" w:hAnsi="Times New Roman" w:eastAsia="Times New Roman"/>
          <w:sz w:val="24"/>
          <w:szCs w:val="24"/>
          <w:lang w:eastAsia="et-EE"/>
        </w:rPr>
        <w:t>lduslepingu sõlmimine</w:t>
      </w:r>
      <w:r w:rsidRPr="5320929D">
        <w:rPr>
          <w:rFonts w:ascii="Times New Roman" w:hAnsi="Times New Roman"/>
          <w:sz w:val="24"/>
          <w:szCs w:val="24"/>
        </w:rPr>
        <w:t xml:space="preserve"> </w:t>
      </w:r>
      <w:proofErr w:type="spellStart"/>
      <w:r w:rsidRPr="5320929D">
        <w:rPr>
          <w:rFonts w:ascii="Times New Roman" w:hAnsi="Times New Roman"/>
          <w:sz w:val="24"/>
          <w:szCs w:val="24"/>
        </w:rPr>
        <w:t>RaRa-ga</w:t>
      </w:r>
      <w:proofErr w:type="spellEnd"/>
      <w:r w:rsidRPr="5320929D">
        <w:rPr>
          <w:rFonts w:ascii="Times New Roman" w:hAnsi="Times New Roman"/>
          <w:sz w:val="24"/>
          <w:szCs w:val="24"/>
        </w:rPr>
        <w:t xml:space="preserve"> ja haldusjärelevalve </w:t>
      </w:r>
      <w:r w:rsidRPr="2907B830" w:rsidR="7E1ED4AF">
        <w:rPr>
          <w:rFonts w:ascii="Times New Roman" w:hAnsi="Times New Roman"/>
          <w:sz w:val="24"/>
          <w:szCs w:val="24"/>
        </w:rPr>
        <w:t>teostamine</w:t>
      </w:r>
      <w:r w:rsidRPr="5320929D">
        <w:rPr>
          <w:rFonts w:ascii="Times New Roman" w:hAnsi="Times New Roman"/>
          <w:sz w:val="24"/>
          <w:szCs w:val="24"/>
        </w:rPr>
        <w:t xml:space="preserve"> </w:t>
      </w:r>
      <w:proofErr w:type="spellStart"/>
      <w:r w:rsidRPr="5320929D">
        <w:rPr>
          <w:rFonts w:ascii="Times New Roman" w:hAnsi="Times New Roman"/>
          <w:sz w:val="24"/>
          <w:szCs w:val="24"/>
        </w:rPr>
        <w:t>RaRa</w:t>
      </w:r>
      <w:proofErr w:type="spellEnd"/>
      <w:r w:rsidR="00BC5307">
        <w:rPr>
          <w:rFonts w:ascii="Times New Roman" w:hAnsi="Times New Roman"/>
          <w:sz w:val="24"/>
          <w:szCs w:val="24"/>
        </w:rPr>
        <w:t>-s</w:t>
      </w:r>
      <w:r w:rsidRPr="5320929D">
        <w:rPr>
          <w:rFonts w:ascii="Times New Roman" w:hAnsi="Times New Roman"/>
          <w:sz w:val="24"/>
          <w:szCs w:val="24"/>
        </w:rPr>
        <w:t xml:space="preserve"> </w:t>
      </w:r>
      <w:r w:rsidRPr="40523133" w:rsidR="52D1138E">
        <w:rPr>
          <w:rFonts w:ascii="Times New Roman" w:hAnsi="Times New Roman"/>
          <w:sz w:val="24"/>
          <w:szCs w:val="24"/>
        </w:rPr>
        <w:t xml:space="preserve">täidetavate </w:t>
      </w:r>
      <w:r w:rsidRPr="5320929D">
        <w:rPr>
          <w:rFonts w:ascii="Times New Roman" w:hAnsi="Times New Roman"/>
          <w:sz w:val="24"/>
          <w:szCs w:val="24"/>
        </w:rPr>
        <w:t>riiklike haldusülesannete üle.</w:t>
      </w:r>
    </w:p>
    <w:p w:rsidRPr="00B14534" w:rsidR="006F4A1E" w:rsidP="006F4A1E" w:rsidRDefault="006F4A1E" w14:paraId="05FC2DF3" w14:textId="77777777">
      <w:pPr>
        <w:pStyle w:val="Vahedeta"/>
        <w:jc w:val="both"/>
        <w:rPr>
          <w:rFonts w:ascii="Times New Roman" w:hAnsi="Times New Roman"/>
          <w:sz w:val="24"/>
          <w:szCs w:val="24"/>
        </w:rPr>
      </w:pPr>
    </w:p>
    <w:p w:rsidRPr="00B14534" w:rsidR="006F4A1E" w:rsidP="006F4A1E" w:rsidRDefault="006F4A1E" w14:paraId="367B66B8" w14:textId="5F3E07BB">
      <w:pPr>
        <w:pStyle w:val="Vahedeta"/>
        <w:jc w:val="both"/>
        <w:rPr>
          <w:rFonts w:ascii="Times New Roman" w:hAnsi="Times New Roman"/>
          <w:sz w:val="24"/>
          <w:szCs w:val="24"/>
        </w:rPr>
      </w:pPr>
      <w:r>
        <w:rPr>
          <w:rFonts w:ascii="Times New Roman" w:hAnsi="Times New Roman"/>
          <w:sz w:val="24"/>
          <w:szCs w:val="24"/>
        </w:rPr>
        <w:t>Haldusülesandena t</w:t>
      </w:r>
      <w:r w:rsidRPr="00B14534">
        <w:rPr>
          <w:rFonts w:ascii="Times New Roman" w:hAnsi="Times New Roman"/>
          <w:sz w:val="24"/>
          <w:szCs w:val="24"/>
        </w:rPr>
        <w:t xml:space="preserve">aotlusvooru rakendamise kulu peaks edaspidi kajastuma </w:t>
      </w:r>
      <w:proofErr w:type="spellStart"/>
      <w:r w:rsidR="002D619E">
        <w:rPr>
          <w:rFonts w:ascii="Times New Roman" w:hAnsi="Times New Roman"/>
          <w:sz w:val="24"/>
          <w:szCs w:val="24"/>
        </w:rPr>
        <w:t>RaRa</w:t>
      </w:r>
      <w:proofErr w:type="spellEnd"/>
      <w:r w:rsidRPr="00B14534">
        <w:rPr>
          <w:rFonts w:ascii="Times New Roman" w:hAnsi="Times New Roman"/>
          <w:sz w:val="24"/>
          <w:szCs w:val="24"/>
        </w:rPr>
        <w:t xml:space="preserve"> iga-aastases eelarves. Kuna raamatukogudele riigieelarvest antava arendustoetuse jaotamiseks korraldatakse taotlusvoor korda aastas ja pidevat töökoormuse kasvu sellega ei kaasne, on ka sellega seotud töömaht arvestatud juba </w:t>
      </w:r>
      <w:proofErr w:type="spellStart"/>
      <w:r>
        <w:rPr>
          <w:rFonts w:ascii="Times New Roman" w:hAnsi="Times New Roman"/>
          <w:sz w:val="24"/>
          <w:szCs w:val="24"/>
        </w:rPr>
        <w:t>RaRa</w:t>
      </w:r>
      <w:proofErr w:type="spellEnd"/>
      <w:r>
        <w:rPr>
          <w:rFonts w:ascii="Times New Roman" w:hAnsi="Times New Roman"/>
          <w:sz w:val="24"/>
          <w:szCs w:val="24"/>
        </w:rPr>
        <w:t xml:space="preserve"> </w:t>
      </w:r>
      <w:r w:rsidRPr="00B14534">
        <w:rPr>
          <w:rFonts w:ascii="Times New Roman" w:hAnsi="Times New Roman"/>
          <w:sz w:val="24"/>
          <w:szCs w:val="24"/>
        </w:rPr>
        <w:t>ühe täiendava töökoha sisse.</w:t>
      </w:r>
    </w:p>
    <w:p w:rsidRPr="00B14534" w:rsidR="006F4A1E" w:rsidP="006F4A1E" w:rsidRDefault="006F4A1E" w14:paraId="7CB48D19" w14:textId="6A82EABC">
      <w:pPr>
        <w:spacing w:after="0" w:line="240" w:lineRule="auto"/>
        <w:jc w:val="both"/>
        <w:rPr>
          <w:rFonts w:ascii="Times New Roman" w:hAnsi="Times New Roman" w:eastAsia="Times New Roman"/>
          <w:sz w:val="24"/>
          <w:szCs w:val="24"/>
        </w:rPr>
      </w:pPr>
      <w:r w:rsidRPr="5320929D">
        <w:rPr>
          <w:rFonts w:ascii="Times New Roman" w:hAnsi="Times New Roman" w:eastAsia="Times New Roman"/>
          <w:sz w:val="24"/>
          <w:szCs w:val="24"/>
        </w:rPr>
        <w:t xml:space="preserve">Haldusülesannete täitmiseks nähakse etapiviisilisel ülesannete rakendumisel ette </w:t>
      </w:r>
      <w:r w:rsidRPr="5320929D" w:rsidR="05761045">
        <w:rPr>
          <w:rFonts w:ascii="Times New Roman" w:hAnsi="Times New Roman" w:eastAsia="Times New Roman"/>
          <w:sz w:val="24"/>
          <w:szCs w:val="24"/>
        </w:rPr>
        <w:t>vahendi</w:t>
      </w:r>
      <w:r w:rsidRPr="5320929D" w:rsidR="6CF3DABE">
        <w:rPr>
          <w:rFonts w:ascii="Times New Roman" w:hAnsi="Times New Roman" w:eastAsia="Times New Roman"/>
          <w:sz w:val="24"/>
          <w:szCs w:val="24"/>
        </w:rPr>
        <w:t>te liikumi</w:t>
      </w:r>
      <w:r w:rsidRPr="5320929D" w:rsidR="6022BFEA">
        <w:rPr>
          <w:rFonts w:ascii="Times New Roman" w:hAnsi="Times New Roman" w:eastAsia="Times New Roman"/>
          <w:sz w:val="24"/>
          <w:szCs w:val="24"/>
        </w:rPr>
        <w:t>n</w:t>
      </w:r>
      <w:r w:rsidRPr="5320929D" w:rsidR="6CF3DABE">
        <w:rPr>
          <w:rFonts w:ascii="Times New Roman" w:hAnsi="Times New Roman" w:eastAsia="Times New Roman"/>
          <w:sz w:val="24"/>
          <w:szCs w:val="24"/>
        </w:rPr>
        <w:t>e maakon</w:t>
      </w:r>
      <w:r w:rsidRPr="5320929D" w:rsidR="21013BD1">
        <w:rPr>
          <w:rFonts w:ascii="Times New Roman" w:hAnsi="Times New Roman" w:eastAsia="Times New Roman"/>
          <w:sz w:val="24"/>
          <w:szCs w:val="24"/>
        </w:rPr>
        <w:t xml:space="preserve">dades riiklikke ülesandeid täitvatelt </w:t>
      </w:r>
      <w:proofErr w:type="spellStart"/>
      <w:r w:rsidRPr="5320929D" w:rsidR="21013BD1">
        <w:rPr>
          <w:rFonts w:ascii="Times New Roman" w:hAnsi="Times New Roman" w:eastAsia="Times New Roman"/>
          <w:sz w:val="24"/>
          <w:szCs w:val="24"/>
        </w:rPr>
        <w:t>KOV-ide</w:t>
      </w:r>
      <w:proofErr w:type="spellEnd"/>
      <w:r w:rsidRPr="5320929D" w:rsidR="53B2742E">
        <w:rPr>
          <w:rFonts w:ascii="Times New Roman" w:hAnsi="Times New Roman" w:eastAsia="Times New Roman"/>
          <w:sz w:val="24"/>
          <w:szCs w:val="24"/>
        </w:rPr>
        <w:t xml:space="preserve"> rahvaraamatukogude</w:t>
      </w:r>
      <w:r w:rsidRPr="5320929D" w:rsidR="21013BD1">
        <w:rPr>
          <w:rFonts w:ascii="Times New Roman" w:hAnsi="Times New Roman" w:eastAsia="Times New Roman"/>
          <w:sz w:val="24"/>
          <w:szCs w:val="24"/>
        </w:rPr>
        <w:t>lt</w:t>
      </w:r>
      <w:r w:rsidRPr="5320929D" w:rsidR="6CF3DABE">
        <w:rPr>
          <w:rFonts w:ascii="Times New Roman" w:hAnsi="Times New Roman" w:eastAsia="Times New Roman"/>
          <w:sz w:val="24"/>
          <w:szCs w:val="24"/>
        </w:rPr>
        <w:t xml:space="preserve"> </w:t>
      </w:r>
      <w:proofErr w:type="spellStart"/>
      <w:r w:rsidR="00BC5307">
        <w:rPr>
          <w:rFonts w:ascii="Times New Roman" w:hAnsi="Times New Roman" w:eastAsia="Times New Roman"/>
          <w:sz w:val="24"/>
          <w:szCs w:val="24"/>
        </w:rPr>
        <w:t>RaRa</w:t>
      </w:r>
      <w:proofErr w:type="spellEnd"/>
      <w:r w:rsidR="001335BE">
        <w:rPr>
          <w:rFonts w:ascii="Times New Roman" w:hAnsi="Times New Roman" w:eastAsia="Times New Roman"/>
          <w:sz w:val="24"/>
          <w:szCs w:val="24"/>
        </w:rPr>
        <w:t xml:space="preserve"> arendusüksuse</w:t>
      </w:r>
      <w:r w:rsidRPr="5320929D">
        <w:rPr>
          <w:rFonts w:ascii="Times New Roman" w:hAnsi="Times New Roman" w:eastAsia="Times New Roman"/>
          <w:sz w:val="24"/>
          <w:szCs w:val="24"/>
        </w:rPr>
        <w:t xml:space="preserve"> ametikohtade loomiseks.</w:t>
      </w:r>
    </w:p>
    <w:p w:rsidRPr="002765E0" w:rsidR="006F4A1E" w:rsidP="006F4A1E" w:rsidRDefault="006F4A1E" w14:paraId="3595E1CF" w14:textId="77777777">
      <w:pPr>
        <w:spacing w:after="0" w:line="240" w:lineRule="auto"/>
        <w:contextualSpacing/>
        <w:jc w:val="both"/>
        <w:rPr>
          <w:rFonts w:ascii="Times New Roman" w:hAnsi="Times New Roman"/>
          <w:sz w:val="24"/>
          <w:szCs w:val="24"/>
          <w:highlight w:val="cyan"/>
        </w:rPr>
      </w:pPr>
    </w:p>
    <w:p w:rsidRPr="002765E0" w:rsidR="006F4A1E" w:rsidP="006F4A1E" w:rsidRDefault="006F4A1E" w14:paraId="52048110" w14:textId="77777777">
      <w:pPr>
        <w:spacing w:after="0" w:line="240" w:lineRule="auto"/>
        <w:contextualSpacing/>
        <w:jc w:val="both"/>
        <w:rPr>
          <w:rFonts w:ascii="Times New Roman" w:hAnsi="Times New Roman"/>
          <w:sz w:val="24"/>
          <w:szCs w:val="24"/>
        </w:rPr>
      </w:pPr>
      <w:r w:rsidRPr="00D05EB5">
        <w:rPr>
          <w:rFonts w:ascii="Times New Roman" w:hAnsi="Times New Roman"/>
          <w:b/>
          <w:bCs/>
          <w:sz w:val="24"/>
          <w:szCs w:val="24"/>
        </w:rPr>
        <w:t>6.4.3. Sotsiaalsed, sealhulgas demograafilised mõjud (töösuhe)</w:t>
      </w:r>
    </w:p>
    <w:p w:rsidRPr="002765E0" w:rsidR="006F4A1E" w:rsidP="006F4A1E" w:rsidRDefault="006F4A1E" w14:paraId="11D82BDD" w14:textId="77777777">
      <w:pPr>
        <w:spacing w:after="0" w:line="240" w:lineRule="auto"/>
        <w:contextualSpacing/>
        <w:jc w:val="both"/>
        <w:rPr>
          <w:rFonts w:ascii="Times New Roman" w:hAnsi="Times New Roman"/>
          <w:sz w:val="24"/>
          <w:szCs w:val="24"/>
        </w:rPr>
      </w:pPr>
    </w:p>
    <w:p w:rsidRPr="002765E0" w:rsidR="006F4A1E" w:rsidP="006F4A1E" w:rsidRDefault="006F4A1E" w14:paraId="2D178A17"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6.4.3.1. </w:t>
      </w:r>
      <w:r w:rsidRPr="00F94978">
        <w:rPr>
          <w:rFonts w:ascii="Times New Roman" w:hAnsi="Times New Roman"/>
          <w:b/>
          <w:bCs/>
          <w:sz w:val="24"/>
          <w:szCs w:val="24"/>
        </w:rPr>
        <w:t>Muudatusest mõjutatud sihtrühm – maakonnaraamatukogude</w:t>
      </w:r>
      <w:r>
        <w:rPr>
          <w:rFonts w:ascii="Times New Roman" w:hAnsi="Times New Roman"/>
          <w:b/>
          <w:bCs/>
          <w:sz w:val="24"/>
          <w:szCs w:val="24"/>
        </w:rPr>
        <w:t>s</w:t>
      </w:r>
      <w:r w:rsidRPr="00F94978">
        <w:rPr>
          <w:rFonts w:ascii="Times New Roman" w:hAnsi="Times New Roman"/>
          <w:b/>
          <w:bCs/>
          <w:sz w:val="24"/>
          <w:szCs w:val="24"/>
        </w:rPr>
        <w:t xml:space="preserve"> </w:t>
      </w:r>
      <w:r>
        <w:rPr>
          <w:rFonts w:ascii="Times New Roman" w:hAnsi="Times New Roman"/>
          <w:b/>
          <w:bCs/>
          <w:sz w:val="24"/>
          <w:szCs w:val="24"/>
        </w:rPr>
        <w:t>riiklikke haldusülesandeid täitvad 58 töötajat</w:t>
      </w:r>
    </w:p>
    <w:p w:rsidRPr="00B14534" w:rsidR="006F4A1E" w:rsidP="006F4A1E" w:rsidRDefault="28749064" w14:paraId="7B194ECC" w14:textId="3A98962F">
      <w:pPr>
        <w:pStyle w:val="Vahedeta"/>
        <w:jc w:val="both"/>
        <w:rPr>
          <w:rFonts w:ascii="Times New Roman" w:hAnsi="Times New Roman"/>
          <w:sz w:val="24"/>
          <w:szCs w:val="24"/>
        </w:rPr>
      </w:pPr>
      <w:commentRangeStart w:id="21"/>
      <w:r w:rsidRPr="329E4391">
        <w:rPr>
          <w:rFonts w:ascii="Times New Roman" w:hAnsi="Times New Roman"/>
          <w:sz w:val="24"/>
          <w:szCs w:val="24"/>
        </w:rPr>
        <w:t xml:space="preserve">Eelnõu kohaselt </w:t>
      </w:r>
      <w:commentRangeEnd w:id="21"/>
      <w:r w:rsidR="00557332">
        <w:rPr>
          <w:rStyle w:val="Kommentaariviide"/>
        </w:rPr>
        <w:commentReference w:id="21"/>
      </w:r>
      <w:r w:rsidRPr="329E4391">
        <w:rPr>
          <w:rFonts w:ascii="Times New Roman" w:hAnsi="Times New Roman"/>
          <w:sz w:val="24"/>
          <w:szCs w:val="24"/>
        </w:rPr>
        <w:t xml:space="preserve">toetab </w:t>
      </w:r>
      <w:r w:rsidR="00B060F4">
        <w:rPr>
          <w:rFonts w:ascii="Times New Roman" w:hAnsi="Times New Roman"/>
          <w:sz w:val="24"/>
          <w:szCs w:val="24"/>
        </w:rPr>
        <w:t>r</w:t>
      </w:r>
      <w:r w:rsidRPr="769D5339" w:rsidR="006F4A1E">
        <w:rPr>
          <w:rFonts w:ascii="Times New Roman" w:hAnsi="Times New Roman"/>
          <w:sz w:val="24"/>
          <w:szCs w:val="24"/>
        </w:rPr>
        <w:t>iik</w:t>
      </w:r>
      <w:r w:rsidRPr="6932E20E" w:rsidR="006F4A1E">
        <w:rPr>
          <w:rFonts w:ascii="Times New Roman" w:hAnsi="Times New Roman"/>
          <w:sz w:val="24"/>
          <w:szCs w:val="24"/>
        </w:rPr>
        <w:t xml:space="preserve"> maakonnaraamatukoguks oleva rahvaraamatukogu nelja töötaja töötasu kulu. Töötajate kulude toetus on ette nähtud maakonnaraamatukogu nelja (va Hiiumaa, kus kahe) töötaja töötasudeks raamatukoguteeninduse maakondliku koordineerimise ülesannete täitmise eest. Töötajate töötasusid finantseeritakse iga-aastaselt riigieelarves selleks määratud summa ulatuses. 2025. aastal oli selleks summaks 1 489 997 eurot. Rahvaraamatukogudes töötab kokku 1302</w:t>
      </w:r>
      <w:r w:rsidRPr="00B14534" w:rsidR="006F4A1E">
        <w:rPr>
          <w:rStyle w:val="Allmrkuseviide"/>
          <w:rFonts w:ascii="Times New Roman" w:hAnsi="Times New Roman"/>
        </w:rPr>
        <w:footnoteReference w:id="87"/>
      </w:r>
      <w:r w:rsidRPr="6932E20E" w:rsidR="006F4A1E">
        <w:rPr>
          <w:rFonts w:ascii="Times New Roman" w:hAnsi="Times New Roman"/>
          <w:sz w:val="24"/>
          <w:szCs w:val="24"/>
        </w:rPr>
        <w:t xml:space="preserve"> töötajat, kellest maakonnaraamatukogu riiklikke </w:t>
      </w:r>
      <w:r w:rsidRPr="6932E20E" w:rsidR="006F4A1E">
        <w:rPr>
          <w:rFonts w:ascii="Times New Roman" w:hAnsi="Times New Roman"/>
          <w:sz w:val="24"/>
          <w:szCs w:val="24"/>
        </w:rPr>
        <w:t>raamatukoguteeninduse koordineerimise ülesandeid täidab 58, moodustades rahvaraamatukogude töötajate üldarvust 4,4%. Tegemist on väikese suurusega sihtrühmaga.</w:t>
      </w:r>
    </w:p>
    <w:p w:rsidRPr="002765E0" w:rsidR="006F4A1E" w:rsidP="006F4A1E" w:rsidRDefault="006F4A1E" w14:paraId="14F0DC07" w14:textId="77777777">
      <w:pPr>
        <w:spacing w:after="0" w:line="240" w:lineRule="auto"/>
        <w:contextualSpacing/>
        <w:jc w:val="both"/>
        <w:rPr>
          <w:rFonts w:ascii="Times New Roman" w:hAnsi="Times New Roman"/>
          <w:sz w:val="24"/>
          <w:szCs w:val="24"/>
        </w:rPr>
      </w:pPr>
    </w:p>
    <w:p w:rsidRPr="002765E0" w:rsidR="006F4A1E" w:rsidP="006F4A1E" w:rsidRDefault="006F4A1E" w14:paraId="7735AC04"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4</w:t>
      </w:r>
      <w:r w:rsidRPr="00474E67">
        <w:rPr>
          <w:rFonts w:ascii="Times New Roman" w:hAnsi="Times New Roman"/>
          <w:b/>
          <w:bCs/>
          <w:sz w:val="24"/>
          <w:szCs w:val="24"/>
        </w:rPr>
        <w:t>.</w:t>
      </w:r>
      <w:r>
        <w:rPr>
          <w:rFonts w:ascii="Times New Roman" w:hAnsi="Times New Roman"/>
          <w:b/>
          <w:bCs/>
          <w:sz w:val="24"/>
          <w:szCs w:val="24"/>
        </w:rPr>
        <w:t>3</w:t>
      </w:r>
      <w:r w:rsidRPr="00474E67">
        <w:rPr>
          <w:rFonts w:ascii="Times New Roman" w:hAnsi="Times New Roman"/>
          <w:b/>
          <w:bCs/>
          <w:sz w:val="24"/>
          <w:szCs w:val="24"/>
        </w:rPr>
        <w:t>.</w:t>
      </w:r>
      <w:r>
        <w:rPr>
          <w:rFonts w:ascii="Times New Roman" w:hAnsi="Times New Roman"/>
          <w:b/>
          <w:bCs/>
          <w:sz w:val="24"/>
          <w:szCs w:val="24"/>
        </w:rPr>
        <w:t>2</w:t>
      </w:r>
      <w:r w:rsidRPr="00474E67">
        <w:rPr>
          <w:rFonts w:ascii="Times New Roman" w:hAnsi="Times New Roman"/>
          <w:b/>
          <w:bCs/>
          <w:sz w:val="24"/>
          <w:szCs w:val="24"/>
        </w:rPr>
        <w:t>. Avalduva mõju kirjeldus sihtrühmale ja järeldus olulisuse kohta</w:t>
      </w:r>
    </w:p>
    <w:p w:rsidRPr="00B14534" w:rsidR="006F4A1E" w:rsidP="006F4A1E" w:rsidRDefault="006F4A1E" w14:paraId="61150D7D" w14:textId="7BC968C7">
      <w:pPr>
        <w:pStyle w:val="Vahedeta"/>
        <w:jc w:val="both"/>
        <w:rPr>
          <w:rFonts w:ascii="Times New Roman" w:hAnsi="Times New Roman"/>
          <w:sz w:val="24"/>
          <w:szCs w:val="24"/>
        </w:rPr>
      </w:pPr>
      <w:r w:rsidRPr="00B14534">
        <w:rPr>
          <w:rFonts w:ascii="Times New Roman" w:hAnsi="Times New Roman"/>
          <w:sz w:val="24"/>
          <w:szCs w:val="24"/>
        </w:rPr>
        <w:t xml:space="preserve">Seaduse jõustumisel </w:t>
      </w:r>
      <w:r w:rsidRPr="16964971" w:rsidR="1A7E89A7">
        <w:rPr>
          <w:rFonts w:ascii="Times New Roman" w:hAnsi="Times New Roman"/>
          <w:sz w:val="24"/>
          <w:szCs w:val="24"/>
        </w:rPr>
        <w:t xml:space="preserve">on igas maakonnaraamatukogus </w:t>
      </w:r>
      <w:r w:rsidRPr="7463DE37" w:rsidR="056423DF">
        <w:rPr>
          <w:rFonts w:ascii="Times New Roman" w:hAnsi="Times New Roman"/>
          <w:sz w:val="24"/>
          <w:szCs w:val="24"/>
        </w:rPr>
        <w:t>ametis</w:t>
      </w:r>
      <w:r w:rsidRPr="7463DE37" w:rsidR="1A7E89A7">
        <w:rPr>
          <w:rFonts w:ascii="Times New Roman" w:hAnsi="Times New Roman"/>
          <w:sz w:val="24"/>
          <w:szCs w:val="24"/>
        </w:rPr>
        <w:t xml:space="preserve"> </w:t>
      </w:r>
      <w:r w:rsidRPr="16964971" w:rsidR="1A7E89A7">
        <w:rPr>
          <w:rFonts w:ascii="Times New Roman" w:hAnsi="Times New Roman"/>
          <w:sz w:val="24"/>
          <w:szCs w:val="24"/>
        </w:rPr>
        <w:t xml:space="preserve">kaks töötajat </w:t>
      </w:r>
      <w:r w:rsidRPr="4F0D336C" w:rsidR="2D88B629">
        <w:rPr>
          <w:rFonts w:ascii="Times New Roman" w:hAnsi="Times New Roman"/>
          <w:sz w:val="24"/>
          <w:szCs w:val="24"/>
        </w:rPr>
        <w:t>(</w:t>
      </w:r>
      <w:r w:rsidRPr="00B14534">
        <w:rPr>
          <w:rFonts w:ascii="Times New Roman" w:hAnsi="Times New Roman"/>
          <w:sz w:val="24"/>
          <w:szCs w:val="24"/>
        </w:rPr>
        <w:t>kokku 30 töötaja</w:t>
      </w:r>
      <w:r w:rsidRPr="7463DE37" w:rsidR="08237666">
        <w:rPr>
          <w:rFonts w:ascii="Times New Roman" w:hAnsi="Times New Roman"/>
          <w:sz w:val="24"/>
          <w:szCs w:val="24"/>
        </w:rPr>
        <w:t>)</w:t>
      </w:r>
      <w:r w:rsidRPr="7463DE37" w:rsidR="4096F06E">
        <w:rPr>
          <w:rFonts w:ascii="Times New Roman" w:hAnsi="Times New Roman"/>
          <w:sz w:val="24"/>
          <w:szCs w:val="24"/>
        </w:rPr>
        <w:t>,</w:t>
      </w:r>
      <w:r w:rsidRPr="7463DE37">
        <w:rPr>
          <w:rFonts w:ascii="Times New Roman" w:hAnsi="Times New Roman"/>
          <w:sz w:val="24"/>
          <w:szCs w:val="24"/>
        </w:rPr>
        <w:t xml:space="preserve"> </w:t>
      </w:r>
      <w:r w:rsidRPr="7463DE37" w:rsidR="4096F06E">
        <w:rPr>
          <w:rFonts w:ascii="Times New Roman" w:hAnsi="Times New Roman"/>
          <w:sz w:val="24"/>
          <w:szCs w:val="24"/>
        </w:rPr>
        <w:t>kelle</w:t>
      </w:r>
      <w:r w:rsidRPr="00B14534">
        <w:rPr>
          <w:rFonts w:ascii="Times New Roman" w:hAnsi="Times New Roman"/>
          <w:sz w:val="24"/>
          <w:szCs w:val="24"/>
        </w:rPr>
        <w:t xml:space="preserve"> töölepingud jäävad kehtima kuni 01.01.2027 (tööandja kulu 770 688 eurot), sest maakonnaraamatukogud jätkavad viiest kahe riikliku ülesande täitmist (kogude komplekteerimine ja töötlemine ja rahvaraamatukogude tegevuseks vajalike bibliograafia-, täistekst- ja muude andmebaaside loomine ja pidamine). Nimetatud ülesandeid täidavad peamiselt </w:t>
      </w:r>
      <w:proofErr w:type="spellStart"/>
      <w:r w:rsidRPr="00B14534">
        <w:rPr>
          <w:rFonts w:ascii="Times New Roman" w:hAnsi="Times New Roman"/>
          <w:sz w:val="24"/>
          <w:szCs w:val="24"/>
        </w:rPr>
        <w:t>komplekteerijad</w:t>
      </w:r>
      <w:proofErr w:type="spellEnd"/>
      <w:r w:rsidRPr="00B14534">
        <w:rPr>
          <w:rFonts w:ascii="Times New Roman" w:hAnsi="Times New Roman"/>
          <w:sz w:val="24"/>
          <w:szCs w:val="24"/>
        </w:rPr>
        <w:t>, bibliograafid, infosüsteemide haldurid.</w:t>
      </w:r>
    </w:p>
    <w:p w:rsidRPr="00B14534" w:rsidR="006F4A1E" w:rsidP="006F4A1E" w:rsidRDefault="006F4A1E" w14:paraId="7FB34DF2" w14:textId="77777777">
      <w:pPr>
        <w:pStyle w:val="Vahedeta"/>
        <w:jc w:val="both"/>
        <w:rPr>
          <w:rFonts w:ascii="Times New Roman" w:hAnsi="Times New Roman"/>
          <w:sz w:val="24"/>
          <w:szCs w:val="24"/>
        </w:rPr>
      </w:pPr>
    </w:p>
    <w:p w:rsidRPr="00B14534" w:rsidR="006F4A1E" w:rsidP="006F4A1E" w:rsidRDefault="006F4A1E" w14:paraId="630895B6" w14:textId="23C0FA79">
      <w:pPr>
        <w:pStyle w:val="Vahedeta"/>
        <w:jc w:val="both"/>
        <w:rPr>
          <w:rFonts w:ascii="Times New Roman" w:hAnsi="Times New Roman"/>
          <w:sz w:val="24"/>
          <w:szCs w:val="24"/>
        </w:rPr>
      </w:pPr>
      <w:r w:rsidRPr="00B14534">
        <w:rPr>
          <w:rFonts w:ascii="Times New Roman" w:hAnsi="Times New Roman"/>
          <w:sz w:val="24"/>
          <w:szCs w:val="24"/>
        </w:rPr>
        <w:t xml:space="preserve">Kehtiva seaduse viiest </w:t>
      </w:r>
      <w:r>
        <w:rPr>
          <w:rFonts w:ascii="Times New Roman" w:hAnsi="Times New Roman"/>
          <w:sz w:val="24"/>
          <w:szCs w:val="24"/>
        </w:rPr>
        <w:t>kolme</w:t>
      </w:r>
      <w:r w:rsidRPr="00B14534">
        <w:rPr>
          <w:rFonts w:ascii="Times New Roman" w:hAnsi="Times New Roman"/>
          <w:sz w:val="24"/>
          <w:szCs w:val="24"/>
        </w:rPr>
        <w:t xml:space="preserve"> ülesande (rahvaraamatukogu sisulise töö aruannete kogumine ja analüüsimine</w:t>
      </w:r>
      <w:r>
        <w:rPr>
          <w:rFonts w:ascii="Times New Roman" w:hAnsi="Times New Roman"/>
          <w:sz w:val="24"/>
          <w:szCs w:val="24"/>
        </w:rPr>
        <w:t xml:space="preserve">, </w:t>
      </w:r>
      <w:r w:rsidRPr="00B14534">
        <w:rPr>
          <w:rFonts w:ascii="Times New Roman" w:hAnsi="Times New Roman"/>
          <w:sz w:val="24"/>
          <w:szCs w:val="24"/>
        </w:rPr>
        <w:t xml:space="preserve">rahvaraamatukogude piirkondlik erialane nõustamine ning raamatukogutöötajate koolitusvajaduste iga-aastane kaardistamine ja koordineerimine ning rahvusvahelistes, riiklikes ja piirkondlikes programmides rahvaraamatukogude osalemise koordineerimine) üleandmisel </w:t>
      </w:r>
      <w:proofErr w:type="spellStart"/>
      <w:r w:rsidR="00FB2DC6">
        <w:rPr>
          <w:rFonts w:ascii="Times New Roman" w:hAnsi="Times New Roman"/>
          <w:sz w:val="24"/>
          <w:szCs w:val="24"/>
        </w:rPr>
        <w:t>RaRa-le</w:t>
      </w:r>
      <w:proofErr w:type="spellEnd"/>
      <w:r w:rsidRPr="00B14534">
        <w:rPr>
          <w:rFonts w:ascii="Times New Roman" w:hAnsi="Times New Roman"/>
          <w:sz w:val="24"/>
          <w:szCs w:val="24"/>
        </w:rPr>
        <w:t xml:space="preserve"> toob kaasa 15-le kohalikule omavalitsusele 28 töötaja koondamise (kulu u 60 000 eurot</w:t>
      </w:r>
      <w:r w:rsidRPr="43B5FEC8" w:rsidR="620BB187">
        <w:rPr>
          <w:rFonts w:ascii="Times New Roman" w:hAnsi="Times New Roman"/>
          <w:sz w:val="24"/>
          <w:szCs w:val="24"/>
        </w:rPr>
        <w:t>, mis on</w:t>
      </w:r>
      <w:r w:rsidRPr="6BB1657E" w:rsidR="620BB187">
        <w:rPr>
          <w:rFonts w:ascii="Times New Roman" w:hAnsi="Times New Roman"/>
          <w:sz w:val="24"/>
          <w:szCs w:val="24"/>
        </w:rPr>
        <w:t xml:space="preserve"> kavandatud riigieelarvest</w:t>
      </w:r>
      <w:r w:rsidRPr="00B14534">
        <w:rPr>
          <w:rFonts w:ascii="Times New Roman" w:hAnsi="Times New Roman"/>
          <w:sz w:val="24"/>
          <w:szCs w:val="24"/>
        </w:rPr>
        <w:t>) või töösuhte ümberkorraldamise (töötasu 1600 eurot kuus, tööandja kulu kokku aastas 719 320 eurot). Nimetatud ülesandeid täidavad peamiselt direktorid, peaspetsialistid, pearaamatukoguhoidjad.</w:t>
      </w:r>
    </w:p>
    <w:p w:rsidRPr="00B14534" w:rsidR="006F4A1E" w:rsidP="006F4A1E" w:rsidRDefault="006F4A1E" w14:paraId="5B6441C7" w14:textId="77777777">
      <w:pPr>
        <w:pStyle w:val="Vahedeta"/>
        <w:jc w:val="both"/>
        <w:rPr>
          <w:rFonts w:ascii="Times New Roman" w:hAnsi="Times New Roman"/>
          <w:sz w:val="24"/>
          <w:szCs w:val="24"/>
        </w:rPr>
      </w:pPr>
      <w:r w:rsidRPr="00B14534">
        <w:rPr>
          <w:rFonts w:ascii="Times New Roman" w:hAnsi="Times New Roman"/>
          <w:sz w:val="24"/>
          <w:szCs w:val="24"/>
        </w:rPr>
        <w:t xml:space="preserve">Töösuhte ümberkorraldamisel tuleb 9-l kohalikul omavalitsusel leida kohaliku omavalitsuse keskraamatukogu juhi töötasu, sest maakonnaraamatukogude direktorite töötasu on seni laekunud enamasti maakonnaraamatukoguks oleva rahvaraamatukogu nelja töötaja riiklikust toetusest. Neljal </w:t>
      </w:r>
      <w:proofErr w:type="spellStart"/>
      <w:r w:rsidRPr="00B14534">
        <w:rPr>
          <w:rFonts w:ascii="Times New Roman" w:hAnsi="Times New Roman"/>
          <w:sz w:val="24"/>
          <w:szCs w:val="24"/>
        </w:rPr>
        <w:t>KOV-il</w:t>
      </w:r>
      <w:proofErr w:type="spellEnd"/>
      <w:r w:rsidRPr="00B14534">
        <w:rPr>
          <w:rFonts w:ascii="Times New Roman" w:hAnsi="Times New Roman"/>
          <w:sz w:val="24"/>
          <w:szCs w:val="24"/>
        </w:rPr>
        <w:t xml:space="preserve"> tuleb leida kohaliku omavalitsuse eelarvest direktori töötasu osaliselt, sest maakonnaraamatukogu ülesandeid on täidetud koormusega 0,2-0,9. Kahel </w:t>
      </w:r>
      <w:proofErr w:type="spellStart"/>
      <w:r w:rsidRPr="00B14534">
        <w:rPr>
          <w:rFonts w:ascii="Times New Roman" w:hAnsi="Times New Roman"/>
          <w:sz w:val="24"/>
          <w:szCs w:val="24"/>
        </w:rPr>
        <w:t>KOV-il</w:t>
      </w:r>
      <w:proofErr w:type="spellEnd"/>
      <w:r w:rsidRPr="00B14534">
        <w:rPr>
          <w:rFonts w:ascii="Times New Roman" w:hAnsi="Times New Roman"/>
          <w:sz w:val="24"/>
          <w:szCs w:val="24"/>
        </w:rPr>
        <w:t xml:space="preserve"> saab direktor töötasu kohaliku omavalitsuse eelarvest.</w:t>
      </w:r>
    </w:p>
    <w:p w:rsidRPr="00B14534" w:rsidR="006F4A1E" w:rsidP="006F4A1E" w:rsidRDefault="006F4A1E" w14:paraId="303C6741" w14:textId="77777777">
      <w:pPr>
        <w:pStyle w:val="Vahedeta"/>
        <w:jc w:val="both"/>
        <w:rPr>
          <w:rFonts w:ascii="Times New Roman" w:hAnsi="Times New Roman"/>
          <w:sz w:val="24"/>
          <w:szCs w:val="24"/>
        </w:rPr>
      </w:pPr>
    </w:p>
    <w:p w:rsidRPr="00B14534" w:rsidR="006F4A1E" w:rsidP="006F4A1E" w:rsidRDefault="6F08E93D" w14:paraId="1851FB0A" w14:textId="57CA7200">
      <w:pPr>
        <w:pStyle w:val="Vahedeta"/>
        <w:jc w:val="both"/>
        <w:rPr>
          <w:rFonts w:ascii="Times New Roman" w:hAnsi="Times New Roman"/>
          <w:sz w:val="24"/>
          <w:szCs w:val="24"/>
        </w:rPr>
      </w:pPr>
      <w:r w:rsidRPr="653319F9">
        <w:rPr>
          <w:rFonts w:ascii="Times New Roman" w:hAnsi="Times New Roman"/>
          <w:sz w:val="24"/>
          <w:szCs w:val="24"/>
        </w:rPr>
        <w:t>15 k</w:t>
      </w:r>
      <w:r w:rsidRPr="653319F9" w:rsidR="05761045">
        <w:rPr>
          <w:rFonts w:ascii="Times New Roman" w:hAnsi="Times New Roman"/>
          <w:sz w:val="24"/>
          <w:szCs w:val="24"/>
        </w:rPr>
        <w:t>ohalik</w:t>
      </w:r>
      <w:r w:rsidRPr="653319F9" w:rsidR="105C602D">
        <w:rPr>
          <w:rFonts w:ascii="Times New Roman" w:hAnsi="Times New Roman"/>
          <w:sz w:val="24"/>
          <w:szCs w:val="24"/>
        </w:rPr>
        <w:t>u</w:t>
      </w:r>
      <w:r w:rsidRPr="653319F9" w:rsidR="05761045">
        <w:rPr>
          <w:rFonts w:ascii="Times New Roman" w:hAnsi="Times New Roman"/>
          <w:sz w:val="24"/>
          <w:szCs w:val="24"/>
        </w:rPr>
        <w:t xml:space="preserve"> omavalitsus</w:t>
      </w:r>
      <w:r w:rsidRPr="653319F9" w:rsidR="26717F26">
        <w:rPr>
          <w:rFonts w:ascii="Times New Roman" w:hAnsi="Times New Roman"/>
          <w:sz w:val="24"/>
          <w:szCs w:val="24"/>
        </w:rPr>
        <w:t>e</w:t>
      </w:r>
      <w:r w:rsidRPr="00B14534" w:rsidR="006F4A1E">
        <w:rPr>
          <w:rFonts w:ascii="Times New Roman" w:hAnsi="Times New Roman"/>
          <w:sz w:val="24"/>
          <w:szCs w:val="24"/>
        </w:rPr>
        <w:t xml:space="preserve"> kui tööandjate kulude kasv riiklike raamatukoguteeninduse koordineerimise ülesannete ümberkorralduse esimeses etapis võib jääda vahemikku 385 344 eurot kuni 719 309 eurot. See sõltub seni kohaliku omavalitsuse rahvaraamatukogus töötaja töö vajalikkusest kohaliku omavalitsuse raamatukogu tegevuste elluviijana ja </w:t>
      </w:r>
      <w:proofErr w:type="spellStart"/>
      <w:r w:rsidR="006F4A1E">
        <w:rPr>
          <w:rFonts w:ascii="Times New Roman" w:hAnsi="Times New Roman"/>
          <w:sz w:val="24"/>
          <w:szCs w:val="24"/>
        </w:rPr>
        <w:t>RaRa</w:t>
      </w:r>
      <w:proofErr w:type="spellEnd"/>
      <w:r w:rsidRPr="00B14534" w:rsidR="006F4A1E">
        <w:rPr>
          <w:rFonts w:ascii="Times New Roman" w:hAnsi="Times New Roman"/>
          <w:sz w:val="24"/>
          <w:szCs w:val="24"/>
        </w:rPr>
        <w:t xml:space="preserve"> 5</w:t>
      </w:r>
      <w:r w:rsidR="00716DC5">
        <w:rPr>
          <w:rFonts w:ascii="Times New Roman" w:hAnsi="Times New Roman"/>
          <w:sz w:val="24"/>
          <w:szCs w:val="24"/>
        </w:rPr>
        <w:t>-e</w:t>
      </w:r>
      <w:r w:rsidRPr="00B14534" w:rsidR="006F4A1E">
        <w:rPr>
          <w:rFonts w:ascii="Times New Roman" w:hAnsi="Times New Roman"/>
          <w:sz w:val="24"/>
          <w:szCs w:val="24"/>
        </w:rPr>
        <w:t xml:space="preserve"> piirkondliku spetsialisti värbamise protsessi tulemusest piirkondlike spetsialistide ametikohtadele.</w:t>
      </w:r>
    </w:p>
    <w:p w:rsidRPr="00B14534" w:rsidR="006F4A1E" w:rsidP="006F4A1E" w:rsidRDefault="006F4A1E" w14:paraId="1C185A9E" w14:textId="77777777">
      <w:pPr>
        <w:pStyle w:val="Vahedeta"/>
        <w:jc w:val="both"/>
        <w:rPr>
          <w:rFonts w:ascii="Times New Roman" w:hAnsi="Times New Roman"/>
          <w:sz w:val="24"/>
          <w:szCs w:val="24"/>
        </w:rPr>
      </w:pPr>
      <w:r w:rsidRPr="00B14534">
        <w:rPr>
          <w:rFonts w:ascii="Times New Roman" w:hAnsi="Times New Roman"/>
          <w:sz w:val="24"/>
          <w:szCs w:val="24"/>
        </w:rPr>
        <w:t>Seetõttu on kavandataval muudatusel oluline mõju 15-e kohaliku omavalitsuse eelarvele.</w:t>
      </w:r>
    </w:p>
    <w:p w:rsidRPr="00B14534" w:rsidR="006F4A1E" w:rsidP="006F4A1E" w:rsidRDefault="006F4A1E" w14:paraId="6D592AC6" w14:textId="77777777">
      <w:pPr>
        <w:pStyle w:val="Vahedeta"/>
        <w:jc w:val="both"/>
        <w:rPr>
          <w:rFonts w:ascii="Times New Roman" w:hAnsi="Times New Roman"/>
          <w:sz w:val="24"/>
          <w:szCs w:val="24"/>
        </w:rPr>
      </w:pPr>
    </w:p>
    <w:p w:rsidRPr="00B14534" w:rsidR="006F4A1E" w:rsidP="006F4A1E" w:rsidRDefault="006F4A1E" w14:paraId="5291B1F2" w14:textId="0E725CD0">
      <w:pPr>
        <w:pStyle w:val="Vahedeta"/>
        <w:jc w:val="both"/>
        <w:rPr>
          <w:rFonts w:ascii="Times New Roman" w:hAnsi="Times New Roman"/>
          <w:sz w:val="24"/>
          <w:szCs w:val="24"/>
        </w:rPr>
      </w:pPr>
      <w:r w:rsidRPr="5320929D">
        <w:rPr>
          <w:rFonts w:ascii="Times New Roman" w:hAnsi="Times New Roman"/>
          <w:sz w:val="24"/>
          <w:szCs w:val="24"/>
        </w:rPr>
        <w:t xml:space="preserve">Teises riiklike raamatukoguteeninduse koordineerimise ülesannete ümberkorralduse etapis tuleb 15-s kohalikus omavalitsuses koondada 30 kohaliku omavalitsuse rahvaraamatukogu töötajat või nende töö ümber korraldada. Koondamistasu on kavandatud riigieelarvest u 64 000 eurot. </w:t>
      </w:r>
      <w:r w:rsidRPr="5320929D" w:rsidR="05761045">
        <w:rPr>
          <w:rFonts w:ascii="Times New Roman" w:hAnsi="Times New Roman"/>
          <w:sz w:val="24"/>
          <w:szCs w:val="24"/>
        </w:rPr>
        <w:t>Kohalik</w:t>
      </w:r>
      <w:r w:rsidRPr="5320929D" w:rsidR="21DB9B88">
        <w:rPr>
          <w:rFonts w:ascii="Times New Roman" w:hAnsi="Times New Roman"/>
          <w:sz w:val="24"/>
          <w:szCs w:val="24"/>
        </w:rPr>
        <w:t>e</w:t>
      </w:r>
      <w:r w:rsidRPr="5320929D" w:rsidR="05761045">
        <w:rPr>
          <w:rFonts w:ascii="Times New Roman" w:hAnsi="Times New Roman"/>
          <w:sz w:val="24"/>
          <w:szCs w:val="24"/>
        </w:rPr>
        <w:t xml:space="preserve"> omavalitsus</w:t>
      </w:r>
      <w:r w:rsidRPr="5320929D" w:rsidR="41AB68D3">
        <w:rPr>
          <w:rFonts w:ascii="Times New Roman" w:hAnsi="Times New Roman"/>
          <w:sz w:val="24"/>
          <w:szCs w:val="24"/>
        </w:rPr>
        <w:t>t</w:t>
      </w:r>
      <w:r w:rsidRPr="5320929D" w:rsidR="05761045">
        <w:rPr>
          <w:rFonts w:ascii="Times New Roman" w:hAnsi="Times New Roman"/>
          <w:sz w:val="24"/>
          <w:szCs w:val="24"/>
        </w:rPr>
        <w:t>e</w:t>
      </w:r>
      <w:r w:rsidRPr="5320929D">
        <w:rPr>
          <w:rFonts w:ascii="Times New Roman" w:hAnsi="Times New Roman"/>
          <w:sz w:val="24"/>
          <w:szCs w:val="24"/>
        </w:rPr>
        <w:t xml:space="preserve"> võimalik kulu on kuni 770 688 eurot, sõltuvalt </w:t>
      </w:r>
      <w:r w:rsidRPr="5320929D" w:rsidR="05761045">
        <w:rPr>
          <w:rFonts w:ascii="Times New Roman" w:hAnsi="Times New Roman"/>
          <w:sz w:val="24"/>
          <w:szCs w:val="24"/>
        </w:rPr>
        <w:t>raamatukoguhoidja</w:t>
      </w:r>
      <w:r w:rsidRPr="5320929D" w:rsidR="2BF62D4B">
        <w:rPr>
          <w:rFonts w:ascii="Times New Roman" w:hAnsi="Times New Roman"/>
          <w:sz w:val="24"/>
          <w:szCs w:val="24"/>
        </w:rPr>
        <w:t>te</w:t>
      </w:r>
      <w:r w:rsidRPr="5320929D">
        <w:rPr>
          <w:rFonts w:ascii="Times New Roman" w:hAnsi="Times New Roman"/>
          <w:sz w:val="24"/>
          <w:szCs w:val="24"/>
        </w:rPr>
        <w:t xml:space="preserve"> töö vajalikkusest kohaliku omavalitsuse raamatukogus (</w:t>
      </w:r>
      <w:proofErr w:type="spellStart"/>
      <w:r w:rsidRPr="5320929D">
        <w:rPr>
          <w:rFonts w:ascii="Times New Roman" w:hAnsi="Times New Roman"/>
          <w:sz w:val="24"/>
          <w:szCs w:val="24"/>
        </w:rPr>
        <w:t>komplekteerija</w:t>
      </w:r>
      <w:proofErr w:type="spellEnd"/>
      <w:r w:rsidRPr="5320929D">
        <w:rPr>
          <w:rFonts w:ascii="Times New Roman" w:hAnsi="Times New Roman"/>
          <w:sz w:val="24"/>
          <w:szCs w:val="24"/>
        </w:rPr>
        <w:t>, bibliograaf, peaspetsialist, infosüsteemide haldur jms).</w:t>
      </w:r>
    </w:p>
    <w:p w:rsidRPr="00B14534" w:rsidR="006F4A1E" w:rsidP="006F4A1E" w:rsidRDefault="006F4A1E" w14:paraId="3A646A87" w14:textId="77777777">
      <w:pPr>
        <w:pStyle w:val="Vahedeta"/>
        <w:jc w:val="both"/>
        <w:rPr>
          <w:rFonts w:ascii="Times New Roman" w:hAnsi="Times New Roman"/>
          <w:sz w:val="24"/>
          <w:szCs w:val="24"/>
        </w:rPr>
      </w:pPr>
      <w:r w:rsidRPr="00B14534">
        <w:rPr>
          <w:rFonts w:ascii="Times New Roman" w:hAnsi="Times New Roman"/>
          <w:sz w:val="24"/>
          <w:szCs w:val="24"/>
        </w:rPr>
        <w:t>Maakonnaraamatukogude (15) pidajateks olevad kohalikud omavalitsused peavad tulenevalt kõnealuste rahvaraamatukogude riiklike raamatukoguteeninduse koordineerimise ülesannete etapiviisilisest ümberkorraldusest korraldama ümber 58 maakonnaraamatukogus töötava töötaja ülesanded.</w:t>
      </w:r>
    </w:p>
    <w:p w:rsidRPr="00573AD0" w:rsidR="006F4A1E" w:rsidP="006F4A1E" w:rsidRDefault="006F4A1E" w14:paraId="3957A02D" w14:textId="77777777">
      <w:pPr>
        <w:spacing w:after="0" w:line="240" w:lineRule="auto"/>
        <w:contextualSpacing/>
        <w:jc w:val="both"/>
        <w:rPr>
          <w:rFonts w:ascii="Times New Roman" w:hAnsi="Times New Roman"/>
          <w:sz w:val="24"/>
          <w:szCs w:val="24"/>
        </w:rPr>
      </w:pPr>
    </w:p>
    <w:p w:rsidRPr="00573AD0" w:rsidR="006F4A1E" w:rsidP="006F4A1E" w:rsidRDefault="006F4A1E" w14:paraId="71A89DBC" w14:textId="00F2D908">
      <w:pPr>
        <w:spacing w:after="0" w:line="240" w:lineRule="auto"/>
        <w:contextualSpacing/>
        <w:jc w:val="both"/>
        <w:rPr>
          <w:rFonts w:ascii="Times New Roman" w:hAnsi="Times New Roman"/>
          <w:bCs/>
          <w:sz w:val="24"/>
          <w:szCs w:val="24"/>
        </w:rPr>
      </w:pPr>
      <w:r>
        <w:rPr>
          <w:rFonts w:ascii="Times New Roman" w:hAnsi="Times New Roman"/>
          <w:b/>
          <w:sz w:val="24"/>
          <w:szCs w:val="24"/>
        </w:rPr>
        <w:t>6.4.3.3</w:t>
      </w:r>
      <w:r w:rsidRPr="00913B71">
        <w:rPr>
          <w:rFonts w:ascii="Times New Roman" w:hAnsi="Times New Roman"/>
          <w:b/>
          <w:sz w:val="24"/>
          <w:szCs w:val="24"/>
        </w:rPr>
        <w:t>. Muudatusest mõjutatud sihtrühm –</w:t>
      </w:r>
      <w:r>
        <w:rPr>
          <w:rFonts w:ascii="Times New Roman" w:hAnsi="Times New Roman"/>
          <w:b/>
          <w:sz w:val="24"/>
          <w:szCs w:val="24"/>
        </w:rPr>
        <w:t xml:space="preserve"> </w:t>
      </w:r>
      <w:proofErr w:type="spellStart"/>
      <w:r>
        <w:rPr>
          <w:rFonts w:ascii="Times New Roman" w:hAnsi="Times New Roman"/>
          <w:b/>
          <w:sz w:val="24"/>
          <w:szCs w:val="24"/>
        </w:rPr>
        <w:t>KuM</w:t>
      </w:r>
      <w:proofErr w:type="spellEnd"/>
      <w:r>
        <w:rPr>
          <w:rFonts w:ascii="Times New Roman" w:hAnsi="Times New Roman"/>
          <w:b/>
          <w:sz w:val="24"/>
          <w:szCs w:val="24"/>
        </w:rPr>
        <w:t xml:space="preserve"> ja </w:t>
      </w:r>
      <w:r>
        <w:rPr>
          <w:rFonts w:ascii="Times New Roman" w:hAnsi="Times New Roman"/>
          <w:b/>
          <w:bCs/>
          <w:sz w:val="24"/>
          <w:szCs w:val="24"/>
        </w:rPr>
        <w:t>Eesti Rahvusraamatukogu</w:t>
      </w:r>
    </w:p>
    <w:p w:rsidRPr="00293E37" w:rsidR="00955A04" w:rsidP="00955A04" w:rsidRDefault="00955A04" w14:paraId="6E22C119" w14:textId="200E6FC1">
      <w:pPr>
        <w:spacing w:after="0" w:line="240" w:lineRule="auto"/>
        <w:contextualSpacing/>
        <w:jc w:val="both"/>
        <w:rPr>
          <w:rFonts w:ascii="Times New Roman" w:hAnsi="Times New Roman"/>
          <w:sz w:val="24"/>
          <w:szCs w:val="24"/>
        </w:rPr>
      </w:pPr>
      <w:r w:rsidRPr="00293E37">
        <w:rPr>
          <w:rFonts w:ascii="Times New Roman" w:hAnsi="Times New Roman"/>
          <w:sz w:val="24"/>
          <w:szCs w:val="24"/>
        </w:rPr>
        <w:t xml:space="preserve">Tõenäoliselt on tegemist </w:t>
      </w:r>
      <w:r>
        <w:rPr>
          <w:rFonts w:ascii="Times New Roman" w:hAnsi="Times New Roman"/>
          <w:sz w:val="24"/>
          <w:szCs w:val="24"/>
        </w:rPr>
        <w:t>väikese suuruseg</w:t>
      </w:r>
      <w:r w:rsidR="00770012">
        <w:rPr>
          <w:rFonts w:ascii="Times New Roman" w:hAnsi="Times New Roman"/>
          <w:sz w:val="24"/>
          <w:szCs w:val="24"/>
        </w:rPr>
        <w:t>a</w:t>
      </w:r>
      <w:r>
        <w:rPr>
          <w:rFonts w:ascii="Times New Roman" w:hAnsi="Times New Roman"/>
          <w:sz w:val="24"/>
          <w:szCs w:val="24"/>
        </w:rPr>
        <w:t xml:space="preserve"> </w:t>
      </w:r>
      <w:r w:rsidRPr="00293E37">
        <w:rPr>
          <w:rFonts w:ascii="Times New Roman" w:hAnsi="Times New Roman"/>
          <w:sz w:val="24"/>
          <w:szCs w:val="24"/>
        </w:rPr>
        <w:t xml:space="preserve">sihtrühmaga (vt ka käesoleva seletuskirja punkti </w:t>
      </w:r>
      <w:r>
        <w:rPr>
          <w:rFonts w:ascii="Times New Roman" w:hAnsi="Times New Roman"/>
          <w:sz w:val="24"/>
          <w:szCs w:val="24"/>
        </w:rPr>
        <w:t>6.</w:t>
      </w:r>
      <w:r w:rsidR="008B0D34">
        <w:rPr>
          <w:rFonts w:ascii="Times New Roman" w:hAnsi="Times New Roman"/>
          <w:sz w:val="24"/>
          <w:szCs w:val="24"/>
        </w:rPr>
        <w:t>4</w:t>
      </w:r>
      <w:r>
        <w:rPr>
          <w:rFonts w:ascii="Times New Roman" w:hAnsi="Times New Roman"/>
          <w:sz w:val="24"/>
          <w:szCs w:val="24"/>
        </w:rPr>
        <w:t>.</w:t>
      </w:r>
      <w:r w:rsidR="008B0D34">
        <w:rPr>
          <w:rFonts w:ascii="Times New Roman" w:hAnsi="Times New Roman"/>
          <w:sz w:val="24"/>
          <w:szCs w:val="24"/>
        </w:rPr>
        <w:t>2</w:t>
      </w:r>
      <w:r>
        <w:rPr>
          <w:rFonts w:ascii="Times New Roman" w:hAnsi="Times New Roman"/>
          <w:sz w:val="24"/>
          <w:szCs w:val="24"/>
        </w:rPr>
        <w:t>.</w:t>
      </w:r>
      <w:r w:rsidR="008B0D34">
        <w:rPr>
          <w:rFonts w:ascii="Times New Roman" w:hAnsi="Times New Roman"/>
          <w:sz w:val="24"/>
          <w:szCs w:val="24"/>
        </w:rPr>
        <w:t>3</w:t>
      </w:r>
      <w:r w:rsidRPr="00293E37">
        <w:rPr>
          <w:rFonts w:ascii="Times New Roman" w:hAnsi="Times New Roman"/>
          <w:sz w:val="24"/>
          <w:szCs w:val="24"/>
        </w:rPr>
        <w:t>).</w:t>
      </w:r>
    </w:p>
    <w:p w:rsidRPr="00573AD0" w:rsidR="006F4A1E" w:rsidP="006F4A1E" w:rsidRDefault="006F4A1E" w14:paraId="61B69CE8" w14:textId="77777777">
      <w:pPr>
        <w:spacing w:after="0" w:line="240" w:lineRule="auto"/>
        <w:contextualSpacing/>
        <w:jc w:val="both"/>
        <w:rPr>
          <w:rFonts w:ascii="Times New Roman" w:hAnsi="Times New Roman"/>
          <w:sz w:val="24"/>
          <w:szCs w:val="24"/>
        </w:rPr>
      </w:pPr>
    </w:p>
    <w:p w:rsidRPr="00573AD0" w:rsidR="006F4A1E" w:rsidP="006F4A1E" w:rsidRDefault="006F4A1E" w14:paraId="35AE4E78" w14:textId="77777777">
      <w:pPr>
        <w:spacing w:after="0" w:line="240" w:lineRule="auto"/>
        <w:contextualSpacing/>
        <w:jc w:val="both"/>
        <w:rPr>
          <w:rFonts w:ascii="Times New Roman" w:hAnsi="Times New Roman"/>
          <w:sz w:val="24"/>
          <w:szCs w:val="24"/>
        </w:rPr>
      </w:pPr>
      <w:r w:rsidRPr="00474E67">
        <w:rPr>
          <w:rFonts w:ascii="Times New Roman" w:hAnsi="Times New Roman"/>
          <w:b/>
          <w:bCs/>
          <w:sz w:val="24"/>
          <w:szCs w:val="24"/>
        </w:rPr>
        <w:t>6.</w:t>
      </w:r>
      <w:r>
        <w:rPr>
          <w:rFonts w:ascii="Times New Roman" w:hAnsi="Times New Roman"/>
          <w:b/>
          <w:bCs/>
          <w:sz w:val="24"/>
          <w:szCs w:val="24"/>
        </w:rPr>
        <w:t>4</w:t>
      </w:r>
      <w:r w:rsidRPr="00474E67">
        <w:rPr>
          <w:rFonts w:ascii="Times New Roman" w:hAnsi="Times New Roman"/>
          <w:b/>
          <w:bCs/>
          <w:sz w:val="24"/>
          <w:szCs w:val="24"/>
        </w:rPr>
        <w:t>.</w:t>
      </w:r>
      <w:r>
        <w:rPr>
          <w:rFonts w:ascii="Times New Roman" w:hAnsi="Times New Roman"/>
          <w:b/>
          <w:bCs/>
          <w:sz w:val="24"/>
          <w:szCs w:val="24"/>
        </w:rPr>
        <w:t>3</w:t>
      </w:r>
      <w:r w:rsidRPr="00474E67">
        <w:rPr>
          <w:rFonts w:ascii="Times New Roman" w:hAnsi="Times New Roman"/>
          <w:b/>
          <w:bCs/>
          <w:sz w:val="24"/>
          <w:szCs w:val="24"/>
        </w:rPr>
        <w:t>.</w:t>
      </w:r>
      <w:r>
        <w:rPr>
          <w:rFonts w:ascii="Times New Roman" w:hAnsi="Times New Roman"/>
          <w:b/>
          <w:bCs/>
          <w:sz w:val="24"/>
          <w:szCs w:val="24"/>
        </w:rPr>
        <w:t>4</w:t>
      </w:r>
      <w:r w:rsidRPr="00474E67">
        <w:rPr>
          <w:rFonts w:ascii="Times New Roman" w:hAnsi="Times New Roman"/>
          <w:b/>
          <w:bCs/>
          <w:sz w:val="24"/>
          <w:szCs w:val="24"/>
        </w:rPr>
        <w:t>. Avalduva mõju kirjeldus sihtrühmale ja järeldus olulisuse kohta</w:t>
      </w:r>
    </w:p>
    <w:p w:rsidRPr="00B14534" w:rsidR="006F4A1E" w:rsidP="006F4A1E" w:rsidRDefault="006F4A1E" w14:paraId="7B05116E" w14:textId="2674E7D3">
      <w:pPr>
        <w:spacing w:after="0" w:line="240" w:lineRule="auto"/>
        <w:jc w:val="both"/>
        <w:rPr>
          <w:rFonts w:ascii="Times New Roman" w:hAnsi="Times New Roman"/>
          <w:sz w:val="24"/>
          <w:szCs w:val="24"/>
        </w:rPr>
      </w:pPr>
      <w:r w:rsidRPr="5320929D">
        <w:rPr>
          <w:rFonts w:ascii="Times New Roman" w:hAnsi="Times New Roman"/>
          <w:sz w:val="24"/>
          <w:szCs w:val="24"/>
        </w:rPr>
        <w:t xml:space="preserve">Seoses kõnealuste ülesannete üleandmisega suureneb </w:t>
      </w:r>
      <w:r w:rsidRPr="5320929D" w:rsidR="6FF82BC9">
        <w:rPr>
          <w:rFonts w:ascii="Times New Roman" w:hAnsi="Times New Roman"/>
          <w:sz w:val="24"/>
          <w:szCs w:val="24"/>
        </w:rPr>
        <w:t>töökoormus</w:t>
      </w:r>
      <w:r w:rsidRPr="5320929D" w:rsidR="05761045">
        <w:rPr>
          <w:rFonts w:ascii="Times New Roman" w:hAnsi="Times New Roman"/>
          <w:sz w:val="24"/>
          <w:szCs w:val="24"/>
        </w:rPr>
        <w:t xml:space="preserve"> </w:t>
      </w:r>
      <w:proofErr w:type="spellStart"/>
      <w:r w:rsidRPr="5320929D" w:rsidR="05761045">
        <w:rPr>
          <w:rFonts w:ascii="Times New Roman" w:hAnsi="Times New Roman"/>
          <w:sz w:val="24"/>
          <w:szCs w:val="24"/>
        </w:rPr>
        <w:t>RaRa</w:t>
      </w:r>
      <w:proofErr w:type="spellEnd"/>
      <w:r w:rsidRPr="5320929D" w:rsidR="05761045">
        <w:rPr>
          <w:rFonts w:ascii="Times New Roman" w:hAnsi="Times New Roman"/>
          <w:sz w:val="24"/>
          <w:szCs w:val="24"/>
        </w:rPr>
        <w:t>-s.</w:t>
      </w:r>
      <w:r w:rsidRPr="5320929D">
        <w:rPr>
          <w:rFonts w:ascii="Times New Roman" w:hAnsi="Times New Roman"/>
          <w:sz w:val="24"/>
          <w:szCs w:val="24"/>
        </w:rPr>
        <w:t xml:space="preserve"> Sellega seoses luuakse seaduse jõustumisel riiklike ülesannete ümberkorralduse esimeses etapis </w:t>
      </w:r>
      <w:proofErr w:type="spellStart"/>
      <w:r w:rsidRPr="5320929D">
        <w:rPr>
          <w:rFonts w:ascii="Times New Roman" w:hAnsi="Times New Roman"/>
          <w:sz w:val="24"/>
          <w:szCs w:val="24"/>
        </w:rPr>
        <w:t>RaRa-sse</w:t>
      </w:r>
      <w:proofErr w:type="spellEnd"/>
      <w:r w:rsidRPr="5320929D">
        <w:rPr>
          <w:rFonts w:ascii="Times New Roman" w:hAnsi="Times New Roman"/>
          <w:sz w:val="24"/>
          <w:szCs w:val="24"/>
        </w:rPr>
        <w:t xml:space="preserve"> </w:t>
      </w:r>
      <w:r w:rsidRPr="5320929D" w:rsidR="3A65D05E">
        <w:rPr>
          <w:rFonts w:ascii="Times New Roman" w:hAnsi="Times New Roman"/>
          <w:sz w:val="24"/>
          <w:szCs w:val="24"/>
        </w:rPr>
        <w:t>12</w:t>
      </w:r>
      <w:r w:rsidRPr="5320929D">
        <w:rPr>
          <w:rFonts w:ascii="Times New Roman" w:hAnsi="Times New Roman"/>
          <w:sz w:val="24"/>
          <w:szCs w:val="24"/>
        </w:rPr>
        <w:t xml:space="preserve"> täiendavat töökohta, millest 5 asub moodustatavates piirkondades. Riiklike ülesannete ümberkorralduse teises etapis ehk uue raamatukogu infosüsteemi tööle rakendamisel luuakse riiklike ülesannete koordinatsiooni täitja juurde täiendavalt </w:t>
      </w:r>
      <w:r w:rsidRPr="5320929D" w:rsidR="6DAD7074">
        <w:rPr>
          <w:rFonts w:ascii="Times New Roman" w:hAnsi="Times New Roman"/>
          <w:sz w:val="24"/>
          <w:szCs w:val="24"/>
        </w:rPr>
        <w:t>13</w:t>
      </w:r>
      <w:r w:rsidRPr="5320929D">
        <w:rPr>
          <w:rFonts w:ascii="Times New Roman" w:hAnsi="Times New Roman"/>
          <w:sz w:val="24"/>
          <w:szCs w:val="24"/>
        </w:rPr>
        <w:t xml:space="preserve"> ametikohta. </w:t>
      </w:r>
      <w:r w:rsidRPr="5320929D" w:rsidR="39969028">
        <w:rPr>
          <w:rFonts w:ascii="Times New Roman" w:hAnsi="Times New Roman"/>
          <w:sz w:val="24"/>
          <w:szCs w:val="24"/>
        </w:rPr>
        <w:t>Ülesannete konsolideerimisel väheneb aga riiklike ülesandeid täitvate ini</w:t>
      </w:r>
      <w:r w:rsidRPr="5320929D" w:rsidR="6AFE2598">
        <w:rPr>
          <w:rFonts w:ascii="Times New Roman" w:hAnsi="Times New Roman"/>
          <w:sz w:val="24"/>
          <w:szCs w:val="24"/>
        </w:rPr>
        <w:t>meste arv seniselt 58-lt 2</w:t>
      </w:r>
      <w:r w:rsidRPr="5320929D" w:rsidR="3137B489">
        <w:rPr>
          <w:rFonts w:ascii="Times New Roman" w:hAnsi="Times New Roman"/>
          <w:sz w:val="24"/>
          <w:szCs w:val="24"/>
        </w:rPr>
        <w:t>5</w:t>
      </w:r>
      <w:r w:rsidRPr="5320929D" w:rsidR="6AFE2598">
        <w:rPr>
          <w:rFonts w:ascii="Times New Roman" w:hAnsi="Times New Roman"/>
          <w:sz w:val="24"/>
          <w:szCs w:val="24"/>
        </w:rPr>
        <w:t>-ni, mis kokkuvõttes tähendab oluliselt efektiivsemat riigiressursside kasutamist.</w:t>
      </w:r>
      <w:r w:rsidRPr="5320929D" w:rsidR="05761045">
        <w:rPr>
          <w:rFonts w:ascii="Times New Roman" w:hAnsi="Times New Roman"/>
          <w:sz w:val="24"/>
          <w:szCs w:val="24"/>
        </w:rPr>
        <w:t xml:space="preserve"> </w:t>
      </w:r>
      <w:proofErr w:type="spellStart"/>
      <w:r w:rsidRPr="5320929D">
        <w:rPr>
          <w:rFonts w:ascii="Times New Roman" w:hAnsi="Times New Roman"/>
          <w:sz w:val="24"/>
          <w:szCs w:val="24"/>
        </w:rPr>
        <w:t>Ku</w:t>
      </w:r>
      <w:r w:rsidRPr="5320929D" w:rsidR="002D619E">
        <w:rPr>
          <w:rFonts w:ascii="Times New Roman" w:hAnsi="Times New Roman"/>
          <w:sz w:val="24"/>
          <w:szCs w:val="24"/>
        </w:rPr>
        <w:t>M-</w:t>
      </w:r>
      <w:r w:rsidRPr="5320929D">
        <w:rPr>
          <w:rFonts w:ascii="Times New Roman" w:hAnsi="Times New Roman"/>
          <w:sz w:val="24"/>
          <w:szCs w:val="24"/>
        </w:rPr>
        <w:t>ile</w:t>
      </w:r>
      <w:proofErr w:type="spellEnd"/>
      <w:r w:rsidRPr="5320929D">
        <w:rPr>
          <w:rFonts w:ascii="Times New Roman" w:hAnsi="Times New Roman"/>
          <w:sz w:val="24"/>
          <w:szCs w:val="24"/>
        </w:rPr>
        <w:t xml:space="preserve"> kaasneb ülesanne koostada haldusleping ning määratleda selles üksikasjalikult üle antavad ülesanded ning kõik töö- jm korraldusega seonduv. Samuti teha järelevalvet ning olla valmis olukorraks, kui riiklikke ülesandeid peaks täitma ministeerium ise. </w:t>
      </w:r>
      <w:proofErr w:type="spellStart"/>
      <w:r w:rsidRPr="5320929D">
        <w:rPr>
          <w:rFonts w:ascii="Times New Roman" w:hAnsi="Times New Roman"/>
          <w:sz w:val="24"/>
          <w:szCs w:val="24"/>
        </w:rPr>
        <w:t>KuM</w:t>
      </w:r>
      <w:proofErr w:type="spellEnd"/>
      <w:r w:rsidRPr="5320929D">
        <w:rPr>
          <w:rFonts w:ascii="Times New Roman" w:hAnsi="Times New Roman"/>
          <w:sz w:val="24"/>
          <w:szCs w:val="24"/>
        </w:rPr>
        <w:t xml:space="preserve"> maakonnaraamatukogude ülesannete osas haldusjärelevalve maht väheneb esimeses etapis ja vajadus kaob teises etapis, kuid riiklike raamatukoguteeninduse koordineerimise ülesannete haldusjärelevalve jätkub </w:t>
      </w:r>
      <w:proofErr w:type="spellStart"/>
      <w:r w:rsidRPr="5320929D">
        <w:rPr>
          <w:rFonts w:ascii="Times New Roman" w:hAnsi="Times New Roman"/>
          <w:sz w:val="24"/>
          <w:szCs w:val="24"/>
        </w:rPr>
        <w:t>RaRa</w:t>
      </w:r>
      <w:proofErr w:type="spellEnd"/>
      <w:r w:rsidRPr="5320929D">
        <w:rPr>
          <w:rFonts w:ascii="Times New Roman" w:hAnsi="Times New Roman"/>
          <w:sz w:val="24"/>
          <w:szCs w:val="24"/>
        </w:rPr>
        <w:t xml:space="preserve"> ülesannete osas. </w:t>
      </w:r>
      <w:proofErr w:type="spellStart"/>
      <w:r w:rsidRPr="5320929D">
        <w:rPr>
          <w:rFonts w:ascii="Times New Roman" w:hAnsi="Times New Roman"/>
          <w:sz w:val="24"/>
          <w:szCs w:val="24"/>
        </w:rPr>
        <w:t>Ku</w:t>
      </w:r>
      <w:r w:rsidRPr="5320929D" w:rsidR="002D619E">
        <w:rPr>
          <w:rFonts w:ascii="Times New Roman" w:hAnsi="Times New Roman"/>
          <w:sz w:val="24"/>
          <w:szCs w:val="24"/>
        </w:rPr>
        <w:t>M-</w:t>
      </w:r>
      <w:r w:rsidRPr="5320929D">
        <w:rPr>
          <w:rFonts w:ascii="Times New Roman" w:hAnsi="Times New Roman"/>
          <w:sz w:val="24"/>
          <w:szCs w:val="24"/>
        </w:rPr>
        <w:t>ile</w:t>
      </w:r>
      <w:proofErr w:type="spellEnd"/>
      <w:r w:rsidRPr="5320929D">
        <w:rPr>
          <w:rFonts w:ascii="Times New Roman" w:hAnsi="Times New Roman"/>
          <w:sz w:val="24"/>
          <w:szCs w:val="24"/>
        </w:rPr>
        <w:t xml:space="preserve"> lisandub ha</w:t>
      </w:r>
      <w:r w:rsidRPr="5320929D">
        <w:rPr>
          <w:rFonts w:ascii="Times New Roman" w:hAnsi="Times New Roman" w:eastAsia="Times New Roman"/>
          <w:sz w:val="24"/>
          <w:szCs w:val="24"/>
          <w:lang w:eastAsia="et-EE"/>
        </w:rPr>
        <w:t>lduslepingu sõlmimine</w:t>
      </w:r>
      <w:r w:rsidRPr="5320929D">
        <w:rPr>
          <w:rFonts w:ascii="Times New Roman" w:hAnsi="Times New Roman"/>
          <w:sz w:val="24"/>
          <w:szCs w:val="24"/>
        </w:rPr>
        <w:t xml:space="preserve"> </w:t>
      </w:r>
      <w:proofErr w:type="spellStart"/>
      <w:r w:rsidRPr="5320929D">
        <w:rPr>
          <w:rFonts w:ascii="Times New Roman" w:hAnsi="Times New Roman"/>
          <w:sz w:val="24"/>
          <w:szCs w:val="24"/>
        </w:rPr>
        <w:t>RaRa-ga</w:t>
      </w:r>
      <w:proofErr w:type="spellEnd"/>
      <w:r w:rsidRPr="5320929D">
        <w:rPr>
          <w:rFonts w:ascii="Times New Roman" w:hAnsi="Times New Roman"/>
          <w:sz w:val="24"/>
          <w:szCs w:val="24"/>
        </w:rPr>
        <w:t xml:space="preserve"> ja haldusjärelevalve korraldamine ning läbiviimine </w:t>
      </w:r>
      <w:proofErr w:type="spellStart"/>
      <w:r w:rsidRPr="5320929D">
        <w:rPr>
          <w:rFonts w:ascii="Times New Roman" w:hAnsi="Times New Roman"/>
          <w:sz w:val="24"/>
          <w:szCs w:val="24"/>
        </w:rPr>
        <w:t>RaRa</w:t>
      </w:r>
      <w:proofErr w:type="spellEnd"/>
      <w:r w:rsidRPr="5320929D">
        <w:rPr>
          <w:rFonts w:ascii="Times New Roman" w:hAnsi="Times New Roman"/>
          <w:sz w:val="24"/>
          <w:szCs w:val="24"/>
        </w:rPr>
        <w:t>-s riiklike haldusülesannete täitmise üle.</w:t>
      </w:r>
    </w:p>
    <w:p w:rsidRPr="00B14534" w:rsidR="006F4A1E" w:rsidP="006F4A1E" w:rsidRDefault="006F4A1E" w14:paraId="0C7A9FE0" w14:textId="77777777">
      <w:pPr>
        <w:pStyle w:val="Vahedeta"/>
        <w:jc w:val="both"/>
        <w:rPr>
          <w:rFonts w:ascii="Times New Roman" w:hAnsi="Times New Roman"/>
          <w:sz w:val="24"/>
          <w:szCs w:val="24"/>
        </w:rPr>
      </w:pPr>
    </w:p>
    <w:p w:rsidRPr="00B14534" w:rsidR="006F4A1E" w:rsidP="006F4A1E" w:rsidRDefault="006F4A1E" w14:paraId="5754120A" w14:textId="22ED6E26">
      <w:pPr>
        <w:pStyle w:val="Vahedeta"/>
        <w:jc w:val="both"/>
        <w:rPr>
          <w:rFonts w:ascii="Times New Roman" w:hAnsi="Times New Roman"/>
          <w:sz w:val="24"/>
          <w:szCs w:val="24"/>
        </w:rPr>
      </w:pPr>
      <w:r>
        <w:rPr>
          <w:rFonts w:ascii="Times New Roman" w:hAnsi="Times New Roman"/>
          <w:sz w:val="24"/>
          <w:szCs w:val="24"/>
        </w:rPr>
        <w:t>Haldusülesandena t</w:t>
      </w:r>
      <w:r w:rsidRPr="00B14534">
        <w:rPr>
          <w:rFonts w:ascii="Times New Roman" w:hAnsi="Times New Roman"/>
          <w:sz w:val="24"/>
          <w:szCs w:val="24"/>
        </w:rPr>
        <w:t xml:space="preserve">aotlusvooru rakendamise kulu peaks edaspidi kajastuma </w:t>
      </w:r>
      <w:proofErr w:type="spellStart"/>
      <w:r w:rsidR="00DD6A92">
        <w:rPr>
          <w:rFonts w:ascii="Times New Roman" w:hAnsi="Times New Roman"/>
          <w:sz w:val="24"/>
          <w:szCs w:val="24"/>
        </w:rPr>
        <w:t>RaRa</w:t>
      </w:r>
      <w:proofErr w:type="spellEnd"/>
      <w:r w:rsidRPr="00B14534">
        <w:rPr>
          <w:rFonts w:ascii="Times New Roman" w:hAnsi="Times New Roman"/>
          <w:sz w:val="24"/>
          <w:szCs w:val="24"/>
        </w:rPr>
        <w:t xml:space="preserve"> iga-aastases eelarves. Kuna raamatukogudele riigieelarvest antava arendustoetuse jaotamiseks korraldatakse </w:t>
      </w:r>
      <w:commentRangeStart w:id="22"/>
      <w:r w:rsidRPr="00B14534">
        <w:rPr>
          <w:rFonts w:ascii="Times New Roman" w:hAnsi="Times New Roman"/>
          <w:sz w:val="24"/>
          <w:szCs w:val="24"/>
        </w:rPr>
        <w:t>taotlusvoor</w:t>
      </w:r>
      <w:r w:rsidR="00015E31">
        <w:rPr>
          <w:rFonts w:ascii="Times New Roman" w:hAnsi="Times New Roman"/>
          <w:sz w:val="24"/>
          <w:szCs w:val="24"/>
        </w:rPr>
        <w:t>ud</w:t>
      </w:r>
      <w:r w:rsidRPr="00B14534">
        <w:rPr>
          <w:rFonts w:ascii="Times New Roman" w:hAnsi="Times New Roman"/>
          <w:sz w:val="24"/>
          <w:szCs w:val="24"/>
        </w:rPr>
        <w:t xml:space="preserve"> korda aastas </w:t>
      </w:r>
      <w:commentRangeEnd w:id="22"/>
      <w:r w:rsidR="00765110">
        <w:rPr>
          <w:rStyle w:val="Kommentaariviide"/>
        </w:rPr>
        <w:commentReference w:id="22"/>
      </w:r>
      <w:r w:rsidRPr="00B14534">
        <w:rPr>
          <w:rFonts w:ascii="Times New Roman" w:hAnsi="Times New Roman"/>
          <w:sz w:val="24"/>
          <w:szCs w:val="24"/>
        </w:rPr>
        <w:t xml:space="preserve">ja pidevat töökoormuse kasvu sellega ei kaasne, on ka sellega seotud töömaht arvestatud juba </w:t>
      </w:r>
      <w:proofErr w:type="spellStart"/>
      <w:r>
        <w:rPr>
          <w:rFonts w:ascii="Times New Roman" w:hAnsi="Times New Roman"/>
          <w:sz w:val="24"/>
          <w:szCs w:val="24"/>
        </w:rPr>
        <w:t>RaRa</w:t>
      </w:r>
      <w:proofErr w:type="spellEnd"/>
      <w:r>
        <w:rPr>
          <w:rFonts w:ascii="Times New Roman" w:hAnsi="Times New Roman"/>
          <w:sz w:val="24"/>
          <w:szCs w:val="24"/>
        </w:rPr>
        <w:t xml:space="preserve"> </w:t>
      </w:r>
      <w:r w:rsidRPr="00B14534">
        <w:rPr>
          <w:rFonts w:ascii="Times New Roman" w:hAnsi="Times New Roman"/>
          <w:sz w:val="24"/>
          <w:szCs w:val="24"/>
        </w:rPr>
        <w:t>ühe täiendava töökoha sisse.</w:t>
      </w:r>
    </w:p>
    <w:p w:rsidR="006F4A1E" w:rsidP="006F4A1E" w:rsidRDefault="007F4AB6" w14:paraId="4F44F647" w14:textId="21BC2370">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Eelnõuga k</w:t>
      </w:r>
      <w:r w:rsidRPr="00B14534" w:rsidR="006F4A1E">
        <w:rPr>
          <w:rFonts w:ascii="Times New Roman" w:hAnsi="Times New Roman" w:eastAsia="Times New Roman"/>
          <w:sz w:val="24"/>
          <w:szCs w:val="24"/>
        </w:rPr>
        <w:t xml:space="preserve">avandatavad muudatused </w:t>
      </w:r>
      <w:r w:rsidR="00DF59D7">
        <w:rPr>
          <w:rFonts w:ascii="Times New Roman" w:hAnsi="Times New Roman" w:eastAsia="Times New Roman"/>
          <w:sz w:val="24"/>
          <w:szCs w:val="24"/>
        </w:rPr>
        <w:t>toovad kaasa</w:t>
      </w:r>
      <w:r w:rsidR="00CC1587">
        <w:rPr>
          <w:rFonts w:ascii="Times New Roman" w:hAnsi="Times New Roman" w:eastAsia="Times New Roman"/>
          <w:sz w:val="24"/>
          <w:szCs w:val="24"/>
        </w:rPr>
        <w:t xml:space="preserve"> </w:t>
      </w:r>
      <w:proofErr w:type="spellStart"/>
      <w:r w:rsidR="008E5C4B">
        <w:rPr>
          <w:rFonts w:ascii="Times New Roman" w:hAnsi="Times New Roman" w:eastAsia="Times New Roman"/>
          <w:sz w:val="24"/>
          <w:szCs w:val="24"/>
        </w:rPr>
        <w:t>RaRa</w:t>
      </w:r>
      <w:proofErr w:type="spellEnd"/>
      <w:r w:rsidR="008E5C4B">
        <w:rPr>
          <w:rFonts w:ascii="Times New Roman" w:hAnsi="Times New Roman" w:eastAsia="Times New Roman"/>
          <w:sz w:val="24"/>
          <w:szCs w:val="24"/>
        </w:rPr>
        <w:t xml:space="preserve"> </w:t>
      </w:r>
      <w:r w:rsidR="00CC1587">
        <w:rPr>
          <w:rFonts w:ascii="Times New Roman" w:hAnsi="Times New Roman" w:eastAsia="Times New Roman"/>
          <w:sz w:val="24"/>
          <w:szCs w:val="24"/>
        </w:rPr>
        <w:t xml:space="preserve">töökorralduse muudatused </w:t>
      </w:r>
      <w:r w:rsidR="00F818AC">
        <w:rPr>
          <w:rFonts w:ascii="Times New Roman" w:hAnsi="Times New Roman" w:eastAsia="Times New Roman"/>
          <w:sz w:val="24"/>
          <w:szCs w:val="24"/>
        </w:rPr>
        <w:t xml:space="preserve">ja suurendavad </w:t>
      </w:r>
      <w:r w:rsidRPr="00B14534" w:rsidR="006F4A1E">
        <w:rPr>
          <w:rFonts w:ascii="Times New Roman" w:hAnsi="Times New Roman" w:eastAsia="Times New Roman"/>
          <w:sz w:val="24"/>
          <w:szCs w:val="24"/>
        </w:rPr>
        <w:t xml:space="preserve">töökoormust, </w:t>
      </w:r>
      <w:r w:rsidR="002B3476">
        <w:rPr>
          <w:rFonts w:ascii="Times New Roman" w:hAnsi="Times New Roman" w:eastAsia="Times New Roman"/>
          <w:sz w:val="24"/>
          <w:szCs w:val="24"/>
        </w:rPr>
        <w:t xml:space="preserve">kuna </w:t>
      </w:r>
      <w:r w:rsidR="00681AC8">
        <w:rPr>
          <w:rFonts w:ascii="Times New Roman" w:hAnsi="Times New Roman" w:eastAsia="Times New Roman"/>
          <w:sz w:val="24"/>
          <w:szCs w:val="24"/>
        </w:rPr>
        <w:t xml:space="preserve">rahvaraamatukogude valdkonna </w:t>
      </w:r>
      <w:r w:rsidRPr="00B14534" w:rsidR="00C27A9B">
        <w:rPr>
          <w:rFonts w:ascii="Times New Roman" w:hAnsi="Times New Roman" w:eastAsia="Times New Roman"/>
          <w:sz w:val="24"/>
          <w:szCs w:val="24"/>
        </w:rPr>
        <w:t>rii</w:t>
      </w:r>
      <w:r w:rsidR="00DC6219">
        <w:rPr>
          <w:rFonts w:ascii="Times New Roman" w:hAnsi="Times New Roman" w:eastAsia="Times New Roman"/>
          <w:sz w:val="24"/>
          <w:szCs w:val="24"/>
        </w:rPr>
        <w:t>gi</w:t>
      </w:r>
      <w:r w:rsidRPr="00B14534" w:rsidR="00C27A9B">
        <w:rPr>
          <w:rFonts w:ascii="Times New Roman" w:hAnsi="Times New Roman" w:eastAsia="Times New Roman"/>
          <w:sz w:val="24"/>
          <w:szCs w:val="24"/>
        </w:rPr>
        <w:t xml:space="preserve"> </w:t>
      </w:r>
      <w:r w:rsidR="00C27A9B">
        <w:rPr>
          <w:rFonts w:ascii="Times New Roman" w:hAnsi="Times New Roman" w:eastAsia="Times New Roman"/>
          <w:sz w:val="24"/>
          <w:szCs w:val="24"/>
        </w:rPr>
        <w:t>haldus</w:t>
      </w:r>
      <w:r w:rsidRPr="00B14534" w:rsidR="00C27A9B">
        <w:rPr>
          <w:rFonts w:ascii="Times New Roman" w:hAnsi="Times New Roman" w:eastAsia="Times New Roman"/>
          <w:sz w:val="24"/>
          <w:szCs w:val="24"/>
        </w:rPr>
        <w:t>ülesannete täitja</w:t>
      </w:r>
      <w:r w:rsidR="00DC6219">
        <w:rPr>
          <w:rFonts w:ascii="Times New Roman" w:hAnsi="Times New Roman" w:eastAsia="Times New Roman"/>
          <w:sz w:val="24"/>
          <w:szCs w:val="24"/>
        </w:rPr>
        <w:t xml:space="preserve">na </w:t>
      </w:r>
      <w:r w:rsidRPr="00B14534" w:rsidR="005F149C">
        <w:rPr>
          <w:rFonts w:ascii="Times New Roman" w:hAnsi="Times New Roman" w:eastAsia="Times New Roman"/>
          <w:sz w:val="24"/>
          <w:szCs w:val="24"/>
        </w:rPr>
        <w:t>lisandu</w:t>
      </w:r>
      <w:r w:rsidR="005F149C">
        <w:rPr>
          <w:rFonts w:ascii="Times New Roman" w:hAnsi="Times New Roman" w:eastAsia="Times New Roman"/>
          <w:sz w:val="24"/>
          <w:szCs w:val="24"/>
        </w:rPr>
        <w:t xml:space="preserve">vad </w:t>
      </w:r>
      <w:r w:rsidR="00DC6219">
        <w:rPr>
          <w:rFonts w:ascii="Times New Roman" w:hAnsi="Times New Roman" w:eastAsia="Times New Roman"/>
          <w:sz w:val="24"/>
          <w:szCs w:val="24"/>
        </w:rPr>
        <w:t xml:space="preserve">talle </w:t>
      </w:r>
      <w:r w:rsidR="005F149C">
        <w:rPr>
          <w:rFonts w:ascii="Times New Roman" w:hAnsi="Times New Roman" w:eastAsia="Times New Roman"/>
          <w:sz w:val="24"/>
          <w:szCs w:val="24"/>
        </w:rPr>
        <w:t xml:space="preserve">uued </w:t>
      </w:r>
      <w:r w:rsidRPr="00B14534" w:rsidR="006F4A1E">
        <w:rPr>
          <w:rFonts w:ascii="Times New Roman" w:hAnsi="Times New Roman" w:eastAsia="Times New Roman"/>
          <w:sz w:val="24"/>
          <w:szCs w:val="24"/>
        </w:rPr>
        <w:t>ülesan</w:t>
      </w:r>
      <w:r w:rsidR="002E1B38">
        <w:rPr>
          <w:rFonts w:ascii="Times New Roman" w:hAnsi="Times New Roman" w:eastAsia="Times New Roman"/>
          <w:sz w:val="24"/>
          <w:szCs w:val="24"/>
        </w:rPr>
        <w:t>d</w:t>
      </w:r>
      <w:r w:rsidR="00230AB3">
        <w:rPr>
          <w:rFonts w:ascii="Times New Roman" w:hAnsi="Times New Roman" w:eastAsia="Times New Roman"/>
          <w:sz w:val="24"/>
          <w:szCs w:val="24"/>
        </w:rPr>
        <w:t>ed</w:t>
      </w:r>
      <w:r w:rsidR="006F4A1E">
        <w:rPr>
          <w:rFonts w:ascii="Times New Roman" w:hAnsi="Times New Roman" w:eastAsia="Times New Roman"/>
          <w:sz w:val="24"/>
          <w:szCs w:val="24"/>
        </w:rPr>
        <w:t>:</w:t>
      </w:r>
    </w:p>
    <w:p w:rsidRPr="00B14534" w:rsidR="006F4A1E" w:rsidP="006F4A1E" w:rsidRDefault="006F4A1E" w14:paraId="23A8EA2C" w14:textId="77777777">
      <w:pPr>
        <w:spacing w:after="0" w:line="240" w:lineRule="auto"/>
        <w:jc w:val="both"/>
        <w:rPr>
          <w:rFonts w:ascii="Times New Roman" w:hAnsi="Times New Roman" w:eastAsia="Times New Roman"/>
          <w:sz w:val="24"/>
          <w:szCs w:val="24"/>
        </w:rPr>
      </w:pPr>
      <w:r w:rsidRPr="00B14534">
        <w:rPr>
          <w:rFonts w:ascii="Times New Roman" w:hAnsi="Times New Roman" w:eastAsia="Times New Roman"/>
          <w:sz w:val="24"/>
          <w:szCs w:val="24"/>
        </w:rPr>
        <w:t>1) rahvaraamatukogude üleriigiliste teenuste loomine, haldamine ja arendamine;</w:t>
      </w:r>
    </w:p>
    <w:p w:rsidRPr="00B14534" w:rsidR="006F4A1E" w:rsidP="006F4A1E" w:rsidRDefault="006F4A1E" w14:paraId="222C4E70" w14:textId="77777777">
      <w:pPr>
        <w:spacing w:after="0" w:line="240" w:lineRule="auto"/>
        <w:jc w:val="both"/>
        <w:rPr>
          <w:rFonts w:ascii="Times New Roman" w:hAnsi="Times New Roman" w:eastAsia="Times New Roman"/>
          <w:sz w:val="24"/>
          <w:szCs w:val="24"/>
        </w:rPr>
      </w:pPr>
      <w:r w:rsidRPr="00B14534">
        <w:rPr>
          <w:rFonts w:ascii="Times New Roman" w:hAnsi="Times New Roman" w:eastAsia="Times New Roman"/>
          <w:sz w:val="24"/>
          <w:szCs w:val="24"/>
        </w:rPr>
        <w:t>2) rahvaraamatukogu sisulise töö aruannete kogumine ja analüüsimine;</w:t>
      </w:r>
    </w:p>
    <w:p w:rsidRPr="00B14534" w:rsidR="006F4A1E" w:rsidP="006F4A1E" w:rsidRDefault="006F4A1E" w14:paraId="18C9D7DC" w14:textId="77777777">
      <w:pPr>
        <w:spacing w:after="0" w:line="240" w:lineRule="auto"/>
        <w:jc w:val="both"/>
        <w:rPr>
          <w:rFonts w:ascii="Times New Roman" w:hAnsi="Times New Roman" w:eastAsia="Times New Roman"/>
          <w:sz w:val="24"/>
          <w:szCs w:val="24"/>
        </w:rPr>
      </w:pPr>
      <w:r w:rsidRPr="00B14534">
        <w:rPr>
          <w:rFonts w:ascii="Times New Roman" w:hAnsi="Times New Roman" w:eastAsia="Times New Roman"/>
          <w:sz w:val="24"/>
          <w:szCs w:val="24"/>
        </w:rPr>
        <w:t>3) rahvaraamatukogude piirkondlik erialane nõustamine ning raamatukogutöötajate koolitusvajaduste iga-aastane kaardistamine ja koordineerimine;</w:t>
      </w:r>
    </w:p>
    <w:p w:rsidR="006F4A1E" w:rsidP="006F4A1E" w:rsidRDefault="006F4A1E" w14:paraId="126ADD1B" w14:textId="77777777">
      <w:pPr>
        <w:spacing w:after="0" w:line="240" w:lineRule="auto"/>
        <w:jc w:val="both"/>
        <w:rPr>
          <w:rFonts w:ascii="Times New Roman" w:hAnsi="Times New Roman" w:eastAsia="Times New Roman"/>
          <w:sz w:val="24"/>
          <w:szCs w:val="24"/>
        </w:rPr>
      </w:pPr>
      <w:r w:rsidRPr="00B14534">
        <w:rPr>
          <w:rFonts w:ascii="Times New Roman" w:hAnsi="Times New Roman" w:eastAsia="Times New Roman"/>
          <w:sz w:val="24"/>
          <w:szCs w:val="24"/>
        </w:rPr>
        <w:t>4) rahvusvahelistes, riiklikes ja piirkondlikes programmides rahvaraamatukogude osalemise koordineerimine</w:t>
      </w:r>
      <w:r>
        <w:rPr>
          <w:rFonts w:ascii="Times New Roman" w:hAnsi="Times New Roman" w:eastAsia="Times New Roman"/>
          <w:sz w:val="24"/>
          <w:szCs w:val="24"/>
        </w:rPr>
        <w:t>:</w:t>
      </w:r>
    </w:p>
    <w:p w:rsidRPr="00B14534" w:rsidR="006F4A1E" w:rsidP="006F4A1E" w:rsidRDefault="006F4A1E" w14:paraId="28B1018B" w14:textId="77777777">
      <w:pPr>
        <w:spacing w:after="0" w:line="240" w:lineRule="auto"/>
        <w:jc w:val="both"/>
        <w:rPr>
          <w:rFonts w:ascii="Times New Roman" w:hAnsi="Times New Roman" w:eastAsia="Times New Roman"/>
          <w:sz w:val="24"/>
          <w:szCs w:val="24"/>
        </w:rPr>
      </w:pPr>
      <w:r w:rsidRPr="00B14534">
        <w:rPr>
          <w:rFonts w:ascii="Times New Roman" w:hAnsi="Times New Roman" w:eastAsia="Times New Roman"/>
          <w:sz w:val="24"/>
          <w:szCs w:val="24"/>
        </w:rPr>
        <w:t>5) rahvaraamatukogu seaduse § 14 lõike 3 punktis 1 nimetatud toetuse eest väljaannete keskne hankimine</w:t>
      </w:r>
      <w:r>
        <w:rPr>
          <w:rFonts w:ascii="Times New Roman" w:hAnsi="Times New Roman" w:eastAsia="Times New Roman"/>
          <w:sz w:val="24"/>
          <w:szCs w:val="24"/>
        </w:rPr>
        <w:t>.</w:t>
      </w:r>
    </w:p>
    <w:p w:rsidRPr="00B14534" w:rsidR="006F4A1E" w:rsidP="006F4A1E" w:rsidRDefault="00080D8A" w14:paraId="2994F5D5" w14:textId="190650DE">
      <w:pPr>
        <w:spacing w:after="0" w:line="240" w:lineRule="auto"/>
        <w:jc w:val="both"/>
        <w:rPr>
          <w:rFonts w:ascii="Times New Roman" w:hAnsi="Times New Roman" w:eastAsia="Times New Roman"/>
          <w:sz w:val="24"/>
          <w:szCs w:val="24"/>
        </w:rPr>
      </w:pPr>
      <w:proofErr w:type="spellStart"/>
      <w:r w:rsidRPr="5320929D">
        <w:rPr>
          <w:rFonts w:ascii="Times New Roman" w:hAnsi="Times New Roman" w:eastAsia="Times New Roman"/>
          <w:sz w:val="24"/>
          <w:szCs w:val="24"/>
        </w:rPr>
        <w:t>RaR</w:t>
      </w:r>
      <w:r w:rsidRPr="5320929D" w:rsidR="00474CBC">
        <w:rPr>
          <w:rFonts w:ascii="Times New Roman" w:hAnsi="Times New Roman" w:eastAsia="Times New Roman"/>
          <w:sz w:val="24"/>
          <w:szCs w:val="24"/>
        </w:rPr>
        <w:t>a</w:t>
      </w:r>
      <w:r w:rsidRPr="5320929D">
        <w:rPr>
          <w:rFonts w:ascii="Times New Roman" w:hAnsi="Times New Roman" w:eastAsia="Times New Roman"/>
          <w:sz w:val="24"/>
          <w:szCs w:val="24"/>
        </w:rPr>
        <w:t>-le</w:t>
      </w:r>
      <w:proofErr w:type="spellEnd"/>
      <w:r w:rsidRPr="5320929D">
        <w:rPr>
          <w:rFonts w:ascii="Times New Roman" w:hAnsi="Times New Roman" w:eastAsia="Times New Roman"/>
          <w:sz w:val="24"/>
          <w:szCs w:val="24"/>
        </w:rPr>
        <w:t xml:space="preserve"> eraldatakse haldusülesannete</w:t>
      </w:r>
      <w:r w:rsidRPr="5320929D" w:rsidR="008304FE">
        <w:rPr>
          <w:rFonts w:ascii="Times New Roman" w:hAnsi="Times New Roman" w:eastAsia="Times New Roman"/>
          <w:sz w:val="24"/>
          <w:szCs w:val="24"/>
        </w:rPr>
        <w:t xml:space="preserve"> täitmiseks </w:t>
      </w:r>
      <w:r w:rsidRPr="5320929D" w:rsidR="00941F61">
        <w:rPr>
          <w:rFonts w:ascii="Times New Roman" w:hAnsi="Times New Roman" w:eastAsia="Times New Roman"/>
          <w:sz w:val="24"/>
          <w:szCs w:val="24"/>
        </w:rPr>
        <w:t xml:space="preserve">ja </w:t>
      </w:r>
      <w:r w:rsidRPr="5320929D" w:rsidR="00CA5224">
        <w:rPr>
          <w:rFonts w:ascii="Times New Roman" w:hAnsi="Times New Roman" w:eastAsia="Times New Roman"/>
          <w:sz w:val="24"/>
          <w:szCs w:val="24"/>
        </w:rPr>
        <w:t xml:space="preserve">vajalike </w:t>
      </w:r>
      <w:r w:rsidRPr="5320929D" w:rsidR="00941F61">
        <w:rPr>
          <w:rFonts w:ascii="Times New Roman" w:hAnsi="Times New Roman" w:eastAsia="Times New Roman"/>
          <w:sz w:val="24"/>
          <w:szCs w:val="24"/>
        </w:rPr>
        <w:t>ameti</w:t>
      </w:r>
      <w:r w:rsidRPr="5320929D" w:rsidR="00474CBC">
        <w:rPr>
          <w:rFonts w:ascii="Times New Roman" w:hAnsi="Times New Roman" w:eastAsia="Times New Roman"/>
          <w:sz w:val="24"/>
          <w:szCs w:val="24"/>
        </w:rPr>
        <w:t xml:space="preserve">kohtade loomiseks </w:t>
      </w:r>
      <w:r w:rsidRPr="5320929D" w:rsidR="00D80586">
        <w:rPr>
          <w:rFonts w:ascii="Times New Roman" w:hAnsi="Times New Roman" w:eastAsia="Times New Roman"/>
          <w:sz w:val="24"/>
          <w:szCs w:val="24"/>
        </w:rPr>
        <w:t xml:space="preserve">vahendid </w:t>
      </w:r>
      <w:r w:rsidRPr="5320929D" w:rsidR="00FB048A">
        <w:rPr>
          <w:rFonts w:ascii="Times New Roman" w:hAnsi="Times New Roman" w:eastAsia="Times New Roman"/>
          <w:sz w:val="24"/>
          <w:szCs w:val="24"/>
        </w:rPr>
        <w:t xml:space="preserve">etapiviisiliselt, </w:t>
      </w:r>
      <w:r w:rsidRPr="5320929D" w:rsidR="004C77C6">
        <w:rPr>
          <w:rFonts w:ascii="Times New Roman" w:hAnsi="Times New Roman" w:eastAsia="Times New Roman"/>
          <w:sz w:val="24"/>
          <w:szCs w:val="24"/>
        </w:rPr>
        <w:t>lähtudes</w:t>
      </w:r>
      <w:r w:rsidRPr="5320929D" w:rsidR="00FB048A">
        <w:rPr>
          <w:rFonts w:ascii="Times New Roman" w:hAnsi="Times New Roman" w:eastAsia="Times New Roman"/>
          <w:sz w:val="24"/>
          <w:szCs w:val="24"/>
        </w:rPr>
        <w:t xml:space="preserve"> </w:t>
      </w:r>
      <w:r w:rsidRPr="5320929D" w:rsidR="00F521AD">
        <w:rPr>
          <w:rFonts w:ascii="Times New Roman" w:hAnsi="Times New Roman" w:eastAsia="Times New Roman"/>
          <w:sz w:val="24"/>
          <w:szCs w:val="24"/>
        </w:rPr>
        <w:t xml:space="preserve">maakonnaraamatukogude </w:t>
      </w:r>
      <w:r w:rsidRPr="5320929D" w:rsidR="009B0C53">
        <w:rPr>
          <w:rFonts w:ascii="Times New Roman" w:hAnsi="Times New Roman" w:eastAsia="Times New Roman"/>
          <w:sz w:val="24"/>
          <w:szCs w:val="24"/>
        </w:rPr>
        <w:t>ülesannete lõpetamise</w:t>
      </w:r>
      <w:r w:rsidRPr="5320929D" w:rsidR="006B4DB9">
        <w:rPr>
          <w:rFonts w:ascii="Times New Roman" w:hAnsi="Times New Roman" w:eastAsia="Times New Roman"/>
          <w:sz w:val="24"/>
          <w:szCs w:val="24"/>
        </w:rPr>
        <w:t>st</w:t>
      </w:r>
      <w:r w:rsidRPr="5320929D" w:rsidR="009B0C53">
        <w:rPr>
          <w:rFonts w:ascii="Times New Roman" w:hAnsi="Times New Roman" w:eastAsia="Times New Roman"/>
          <w:sz w:val="24"/>
          <w:szCs w:val="24"/>
        </w:rPr>
        <w:t xml:space="preserve"> vabanevate ressursside </w:t>
      </w:r>
      <w:r w:rsidRPr="5320929D" w:rsidR="0053245D">
        <w:rPr>
          <w:rFonts w:ascii="Times New Roman" w:hAnsi="Times New Roman" w:eastAsia="Times New Roman"/>
          <w:sz w:val="24"/>
          <w:szCs w:val="24"/>
        </w:rPr>
        <w:t>mahust</w:t>
      </w:r>
      <w:r w:rsidRPr="5320929D" w:rsidR="00941F61">
        <w:rPr>
          <w:rFonts w:ascii="Times New Roman" w:hAnsi="Times New Roman" w:eastAsia="Times New Roman"/>
          <w:sz w:val="24"/>
          <w:szCs w:val="24"/>
        </w:rPr>
        <w:t>.</w:t>
      </w:r>
    </w:p>
    <w:p w:rsidR="00C63A81" w:rsidP="00AF6307" w:rsidRDefault="00C63A81" w14:paraId="4180D319" w14:textId="77777777">
      <w:pPr>
        <w:spacing w:after="0" w:line="240" w:lineRule="auto"/>
        <w:contextualSpacing/>
        <w:jc w:val="both"/>
        <w:rPr>
          <w:rFonts w:ascii="Times New Roman" w:hAnsi="Times New Roman"/>
          <w:sz w:val="24"/>
          <w:szCs w:val="24"/>
        </w:rPr>
      </w:pPr>
    </w:p>
    <w:p w:rsidRPr="00D05EB5" w:rsidR="00C63A81" w:rsidP="00C63A81" w:rsidRDefault="00C63A81" w14:paraId="7537A99C" w14:textId="7A22DBAC">
      <w:pPr>
        <w:spacing w:after="0" w:line="240" w:lineRule="auto"/>
        <w:contextualSpacing/>
        <w:jc w:val="both"/>
        <w:rPr>
          <w:rFonts w:ascii="Times New Roman" w:hAnsi="Times New Roman"/>
          <w:bCs/>
          <w:sz w:val="24"/>
          <w:szCs w:val="24"/>
        </w:rPr>
      </w:pPr>
      <w:r w:rsidRPr="00D05EB5">
        <w:rPr>
          <w:rFonts w:ascii="Times New Roman" w:hAnsi="Times New Roman"/>
          <w:b/>
          <w:sz w:val="24"/>
          <w:szCs w:val="24"/>
        </w:rPr>
        <w:t>6.5. Kavandatav muudatus</w:t>
      </w:r>
      <w:r w:rsidRPr="00D05EB5">
        <w:rPr>
          <w:rFonts w:ascii="Times New Roman" w:hAnsi="Times New Roman"/>
          <w:bCs/>
          <w:sz w:val="24"/>
          <w:szCs w:val="24"/>
        </w:rPr>
        <w:t xml:space="preserve"> – raamatukogude andmekogu </w:t>
      </w:r>
      <w:r w:rsidRPr="0160CDEF" w:rsidR="1C0BD75D">
        <w:rPr>
          <w:rFonts w:ascii="Times New Roman" w:hAnsi="Times New Roman"/>
          <w:sz w:val="24"/>
          <w:szCs w:val="24"/>
        </w:rPr>
        <w:t>asutamine</w:t>
      </w:r>
      <w:r w:rsidRPr="00D05EB5">
        <w:rPr>
          <w:rFonts w:ascii="Times New Roman" w:hAnsi="Times New Roman"/>
          <w:bCs/>
          <w:sz w:val="24"/>
          <w:szCs w:val="24"/>
        </w:rPr>
        <w:t xml:space="preserve"> ja rakendamine</w:t>
      </w:r>
    </w:p>
    <w:p w:rsidRPr="002765E0" w:rsidR="00C63A81" w:rsidP="00C63A81" w:rsidRDefault="00C63A81" w14:paraId="7372B8E9" w14:textId="77777777">
      <w:pPr>
        <w:spacing w:after="0" w:line="240" w:lineRule="auto"/>
        <w:contextualSpacing/>
        <w:jc w:val="both"/>
        <w:rPr>
          <w:rFonts w:ascii="Times New Roman" w:hAnsi="Times New Roman"/>
          <w:sz w:val="24"/>
          <w:szCs w:val="24"/>
        </w:rPr>
      </w:pPr>
    </w:p>
    <w:p w:rsidRPr="005826D2" w:rsidR="00C63A81" w:rsidP="00C63A81" w:rsidRDefault="00C63A81" w14:paraId="132CAA93" w14:textId="77777777">
      <w:pPr>
        <w:pStyle w:val="Vahedeta"/>
        <w:jc w:val="both"/>
        <w:rPr>
          <w:rFonts w:ascii="Times New Roman" w:hAnsi="Times New Roman"/>
          <w:sz w:val="24"/>
          <w:szCs w:val="24"/>
        </w:rPr>
      </w:pPr>
      <w:r>
        <w:rPr>
          <w:rFonts w:ascii="Times New Roman" w:hAnsi="Times New Roman"/>
          <w:b/>
          <w:sz w:val="24"/>
          <w:szCs w:val="24"/>
        </w:rPr>
        <w:t xml:space="preserve">6.5.1. </w:t>
      </w:r>
      <w:r w:rsidRPr="005826D2">
        <w:rPr>
          <w:rFonts w:ascii="Times New Roman" w:hAnsi="Times New Roman"/>
          <w:b/>
          <w:sz w:val="24"/>
          <w:szCs w:val="24"/>
        </w:rPr>
        <w:t>Mõju regionaalarengule (regionaalpoliitika üldised eesmärgid)</w:t>
      </w:r>
    </w:p>
    <w:p w:rsidRPr="002765E0" w:rsidR="00C63A81" w:rsidP="00C63A81" w:rsidRDefault="00C63A81" w14:paraId="33987A7B" w14:textId="77777777">
      <w:pPr>
        <w:spacing w:after="0" w:line="240" w:lineRule="auto"/>
        <w:contextualSpacing/>
        <w:jc w:val="both"/>
        <w:rPr>
          <w:rFonts w:ascii="Times New Roman" w:hAnsi="Times New Roman"/>
          <w:sz w:val="24"/>
          <w:szCs w:val="24"/>
        </w:rPr>
      </w:pPr>
    </w:p>
    <w:p w:rsidRPr="002765E0" w:rsidR="00C63A81" w:rsidP="00C63A81" w:rsidRDefault="00C63A81" w14:paraId="7B9F998C" w14:textId="0D22CB43">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6.5.1.1 </w:t>
      </w:r>
      <w:r w:rsidRPr="0043492D">
        <w:rPr>
          <w:rFonts w:ascii="Times New Roman" w:hAnsi="Times New Roman"/>
          <w:b/>
          <w:bCs/>
          <w:sz w:val="24"/>
          <w:szCs w:val="24"/>
        </w:rPr>
        <w:t>Muudatusest mõjutatud sihtrühm</w:t>
      </w:r>
      <w:r>
        <w:rPr>
          <w:rFonts w:ascii="Times New Roman" w:hAnsi="Times New Roman"/>
          <w:b/>
          <w:bCs/>
          <w:sz w:val="24"/>
          <w:szCs w:val="24"/>
        </w:rPr>
        <w:t xml:space="preserve"> – Eesti </w:t>
      </w:r>
      <w:r w:rsidRPr="1FFEBDC7">
        <w:rPr>
          <w:rFonts w:ascii="Times New Roman" w:hAnsi="Times New Roman"/>
          <w:b/>
          <w:bCs/>
          <w:sz w:val="24"/>
          <w:szCs w:val="24"/>
        </w:rPr>
        <w:t>elanik</w:t>
      </w:r>
      <w:r w:rsidRPr="1FFEBDC7" w:rsidR="6EC44C05">
        <w:rPr>
          <w:rFonts w:ascii="Times New Roman" w:hAnsi="Times New Roman"/>
          <w:b/>
          <w:bCs/>
          <w:sz w:val="24"/>
          <w:szCs w:val="24"/>
        </w:rPr>
        <w:t>kon</w:t>
      </w:r>
      <w:r w:rsidRPr="1FFEBDC7">
        <w:rPr>
          <w:rFonts w:ascii="Times New Roman" w:hAnsi="Times New Roman"/>
          <w:b/>
          <w:bCs/>
          <w:sz w:val="24"/>
          <w:szCs w:val="24"/>
        </w:rPr>
        <w:t>d</w:t>
      </w:r>
    </w:p>
    <w:p w:rsidRPr="00293E37" w:rsidR="00C63A81" w:rsidP="00C63A81" w:rsidRDefault="74D3AED9" w14:paraId="34D27A09" w14:textId="60DFFBCF">
      <w:pPr>
        <w:spacing w:after="0" w:line="240" w:lineRule="auto"/>
        <w:jc w:val="both"/>
        <w:rPr>
          <w:rFonts w:ascii="Times New Roman" w:hAnsi="Times New Roman"/>
          <w:sz w:val="24"/>
          <w:szCs w:val="24"/>
        </w:rPr>
      </w:pPr>
      <w:bookmarkStart w:name="_Hlk195447317" w:id="23"/>
      <w:r w:rsidRPr="32E19782">
        <w:rPr>
          <w:rFonts w:ascii="Times New Roman" w:hAnsi="Times New Roman"/>
          <w:sz w:val="24"/>
          <w:szCs w:val="24"/>
        </w:rPr>
        <w:t>V</w:t>
      </w:r>
      <w:r w:rsidRPr="00293E37" w:rsidR="00C63A81">
        <w:rPr>
          <w:rFonts w:ascii="Times New Roman" w:hAnsi="Times New Roman"/>
          <w:sz w:val="24"/>
          <w:szCs w:val="24"/>
        </w:rPr>
        <w:t xml:space="preserve">t käesoleva seletuskirja punkti </w:t>
      </w:r>
      <w:r w:rsidR="00C63A81">
        <w:rPr>
          <w:rFonts w:ascii="Times New Roman" w:hAnsi="Times New Roman"/>
          <w:sz w:val="24"/>
          <w:szCs w:val="24"/>
        </w:rPr>
        <w:t>6.1.1.1</w:t>
      </w:r>
      <w:r w:rsidRPr="00293E37" w:rsidR="00C63A81">
        <w:rPr>
          <w:rFonts w:ascii="Times New Roman" w:hAnsi="Times New Roman"/>
          <w:sz w:val="24"/>
          <w:szCs w:val="24"/>
        </w:rPr>
        <w:t>.</w:t>
      </w:r>
    </w:p>
    <w:bookmarkEnd w:id="23"/>
    <w:p w:rsidRPr="002765E0" w:rsidR="00C63A81" w:rsidP="00C63A81" w:rsidRDefault="00C63A81" w14:paraId="09A06D96" w14:textId="77777777">
      <w:pPr>
        <w:spacing w:after="0" w:line="240" w:lineRule="auto"/>
        <w:contextualSpacing/>
        <w:jc w:val="both"/>
        <w:rPr>
          <w:rFonts w:ascii="Times New Roman" w:hAnsi="Times New Roman"/>
          <w:sz w:val="24"/>
          <w:szCs w:val="24"/>
        </w:rPr>
      </w:pPr>
    </w:p>
    <w:p w:rsidRPr="002765E0" w:rsidR="00C63A81" w:rsidP="00C63A81" w:rsidRDefault="00C63A81" w14:paraId="6A98BD73"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6.5.</w:t>
      </w:r>
      <w:r w:rsidRPr="0043492D">
        <w:rPr>
          <w:rFonts w:ascii="Times New Roman" w:hAnsi="Times New Roman"/>
          <w:b/>
          <w:bCs/>
          <w:sz w:val="24"/>
          <w:szCs w:val="24"/>
        </w:rPr>
        <w:t>1.</w:t>
      </w:r>
      <w:r>
        <w:rPr>
          <w:rFonts w:ascii="Times New Roman" w:hAnsi="Times New Roman"/>
          <w:b/>
          <w:bCs/>
          <w:sz w:val="24"/>
          <w:szCs w:val="24"/>
        </w:rPr>
        <w:t xml:space="preserve">2. </w:t>
      </w:r>
      <w:r w:rsidRPr="00474E67">
        <w:rPr>
          <w:rFonts w:ascii="Times New Roman" w:hAnsi="Times New Roman"/>
          <w:b/>
          <w:bCs/>
          <w:sz w:val="24"/>
          <w:szCs w:val="24"/>
        </w:rPr>
        <w:t>Avalduva mõju kirjeldus sihtrühmale ja järeldus olulisuse kohta</w:t>
      </w:r>
    </w:p>
    <w:p w:rsidRPr="005826D2" w:rsidR="00C63A81" w:rsidP="00C63A81" w:rsidRDefault="00C63A81" w14:paraId="00A8DA32" w14:textId="437F9FC4">
      <w:pPr>
        <w:spacing w:after="0" w:line="240" w:lineRule="auto"/>
        <w:jc w:val="both"/>
        <w:rPr>
          <w:rFonts w:ascii="Times New Roman" w:hAnsi="Times New Roman" w:eastAsia="Times New Roman"/>
          <w:sz w:val="24"/>
          <w:szCs w:val="24"/>
        </w:rPr>
      </w:pPr>
      <w:r w:rsidRPr="005826D2">
        <w:rPr>
          <w:rFonts w:ascii="Times New Roman" w:hAnsi="Times New Roman"/>
          <w:sz w:val="24"/>
          <w:szCs w:val="24"/>
        </w:rPr>
        <w:t xml:space="preserve">Eelnõuga luuakse eeldused </w:t>
      </w:r>
      <w:r>
        <w:rPr>
          <w:rFonts w:ascii="Times New Roman" w:hAnsi="Times New Roman"/>
          <w:sz w:val="24"/>
          <w:szCs w:val="24"/>
        </w:rPr>
        <w:t>raamatukogude andmekogu</w:t>
      </w:r>
      <w:r w:rsidRPr="005826D2">
        <w:rPr>
          <w:rFonts w:ascii="Times New Roman" w:hAnsi="Times New Roman"/>
          <w:sz w:val="24"/>
          <w:szCs w:val="24"/>
        </w:rPr>
        <w:t xml:space="preserve"> rakendamiseks, et luua </w:t>
      </w:r>
      <w:r w:rsidRPr="653319F9" w:rsidR="28F4BCC9">
        <w:rPr>
          <w:rFonts w:ascii="Times New Roman" w:hAnsi="Times New Roman"/>
          <w:sz w:val="24"/>
          <w:szCs w:val="24"/>
        </w:rPr>
        <w:t>praegu Eestis kasutusel oleva</w:t>
      </w:r>
      <w:r w:rsidRPr="653319F9" w:rsidR="3FDC4BD6">
        <w:rPr>
          <w:rFonts w:ascii="Times New Roman" w:hAnsi="Times New Roman"/>
          <w:sz w:val="24"/>
          <w:szCs w:val="24"/>
        </w:rPr>
        <w:t xml:space="preserve"> </w:t>
      </w:r>
      <w:r w:rsidRPr="005826D2">
        <w:rPr>
          <w:rFonts w:ascii="Times New Roman" w:hAnsi="Times New Roman"/>
          <w:sz w:val="24"/>
          <w:szCs w:val="24"/>
        </w:rPr>
        <w:t xml:space="preserve">üle kümne e-kataloogi asemel ühtne e-kataloog. Sellega soovitakse ühtlustada riigisisest väljaannete </w:t>
      </w:r>
      <w:proofErr w:type="spellStart"/>
      <w:r w:rsidRPr="005826D2">
        <w:rPr>
          <w:rFonts w:ascii="Times New Roman" w:hAnsi="Times New Roman"/>
          <w:sz w:val="24"/>
          <w:szCs w:val="24"/>
        </w:rPr>
        <w:t>metaandmete</w:t>
      </w:r>
      <w:proofErr w:type="spellEnd"/>
      <w:r w:rsidRPr="005826D2">
        <w:rPr>
          <w:rFonts w:ascii="Times New Roman" w:hAnsi="Times New Roman"/>
          <w:sz w:val="24"/>
          <w:szCs w:val="24"/>
        </w:rPr>
        <w:t xml:space="preserve"> kvaliteeti ja leitavust. Muudatusel on positiivne mõju kõigile Eesti elanikele ja eriti raamatukogude lugejaile, kes saavad ühe otsinguga ülevaate riigi rahvaraamatukogudesse soetatud inforessursist, mille suuruseks 2023. aasta seisuga oli Eesti raamatukogudes ligi 31 miljonit arvestusüksust, millest rahvaraamatukogudes ligi 10 miljonit arvestusüksust.  Muudatusega luuakse eeldused Eesti elanike rahulolu kasvuks rahvaraamatukogu teenusega, kuna ühe otsinguga saab parema ülevaate raamatukogudes </w:t>
      </w:r>
      <w:r w:rsidRPr="005826D2">
        <w:rPr>
          <w:rFonts w:ascii="Times New Roman" w:hAnsi="Times New Roman"/>
          <w:sz w:val="24"/>
          <w:szCs w:val="24"/>
        </w:rPr>
        <w:t>leiduvatest väljaannetest. Raamatukogu lugejaks registreerunutel tekib võimalus saada ka personaliseeritumat teenust. Suureneb elanike teadlikkus ühetaoliselt korraldatud avalikust teenusest ja väheneb teenuse kasutamiseks kuluv aeg, sest vajalike väljaannete leidmiseks, tellimiseks ja kättesaamiseks on erinevate e-kataloogide asemel üks andmekogu. Seega on muudatuse positiivne mõju oluline.</w:t>
      </w:r>
    </w:p>
    <w:p w:rsidRPr="005826D2" w:rsidR="00C63A81" w:rsidP="00C63A81" w:rsidRDefault="00C63A81" w14:paraId="68C7557A" w14:textId="77777777">
      <w:pPr>
        <w:spacing w:after="0" w:line="240" w:lineRule="auto"/>
        <w:jc w:val="both"/>
        <w:rPr>
          <w:rFonts w:ascii="Times New Roman" w:hAnsi="Times New Roman"/>
          <w:sz w:val="24"/>
          <w:szCs w:val="24"/>
        </w:rPr>
      </w:pPr>
    </w:p>
    <w:p w:rsidRPr="002765E0" w:rsidR="00C63A81" w:rsidP="00C63A81" w:rsidRDefault="00C63A81" w14:paraId="0A76E3B2" w14:textId="5D1043F8">
      <w:pPr>
        <w:spacing w:after="0" w:line="240" w:lineRule="auto"/>
        <w:contextualSpacing/>
        <w:jc w:val="both"/>
        <w:rPr>
          <w:rFonts w:ascii="Times New Roman" w:hAnsi="Times New Roman"/>
          <w:sz w:val="24"/>
          <w:szCs w:val="24"/>
        </w:rPr>
      </w:pPr>
      <w:r>
        <w:rPr>
          <w:rFonts w:ascii="Times New Roman" w:hAnsi="Times New Roman"/>
          <w:b/>
          <w:bCs/>
          <w:sz w:val="24"/>
          <w:szCs w:val="24"/>
        </w:rPr>
        <w:t xml:space="preserve">6.5.2. </w:t>
      </w:r>
      <w:r w:rsidRPr="0043492D">
        <w:rPr>
          <w:rFonts w:ascii="Times New Roman" w:hAnsi="Times New Roman"/>
          <w:b/>
          <w:bCs/>
          <w:sz w:val="24"/>
          <w:szCs w:val="24"/>
        </w:rPr>
        <w:t>Mõju majandusele (ettevõtluskeskkond ja ettevõtete tegevus)</w:t>
      </w:r>
    </w:p>
    <w:p w:rsidRPr="002765E0" w:rsidR="00C63A81" w:rsidP="00C63A81" w:rsidRDefault="00C63A81" w14:paraId="0E09EC20" w14:textId="77777777">
      <w:pPr>
        <w:spacing w:after="0" w:line="240" w:lineRule="auto"/>
        <w:contextualSpacing/>
        <w:jc w:val="both"/>
        <w:rPr>
          <w:rFonts w:ascii="Times New Roman" w:hAnsi="Times New Roman"/>
          <w:sz w:val="24"/>
          <w:szCs w:val="24"/>
        </w:rPr>
      </w:pPr>
    </w:p>
    <w:p w:rsidRPr="002765E0" w:rsidR="00C63A81" w:rsidP="00C63A81" w:rsidRDefault="00C63A81" w14:paraId="7443DD86"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6.5.2</w:t>
      </w:r>
      <w:r w:rsidRPr="0043492D">
        <w:rPr>
          <w:rFonts w:ascii="Times New Roman" w:hAnsi="Times New Roman"/>
          <w:b/>
          <w:bCs/>
          <w:sz w:val="24"/>
          <w:szCs w:val="24"/>
        </w:rPr>
        <w:t xml:space="preserve">.1. Muudatusest mõjutatud sihtrühm – raamatukogude </w:t>
      </w:r>
      <w:r>
        <w:rPr>
          <w:rFonts w:ascii="Times New Roman" w:hAnsi="Times New Roman"/>
          <w:b/>
          <w:bCs/>
          <w:sz w:val="24"/>
          <w:szCs w:val="24"/>
        </w:rPr>
        <w:t xml:space="preserve">andmekogu </w:t>
      </w:r>
      <w:r w:rsidRPr="0043492D">
        <w:rPr>
          <w:rFonts w:ascii="Times New Roman" w:hAnsi="Times New Roman"/>
          <w:b/>
          <w:bCs/>
          <w:sz w:val="24"/>
          <w:szCs w:val="24"/>
        </w:rPr>
        <w:t>infotehnoloogiliste lahenduste haldamise ja arendamisega seotud asutused ja eraõiguslikud juriidilised isikud</w:t>
      </w:r>
    </w:p>
    <w:p w:rsidRPr="00B1279A" w:rsidR="00C63A81" w:rsidP="00C63A81" w:rsidRDefault="00C63A81" w14:paraId="6A964813" w14:textId="746A17D6">
      <w:pPr>
        <w:spacing w:after="0" w:line="240" w:lineRule="auto"/>
        <w:contextualSpacing/>
        <w:jc w:val="both"/>
        <w:rPr>
          <w:rFonts w:ascii="Times New Roman" w:hAnsi="Times New Roman"/>
          <w:sz w:val="24"/>
          <w:szCs w:val="24"/>
        </w:rPr>
      </w:pPr>
      <w:r w:rsidRPr="6932E20E">
        <w:rPr>
          <w:rFonts w:ascii="Times New Roman" w:hAnsi="Times New Roman"/>
          <w:sz w:val="24"/>
          <w:szCs w:val="24"/>
        </w:rPr>
        <w:t xml:space="preserve">Raamatukogusüsteeme RIKS, ESTER/Sierra ja URRAM haldavad ja arendavad vastavalt </w:t>
      </w:r>
      <w:proofErr w:type="spellStart"/>
      <w:r w:rsidRPr="6932E20E">
        <w:rPr>
          <w:rFonts w:ascii="Times New Roman" w:hAnsi="Times New Roman"/>
          <w:sz w:val="24"/>
          <w:szCs w:val="24"/>
        </w:rPr>
        <w:t>Deltmar</w:t>
      </w:r>
      <w:proofErr w:type="spellEnd"/>
      <w:r w:rsidRPr="6932E20E">
        <w:rPr>
          <w:rFonts w:ascii="Times New Roman" w:hAnsi="Times New Roman"/>
          <w:sz w:val="24"/>
          <w:szCs w:val="24"/>
        </w:rPr>
        <w:t xml:space="preserve"> OÜ, MTÜ Eesti Raamatukoguvõrgu Konsortsium ja Innovative </w:t>
      </w:r>
      <w:proofErr w:type="spellStart"/>
      <w:r w:rsidRPr="6932E20E">
        <w:rPr>
          <w:rFonts w:ascii="Times New Roman" w:hAnsi="Times New Roman"/>
          <w:sz w:val="24"/>
          <w:szCs w:val="24"/>
        </w:rPr>
        <w:t>Interfaces</w:t>
      </w:r>
      <w:proofErr w:type="spellEnd"/>
      <w:r w:rsidRPr="6932E20E">
        <w:rPr>
          <w:rFonts w:ascii="Times New Roman" w:hAnsi="Times New Roman"/>
          <w:sz w:val="24"/>
          <w:szCs w:val="24"/>
        </w:rPr>
        <w:t xml:space="preserve"> (Ameerika Ühendriigid) ning </w:t>
      </w:r>
      <w:proofErr w:type="spellStart"/>
      <w:r w:rsidRPr="6932E20E">
        <w:rPr>
          <w:rFonts w:ascii="Times New Roman" w:hAnsi="Times New Roman"/>
          <w:sz w:val="24"/>
          <w:szCs w:val="24"/>
        </w:rPr>
        <w:t>Urania</w:t>
      </w:r>
      <w:proofErr w:type="spellEnd"/>
      <w:r w:rsidRPr="6932E20E">
        <w:rPr>
          <w:rFonts w:ascii="Times New Roman" w:hAnsi="Times New Roman"/>
          <w:sz w:val="24"/>
          <w:szCs w:val="24"/>
        </w:rPr>
        <w:t xml:space="preserve"> </w:t>
      </w:r>
      <w:proofErr w:type="spellStart"/>
      <w:r w:rsidRPr="6932E20E">
        <w:rPr>
          <w:rFonts w:ascii="Times New Roman" w:hAnsi="Times New Roman"/>
          <w:sz w:val="24"/>
          <w:szCs w:val="24"/>
        </w:rPr>
        <w:t>Com</w:t>
      </w:r>
      <w:proofErr w:type="spellEnd"/>
      <w:r w:rsidRPr="6932E20E">
        <w:rPr>
          <w:rFonts w:ascii="Times New Roman" w:hAnsi="Times New Roman"/>
          <w:sz w:val="24"/>
          <w:szCs w:val="24"/>
        </w:rPr>
        <w:t xml:space="preserve"> OÜ. 202</w:t>
      </w:r>
      <w:r w:rsidRPr="6932E20E" w:rsidR="00621AC0">
        <w:rPr>
          <w:rFonts w:ascii="Times New Roman" w:hAnsi="Times New Roman"/>
          <w:sz w:val="24"/>
          <w:szCs w:val="24"/>
        </w:rPr>
        <w:t>5</w:t>
      </w:r>
      <w:r w:rsidRPr="6932E20E">
        <w:rPr>
          <w:rFonts w:ascii="Times New Roman" w:hAnsi="Times New Roman"/>
          <w:sz w:val="24"/>
          <w:szCs w:val="24"/>
        </w:rPr>
        <w:t xml:space="preserve">. aasta </w:t>
      </w:r>
      <w:r w:rsidRPr="6932E20E" w:rsidR="0048707F">
        <w:rPr>
          <w:rFonts w:ascii="Times New Roman" w:hAnsi="Times New Roman"/>
          <w:sz w:val="24"/>
          <w:szCs w:val="24"/>
        </w:rPr>
        <w:t>1</w:t>
      </w:r>
      <w:r w:rsidRPr="6932E20E">
        <w:rPr>
          <w:rFonts w:ascii="Times New Roman" w:hAnsi="Times New Roman"/>
          <w:sz w:val="24"/>
          <w:szCs w:val="24"/>
        </w:rPr>
        <w:t xml:space="preserve">. </w:t>
      </w:r>
      <w:r w:rsidRPr="6932E20E" w:rsidR="00621AC0">
        <w:rPr>
          <w:rFonts w:ascii="Times New Roman" w:hAnsi="Times New Roman"/>
          <w:sz w:val="24"/>
          <w:szCs w:val="24"/>
        </w:rPr>
        <w:t>aprilli</w:t>
      </w:r>
      <w:r w:rsidRPr="6932E20E">
        <w:rPr>
          <w:rFonts w:ascii="Times New Roman" w:hAnsi="Times New Roman"/>
          <w:sz w:val="24"/>
          <w:szCs w:val="24"/>
        </w:rPr>
        <w:t xml:space="preserve"> seisuga oli äriregistris, </w:t>
      </w:r>
      <w:r w:rsidRPr="6932E20E" w:rsidR="0075626B">
        <w:rPr>
          <w:rFonts w:ascii="Times New Roman" w:hAnsi="Times New Roman"/>
          <w:sz w:val="24"/>
          <w:szCs w:val="24"/>
        </w:rPr>
        <w:t xml:space="preserve">äriühinguid, </w:t>
      </w:r>
      <w:r w:rsidRPr="6932E20E">
        <w:rPr>
          <w:rFonts w:ascii="Times New Roman" w:hAnsi="Times New Roman"/>
          <w:sz w:val="24"/>
          <w:szCs w:val="24"/>
        </w:rPr>
        <w:t xml:space="preserve">mittetulundusühingute ja sihtasutuste registris ning riigi- ja kohaliku omavalitsuse asutuste registris registreeritud kokku </w:t>
      </w:r>
      <w:r w:rsidRPr="6932E20E" w:rsidR="00436E75">
        <w:rPr>
          <w:rFonts w:ascii="Times New Roman" w:hAnsi="Times New Roman"/>
          <w:sz w:val="24"/>
          <w:szCs w:val="24"/>
        </w:rPr>
        <w:t>299 492</w:t>
      </w:r>
      <w:r w:rsidRPr="6932E20E">
        <w:rPr>
          <w:rFonts w:ascii="Times New Roman" w:hAnsi="Times New Roman"/>
          <w:sz w:val="24"/>
          <w:szCs w:val="24"/>
        </w:rPr>
        <w:t xml:space="preserve"> isikut ja asutust</w:t>
      </w:r>
      <w:r w:rsidR="00E03845">
        <w:rPr>
          <w:rStyle w:val="Allmrkuseviide"/>
          <w:rFonts w:ascii="Times New Roman" w:hAnsi="Times New Roman"/>
          <w:sz w:val="24"/>
          <w:szCs w:val="24"/>
        </w:rPr>
        <w:footnoteReference w:id="88"/>
      </w:r>
      <w:r w:rsidRPr="6932E20E">
        <w:rPr>
          <w:rFonts w:ascii="Times New Roman" w:hAnsi="Times New Roman"/>
          <w:sz w:val="24"/>
          <w:szCs w:val="24"/>
        </w:rPr>
        <w:t>. Kuna Eestis registreeritud juriidilistest isikutest ja asutustest on mõjutatuid vaid 0,002%, on tegemist väikese sihtrühmaga.</w:t>
      </w:r>
    </w:p>
    <w:p w:rsidRPr="002765E0" w:rsidR="00C63A81" w:rsidP="00C63A81" w:rsidRDefault="00C63A81" w14:paraId="2257FE69" w14:textId="77777777">
      <w:pPr>
        <w:spacing w:after="0" w:line="240" w:lineRule="auto"/>
        <w:contextualSpacing/>
        <w:jc w:val="both"/>
        <w:rPr>
          <w:rFonts w:ascii="Times New Roman" w:hAnsi="Times New Roman"/>
          <w:sz w:val="24"/>
          <w:szCs w:val="24"/>
        </w:rPr>
      </w:pPr>
    </w:p>
    <w:p w:rsidRPr="002765E0" w:rsidR="00C63A81" w:rsidP="00C63A81" w:rsidRDefault="00C63A81" w14:paraId="24C7BF23" w14:textId="77777777">
      <w:pPr>
        <w:spacing w:after="0" w:line="240" w:lineRule="auto"/>
        <w:contextualSpacing/>
        <w:jc w:val="both"/>
        <w:rPr>
          <w:rFonts w:ascii="Times New Roman" w:hAnsi="Times New Roman"/>
          <w:sz w:val="24"/>
          <w:szCs w:val="24"/>
        </w:rPr>
      </w:pPr>
      <w:r>
        <w:rPr>
          <w:rFonts w:ascii="Times New Roman" w:hAnsi="Times New Roman"/>
          <w:b/>
          <w:bCs/>
          <w:sz w:val="24"/>
          <w:szCs w:val="24"/>
        </w:rPr>
        <w:t>6.5.2</w:t>
      </w:r>
      <w:r w:rsidRPr="0043492D">
        <w:rPr>
          <w:rFonts w:ascii="Times New Roman" w:hAnsi="Times New Roman"/>
          <w:b/>
          <w:bCs/>
          <w:sz w:val="24"/>
          <w:szCs w:val="24"/>
        </w:rPr>
        <w:t>.</w:t>
      </w:r>
      <w:r>
        <w:rPr>
          <w:rFonts w:ascii="Times New Roman" w:hAnsi="Times New Roman"/>
          <w:b/>
          <w:bCs/>
          <w:sz w:val="24"/>
          <w:szCs w:val="24"/>
        </w:rPr>
        <w:t xml:space="preserve">2. </w:t>
      </w:r>
      <w:r w:rsidRPr="00474E67">
        <w:rPr>
          <w:rFonts w:ascii="Times New Roman" w:hAnsi="Times New Roman"/>
          <w:b/>
          <w:bCs/>
          <w:sz w:val="24"/>
          <w:szCs w:val="24"/>
        </w:rPr>
        <w:t>Avalduva mõju kirjeldus sihtrühmale ja järeldus olulisuse kohta</w:t>
      </w:r>
    </w:p>
    <w:p w:rsidRPr="00B1279A" w:rsidR="00C63A81" w:rsidP="00C63A81" w:rsidRDefault="00C63A81" w14:paraId="1DFC7603" w14:textId="2C19CECF">
      <w:pPr>
        <w:spacing w:after="0" w:line="240" w:lineRule="auto"/>
        <w:contextualSpacing/>
        <w:jc w:val="both"/>
        <w:rPr>
          <w:rFonts w:ascii="Times New Roman" w:hAnsi="Times New Roman"/>
          <w:bCs/>
          <w:sz w:val="24"/>
          <w:szCs w:val="24"/>
        </w:rPr>
      </w:pPr>
      <w:r>
        <w:rPr>
          <w:rFonts w:ascii="Times New Roman" w:hAnsi="Times New Roman"/>
          <w:bCs/>
          <w:sz w:val="24"/>
          <w:szCs w:val="24"/>
        </w:rPr>
        <w:t>Raamatukogude andmekogu</w:t>
      </w:r>
      <w:r w:rsidRPr="00B1279A">
        <w:rPr>
          <w:rFonts w:ascii="Times New Roman" w:hAnsi="Times New Roman"/>
          <w:bCs/>
          <w:sz w:val="24"/>
          <w:szCs w:val="24"/>
        </w:rPr>
        <w:t xml:space="preserve"> </w:t>
      </w:r>
      <w:r w:rsidRPr="1243C6E6">
        <w:rPr>
          <w:rFonts w:ascii="Times New Roman" w:hAnsi="Times New Roman"/>
          <w:sz w:val="24"/>
          <w:szCs w:val="24"/>
        </w:rPr>
        <w:t>loomi</w:t>
      </w:r>
      <w:r w:rsidRPr="1243C6E6" w:rsidR="21725036">
        <w:rPr>
          <w:rFonts w:ascii="Times New Roman" w:hAnsi="Times New Roman"/>
          <w:sz w:val="24"/>
          <w:szCs w:val="24"/>
        </w:rPr>
        <w:t xml:space="preserve">ne võib mõjutada </w:t>
      </w:r>
      <w:r w:rsidRPr="00B1279A">
        <w:rPr>
          <w:rFonts w:ascii="Times New Roman" w:hAnsi="Times New Roman"/>
          <w:bCs/>
          <w:sz w:val="24"/>
          <w:szCs w:val="24"/>
        </w:rPr>
        <w:t xml:space="preserve"> senised teenusepakkujad</w:t>
      </w:r>
      <w:r w:rsidRPr="66E3EAA5" w:rsidR="10005B78">
        <w:rPr>
          <w:rFonts w:ascii="Times New Roman" w:hAnsi="Times New Roman"/>
          <w:sz w:val="24"/>
          <w:szCs w:val="24"/>
        </w:rPr>
        <w:t>,</w:t>
      </w:r>
      <w:r w:rsidRPr="00B1279A">
        <w:rPr>
          <w:rFonts w:ascii="Times New Roman" w:hAnsi="Times New Roman"/>
          <w:bCs/>
          <w:sz w:val="24"/>
          <w:szCs w:val="24"/>
        </w:rPr>
        <w:t xml:space="preserve"> </w:t>
      </w:r>
      <w:r w:rsidRPr="3DE13238" w:rsidR="10005B78">
        <w:rPr>
          <w:rFonts w:ascii="Times New Roman" w:hAnsi="Times New Roman"/>
          <w:sz w:val="24"/>
          <w:szCs w:val="24"/>
        </w:rPr>
        <w:t>kes võivad</w:t>
      </w:r>
      <w:r w:rsidRPr="3DE13238">
        <w:rPr>
          <w:rFonts w:ascii="Times New Roman" w:hAnsi="Times New Roman"/>
          <w:sz w:val="24"/>
          <w:szCs w:val="24"/>
        </w:rPr>
        <w:t xml:space="preserve"> </w:t>
      </w:r>
      <w:r w:rsidRPr="00B1279A">
        <w:rPr>
          <w:rFonts w:ascii="Times New Roman" w:hAnsi="Times New Roman"/>
          <w:bCs/>
          <w:sz w:val="24"/>
          <w:szCs w:val="24"/>
        </w:rPr>
        <w:t>sattuda ebasoodsasse olukorda. Mõju avaldumise ulatus sõltub sellest, kas seni pakutav teenus on konkreetse asutuse või isiku jaoks põhiline tegevusvaldkond ja tuluallikas ning Eesti raamatukogud peamised või koguni ainsad kliendid. Mõnede sihtrühma liikmete puhul see nii on ja nende jaoks on tegemist olulise negatiivse mõjuga. Leevendust võib selles osas pakkuda võimalus osaleda raamatukogudele mõeldud uusi infotehnoloogilisi lahendusi puudutavates riigihangetes.</w:t>
      </w:r>
    </w:p>
    <w:p w:rsidRPr="0043492D" w:rsidR="00C63A81" w:rsidP="00C63A81" w:rsidRDefault="00C63A81" w14:paraId="794811D3" w14:textId="77777777">
      <w:pPr>
        <w:spacing w:after="0" w:line="240" w:lineRule="auto"/>
        <w:contextualSpacing/>
        <w:jc w:val="both"/>
        <w:rPr>
          <w:rFonts w:ascii="Times New Roman" w:hAnsi="Times New Roman"/>
          <w:bCs/>
          <w:sz w:val="24"/>
          <w:szCs w:val="24"/>
        </w:rPr>
      </w:pPr>
    </w:p>
    <w:p w:rsidRPr="0043492D" w:rsidR="00C63A81" w:rsidP="00C63A81" w:rsidRDefault="00C63A81" w14:paraId="5CE0C975" w14:textId="77777777">
      <w:pPr>
        <w:spacing w:after="0" w:line="240" w:lineRule="auto"/>
        <w:contextualSpacing/>
        <w:jc w:val="both"/>
        <w:rPr>
          <w:rFonts w:ascii="Times New Roman" w:hAnsi="Times New Roman"/>
          <w:bCs/>
          <w:sz w:val="24"/>
          <w:szCs w:val="24"/>
        </w:rPr>
      </w:pPr>
      <w:r>
        <w:rPr>
          <w:rFonts w:ascii="Times New Roman" w:hAnsi="Times New Roman"/>
          <w:b/>
          <w:bCs/>
          <w:sz w:val="24"/>
          <w:szCs w:val="24"/>
        </w:rPr>
        <w:t xml:space="preserve">6.5.3. </w:t>
      </w:r>
      <w:r w:rsidRPr="0043492D">
        <w:rPr>
          <w:rFonts w:ascii="Times New Roman" w:hAnsi="Times New Roman"/>
          <w:b/>
          <w:bCs/>
          <w:sz w:val="24"/>
          <w:szCs w:val="24"/>
        </w:rPr>
        <w:t xml:space="preserve">Mõju riigiasutuste ja kohaliku omavalitsuse asutuste korraldusele, kuludele ja tuludele (asutuste korraldus) </w:t>
      </w:r>
    </w:p>
    <w:p w:rsidRPr="002765E0" w:rsidR="00C63A81" w:rsidP="00C63A81" w:rsidRDefault="00C63A81" w14:paraId="369D6672" w14:textId="77777777">
      <w:pPr>
        <w:spacing w:after="0" w:line="240" w:lineRule="auto"/>
        <w:contextualSpacing/>
        <w:jc w:val="both"/>
        <w:rPr>
          <w:rFonts w:ascii="Times New Roman" w:hAnsi="Times New Roman"/>
          <w:sz w:val="24"/>
          <w:szCs w:val="24"/>
        </w:rPr>
      </w:pPr>
    </w:p>
    <w:p w:rsidRPr="0043492D" w:rsidR="00C63A81" w:rsidP="00C63A81" w:rsidRDefault="00C63A81" w14:paraId="4F6FEE31" w14:textId="77777777">
      <w:pPr>
        <w:spacing w:after="0" w:line="240" w:lineRule="auto"/>
        <w:contextualSpacing/>
        <w:jc w:val="both"/>
        <w:rPr>
          <w:rFonts w:ascii="Times New Roman" w:hAnsi="Times New Roman"/>
          <w:bCs/>
          <w:sz w:val="24"/>
          <w:szCs w:val="24"/>
        </w:rPr>
      </w:pPr>
      <w:r>
        <w:rPr>
          <w:rFonts w:ascii="Times New Roman" w:hAnsi="Times New Roman"/>
          <w:b/>
          <w:bCs/>
          <w:sz w:val="24"/>
          <w:szCs w:val="24"/>
        </w:rPr>
        <w:t>6.5</w:t>
      </w:r>
      <w:r w:rsidRPr="0043492D">
        <w:rPr>
          <w:rFonts w:ascii="Times New Roman" w:hAnsi="Times New Roman"/>
          <w:b/>
          <w:bCs/>
          <w:sz w:val="24"/>
          <w:szCs w:val="24"/>
        </w:rPr>
        <w:t>.</w:t>
      </w:r>
      <w:r>
        <w:rPr>
          <w:rFonts w:ascii="Times New Roman" w:hAnsi="Times New Roman"/>
          <w:b/>
          <w:bCs/>
          <w:sz w:val="24"/>
          <w:szCs w:val="24"/>
        </w:rPr>
        <w:t>3</w:t>
      </w:r>
      <w:r w:rsidRPr="0043492D">
        <w:rPr>
          <w:rFonts w:ascii="Times New Roman" w:hAnsi="Times New Roman"/>
          <w:b/>
          <w:bCs/>
          <w:sz w:val="24"/>
          <w:szCs w:val="24"/>
        </w:rPr>
        <w:t>.1. Muudatusest mõjutatud sihtrühm – Eesti Rahvusraamatukogu ja teised raamatukogud ning nende pidajad</w:t>
      </w:r>
    </w:p>
    <w:p w:rsidRPr="004C5876" w:rsidR="00C63A81" w:rsidP="00C63A81" w:rsidRDefault="00C63A81" w14:paraId="1411B248" w14:textId="16605AD9">
      <w:pPr>
        <w:spacing w:after="0" w:line="240" w:lineRule="auto"/>
        <w:contextualSpacing/>
        <w:jc w:val="both"/>
        <w:rPr>
          <w:rFonts w:ascii="Times New Roman" w:hAnsi="Times New Roman"/>
          <w:bCs/>
          <w:sz w:val="24"/>
          <w:szCs w:val="24"/>
        </w:rPr>
      </w:pPr>
      <w:r w:rsidRPr="6932E20E">
        <w:rPr>
          <w:rFonts w:ascii="Times New Roman" w:hAnsi="Times New Roman"/>
          <w:sz w:val="24"/>
          <w:szCs w:val="24"/>
        </w:rPr>
        <w:t>202</w:t>
      </w:r>
      <w:r w:rsidRPr="6932E20E" w:rsidR="14C7E46B">
        <w:rPr>
          <w:rFonts w:ascii="Times New Roman" w:hAnsi="Times New Roman"/>
          <w:sz w:val="24"/>
          <w:szCs w:val="24"/>
        </w:rPr>
        <w:t>4</w:t>
      </w:r>
      <w:r w:rsidRPr="6932E20E">
        <w:rPr>
          <w:rFonts w:ascii="Times New Roman" w:hAnsi="Times New Roman"/>
          <w:sz w:val="24"/>
          <w:szCs w:val="24"/>
        </w:rPr>
        <w:t xml:space="preserve">. aasta 1. </w:t>
      </w:r>
      <w:r w:rsidRPr="6932E20E" w:rsidR="688BF385">
        <w:rPr>
          <w:rFonts w:ascii="Times New Roman" w:hAnsi="Times New Roman"/>
          <w:sz w:val="24"/>
          <w:szCs w:val="24"/>
        </w:rPr>
        <w:t>aprilli</w:t>
      </w:r>
      <w:r w:rsidRPr="6932E20E">
        <w:rPr>
          <w:rFonts w:ascii="Times New Roman" w:hAnsi="Times New Roman"/>
          <w:sz w:val="24"/>
          <w:szCs w:val="24"/>
        </w:rPr>
        <w:t xml:space="preserve"> seisuga oli Eestis 2</w:t>
      </w:r>
      <w:r w:rsidRPr="6932E20E" w:rsidR="7A0FFB8C">
        <w:rPr>
          <w:rFonts w:ascii="Times New Roman" w:hAnsi="Times New Roman"/>
          <w:sz w:val="24"/>
          <w:szCs w:val="24"/>
        </w:rPr>
        <w:t>334</w:t>
      </w:r>
      <w:r w:rsidRPr="6932E20E">
        <w:rPr>
          <w:rFonts w:ascii="Times New Roman" w:hAnsi="Times New Roman"/>
          <w:sz w:val="24"/>
          <w:szCs w:val="24"/>
        </w:rPr>
        <w:t xml:space="preserve"> riigi- ja kohaliku omavalitsuse asutust, sealhulgas 2</w:t>
      </w:r>
      <w:r w:rsidRPr="6932E20E" w:rsidR="1C4CBB1D">
        <w:rPr>
          <w:rFonts w:ascii="Times New Roman" w:hAnsi="Times New Roman"/>
          <w:sz w:val="24"/>
          <w:szCs w:val="24"/>
        </w:rPr>
        <w:t>5</w:t>
      </w:r>
      <w:r w:rsidRPr="6932E20E">
        <w:rPr>
          <w:rFonts w:ascii="Times New Roman" w:hAnsi="Times New Roman"/>
          <w:sz w:val="24"/>
          <w:szCs w:val="24"/>
        </w:rPr>
        <w:t xml:space="preserve"> avalik-õiguslikku juriidilist isikut</w:t>
      </w:r>
      <w:r w:rsidR="00E12517">
        <w:rPr>
          <w:rStyle w:val="Allmrkuseviide"/>
          <w:rFonts w:ascii="Times New Roman" w:hAnsi="Times New Roman"/>
          <w:bCs/>
          <w:sz w:val="24"/>
          <w:szCs w:val="24"/>
        </w:rPr>
        <w:footnoteReference w:id="89"/>
      </w:r>
      <w:r w:rsidRPr="6932E20E">
        <w:rPr>
          <w:rFonts w:ascii="Times New Roman" w:hAnsi="Times New Roman"/>
          <w:sz w:val="24"/>
          <w:szCs w:val="24"/>
        </w:rPr>
        <w:t xml:space="preserve">. Ennekõike avaldub mõju </w:t>
      </w:r>
      <w:proofErr w:type="spellStart"/>
      <w:r w:rsidRPr="6932E20E" w:rsidR="00D36FA7">
        <w:rPr>
          <w:rFonts w:ascii="Times New Roman" w:hAnsi="Times New Roman"/>
          <w:sz w:val="24"/>
          <w:szCs w:val="24"/>
        </w:rPr>
        <w:t>RaR</w:t>
      </w:r>
      <w:ins w:author="Pilleriin Lindsalu - JUSTDIGI" w:date="2025-06-20T10:39:00Z" w16du:dateUtc="2025-06-20T07:39:00Z" w:id="24">
        <w:r w:rsidR="00A07808">
          <w:rPr>
            <w:rFonts w:ascii="Times New Roman" w:hAnsi="Times New Roman"/>
            <w:sz w:val="24"/>
            <w:szCs w:val="24"/>
          </w:rPr>
          <w:t>a</w:t>
        </w:r>
      </w:ins>
      <w:r w:rsidRPr="6932E20E" w:rsidR="00D36FA7">
        <w:rPr>
          <w:rFonts w:ascii="Times New Roman" w:hAnsi="Times New Roman"/>
          <w:sz w:val="24"/>
          <w:szCs w:val="24"/>
        </w:rPr>
        <w:t>-</w:t>
      </w:r>
      <w:r w:rsidRPr="6932E20E">
        <w:rPr>
          <w:rFonts w:ascii="Times New Roman" w:hAnsi="Times New Roman"/>
          <w:sz w:val="24"/>
          <w:szCs w:val="24"/>
        </w:rPr>
        <w:t>le</w:t>
      </w:r>
      <w:proofErr w:type="spellEnd"/>
      <w:r w:rsidRPr="6932E20E">
        <w:rPr>
          <w:rFonts w:ascii="Times New Roman" w:hAnsi="Times New Roman"/>
          <w:sz w:val="24"/>
          <w:szCs w:val="24"/>
        </w:rPr>
        <w:t xml:space="preserve">. Kui õiguslik alus selleks, et </w:t>
      </w:r>
      <w:proofErr w:type="spellStart"/>
      <w:r w:rsidRPr="6932E20E" w:rsidR="00D36FA7">
        <w:rPr>
          <w:rFonts w:ascii="Times New Roman" w:hAnsi="Times New Roman"/>
          <w:sz w:val="24"/>
          <w:szCs w:val="24"/>
        </w:rPr>
        <w:t>RaRa</w:t>
      </w:r>
      <w:proofErr w:type="spellEnd"/>
      <w:r w:rsidRPr="6932E20E">
        <w:rPr>
          <w:rFonts w:ascii="Times New Roman" w:hAnsi="Times New Roman"/>
          <w:sz w:val="24"/>
          <w:szCs w:val="24"/>
        </w:rPr>
        <w:t xml:space="preserve"> saaks asuda täitma </w:t>
      </w:r>
      <w:r w:rsidRPr="6932E20E" w:rsidR="008614ED">
        <w:rPr>
          <w:rFonts w:ascii="Times New Roman" w:hAnsi="Times New Roman"/>
          <w:sz w:val="24"/>
          <w:szCs w:val="24"/>
        </w:rPr>
        <w:t xml:space="preserve">üleriigiliste </w:t>
      </w:r>
      <w:r w:rsidRPr="6932E20E" w:rsidR="004A4C59">
        <w:rPr>
          <w:rFonts w:ascii="Times New Roman" w:hAnsi="Times New Roman"/>
          <w:sz w:val="24"/>
          <w:szCs w:val="24"/>
        </w:rPr>
        <w:t xml:space="preserve">raamatukoguteenuste </w:t>
      </w:r>
      <w:r w:rsidRPr="6932E20E" w:rsidR="00621F56">
        <w:rPr>
          <w:rFonts w:ascii="Times New Roman" w:hAnsi="Times New Roman"/>
          <w:sz w:val="24"/>
          <w:szCs w:val="24"/>
        </w:rPr>
        <w:t>osutamiseks</w:t>
      </w:r>
      <w:r w:rsidRPr="6932E20E" w:rsidR="00AA7DEC">
        <w:rPr>
          <w:rFonts w:ascii="Times New Roman" w:hAnsi="Times New Roman"/>
          <w:sz w:val="24"/>
          <w:szCs w:val="24"/>
        </w:rPr>
        <w:t xml:space="preserve"> </w:t>
      </w:r>
      <w:r w:rsidRPr="6932E20E">
        <w:rPr>
          <w:rFonts w:ascii="Times New Roman" w:hAnsi="Times New Roman"/>
          <w:sz w:val="24"/>
          <w:szCs w:val="24"/>
        </w:rPr>
        <w:t xml:space="preserve">mõeldud infotehnoloogia arendamise eest vastutaja rolli, on loodud ja algab ülesande reaalne täitmine, võivad vähemal või rohkemal määral tulevikus mõjutatud olla kõik raamatukogud, sealhulgas </w:t>
      </w:r>
      <w:r w:rsidRPr="6932E20E" w:rsidR="00EE7E6A">
        <w:rPr>
          <w:rFonts w:ascii="Times New Roman" w:hAnsi="Times New Roman"/>
          <w:sz w:val="24"/>
          <w:szCs w:val="24"/>
        </w:rPr>
        <w:t>489</w:t>
      </w:r>
      <w:r w:rsidRPr="6932E20E">
        <w:rPr>
          <w:rFonts w:ascii="Times New Roman" w:hAnsi="Times New Roman"/>
          <w:sz w:val="24"/>
          <w:szCs w:val="24"/>
        </w:rPr>
        <w:t xml:space="preserve"> rahvaraamatukogu, 38 teadus- ja erialaraamatukogu ja 3</w:t>
      </w:r>
      <w:r w:rsidRPr="6932E20E" w:rsidR="00791CB1">
        <w:rPr>
          <w:rFonts w:ascii="Times New Roman" w:hAnsi="Times New Roman"/>
          <w:sz w:val="24"/>
          <w:szCs w:val="24"/>
        </w:rPr>
        <w:t>56</w:t>
      </w:r>
      <w:r w:rsidRPr="6932E20E">
        <w:rPr>
          <w:rFonts w:ascii="Times New Roman" w:hAnsi="Times New Roman"/>
          <w:sz w:val="24"/>
          <w:szCs w:val="24"/>
        </w:rPr>
        <w:t xml:space="preserve"> kooliraamatukogu</w:t>
      </w:r>
      <w:r w:rsidR="00466F3F">
        <w:rPr>
          <w:rStyle w:val="Allmrkuseviide"/>
          <w:rFonts w:ascii="Times New Roman" w:hAnsi="Times New Roman"/>
          <w:bCs/>
          <w:sz w:val="24"/>
          <w:szCs w:val="24"/>
        </w:rPr>
        <w:footnoteReference w:id="90"/>
      </w:r>
      <w:r w:rsidRPr="6932E20E">
        <w:rPr>
          <w:rFonts w:ascii="Times New Roman" w:hAnsi="Times New Roman"/>
          <w:sz w:val="24"/>
          <w:szCs w:val="24"/>
        </w:rPr>
        <w:t>, samuti raamatukogusid pidavad asutused ja isikud. Kuna kavandatav muudatus mõjutab juba ainuüksi rahvaraamatukogude pidajatena kõiki kohalikke omavalitsusi, on tegemist suure sihtrühmaga.</w:t>
      </w:r>
    </w:p>
    <w:p w:rsidRPr="002765E0" w:rsidR="00C63A81" w:rsidP="00C63A81" w:rsidRDefault="00C63A81" w14:paraId="05F13DE4" w14:textId="77777777">
      <w:pPr>
        <w:spacing w:after="0" w:line="240" w:lineRule="auto"/>
        <w:contextualSpacing/>
        <w:jc w:val="both"/>
        <w:rPr>
          <w:rFonts w:ascii="Times New Roman" w:hAnsi="Times New Roman"/>
          <w:bCs/>
          <w:sz w:val="24"/>
          <w:szCs w:val="24"/>
        </w:rPr>
      </w:pPr>
    </w:p>
    <w:p w:rsidRPr="0043492D" w:rsidR="00C63A81" w:rsidP="00C63A81" w:rsidRDefault="00C63A81" w14:paraId="12DFFD1E" w14:textId="77777777">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6.5.3.2. </w:t>
      </w:r>
      <w:r w:rsidRPr="0043492D">
        <w:rPr>
          <w:rFonts w:ascii="Times New Roman" w:hAnsi="Times New Roman"/>
          <w:b/>
          <w:sz w:val="24"/>
          <w:szCs w:val="24"/>
        </w:rPr>
        <w:t>Avalduva mõju kirjeldus sihtrühmale ja järeldus selle olulisuse kohta</w:t>
      </w:r>
    </w:p>
    <w:p w:rsidRPr="004C5876" w:rsidR="00C63A81" w:rsidP="5320929D" w:rsidRDefault="00C63A81" w14:paraId="35FE1E99" w14:textId="444550D8">
      <w:pPr>
        <w:spacing w:after="0" w:line="240" w:lineRule="auto"/>
        <w:contextualSpacing/>
        <w:jc w:val="both"/>
        <w:rPr>
          <w:rFonts w:ascii="Times New Roman" w:hAnsi="Times New Roman"/>
          <w:sz w:val="24"/>
          <w:szCs w:val="24"/>
        </w:rPr>
      </w:pPr>
      <w:r w:rsidRPr="5320929D">
        <w:rPr>
          <w:rFonts w:ascii="Times New Roman" w:hAnsi="Times New Roman"/>
          <w:sz w:val="24"/>
          <w:szCs w:val="24"/>
        </w:rPr>
        <w:t xml:space="preserve">Esmajärjekorras avaldub mõju </w:t>
      </w:r>
      <w:proofErr w:type="spellStart"/>
      <w:r w:rsidRPr="5320929D" w:rsidR="00D36FA7">
        <w:rPr>
          <w:rFonts w:ascii="Times New Roman" w:hAnsi="Times New Roman"/>
          <w:sz w:val="24"/>
          <w:szCs w:val="24"/>
        </w:rPr>
        <w:t>RaRa</w:t>
      </w:r>
      <w:proofErr w:type="spellEnd"/>
      <w:r w:rsidRPr="5320929D">
        <w:rPr>
          <w:rFonts w:ascii="Times New Roman" w:hAnsi="Times New Roman"/>
          <w:sz w:val="24"/>
          <w:szCs w:val="24"/>
        </w:rPr>
        <w:t xml:space="preserve"> töökorraldusele. </w:t>
      </w:r>
      <w:proofErr w:type="spellStart"/>
      <w:r w:rsidRPr="5320929D" w:rsidR="00BD30C9">
        <w:rPr>
          <w:rFonts w:ascii="Times New Roman" w:hAnsi="Times New Roman"/>
          <w:sz w:val="24"/>
          <w:szCs w:val="24"/>
        </w:rPr>
        <w:t>RaRa</w:t>
      </w:r>
      <w:proofErr w:type="spellEnd"/>
      <w:r w:rsidRPr="5320929D">
        <w:rPr>
          <w:rFonts w:ascii="Times New Roman" w:hAnsi="Times New Roman"/>
          <w:sz w:val="24"/>
          <w:szCs w:val="24"/>
        </w:rPr>
        <w:t xml:space="preserve"> raamatukogude infovara </w:t>
      </w:r>
      <w:proofErr w:type="spellStart"/>
      <w:r w:rsidRPr="5320929D">
        <w:rPr>
          <w:rFonts w:ascii="Times New Roman" w:hAnsi="Times New Roman"/>
          <w:sz w:val="24"/>
          <w:szCs w:val="24"/>
        </w:rPr>
        <w:t>üldkättesaadavaks</w:t>
      </w:r>
      <w:proofErr w:type="spellEnd"/>
      <w:r w:rsidRPr="5320929D">
        <w:rPr>
          <w:rFonts w:ascii="Times New Roman" w:hAnsi="Times New Roman"/>
          <w:sz w:val="24"/>
          <w:szCs w:val="24"/>
        </w:rPr>
        <w:t xml:space="preserve"> tegemiseks mõeldud infotehnoloogia arendamise eest vastutajaks määramisel on asutuse täiendav tööjõuvajadus </w:t>
      </w:r>
      <w:r w:rsidRPr="5320929D" w:rsidR="7A1C7305">
        <w:rPr>
          <w:rFonts w:ascii="Times New Roman" w:hAnsi="Times New Roman"/>
          <w:sz w:val="24"/>
          <w:szCs w:val="24"/>
        </w:rPr>
        <w:t xml:space="preserve">kaheksa </w:t>
      </w:r>
      <w:r w:rsidRPr="5320929D">
        <w:rPr>
          <w:rFonts w:ascii="Times New Roman" w:hAnsi="Times New Roman"/>
          <w:sz w:val="24"/>
          <w:szCs w:val="24"/>
        </w:rPr>
        <w:t>töökohta</w:t>
      </w:r>
      <w:r w:rsidRPr="5320929D" w:rsidR="527DADF8">
        <w:rPr>
          <w:rFonts w:ascii="Times New Roman" w:hAnsi="Times New Roman"/>
          <w:sz w:val="24"/>
          <w:szCs w:val="24"/>
        </w:rPr>
        <w:t xml:space="preserve">, mis luuakse </w:t>
      </w:r>
      <w:r w:rsidRPr="5320929D" w:rsidR="4342400F">
        <w:rPr>
          <w:rFonts w:ascii="Times New Roman" w:hAnsi="Times New Roman"/>
          <w:sz w:val="24"/>
          <w:szCs w:val="24"/>
        </w:rPr>
        <w:t>rahvaraamatukogude valdkonna riigi haldusülesannete olemasoleva ressursi eest</w:t>
      </w:r>
      <w:r w:rsidRPr="5320929D" w:rsidR="3FDC4BD6">
        <w:rPr>
          <w:rFonts w:ascii="Times New Roman" w:hAnsi="Times New Roman"/>
          <w:sz w:val="24"/>
          <w:szCs w:val="24"/>
        </w:rPr>
        <w:t>.</w:t>
      </w:r>
      <w:r w:rsidRPr="5320929D">
        <w:rPr>
          <w:rFonts w:ascii="Times New Roman" w:hAnsi="Times New Roman"/>
          <w:sz w:val="24"/>
          <w:szCs w:val="24"/>
        </w:rPr>
        <w:t xml:space="preserve"> Teistelt raamatukogudelt eeldab uute lahenduste kasutuselevõtt samuti kohanemist, ent töökoormuse kasvu ei prognoosita. Pigem </w:t>
      </w:r>
      <w:r w:rsidRPr="0F191F95">
        <w:rPr>
          <w:rFonts w:ascii="Times New Roman" w:hAnsi="Times New Roman"/>
          <w:sz w:val="24"/>
          <w:szCs w:val="24"/>
        </w:rPr>
        <w:t>või</w:t>
      </w:r>
      <w:r w:rsidRPr="0F191F95" w:rsidR="255D3524">
        <w:rPr>
          <w:rFonts w:ascii="Times New Roman" w:hAnsi="Times New Roman"/>
          <w:sz w:val="24"/>
          <w:szCs w:val="24"/>
        </w:rPr>
        <w:t>b</w:t>
      </w:r>
      <w:r w:rsidRPr="0F191F95" w:rsidR="70FFD7B3">
        <w:rPr>
          <w:rFonts w:ascii="Times New Roman" w:hAnsi="Times New Roman"/>
          <w:sz w:val="24"/>
          <w:szCs w:val="24"/>
        </w:rPr>
        <w:t xml:space="preserve"> </w:t>
      </w:r>
      <w:r w:rsidRPr="0F191F95">
        <w:rPr>
          <w:rFonts w:ascii="Times New Roman" w:hAnsi="Times New Roman"/>
          <w:sz w:val="24"/>
          <w:szCs w:val="24"/>
        </w:rPr>
        <w:t>ühtne</w:t>
      </w:r>
      <w:r w:rsidRPr="5320929D">
        <w:rPr>
          <w:rFonts w:ascii="Times New Roman" w:hAnsi="Times New Roman"/>
          <w:sz w:val="24"/>
          <w:szCs w:val="24"/>
        </w:rPr>
        <w:t xml:space="preserve"> raamatukogu</w:t>
      </w:r>
      <w:r w:rsidR="00C76380">
        <w:rPr>
          <w:rFonts w:ascii="Times New Roman" w:hAnsi="Times New Roman"/>
          <w:sz w:val="24"/>
          <w:szCs w:val="24"/>
        </w:rPr>
        <w:t>de andmekogu</w:t>
      </w:r>
      <w:r w:rsidRPr="5320929D">
        <w:rPr>
          <w:rFonts w:ascii="Times New Roman" w:hAnsi="Times New Roman"/>
          <w:sz w:val="24"/>
          <w:szCs w:val="24"/>
        </w:rPr>
        <w:t xml:space="preserve"> raamatukogutöötajate tööd lihtsustada. Muudatustega kaasneb kindlasti raamatukogude personali koolitamise vajadus, ent seda tuge </w:t>
      </w:r>
      <w:r w:rsidRPr="52C8D5F4">
        <w:rPr>
          <w:rFonts w:ascii="Times New Roman" w:hAnsi="Times New Roman"/>
          <w:sz w:val="24"/>
          <w:szCs w:val="24"/>
        </w:rPr>
        <w:t>paku</w:t>
      </w:r>
      <w:r w:rsidRPr="52C8D5F4" w:rsidR="5F886A2A">
        <w:rPr>
          <w:rFonts w:ascii="Times New Roman" w:hAnsi="Times New Roman"/>
          <w:sz w:val="24"/>
          <w:szCs w:val="24"/>
        </w:rPr>
        <w:t>b</w:t>
      </w:r>
      <w:r w:rsidRPr="5320929D">
        <w:rPr>
          <w:rFonts w:ascii="Times New Roman" w:hAnsi="Times New Roman"/>
          <w:sz w:val="24"/>
          <w:szCs w:val="24"/>
        </w:rPr>
        <w:t xml:space="preserve"> </w:t>
      </w:r>
      <w:proofErr w:type="spellStart"/>
      <w:r w:rsidRPr="5320929D" w:rsidR="00B40B43">
        <w:rPr>
          <w:rFonts w:ascii="Times New Roman" w:hAnsi="Times New Roman"/>
          <w:sz w:val="24"/>
          <w:szCs w:val="24"/>
        </w:rPr>
        <w:t>RaRa</w:t>
      </w:r>
      <w:proofErr w:type="spellEnd"/>
      <w:r w:rsidRPr="5320929D">
        <w:rPr>
          <w:rFonts w:ascii="Times New Roman" w:hAnsi="Times New Roman"/>
          <w:sz w:val="24"/>
          <w:szCs w:val="24"/>
        </w:rPr>
        <w:t xml:space="preserve">. Asutuse korralduse aspektist on seega kavandataval muudatusel märkimisväärne mõju just </w:t>
      </w:r>
      <w:proofErr w:type="spellStart"/>
      <w:r w:rsidRPr="5320929D" w:rsidR="00597975">
        <w:rPr>
          <w:rFonts w:ascii="Times New Roman" w:hAnsi="Times New Roman"/>
          <w:sz w:val="24"/>
          <w:szCs w:val="24"/>
        </w:rPr>
        <w:t>RaRa-</w:t>
      </w:r>
      <w:r w:rsidRPr="5320929D">
        <w:rPr>
          <w:rFonts w:ascii="Times New Roman" w:hAnsi="Times New Roman"/>
          <w:sz w:val="24"/>
          <w:szCs w:val="24"/>
        </w:rPr>
        <w:t>le</w:t>
      </w:r>
      <w:proofErr w:type="spellEnd"/>
      <w:r w:rsidRPr="5320929D">
        <w:rPr>
          <w:rFonts w:ascii="Times New Roman" w:hAnsi="Times New Roman"/>
          <w:sz w:val="24"/>
          <w:szCs w:val="24"/>
        </w:rPr>
        <w:t>.</w:t>
      </w:r>
    </w:p>
    <w:p w:rsidRPr="002765E0" w:rsidR="00C63A81" w:rsidP="00C63A81" w:rsidRDefault="00C63A81" w14:paraId="70E89DFC" w14:textId="77777777">
      <w:pPr>
        <w:spacing w:after="0" w:line="240" w:lineRule="auto"/>
        <w:contextualSpacing/>
        <w:jc w:val="both"/>
        <w:rPr>
          <w:rFonts w:ascii="Times New Roman" w:hAnsi="Times New Roman"/>
          <w:sz w:val="24"/>
          <w:szCs w:val="24"/>
        </w:rPr>
      </w:pPr>
    </w:p>
    <w:p w:rsidRPr="0043492D" w:rsidR="00C63A81" w:rsidP="00C63A81" w:rsidRDefault="00C63A81" w14:paraId="2701B48D" w14:textId="77777777">
      <w:pPr>
        <w:spacing w:after="0" w:line="240" w:lineRule="auto"/>
        <w:contextualSpacing/>
        <w:jc w:val="both"/>
        <w:rPr>
          <w:rFonts w:ascii="Times New Roman" w:hAnsi="Times New Roman"/>
          <w:bCs/>
          <w:sz w:val="24"/>
          <w:szCs w:val="24"/>
        </w:rPr>
      </w:pPr>
      <w:r w:rsidRPr="0043492D">
        <w:rPr>
          <w:rFonts w:ascii="Times New Roman" w:hAnsi="Times New Roman"/>
          <w:b/>
          <w:bCs/>
          <w:sz w:val="24"/>
          <w:szCs w:val="24"/>
        </w:rPr>
        <w:t>6.5.</w:t>
      </w:r>
      <w:r>
        <w:rPr>
          <w:rFonts w:ascii="Times New Roman" w:hAnsi="Times New Roman"/>
          <w:b/>
          <w:bCs/>
          <w:sz w:val="24"/>
          <w:szCs w:val="24"/>
        </w:rPr>
        <w:t>4</w:t>
      </w:r>
      <w:r w:rsidRPr="0043492D">
        <w:rPr>
          <w:rFonts w:ascii="Times New Roman" w:hAnsi="Times New Roman"/>
          <w:b/>
          <w:bCs/>
          <w:sz w:val="24"/>
          <w:szCs w:val="24"/>
        </w:rPr>
        <w:t xml:space="preserve">. Mõju riigiasutuste ja kohaliku omavalitsuse asutuste korraldusele, kuludele ja tuludele (avaliku sektori rahastamine, sealhulgas kulud ja tulud) </w:t>
      </w:r>
    </w:p>
    <w:p w:rsidRPr="002765E0" w:rsidR="00C63A81" w:rsidP="00C63A81" w:rsidRDefault="00C63A81" w14:paraId="07783D33" w14:textId="77777777">
      <w:pPr>
        <w:spacing w:after="0" w:line="240" w:lineRule="auto"/>
        <w:contextualSpacing/>
        <w:jc w:val="both"/>
        <w:rPr>
          <w:rFonts w:ascii="Times New Roman" w:hAnsi="Times New Roman"/>
          <w:sz w:val="24"/>
          <w:szCs w:val="24"/>
        </w:rPr>
      </w:pPr>
    </w:p>
    <w:p w:rsidRPr="0043492D" w:rsidR="00C63A81" w:rsidP="00C63A81" w:rsidRDefault="00C63A81" w14:paraId="2AD074F1" w14:textId="77777777">
      <w:pPr>
        <w:spacing w:after="0" w:line="240" w:lineRule="auto"/>
        <w:contextualSpacing/>
        <w:jc w:val="both"/>
        <w:rPr>
          <w:rFonts w:ascii="Times New Roman" w:hAnsi="Times New Roman"/>
          <w:bCs/>
          <w:sz w:val="24"/>
          <w:szCs w:val="24"/>
        </w:rPr>
      </w:pPr>
      <w:r w:rsidRPr="0043492D">
        <w:rPr>
          <w:rFonts w:ascii="Times New Roman" w:hAnsi="Times New Roman"/>
          <w:b/>
          <w:bCs/>
          <w:sz w:val="24"/>
          <w:szCs w:val="24"/>
        </w:rPr>
        <w:t>6.5.</w:t>
      </w:r>
      <w:r>
        <w:rPr>
          <w:rFonts w:ascii="Times New Roman" w:hAnsi="Times New Roman"/>
          <w:b/>
          <w:bCs/>
          <w:sz w:val="24"/>
          <w:szCs w:val="24"/>
        </w:rPr>
        <w:t>4</w:t>
      </w:r>
      <w:r w:rsidRPr="0043492D">
        <w:rPr>
          <w:rFonts w:ascii="Times New Roman" w:hAnsi="Times New Roman"/>
          <w:b/>
          <w:bCs/>
          <w:sz w:val="24"/>
          <w:szCs w:val="24"/>
        </w:rPr>
        <w:t>.1. Muudatusest mõjutatud sihtrühm – Eesti Rahvusraamatukogu ja teised raamatukogud ning nende pidajad</w:t>
      </w:r>
    </w:p>
    <w:p w:rsidR="00C63A81" w:rsidP="00C63A81" w:rsidRDefault="13199719" w14:paraId="4D3DFB43" w14:textId="42458D28">
      <w:pPr>
        <w:spacing w:after="0" w:line="240" w:lineRule="auto"/>
        <w:jc w:val="both"/>
        <w:rPr>
          <w:rFonts w:ascii="Times New Roman" w:hAnsi="Times New Roman"/>
          <w:sz w:val="24"/>
          <w:szCs w:val="24"/>
        </w:rPr>
      </w:pPr>
      <w:r w:rsidRPr="72945B0A">
        <w:rPr>
          <w:rFonts w:ascii="Times New Roman" w:hAnsi="Times New Roman"/>
          <w:sz w:val="24"/>
          <w:szCs w:val="24"/>
        </w:rPr>
        <w:t>V</w:t>
      </w:r>
      <w:r w:rsidRPr="00293E37" w:rsidR="00C63A81">
        <w:rPr>
          <w:rFonts w:ascii="Times New Roman" w:hAnsi="Times New Roman"/>
          <w:sz w:val="24"/>
          <w:szCs w:val="24"/>
        </w:rPr>
        <w:t>t käesol</w:t>
      </w:r>
      <w:r w:rsidR="00C63A81">
        <w:rPr>
          <w:rFonts w:ascii="Times New Roman" w:hAnsi="Times New Roman"/>
          <w:sz w:val="24"/>
          <w:szCs w:val="24"/>
        </w:rPr>
        <w:t xml:space="preserve">eva seletuskirja punkti </w:t>
      </w:r>
      <w:r w:rsidRPr="00D8102F" w:rsidR="00C63A81">
        <w:rPr>
          <w:rFonts w:ascii="Times New Roman" w:hAnsi="Times New Roman"/>
          <w:sz w:val="24"/>
          <w:szCs w:val="24"/>
        </w:rPr>
        <w:t>6.5.</w:t>
      </w:r>
      <w:r w:rsidR="004969FB">
        <w:rPr>
          <w:rFonts w:ascii="Times New Roman" w:hAnsi="Times New Roman"/>
          <w:sz w:val="24"/>
          <w:szCs w:val="24"/>
        </w:rPr>
        <w:t>3</w:t>
      </w:r>
      <w:r w:rsidRPr="00D8102F" w:rsidR="00C63A81">
        <w:rPr>
          <w:rFonts w:ascii="Times New Roman" w:hAnsi="Times New Roman"/>
          <w:sz w:val="24"/>
          <w:szCs w:val="24"/>
        </w:rPr>
        <w:t>.1.</w:t>
      </w:r>
    </w:p>
    <w:p w:rsidRPr="002765E0" w:rsidR="002765E0" w:rsidP="00C63A81" w:rsidRDefault="002765E0" w14:paraId="0818B700" w14:textId="77777777">
      <w:pPr>
        <w:spacing w:after="0" w:line="240" w:lineRule="auto"/>
        <w:jc w:val="both"/>
        <w:rPr>
          <w:rFonts w:ascii="Times New Roman" w:hAnsi="Times New Roman"/>
          <w:sz w:val="24"/>
          <w:szCs w:val="24"/>
        </w:rPr>
      </w:pPr>
    </w:p>
    <w:p w:rsidRPr="002765E0" w:rsidR="00C63A81" w:rsidP="00C63A81" w:rsidRDefault="00C63A81" w14:paraId="5DDD17F9" w14:textId="77777777">
      <w:pPr>
        <w:spacing w:after="0" w:line="240" w:lineRule="auto"/>
        <w:contextualSpacing/>
        <w:jc w:val="both"/>
        <w:rPr>
          <w:rFonts w:ascii="Times New Roman" w:hAnsi="Times New Roman"/>
          <w:bCs/>
          <w:sz w:val="24"/>
          <w:szCs w:val="24"/>
        </w:rPr>
      </w:pPr>
      <w:r w:rsidRPr="0043492D">
        <w:rPr>
          <w:rFonts w:ascii="Times New Roman" w:hAnsi="Times New Roman"/>
          <w:b/>
          <w:bCs/>
          <w:sz w:val="24"/>
          <w:szCs w:val="24"/>
        </w:rPr>
        <w:t>6.5.</w:t>
      </w:r>
      <w:r>
        <w:rPr>
          <w:rFonts w:ascii="Times New Roman" w:hAnsi="Times New Roman"/>
          <w:b/>
          <w:bCs/>
          <w:sz w:val="24"/>
          <w:szCs w:val="24"/>
        </w:rPr>
        <w:t>4</w:t>
      </w:r>
      <w:r w:rsidRPr="0043492D">
        <w:rPr>
          <w:rFonts w:ascii="Times New Roman" w:hAnsi="Times New Roman"/>
          <w:b/>
          <w:bCs/>
          <w:sz w:val="24"/>
          <w:szCs w:val="24"/>
        </w:rPr>
        <w:t xml:space="preserve">.2. </w:t>
      </w:r>
      <w:r w:rsidRPr="0043492D">
        <w:rPr>
          <w:rFonts w:ascii="Times New Roman" w:hAnsi="Times New Roman"/>
          <w:b/>
          <w:sz w:val="24"/>
          <w:szCs w:val="24"/>
        </w:rPr>
        <w:t>Avalduva mõju kirjeldus sihtrühmale ja järeldus selle olulisuse kohta</w:t>
      </w:r>
    </w:p>
    <w:p w:rsidRPr="00D8102F" w:rsidR="00C63A81" w:rsidP="00C63A81" w:rsidRDefault="00C63A81" w14:paraId="05ED951C" w14:textId="7338FC97">
      <w:pPr>
        <w:spacing w:after="0" w:line="240" w:lineRule="auto"/>
        <w:contextualSpacing/>
        <w:jc w:val="both"/>
        <w:rPr>
          <w:rFonts w:ascii="Times New Roman" w:hAnsi="Times New Roman"/>
          <w:bCs/>
          <w:sz w:val="24"/>
          <w:szCs w:val="24"/>
        </w:rPr>
      </w:pPr>
      <w:r w:rsidRPr="00D8102F">
        <w:rPr>
          <w:rFonts w:ascii="Times New Roman" w:hAnsi="Times New Roman"/>
          <w:bCs/>
          <w:sz w:val="24"/>
          <w:szCs w:val="24"/>
        </w:rPr>
        <w:t xml:space="preserve">Kavandatav muudatus mõjutab </w:t>
      </w:r>
      <w:proofErr w:type="spellStart"/>
      <w:r w:rsidR="00597975">
        <w:rPr>
          <w:rFonts w:ascii="Times New Roman" w:hAnsi="Times New Roman"/>
          <w:bCs/>
          <w:sz w:val="24"/>
          <w:szCs w:val="24"/>
        </w:rPr>
        <w:t>RaRa</w:t>
      </w:r>
      <w:proofErr w:type="spellEnd"/>
      <w:r w:rsidRPr="00D8102F">
        <w:rPr>
          <w:rFonts w:ascii="Times New Roman" w:hAnsi="Times New Roman"/>
          <w:bCs/>
          <w:sz w:val="24"/>
          <w:szCs w:val="24"/>
        </w:rPr>
        <w:t xml:space="preserve"> kulusid ning võib mõjutada ka teiste raamatukogude ja nende pidajate kulusid. Eeldatavaid kulusid on kirjeldatud käesoleva seletuskirja punktis </w:t>
      </w:r>
      <w:r>
        <w:rPr>
          <w:rFonts w:ascii="Times New Roman" w:hAnsi="Times New Roman"/>
          <w:bCs/>
          <w:sz w:val="24"/>
          <w:szCs w:val="24"/>
        </w:rPr>
        <w:t>7.</w:t>
      </w:r>
    </w:p>
    <w:p w:rsidRPr="005826D2" w:rsidR="00C63A81" w:rsidP="00C63A81" w:rsidRDefault="00C63A81" w14:paraId="067E0AFF" w14:textId="2C66545C">
      <w:pPr>
        <w:spacing w:after="0" w:line="240" w:lineRule="auto"/>
        <w:jc w:val="both"/>
        <w:rPr>
          <w:rFonts w:ascii="Times New Roman" w:hAnsi="Times New Roman" w:eastAsia="Times New Roman"/>
          <w:sz w:val="24"/>
          <w:szCs w:val="24"/>
        </w:rPr>
      </w:pPr>
      <w:r w:rsidRPr="6932E20E">
        <w:rPr>
          <w:rFonts w:ascii="Times New Roman" w:hAnsi="Times New Roman"/>
          <w:sz w:val="24"/>
          <w:szCs w:val="24"/>
        </w:rPr>
        <w:t>Raamatukogude andmekogu rakendamisel on positiivne mõju regionaalarengule ning kohaliku omavalitsuse asutuste korraldusele</w:t>
      </w:r>
      <w:r w:rsidRPr="6932E20E" w:rsidR="1B48170C">
        <w:rPr>
          <w:rFonts w:ascii="Times New Roman" w:hAnsi="Times New Roman"/>
          <w:sz w:val="24"/>
          <w:szCs w:val="24"/>
        </w:rPr>
        <w:t xml:space="preserve">. </w:t>
      </w:r>
      <w:r w:rsidRPr="6932E20E" w:rsidR="04883647">
        <w:rPr>
          <w:rFonts w:ascii="Times New Roman" w:hAnsi="Times New Roman"/>
          <w:sz w:val="24"/>
          <w:szCs w:val="24"/>
        </w:rPr>
        <w:t>A</w:t>
      </w:r>
      <w:r w:rsidRPr="6932E20E">
        <w:rPr>
          <w:rFonts w:ascii="Times New Roman" w:hAnsi="Times New Roman"/>
          <w:sz w:val="24"/>
          <w:szCs w:val="24"/>
        </w:rPr>
        <w:t xml:space="preserve">valiku raamatukoguteenuse innovatsioon ja terviklikkus toetab keskselt arendatavate teenuslahenduste pakkumist ning loob võimaluse pakkuda personaalselt proaktiivseid ja sündmusteenuseid. Keskkonna jalajälje vähendamiseks laienevad inforessursi ristkasutuse võimalused ja jagamistegevused, mis </w:t>
      </w:r>
      <w:r w:rsidRPr="6932E20E" w:rsidR="3FDC4BD6">
        <w:rPr>
          <w:rFonts w:ascii="Times New Roman" w:hAnsi="Times New Roman"/>
          <w:sz w:val="24"/>
          <w:szCs w:val="24"/>
        </w:rPr>
        <w:t>suurend</w:t>
      </w:r>
      <w:r w:rsidRPr="653319F9" w:rsidR="3FDC4BD6">
        <w:rPr>
          <w:rFonts w:ascii="Times New Roman" w:hAnsi="Times New Roman"/>
          <w:sz w:val="24"/>
          <w:szCs w:val="24"/>
        </w:rPr>
        <w:t>a</w:t>
      </w:r>
      <w:r w:rsidRPr="653319F9" w:rsidR="4B3019A4">
        <w:rPr>
          <w:rFonts w:ascii="Times New Roman" w:hAnsi="Times New Roman"/>
          <w:sz w:val="24"/>
          <w:szCs w:val="24"/>
        </w:rPr>
        <w:t>vad</w:t>
      </w:r>
      <w:r w:rsidRPr="6932E20E">
        <w:rPr>
          <w:rFonts w:ascii="Times New Roman" w:hAnsi="Times New Roman"/>
          <w:sz w:val="24"/>
          <w:szCs w:val="24"/>
        </w:rPr>
        <w:t xml:space="preserve"> kasutajasõbralikku infole juurdepääsu, kättesaadavust ning ligipääsetavust. Tervikuna toetab muudatus  infoühiskonna arengut ja suurendab kõigi Eesti inimeste  kvaliteetset elu- ja teenuskeskkonda</w:t>
      </w:r>
      <w:r w:rsidRPr="6932E20E">
        <w:rPr>
          <w:rFonts w:ascii="Times New Roman" w:hAnsi="Times New Roman" w:eastAsia="Times New Roman"/>
          <w:sz w:val="24"/>
          <w:szCs w:val="24"/>
        </w:rPr>
        <w:t xml:space="preserve">. Eesti raamatukogud kasutava täna oma teenuste toetamiseks kolme erinevat raamatukogusüsteemi ning nende juurde kuulub kolm erinevat e-kataloogi. Enim kasutajaid on praegu raamatukogusüsteemil RIKS (523 raamatukogu), millele järgneb URRAM (329 raamatukogu) ja raamatukogusüsteem Sierra on kasutusel u 100 raamatukogus. Kolme süsteemi kasutajad teevad täna ebaefektiivseid dubleerivaid toiminguid, mille kõrvaldamisest saadavat tulu oleks võimalik suunata kõigi osapoolte jaoks mugavama lahenduse pakkumisse. Sh kaasnevad </w:t>
      </w:r>
      <w:r w:rsidRPr="6932E20E" w:rsidR="30E5A149">
        <w:rPr>
          <w:rFonts w:ascii="Times New Roman" w:hAnsi="Times New Roman" w:eastAsia="Times New Roman"/>
          <w:sz w:val="24"/>
          <w:szCs w:val="24"/>
        </w:rPr>
        <w:t xml:space="preserve">täna </w:t>
      </w:r>
      <w:r w:rsidRPr="6932E20E">
        <w:rPr>
          <w:rFonts w:ascii="Times New Roman" w:hAnsi="Times New Roman" w:eastAsia="Times New Roman"/>
          <w:sz w:val="24"/>
          <w:szCs w:val="24"/>
        </w:rPr>
        <w:t>kohalikele omavalitsustele dubleerivate andmekogude ülalpidamise, arendamise ja andmete hoiustamisega kaasnevad kulud. Tekkinud on olukord, kus raamatukogude teenused ei vasta enam hästi lõppkasutajate ootustele ja raamatukoguteenus tervikuna on jäämas e-riigi arenguplaanidest maha.</w:t>
      </w:r>
      <w:r w:rsidRPr="005826D2">
        <w:rPr>
          <w:rStyle w:val="Allmrkuseviide"/>
          <w:rFonts w:ascii="Times New Roman" w:hAnsi="Times New Roman" w:eastAsia="Times New Roman"/>
        </w:rPr>
        <w:footnoteReference w:id="91"/>
      </w:r>
    </w:p>
    <w:p w:rsidRPr="005826D2" w:rsidR="00C63A81" w:rsidP="00C63A81" w:rsidRDefault="00C63A81" w14:paraId="2C78987A" w14:textId="77777777">
      <w:pPr>
        <w:pStyle w:val="Vahedeta"/>
        <w:jc w:val="both"/>
        <w:rPr>
          <w:rFonts w:ascii="Times New Roman" w:hAnsi="Times New Roman" w:eastAsia="Times New Roman"/>
          <w:sz w:val="24"/>
          <w:szCs w:val="24"/>
        </w:rPr>
      </w:pPr>
      <w:r w:rsidRPr="005826D2">
        <w:rPr>
          <w:rFonts w:ascii="Times New Roman" w:hAnsi="Times New Roman" w:eastAsia="Times New Roman"/>
          <w:sz w:val="24"/>
          <w:szCs w:val="24"/>
        </w:rPr>
        <w:t xml:space="preserve">Eesmärgiks on kaasaegse ja kasutajasõbraliku </w:t>
      </w:r>
      <w:r>
        <w:rPr>
          <w:rFonts w:ascii="Times New Roman" w:hAnsi="Times New Roman" w:eastAsia="Times New Roman"/>
          <w:sz w:val="24"/>
          <w:szCs w:val="24"/>
        </w:rPr>
        <w:t>raamatukogude andmekogu</w:t>
      </w:r>
      <w:r w:rsidRPr="005826D2">
        <w:rPr>
          <w:rFonts w:ascii="Times New Roman" w:hAnsi="Times New Roman" w:eastAsia="Times New Roman"/>
          <w:sz w:val="24"/>
          <w:szCs w:val="24"/>
        </w:rPr>
        <w:t xml:space="preserve"> kasutuselevõtmine, mis on tervik, kuid koosneb mitmest tarkvaralahendusest, mida raamatukogu oma teenuste pakkumiseks rakendab, s.t. mitte üksnes raamatukogusüsteemi tarkvara.</w:t>
      </w:r>
    </w:p>
    <w:p w:rsidRPr="005826D2" w:rsidR="00C63A81" w:rsidP="00C63A81" w:rsidRDefault="00C63A81" w14:paraId="297E50DF" w14:textId="77777777">
      <w:pPr>
        <w:pStyle w:val="Vahedeta"/>
        <w:jc w:val="both"/>
        <w:rPr>
          <w:rFonts w:ascii="Times New Roman" w:hAnsi="Times New Roman" w:eastAsia="Times New Roman"/>
          <w:sz w:val="24"/>
          <w:szCs w:val="24"/>
        </w:rPr>
      </w:pPr>
    </w:p>
    <w:p w:rsidRPr="005826D2" w:rsidR="00C63A81" w:rsidP="00C63A81" w:rsidRDefault="00C63A81" w14:paraId="6DF1389A" w14:textId="77777777">
      <w:pPr>
        <w:pStyle w:val="Vahedeta"/>
        <w:jc w:val="both"/>
        <w:rPr>
          <w:rFonts w:ascii="Times New Roman" w:hAnsi="Times New Roman" w:eastAsia="Times New Roman"/>
          <w:sz w:val="24"/>
          <w:szCs w:val="24"/>
        </w:rPr>
      </w:pPr>
      <w:r>
        <w:rPr>
          <w:rFonts w:ascii="Times New Roman" w:hAnsi="Times New Roman" w:eastAsia="Times New Roman"/>
          <w:sz w:val="24"/>
          <w:szCs w:val="24"/>
        </w:rPr>
        <w:t>R</w:t>
      </w:r>
      <w:r w:rsidRPr="005826D2">
        <w:rPr>
          <w:rFonts w:ascii="Times New Roman" w:hAnsi="Times New Roman" w:eastAsia="Times New Roman"/>
          <w:sz w:val="24"/>
          <w:szCs w:val="24"/>
        </w:rPr>
        <w:t>ahvaraamatukogu seaduse</w:t>
      </w:r>
      <w:r>
        <w:rPr>
          <w:rFonts w:ascii="Times New Roman" w:hAnsi="Times New Roman" w:eastAsia="Times New Roman"/>
          <w:sz w:val="24"/>
          <w:szCs w:val="24"/>
        </w:rPr>
        <w:t xml:space="preserve">s ja </w:t>
      </w:r>
      <w:r w:rsidRPr="005826D2">
        <w:rPr>
          <w:rFonts w:ascii="Times New Roman" w:hAnsi="Times New Roman" w:eastAsia="Times New Roman"/>
          <w:sz w:val="24"/>
          <w:szCs w:val="24"/>
        </w:rPr>
        <w:t>Eesti Rahvusraamatukogu seaduses sätesta</w:t>
      </w:r>
      <w:r>
        <w:rPr>
          <w:rFonts w:ascii="Times New Roman" w:hAnsi="Times New Roman" w:eastAsia="Times New Roman"/>
          <w:sz w:val="24"/>
          <w:szCs w:val="24"/>
        </w:rPr>
        <w:t>takse raamatukogude andmekogus</w:t>
      </w:r>
      <w:r w:rsidRPr="005826D2">
        <w:rPr>
          <w:rFonts w:ascii="Times New Roman" w:hAnsi="Times New Roman" w:eastAsia="Times New Roman"/>
          <w:sz w:val="24"/>
          <w:szCs w:val="24"/>
        </w:rPr>
        <w:t xml:space="preserve"> isikuandmete </w:t>
      </w:r>
      <w:r>
        <w:rPr>
          <w:rFonts w:ascii="Times New Roman" w:hAnsi="Times New Roman" w:eastAsia="Times New Roman"/>
          <w:sz w:val="24"/>
          <w:szCs w:val="24"/>
        </w:rPr>
        <w:t xml:space="preserve">töötlemise korraldus, millega </w:t>
      </w:r>
      <w:r w:rsidRPr="005826D2">
        <w:rPr>
          <w:rFonts w:ascii="Times New Roman" w:hAnsi="Times New Roman" w:eastAsia="Times New Roman"/>
          <w:sz w:val="24"/>
          <w:szCs w:val="24"/>
        </w:rPr>
        <w:t>kaasneb</w:t>
      </w:r>
      <w:r>
        <w:rPr>
          <w:rFonts w:ascii="Times New Roman" w:hAnsi="Times New Roman" w:eastAsia="Times New Roman"/>
          <w:sz w:val="24"/>
          <w:szCs w:val="24"/>
        </w:rPr>
        <w:t xml:space="preserve"> selgus </w:t>
      </w:r>
      <w:r w:rsidRPr="005826D2">
        <w:rPr>
          <w:rFonts w:ascii="Times New Roman" w:hAnsi="Times New Roman" w:eastAsia="Times New Roman"/>
          <w:sz w:val="24"/>
          <w:szCs w:val="24"/>
        </w:rPr>
        <w:t>raamatukogud</w:t>
      </w:r>
      <w:r>
        <w:rPr>
          <w:rFonts w:ascii="Times New Roman" w:hAnsi="Times New Roman" w:eastAsia="Times New Roman"/>
          <w:sz w:val="24"/>
          <w:szCs w:val="24"/>
        </w:rPr>
        <w:t>e andmekogus isikuandmete töötlemisel</w:t>
      </w:r>
      <w:r w:rsidRPr="005826D2">
        <w:rPr>
          <w:rFonts w:ascii="Times New Roman" w:hAnsi="Times New Roman" w:eastAsia="Times New Roman"/>
          <w:sz w:val="24"/>
          <w:szCs w:val="24"/>
        </w:rPr>
        <w:t>.</w:t>
      </w:r>
    </w:p>
    <w:p w:rsidRPr="005826D2" w:rsidR="00C63A81" w:rsidP="00C63A81" w:rsidRDefault="00C63A81" w14:paraId="5A15519F" w14:textId="77777777">
      <w:pPr>
        <w:pStyle w:val="Vahedeta"/>
        <w:jc w:val="both"/>
        <w:rPr>
          <w:rFonts w:ascii="Times New Roman" w:hAnsi="Times New Roman"/>
          <w:sz w:val="24"/>
          <w:szCs w:val="24"/>
        </w:rPr>
      </w:pPr>
    </w:p>
    <w:p w:rsidRPr="005826D2" w:rsidR="00C63A81" w:rsidP="00C63A81" w:rsidRDefault="00C63A81" w14:paraId="7EE92D54" w14:textId="69311E9F">
      <w:pPr>
        <w:pStyle w:val="Vahedeta"/>
        <w:jc w:val="both"/>
        <w:rPr>
          <w:rFonts w:ascii="Times New Roman" w:hAnsi="Times New Roman" w:eastAsia="Times New Roman"/>
          <w:sz w:val="24"/>
          <w:szCs w:val="24"/>
        </w:rPr>
      </w:pPr>
      <w:r>
        <w:rPr>
          <w:rFonts w:ascii="Times New Roman" w:hAnsi="Times New Roman" w:eastAsia="Times New Roman"/>
          <w:sz w:val="24"/>
          <w:szCs w:val="24"/>
        </w:rPr>
        <w:t>Andmekogu</w:t>
      </w:r>
      <w:r w:rsidRPr="005826D2">
        <w:rPr>
          <w:rFonts w:ascii="Times New Roman" w:hAnsi="Times New Roman" w:eastAsia="Times New Roman"/>
          <w:sz w:val="24"/>
          <w:szCs w:val="24"/>
        </w:rPr>
        <w:t xml:space="preserve"> on tulevikus avatud kõikidele ja vajaduse ning valmiduse korral täiendatakse edaspidi õigusakte</w:t>
      </w:r>
      <w:r w:rsidR="001A20A2">
        <w:rPr>
          <w:rFonts w:ascii="Times New Roman" w:hAnsi="Times New Roman" w:eastAsia="Times New Roman"/>
          <w:sz w:val="24"/>
          <w:szCs w:val="24"/>
        </w:rPr>
        <w:t>.</w:t>
      </w:r>
    </w:p>
    <w:p w:rsidRPr="005826D2" w:rsidR="00C63A81" w:rsidP="00C63A81" w:rsidRDefault="00C63A81" w14:paraId="527CF749" w14:textId="77777777">
      <w:pPr>
        <w:pStyle w:val="Vahedeta"/>
        <w:jc w:val="both"/>
        <w:rPr>
          <w:rFonts w:ascii="Times New Roman" w:hAnsi="Times New Roman" w:eastAsia="Times New Roman"/>
          <w:sz w:val="24"/>
          <w:szCs w:val="24"/>
        </w:rPr>
      </w:pPr>
    </w:p>
    <w:p w:rsidRPr="005826D2" w:rsidR="00C63A81" w:rsidP="00C63A81" w:rsidRDefault="00C63A81" w14:paraId="1F278A75" w14:textId="77777777">
      <w:pPr>
        <w:spacing w:after="0" w:line="240" w:lineRule="auto"/>
        <w:jc w:val="both"/>
        <w:rPr>
          <w:rFonts w:ascii="Times New Roman" w:hAnsi="Times New Roman"/>
          <w:sz w:val="24"/>
          <w:szCs w:val="24"/>
        </w:rPr>
      </w:pPr>
      <w:r>
        <w:rPr>
          <w:rFonts w:ascii="Times New Roman" w:hAnsi="Times New Roman"/>
          <w:sz w:val="24"/>
          <w:szCs w:val="24"/>
        </w:rPr>
        <w:t>R</w:t>
      </w:r>
      <w:r w:rsidRPr="005826D2">
        <w:rPr>
          <w:rFonts w:ascii="Times New Roman" w:hAnsi="Times New Roman"/>
          <w:sz w:val="24"/>
          <w:szCs w:val="24"/>
        </w:rPr>
        <w:t>aamatukogude andmekogu vähenda</w:t>
      </w:r>
      <w:r>
        <w:rPr>
          <w:rFonts w:ascii="Times New Roman" w:hAnsi="Times New Roman"/>
          <w:sz w:val="24"/>
          <w:szCs w:val="24"/>
        </w:rPr>
        <w:t>b</w:t>
      </w:r>
      <w:r w:rsidRPr="005826D2">
        <w:rPr>
          <w:rFonts w:ascii="Times New Roman" w:hAnsi="Times New Roman"/>
          <w:sz w:val="24"/>
          <w:szCs w:val="24"/>
        </w:rPr>
        <w:t xml:space="preserve"> regionaalse mahajäämuse negatiivseid mõjusid, sest tagab ühtlasema ligipääsu Eesti raamatukogudes leiduvatele väljaannetele.</w:t>
      </w:r>
    </w:p>
    <w:p w:rsidR="00C63A81" w:rsidP="00C63A81" w:rsidRDefault="00C63A81" w14:paraId="4AF7634D" w14:textId="77777777">
      <w:pPr>
        <w:spacing w:after="0" w:line="240" w:lineRule="auto"/>
        <w:jc w:val="both"/>
        <w:rPr>
          <w:rFonts w:ascii="Times New Roman" w:hAnsi="Times New Roman"/>
          <w:sz w:val="24"/>
          <w:szCs w:val="24"/>
        </w:rPr>
      </w:pPr>
      <w:r w:rsidRPr="005826D2">
        <w:rPr>
          <w:rFonts w:ascii="Times New Roman" w:hAnsi="Times New Roman"/>
          <w:sz w:val="24"/>
          <w:szCs w:val="24"/>
        </w:rPr>
        <w:t>Samuti mõjutavad kavandatavad muudatused 15 kohalikku omavalitsust ja nende rahvaraamatukogusid, kus kokku 58 töötajat täidavad riiklikke raamatukoguteeninduse koordineerimise ülesandeid.</w:t>
      </w:r>
    </w:p>
    <w:p w:rsidRPr="002765E0" w:rsidR="00C63A81" w:rsidP="00C63A81" w:rsidRDefault="00C63A81" w14:paraId="0FA94EAD" w14:textId="77777777">
      <w:pPr>
        <w:spacing w:after="0" w:line="240" w:lineRule="auto"/>
        <w:contextualSpacing/>
        <w:jc w:val="both"/>
        <w:rPr>
          <w:rFonts w:ascii="Times New Roman" w:hAnsi="Times New Roman"/>
          <w:sz w:val="24"/>
          <w:szCs w:val="24"/>
        </w:rPr>
      </w:pPr>
    </w:p>
    <w:p w:rsidRPr="00215A6D" w:rsidR="00C63A81" w:rsidP="00C63A81" w:rsidRDefault="00C63A81" w14:paraId="6D3C042F" w14:textId="7C0AC4A8">
      <w:pPr>
        <w:spacing w:after="0" w:line="240" w:lineRule="auto"/>
        <w:contextualSpacing/>
        <w:jc w:val="both"/>
        <w:rPr>
          <w:rFonts w:ascii="Times New Roman" w:hAnsi="Times New Roman"/>
          <w:sz w:val="24"/>
          <w:szCs w:val="24"/>
        </w:rPr>
      </w:pPr>
      <w:r>
        <w:rPr>
          <w:rFonts w:ascii="Times New Roman" w:hAnsi="Times New Roman"/>
          <w:b/>
          <w:bCs/>
          <w:sz w:val="24"/>
          <w:szCs w:val="24"/>
        </w:rPr>
        <w:t>6.5</w:t>
      </w:r>
      <w:r w:rsidRPr="0043492D">
        <w:rPr>
          <w:rFonts w:ascii="Times New Roman" w:hAnsi="Times New Roman"/>
          <w:b/>
          <w:bCs/>
          <w:sz w:val="24"/>
          <w:szCs w:val="24"/>
        </w:rPr>
        <w:t>.</w:t>
      </w:r>
      <w:r>
        <w:rPr>
          <w:rFonts w:ascii="Times New Roman" w:hAnsi="Times New Roman"/>
          <w:b/>
          <w:bCs/>
          <w:sz w:val="24"/>
          <w:szCs w:val="24"/>
        </w:rPr>
        <w:t>5</w:t>
      </w:r>
      <w:r w:rsidRPr="0043492D">
        <w:rPr>
          <w:rFonts w:ascii="Times New Roman" w:hAnsi="Times New Roman"/>
          <w:b/>
          <w:bCs/>
          <w:sz w:val="24"/>
          <w:szCs w:val="24"/>
        </w:rPr>
        <w:t>. Sotsiaalsed, sealhulgas demograafilised mõjud (haridussüsteem ja kultuur)</w:t>
      </w:r>
    </w:p>
    <w:p w:rsidRPr="002765E0" w:rsidR="00C63A81" w:rsidP="00C63A81" w:rsidRDefault="00C63A81" w14:paraId="327967E6" w14:textId="77777777">
      <w:pPr>
        <w:spacing w:after="0" w:line="240" w:lineRule="auto"/>
        <w:contextualSpacing/>
        <w:jc w:val="both"/>
        <w:rPr>
          <w:rFonts w:ascii="Times New Roman" w:hAnsi="Times New Roman"/>
          <w:sz w:val="24"/>
          <w:szCs w:val="24"/>
        </w:rPr>
      </w:pPr>
    </w:p>
    <w:p w:rsidR="00C63A81" w:rsidP="00C63A81" w:rsidRDefault="00C63A81" w14:paraId="7693C0E3" w14:textId="77777777">
      <w:pPr>
        <w:spacing w:after="0" w:line="240" w:lineRule="auto"/>
        <w:contextualSpacing/>
        <w:jc w:val="both"/>
        <w:rPr>
          <w:rFonts w:ascii="Times New Roman" w:hAnsi="Times New Roman"/>
          <w:b/>
          <w:sz w:val="24"/>
          <w:szCs w:val="24"/>
        </w:rPr>
      </w:pPr>
      <w:r>
        <w:rPr>
          <w:rFonts w:ascii="Times New Roman" w:hAnsi="Times New Roman"/>
          <w:b/>
          <w:bCs/>
          <w:sz w:val="24"/>
          <w:szCs w:val="24"/>
        </w:rPr>
        <w:t>6.5.5</w:t>
      </w:r>
      <w:r w:rsidRPr="0043492D">
        <w:rPr>
          <w:rFonts w:ascii="Times New Roman" w:hAnsi="Times New Roman"/>
          <w:b/>
          <w:bCs/>
          <w:sz w:val="24"/>
          <w:szCs w:val="24"/>
        </w:rPr>
        <w:t>.1. Muudatusest mõjutatud sihtrühm – raamatukogude külastajad</w:t>
      </w:r>
    </w:p>
    <w:p w:rsidRPr="00D8102F" w:rsidR="00C63A81" w:rsidP="00C63A81" w:rsidRDefault="00C63A81" w14:paraId="1D5BB89B" w14:textId="06CF12B9">
      <w:pPr>
        <w:spacing w:after="0" w:line="240" w:lineRule="auto"/>
        <w:contextualSpacing/>
        <w:jc w:val="both"/>
        <w:rPr>
          <w:rFonts w:ascii="Times New Roman" w:hAnsi="Times New Roman"/>
          <w:sz w:val="24"/>
          <w:szCs w:val="24"/>
        </w:rPr>
      </w:pPr>
      <w:r w:rsidRPr="6932E20E">
        <w:rPr>
          <w:rFonts w:ascii="Times New Roman" w:hAnsi="Times New Roman"/>
          <w:sz w:val="24"/>
          <w:szCs w:val="24"/>
        </w:rPr>
        <w:t>Ainuüksi rahvaraamatukogusid külastab üle 30% (mõne hinnangu kohaselt koguni kuni 50%) Eesti elanikest (vt ka seletuskirja punkti 6.1.1.1.). Kuivõrd kavandatav muudatus puudutab kogu raamatukogude võrku, mis hõlmab ka teadus- ja erialaraamatukogusid ning kooliraamatukogusid, on kõigi raamatukogude külastajate hulk veelgi suurem</w:t>
      </w:r>
      <w:r w:rsidRPr="6932E20E" w:rsidR="006170DE">
        <w:rPr>
          <w:rFonts w:ascii="Times New Roman" w:hAnsi="Times New Roman"/>
          <w:sz w:val="24"/>
          <w:szCs w:val="24"/>
        </w:rPr>
        <w:t xml:space="preserve"> kui </w:t>
      </w:r>
      <w:r w:rsidRPr="6932E20E" w:rsidR="00E156A1">
        <w:rPr>
          <w:rFonts w:ascii="Times New Roman" w:hAnsi="Times New Roman"/>
          <w:sz w:val="24"/>
          <w:szCs w:val="24"/>
        </w:rPr>
        <w:t>rahvaraamatukogude</w:t>
      </w:r>
      <w:r w:rsidRPr="6932E20E" w:rsidR="003D2340">
        <w:rPr>
          <w:rFonts w:ascii="Times New Roman" w:hAnsi="Times New Roman"/>
          <w:sz w:val="24"/>
          <w:szCs w:val="24"/>
        </w:rPr>
        <w:t xml:space="preserve"> külastajate a</w:t>
      </w:r>
      <w:r w:rsidRPr="6932E20E" w:rsidR="00F640A6">
        <w:rPr>
          <w:rFonts w:ascii="Times New Roman" w:hAnsi="Times New Roman"/>
          <w:sz w:val="24"/>
          <w:szCs w:val="24"/>
        </w:rPr>
        <w:t>rv üksi</w:t>
      </w:r>
      <w:r w:rsidRPr="6932E20E">
        <w:rPr>
          <w:rFonts w:ascii="Times New Roman" w:hAnsi="Times New Roman"/>
          <w:sz w:val="24"/>
          <w:szCs w:val="24"/>
        </w:rPr>
        <w:t xml:space="preserve">. Lisaks nii-öelda tavakülastustele külastatakse raamatukogusid ka virtuaalselt (näiteks kasutatakse raamatukogu veebilehte ja digitaalseid </w:t>
      </w:r>
      <w:r w:rsidRPr="6932E20E" w:rsidR="004B3518">
        <w:rPr>
          <w:rFonts w:ascii="Times New Roman" w:hAnsi="Times New Roman"/>
          <w:sz w:val="24"/>
          <w:szCs w:val="24"/>
        </w:rPr>
        <w:t>väljaandei</w:t>
      </w:r>
      <w:r w:rsidRPr="6932E20E" w:rsidR="00807C6E">
        <w:rPr>
          <w:rFonts w:ascii="Times New Roman" w:hAnsi="Times New Roman"/>
          <w:sz w:val="24"/>
          <w:szCs w:val="24"/>
        </w:rPr>
        <w:t>d</w:t>
      </w:r>
      <w:r w:rsidRPr="6932E20E">
        <w:rPr>
          <w:rFonts w:ascii="Times New Roman" w:hAnsi="Times New Roman"/>
          <w:sz w:val="24"/>
          <w:szCs w:val="24"/>
        </w:rPr>
        <w:t xml:space="preserve">, otsitakse e-kataloogist </w:t>
      </w:r>
      <w:r w:rsidRPr="6932E20E" w:rsidR="00807C6E">
        <w:rPr>
          <w:rFonts w:ascii="Times New Roman" w:hAnsi="Times New Roman"/>
          <w:sz w:val="24"/>
          <w:szCs w:val="24"/>
        </w:rPr>
        <w:t>väljaannete</w:t>
      </w:r>
      <w:r w:rsidRPr="6932E20E">
        <w:rPr>
          <w:rFonts w:ascii="Times New Roman" w:hAnsi="Times New Roman"/>
          <w:sz w:val="24"/>
          <w:szCs w:val="24"/>
        </w:rPr>
        <w:t xml:space="preserve"> kohta infot jne). </w:t>
      </w:r>
      <w:r w:rsidRPr="6932E20E" w:rsidR="743FD06F">
        <w:rPr>
          <w:rFonts w:ascii="Times New Roman" w:hAnsi="Times New Roman"/>
          <w:sz w:val="24"/>
          <w:szCs w:val="24"/>
        </w:rPr>
        <w:t>Statistikaameti</w:t>
      </w:r>
      <w:r w:rsidRPr="6932E20E">
        <w:rPr>
          <w:rFonts w:ascii="Times New Roman" w:hAnsi="Times New Roman"/>
          <w:sz w:val="24"/>
          <w:szCs w:val="24"/>
        </w:rPr>
        <w:t xml:space="preserve"> andmetel oli rahvaraamatukogude virtuaalkülastusi 20</w:t>
      </w:r>
      <w:r w:rsidRPr="6932E20E" w:rsidR="2F9B8A8B">
        <w:rPr>
          <w:rFonts w:ascii="Times New Roman" w:hAnsi="Times New Roman"/>
          <w:sz w:val="24"/>
          <w:szCs w:val="24"/>
        </w:rPr>
        <w:t>23</w:t>
      </w:r>
      <w:r w:rsidRPr="6932E20E">
        <w:rPr>
          <w:rFonts w:ascii="Times New Roman" w:hAnsi="Times New Roman"/>
          <w:sz w:val="24"/>
          <w:szCs w:val="24"/>
        </w:rPr>
        <w:t xml:space="preserve">. aastal </w:t>
      </w:r>
      <w:r w:rsidRPr="6932E20E" w:rsidR="4D81C5AD">
        <w:rPr>
          <w:rFonts w:ascii="Times New Roman" w:hAnsi="Times New Roman"/>
          <w:sz w:val="24"/>
          <w:szCs w:val="24"/>
        </w:rPr>
        <w:t>3 901 900</w:t>
      </w:r>
      <w:r w:rsidR="00DE1C3D">
        <w:rPr>
          <w:rStyle w:val="Allmrkuseviide"/>
          <w:rFonts w:ascii="Times New Roman" w:hAnsi="Times New Roman"/>
          <w:sz w:val="24"/>
          <w:szCs w:val="24"/>
        </w:rPr>
        <w:footnoteReference w:id="92"/>
      </w:r>
      <w:r w:rsidRPr="6932E20E">
        <w:rPr>
          <w:rFonts w:ascii="Times New Roman" w:hAnsi="Times New Roman"/>
          <w:sz w:val="24"/>
          <w:szCs w:val="24"/>
        </w:rPr>
        <w:t xml:space="preserve">, teadus- ja erialaraamatukogude ning kooliraamatukogude virtuaalkülastusi </w:t>
      </w:r>
      <w:r w:rsidRPr="6932E20E" w:rsidR="60CB9A1A">
        <w:rPr>
          <w:rFonts w:ascii="Times New Roman" w:hAnsi="Times New Roman"/>
          <w:sz w:val="24"/>
          <w:szCs w:val="24"/>
        </w:rPr>
        <w:t>832 000</w:t>
      </w:r>
      <w:r w:rsidR="009B3B4F">
        <w:rPr>
          <w:rStyle w:val="Allmrkuseviide"/>
          <w:rFonts w:ascii="Times New Roman" w:hAnsi="Times New Roman"/>
          <w:sz w:val="24"/>
          <w:szCs w:val="24"/>
        </w:rPr>
        <w:footnoteReference w:id="93"/>
      </w:r>
      <w:r w:rsidRPr="6932E20E">
        <w:rPr>
          <w:rFonts w:ascii="Times New Roman" w:hAnsi="Times New Roman"/>
          <w:sz w:val="24"/>
          <w:szCs w:val="24"/>
        </w:rPr>
        <w:t>. Raamatukogude külastajate näol on seega tõenäoliselt tegemist suure sihtrühmaga.</w:t>
      </w:r>
    </w:p>
    <w:p w:rsidR="00C63A81" w:rsidP="00C63A81" w:rsidRDefault="00C63A81" w14:paraId="62C5DAC3" w14:textId="77777777">
      <w:pPr>
        <w:spacing w:after="0" w:line="240" w:lineRule="auto"/>
        <w:contextualSpacing/>
        <w:jc w:val="both"/>
        <w:rPr>
          <w:rFonts w:ascii="Times New Roman" w:hAnsi="Times New Roman"/>
          <w:b/>
          <w:bCs/>
          <w:sz w:val="24"/>
          <w:szCs w:val="24"/>
        </w:rPr>
      </w:pPr>
    </w:p>
    <w:p w:rsidRPr="0043492D" w:rsidR="00C63A81" w:rsidP="00C63A81" w:rsidRDefault="00C63A81" w14:paraId="5B665D7B" w14:textId="77777777">
      <w:pPr>
        <w:spacing w:after="0" w:line="240" w:lineRule="auto"/>
        <w:contextualSpacing/>
        <w:jc w:val="both"/>
        <w:rPr>
          <w:rFonts w:ascii="Times New Roman" w:hAnsi="Times New Roman"/>
          <w:b/>
          <w:sz w:val="24"/>
          <w:szCs w:val="24"/>
        </w:rPr>
      </w:pPr>
      <w:r>
        <w:rPr>
          <w:rFonts w:ascii="Times New Roman" w:hAnsi="Times New Roman"/>
          <w:b/>
          <w:bCs/>
          <w:sz w:val="24"/>
          <w:szCs w:val="24"/>
        </w:rPr>
        <w:t>6</w:t>
      </w:r>
      <w:r w:rsidRPr="0043492D">
        <w:rPr>
          <w:rFonts w:ascii="Times New Roman" w:hAnsi="Times New Roman"/>
          <w:b/>
          <w:bCs/>
          <w:sz w:val="24"/>
          <w:szCs w:val="24"/>
        </w:rPr>
        <w:t>.5.</w:t>
      </w:r>
      <w:r>
        <w:rPr>
          <w:rFonts w:ascii="Times New Roman" w:hAnsi="Times New Roman"/>
          <w:b/>
          <w:bCs/>
          <w:sz w:val="24"/>
          <w:szCs w:val="24"/>
        </w:rPr>
        <w:t>5</w:t>
      </w:r>
      <w:r w:rsidRPr="0043492D">
        <w:rPr>
          <w:rFonts w:ascii="Times New Roman" w:hAnsi="Times New Roman"/>
          <w:b/>
          <w:bCs/>
          <w:sz w:val="24"/>
          <w:szCs w:val="24"/>
        </w:rPr>
        <w:t xml:space="preserve">.2. </w:t>
      </w:r>
      <w:r w:rsidRPr="0043492D">
        <w:rPr>
          <w:rFonts w:ascii="Times New Roman" w:hAnsi="Times New Roman"/>
          <w:b/>
          <w:sz w:val="24"/>
          <w:szCs w:val="24"/>
        </w:rPr>
        <w:t>Avalduva mõju kirjeldus sihtrühmale ja järeldus selle olulisuse kohta</w:t>
      </w:r>
    </w:p>
    <w:p w:rsidRPr="00D8102F" w:rsidR="00C63A81" w:rsidP="00C63A81" w:rsidRDefault="00C63A81" w14:paraId="52B1D94D" w14:textId="77536A1C">
      <w:pPr>
        <w:spacing w:after="0" w:line="240" w:lineRule="auto"/>
        <w:contextualSpacing/>
        <w:jc w:val="both"/>
        <w:rPr>
          <w:rFonts w:ascii="Times New Roman" w:hAnsi="Times New Roman"/>
          <w:bCs/>
          <w:sz w:val="24"/>
          <w:szCs w:val="24"/>
        </w:rPr>
      </w:pPr>
      <w:r w:rsidRPr="00D8102F">
        <w:rPr>
          <w:rFonts w:ascii="Times New Roman" w:hAnsi="Times New Roman"/>
          <w:bCs/>
          <w:sz w:val="24"/>
          <w:szCs w:val="24"/>
        </w:rPr>
        <w:t xml:space="preserve">Kavandatav muudatus parandab oluliselt raamatukoguteenuse kättesaadavust, mugavust ja kvaliteeti. Näiteks uue raamatukogusüsteemi loomisega tekib kasutajate jaoks seni puuduv ühtne e-kataloog, kust on võimalik otsida huvipakkuvaid </w:t>
      </w:r>
      <w:r w:rsidR="000A1AE7">
        <w:rPr>
          <w:rFonts w:ascii="Times New Roman" w:hAnsi="Times New Roman"/>
          <w:bCs/>
          <w:sz w:val="24"/>
          <w:szCs w:val="24"/>
        </w:rPr>
        <w:t>väljaandeid</w:t>
      </w:r>
      <w:r w:rsidRPr="00D8102F">
        <w:rPr>
          <w:rFonts w:ascii="Times New Roman" w:hAnsi="Times New Roman"/>
          <w:bCs/>
          <w:sz w:val="24"/>
          <w:szCs w:val="24"/>
        </w:rPr>
        <w:t xml:space="preserve"> raamatukogudest üle Eesti.</w:t>
      </w:r>
      <w:r w:rsidR="00E9070B">
        <w:rPr>
          <w:rFonts w:ascii="Times New Roman" w:hAnsi="Times New Roman"/>
          <w:bCs/>
          <w:sz w:val="24"/>
          <w:szCs w:val="24"/>
        </w:rPr>
        <w:t xml:space="preserve"> </w:t>
      </w:r>
      <w:r w:rsidRPr="00D8102F">
        <w:rPr>
          <w:rFonts w:ascii="Times New Roman" w:hAnsi="Times New Roman"/>
          <w:bCs/>
          <w:sz w:val="24"/>
          <w:szCs w:val="24"/>
        </w:rPr>
        <w:t>Sihtrühma jaoks on seega tegemist positiivse mõjuga.</w:t>
      </w:r>
    </w:p>
    <w:p w:rsidR="005E2C5D" w:rsidP="005E2C5D" w:rsidRDefault="005E2C5D" w14:paraId="7D14FA08" w14:textId="77777777">
      <w:pPr>
        <w:spacing w:after="0" w:line="240" w:lineRule="auto"/>
        <w:contextualSpacing/>
        <w:jc w:val="both"/>
        <w:rPr>
          <w:rFonts w:ascii="Times New Roman" w:hAnsi="Times New Roman"/>
          <w:b/>
          <w:sz w:val="24"/>
          <w:szCs w:val="24"/>
        </w:rPr>
      </w:pPr>
    </w:p>
    <w:p w:rsidRPr="00D05EB5" w:rsidR="005E2C5D" w:rsidP="005E2C5D" w:rsidRDefault="005E2C5D" w14:paraId="08268B46" w14:textId="15848A33">
      <w:pPr>
        <w:spacing w:after="0" w:line="240" w:lineRule="auto"/>
        <w:contextualSpacing/>
        <w:jc w:val="both"/>
        <w:rPr>
          <w:rFonts w:ascii="Times New Roman" w:hAnsi="Times New Roman"/>
          <w:bCs/>
          <w:sz w:val="24"/>
          <w:szCs w:val="24"/>
        </w:rPr>
      </w:pPr>
      <w:r w:rsidRPr="00D05EB5">
        <w:rPr>
          <w:rFonts w:ascii="Times New Roman" w:hAnsi="Times New Roman"/>
          <w:b/>
          <w:sz w:val="24"/>
          <w:szCs w:val="24"/>
        </w:rPr>
        <w:t>6.6. Kavandatav muudatus</w:t>
      </w:r>
      <w:r w:rsidRPr="00D05EB5">
        <w:rPr>
          <w:rFonts w:ascii="Times New Roman" w:hAnsi="Times New Roman"/>
          <w:bCs/>
          <w:sz w:val="24"/>
          <w:szCs w:val="24"/>
        </w:rPr>
        <w:t xml:space="preserve"> – kasutajasõbralike automaatsete haldusmenetluse võimaluste rakendamine</w:t>
      </w:r>
    </w:p>
    <w:p w:rsidR="00084759" w:rsidP="00084759" w:rsidRDefault="00084759" w14:paraId="5B20FD74" w14:textId="77777777">
      <w:pPr>
        <w:spacing w:after="0" w:line="240" w:lineRule="auto"/>
        <w:contextualSpacing/>
        <w:jc w:val="both"/>
        <w:rPr>
          <w:rFonts w:ascii="Times New Roman" w:hAnsi="Times New Roman"/>
          <w:b/>
          <w:bCs/>
          <w:sz w:val="24"/>
          <w:szCs w:val="24"/>
        </w:rPr>
      </w:pPr>
    </w:p>
    <w:p w:rsidR="00FC0C44" w:rsidP="00FC0C44" w:rsidRDefault="00FC0C44" w14:paraId="2B877D5C" w14:textId="07F98B29">
      <w:pPr>
        <w:spacing w:after="0" w:line="240" w:lineRule="auto"/>
        <w:contextualSpacing/>
        <w:jc w:val="both"/>
        <w:rPr>
          <w:rFonts w:ascii="Times New Roman" w:hAnsi="Times New Roman"/>
          <w:b/>
          <w:sz w:val="24"/>
          <w:szCs w:val="24"/>
        </w:rPr>
      </w:pPr>
      <w:r>
        <w:rPr>
          <w:rFonts w:ascii="Times New Roman" w:hAnsi="Times New Roman"/>
          <w:b/>
          <w:sz w:val="24"/>
          <w:szCs w:val="24"/>
        </w:rPr>
        <w:t>6.6.1. Mõju infotehnoloogia ja infoühiskonna arendustele (e-teenustele)</w:t>
      </w:r>
    </w:p>
    <w:p w:rsidR="00FC0C44" w:rsidP="0004309D" w:rsidRDefault="00FC0C44" w14:paraId="07E0FBC8" w14:textId="77777777">
      <w:pPr>
        <w:spacing w:after="0" w:line="240" w:lineRule="auto"/>
        <w:contextualSpacing/>
        <w:jc w:val="both"/>
        <w:rPr>
          <w:rFonts w:ascii="Times New Roman" w:hAnsi="Times New Roman"/>
          <w:b/>
          <w:bCs/>
          <w:sz w:val="24"/>
          <w:szCs w:val="24"/>
        </w:rPr>
      </w:pPr>
    </w:p>
    <w:p w:rsidRPr="0043492D" w:rsidR="00FC0C44" w:rsidP="0004309D" w:rsidRDefault="00FC0C44" w14:paraId="5D27D476" w14:textId="77777777">
      <w:pPr>
        <w:spacing w:after="0" w:line="240" w:lineRule="auto"/>
        <w:contextualSpacing/>
        <w:jc w:val="both"/>
        <w:rPr>
          <w:rFonts w:ascii="Times New Roman" w:hAnsi="Times New Roman"/>
          <w:bCs/>
          <w:sz w:val="24"/>
          <w:szCs w:val="24"/>
        </w:rPr>
      </w:pPr>
      <w:r>
        <w:rPr>
          <w:rFonts w:ascii="Times New Roman" w:hAnsi="Times New Roman"/>
          <w:b/>
          <w:bCs/>
          <w:sz w:val="24"/>
          <w:szCs w:val="24"/>
        </w:rPr>
        <w:t xml:space="preserve">6.6.1.1. </w:t>
      </w:r>
      <w:r w:rsidRPr="0043492D">
        <w:rPr>
          <w:rFonts w:ascii="Times New Roman" w:hAnsi="Times New Roman"/>
          <w:b/>
          <w:bCs/>
          <w:sz w:val="24"/>
          <w:szCs w:val="24"/>
        </w:rPr>
        <w:t xml:space="preserve">Muudatusest mõjutatud sihtrühm – </w:t>
      </w:r>
      <w:r>
        <w:rPr>
          <w:rFonts w:ascii="Times New Roman" w:hAnsi="Times New Roman"/>
          <w:b/>
          <w:bCs/>
          <w:sz w:val="24"/>
          <w:szCs w:val="24"/>
        </w:rPr>
        <w:t xml:space="preserve">rahvaraamatukogude ja </w:t>
      </w:r>
      <w:r w:rsidRPr="0043492D">
        <w:rPr>
          <w:rFonts w:ascii="Times New Roman" w:hAnsi="Times New Roman"/>
          <w:b/>
          <w:bCs/>
          <w:sz w:val="24"/>
          <w:szCs w:val="24"/>
        </w:rPr>
        <w:t xml:space="preserve">Eesti Rahvusraamatukogu </w:t>
      </w:r>
      <w:r>
        <w:rPr>
          <w:rFonts w:ascii="Times New Roman" w:hAnsi="Times New Roman"/>
          <w:b/>
          <w:bCs/>
          <w:sz w:val="24"/>
          <w:szCs w:val="24"/>
        </w:rPr>
        <w:t>lugejad</w:t>
      </w:r>
    </w:p>
    <w:p w:rsidRPr="00293E37" w:rsidR="001C4E8D" w:rsidP="001C4E8D" w:rsidRDefault="000C2F90" w14:paraId="74C9E2A0" w14:textId="6AF36E17">
      <w:pPr>
        <w:spacing w:after="0" w:line="240" w:lineRule="auto"/>
        <w:jc w:val="both"/>
        <w:rPr>
          <w:rFonts w:ascii="Times New Roman" w:hAnsi="Times New Roman"/>
          <w:b/>
          <w:sz w:val="24"/>
          <w:szCs w:val="24"/>
        </w:rPr>
      </w:pPr>
      <w:r w:rsidRPr="6932E20E">
        <w:rPr>
          <w:rFonts w:ascii="Times New Roman" w:hAnsi="Times New Roman"/>
          <w:sz w:val="24"/>
          <w:szCs w:val="24"/>
        </w:rPr>
        <w:t>Statistikaameti andmetel oli 2023. aastal rahvaraamatukogudes</w:t>
      </w:r>
      <w:r w:rsidRPr="6932E20E" w:rsidR="00AB6DD4">
        <w:rPr>
          <w:rFonts w:ascii="Times New Roman" w:hAnsi="Times New Roman"/>
          <w:sz w:val="24"/>
          <w:szCs w:val="24"/>
        </w:rPr>
        <w:t xml:space="preserve"> </w:t>
      </w:r>
      <w:r w:rsidRPr="6932E20E" w:rsidR="0044057D">
        <w:rPr>
          <w:rFonts w:ascii="Times New Roman" w:hAnsi="Times New Roman"/>
          <w:sz w:val="24"/>
          <w:szCs w:val="24"/>
        </w:rPr>
        <w:t>357 900</w:t>
      </w:r>
      <w:r w:rsidR="00C70CD9">
        <w:rPr>
          <w:rStyle w:val="Allmrkuseviide"/>
          <w:rFonts w:ascii="Times New Roman" w:hAnsi="Times New Roman"/>
          <w:sz w:val="24"/>
          <w:szCs w:val="24"/>
        </w:rPr>
        <w:footnoteReference w:id="94"/>
      </w:r>
      <w:r w:rsidRPr="6932E20E" w:rsidR="0044057D">
        <w:rPr>
          <w:rFonts w:ascii="Times New Roman" w:hAnsi="Times New Roman"/>
          <w:sz w:val="24"/>
          <w:szCs w:val="24"/>
        </w:rPr>
        <w:t xml:space="preserve"> lugeja</w:t>
      </w:r>
      <w:r w:rsidRPr="6932E20E" w:rsidR="00CA6354">
        <w:rPr>
          <w:rFonts w:ascii="Times New Roman" w:hAnsi="Times New Roman"/>
          <w:sz w:val="24"/>
          <w:szCs w:val="24"/>
        </w:rPr>
        <w:t>t ning</w:t>
      </w:r>
      <w:r w:rsidRPr="6932E20E" w:rsidR="0044057D">
        <w:rPr>
          <w:rFonts w:ascii="Times New Roman" w:hAnsi="Times New Roman"/>
          <w:sz w:val="24"/>
          <w:szCs w:val="24"/>
        </w:rPr>
        <w:t xml:space="preserve"> eriala- ja teadusraamatukogudes </w:t>
      </w:r>
      <w:r w:rsidRPr="6932E20E" w:rsidR="00860A05">
        <w:rPr>
          <w:rFonts w:ascii="Times New Roman" w:hAnsi="Times New Roman"/>
          <w:sz w:val="24"/>
          <w:szCs w:val="24"/>
        </w:rPr>
        <w:t>170 100</w:t>
      </w:r>
      <w:r w:rsidR="00C70CD9">
        <w:rPr>
          <w:rStyle w:val="Allmrkuseviide"/>
          <w:rFonts w:ascii="Times New Roman" w:hAnsi="Times New Roman"/>
          <w:sz w:val="24"/>
          <w:szCs w:val="24"/>
        </w:rPr>
        <w:footnoteReference w:id="95"/>
      </w:r>
      <w:r w:rsidRPr="6932E20E" w:rsidR="00860A05">
        <w:rPr>
          <w:rFonts w:ascii="Times New Roman" w:hAnsi="Times New Roman"/>
          <w:sz w:val="24"/>
          <w:szCs w:val="24"/>
        </w:rPr>
        <w:t xml:space="preserve"> lugejat</w:t>
      </w:r>
      <w:r w:rsidRPr="6932E20E" w:rsidR="00451CCE">
        <w:rPr>
          <w:rFonts w:ascii="Times New Roman" w:hAnsi="Times New Roman"/>
          <w:sz w:val="24"/>
          <w:szCs w:val="24"/>
        </w:rPr>
        <w:t xml:space="preserve">. </w:t>
      </w:r>
      <w:r w:rsidRPr="6932E20E" w:rsidR="00B7520C">
        <w:rPr>
          <w:rFonts w:ascii="Times New Roman" w:hAnsi="Times New Roman"/>
          <w:sz w:val="24"/>
          <w:szCs w:val="24"/>
        </w:rPr>
        <w:t>Eriala- ja teadu</w:t>
      </w:r>
      <w:r w:rsidRPr="6932E20E" w:rsidR="00A62731">
        <w:rPr>
          <w:rFonts w:ascii="Times New Roman" w:hAnsi="Times New Roman"/>
          <w:sz w:val="24"/>
          <w:szCs w:val="24"/>
        </w:rPr>
        <w:t xml:space="preserve">sraamatukogude lugejatest </w:t>
      </w:r>
      <w:r w:rsidRPr="6932E20E" w:rsidR="0070384E">
        <w:rPr>
          <w:rFonts w:ascii="Times New Roman" w:hAnsi="Times New Roman"/>
          <w:sz w:val="24"/>
          <w:szCs w:val="24"/>
        </w:rPr>
        <w:t xml:space="preserve">oli </w:t>
      </w:r>
      <w:proofErr w:type="spellStart"/>
      <w:r w:rsidRPr="6932E20E" w:rsidR="0070384E">
        <w:rPr>
          <w:rFonts w:ascii="Times New Roman" w:hAnsi="Times New Roman"/>
          <w:sz w:val="24"/>
          <w:szCs w:val="24"/>
        </w:rPr>
        <w:t>RaRa</w:t>
      </w:r>
      <w:proofErr w:type="spellEnd"/>
      <w:r w:rsidRPr="6932E20E" w:rsidR="0070384E">
        <w:rPr>
          <w:rFonts w:ascii="Times New Roman" w:hAnsi="Times New Roman"/>
          <w:sz w:val="24"/>
          <w:szCs w:val="24"/>
        </w:rPr>
        <w:t xml:space="preserve"> lugejaid </w:t>
      </w:r>
      <w:r w:rsidRPr="6932E20E" w:rsidR="007B2E88">
        <w:rPr>
          <w:rFonts w:ascii="Times New Roman" w:hAnsi="Times New Roman"/>
          <w:sz w:val="24"/>
          <w:szCs w:val="24"/>
        </w:rPr>
        <w:t>52 048</w:t>
      </w:r>
      <w:r w:rsidR="00D91B84">
        <w:rPr>
          <w:rStyle w:val="Allmrkuseviide"/>
          <w:rFonts w:ascii="Times New Roman" w:hAnsi="Times New Roman"/>
          <w:sz w:val="24"/>
          <w:szCs w:val="24"/>
        </w:rPr>
        <w:footnoteReference w:id="96"/>
      </w:r>
      <w:r w:rsidRPr="6932E20E" w:rsidR="00D91B84">
        <w:rPr>
          <w:rFonts w:ascii="Times New Roman" w:hAnsi="Times New Roman"/>
          <w:sz w:val="24"/>
          <w:szCs w:val="24"/>
        </w:rPr>
        <w:t xml:space="preserve">. </w:t>
      </w:r>
      <w:r w:rsidRPr="6932E20E" w:rsidR="001C4E8D">
        <w:rPr>
          <w:rFonts w:ascii="Times New Roman" w:hAnsi="Times New Roman"/>
          <w:sz w:val="24"/>
          <w:szCs w:val="24"/>
        </w:rPr>
        <w:t xml:space="preserve">Tõenäoliselt on tegemist </w:t>
      </w:r>
      <w:r w:rsidRPr="6932E20E" w:rsidR="00E86F69">
        <w:rPr>
          <w:rFonts w:ascii="Times New Roman" w:hAnsi="Times New Roman"/>
          <w:sz w:val="24"/>
          <w:szCs w:val="24"/>
        </w:rPr>
        <w:t xml:space="preserve">keskmise kuni </w:t>
      </w:r>
      <w:r w:rsidRPr="6932E20E" w:rsidR="001C4E8D">
        <w:rPr>
          <w:rFonts w:ascii="Times New Roman" w:hAnsi="Times New Roman"/>
          <w:sz w:val="24"/>
          <w:szCs w:val="24"/>
        </w:rPr>
        <w:t>suure sihtrühmaga (vt ka käesoleva seletuskirja punkti 6.5.</w:t>
      </w:r>
      <w:r w:rsidRPr="6932E20E" w:rsidR="002477BE">
        <w:rPr>
          <w:rFonts w:ascii="Times New Roman" w:hAnsi="Times New Roman"/>
          <w:sz w:val="24"/>
          <w:szCs w:val="24"/>
        </w:rPr>
        <w:t>5</w:t>
      </w:r>
      <w:r w:rsidRPr="6932E20E" w:rsidR="001C4E8D">
        <w:rPr>
          <w:rFonts w:ascii="Times New Roman" w:hAnsi="Times New Roman"/>
          <w:sz w:val="24"/>
          <w:szCs w:val="24"/>
        </w:rPr>
        <w:t>.1.).</w:t>
      </w:r>
    </w:p>
    <w:p w:rsidR="00FC0C44" w:rsidP="0004309D" w:rsidRDefault="00FC0C44" w14:paraId="5C0EA488" w14:textId="77777777">
      <w:pPr>
        <w:spacing w:after="0" w:line="240" w:lineRule="auto"/>
        <w:contextualSpacing/>
        <w:jc w:val="both"/>
        <w:rPr>
          <w:rFonts w:ascii="Times New Roman" w:hAnsi="Times New Roman"/>
          <w:b/>
          <w:sz w:val="24"/>
          <w:szCs w:val="24"/>
        </w:rPr>
      </w:pPr>
    </w:p>
    <w:p w:rsidR="00FC0C44" w:rsidP="0004309D" w:rsidRDefault="00FC0C44" w14:paraId="38CAE44D" w14:textId="77777777">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6.6.1.2. </w:t>
      </w:r>
      <w:r w:rsidRPr="0043492D">
        <w:rPr>
          <w:rFonts w:ascii="Times New Roman" w:hAnsi="Times New Roman"/>
          <w:b/>
          <w:sz w:val="24"/>
          <w:szCs w:val="24"/>
        </w:rPr>
        <w:t>Avalduva mõju kirjeldus sihtrühmale ja järeldus selle olulisuse kohta</w:t>
      </w:r>
    </w:p>
    <w:p w:rsidRPr="00DB721E" w:rsidR="00FC0C44" w:rsidP="00FC0C44" w:rsidRDefault="00FC0C44" w14:paraId="5AA53137" w14:textId="096CCD00">
      <w:pPr>
        <w:spacing w:after="0" w:line="240" w:lineRule="auto"/>
        <w:jc w:val="both"/>
        <w:rPr>
          <w:rFonts w:ascii="Times New Roman" w:hAnsi="Times New Roman"/>
          <w:sz w:val="24"/>
          <w:szCs w:val="24"/>
        </w:rPr>
      </w:pPr>
      <w:r w:rsidRPr="00DB721E">
        <w:rPr>
          <w:rFonts w:ascii="Times New Roman" w:hAnsi="Times New Roman"/>
          <w:sz w:val="24"/>
          <w:szCs w:val="24"/>
        </w:rPr>
        <w:t xml:space="preserve">Raamatukogude </w:t>
      </w:r>
      <w:commentRangeStart w:id="25"/>
      <w:r w:rsidRPr="00DB721E">
        <w:rPr>
          <w:rFonts w:ascii="Times New Roman" w:hAnsi="Times New Roman"/>
          <w:sz w:val="24"/>
          <w:szCs w:val="24"/>
        </w:rPr>
        <w:t xml:space="preserve">kasutajasõbralikud automaatsed lahendused </w:t>
      </w:r>
      <w:commentRangeEnd w:id="25"/>
      <w:r w:rsidR="005F176C">
        <w:rPr>
          <w:rStyle w:val="Kommentaariviide"/>
        </w:rPr>
        <w:commentReference w:id="25"/>
      </w:r>
      <w:r w:rsidRPr="00DB721E">
        <w:rPr>
          <w:rFonts w:ascii="Times New Roman" w:hAnsi="Times New Roman"/>
          <w:sz w:val="24"/>
          <w:szCs w:val="24"/>
        </w:rPr>
        <w:t xml:space="preserve">on nii isiku kui ka </w:t>
      </w:r>
      <w:r w:rsidRPr="5C7FE27E">
        <w:rPr>
          <w:rFonts w:ascii="Times New Roman" w:hAnsi="Times New Roman"/>
          <w:sz w:val="24"/>
          <w:szCs w:val="24"/>
        </w:rPr>
        <w:t>avalik</w:t>
      </w:r>
      <w:r w:rsidRPr="5C7FE27E" w:rsidR="669EFE0F">
        <w:rPr>
          <w:rFonts w:ascii="Times New Roman" w:hAnsi="Times New Roman"/>
          <w:sz w:val="24"/>
          <w:szCs w:val="24"/>
        </w:rPr>
        <w:t>e</w:t>
      </w:r>
      <w:r w:rsidRPr="5C7FE27E">
        <w:rPr>
          <w:rFonts w:ascii="Times New Roman" w:hAnsi="Times New Roman"/>
          <w:sz w:val="24"/>
          <w:szCs w:val="24"/>
        </w:rPr>
        <w:t>s</w:t>
      </w:r>
      <w:r w:rsidRPr="00DB721E">
        <w:rPr>
          <w:rFonts w:ascii="Times New Roman" w:hAnsi="Times New Roman"/>
          <w:sz w:val="24"/>
          <w:szCs w:val="24"/>
        </w:rPr>
        <w:t xml:space="preserve"> huvides, kuna </w:t>
      </w:r>
      <w:r w:rsidRPr="3CA75667">
        <w:rPr>
          <w:rFonts w:ascii="Times New Roman" w:hAnsi="Times New Roman"/>
          <w:sz w:val="24"/>
          <w:szCs w:val="24"/>
        </w:rPr>
        <w:t>vähenda</w:t>
      </w:r>
      <w:r w:rsidRPr="3CA75667" w:rsidR="58680ABE">
        <w:rPr>
          <w:rFonts w:ascii="Times New Roman" w:hAnsi="Times New Roman"/>
          <w:sz w:val="24"/>
          <w:szCs w:val="24"/>
        </w:rPr>
        <w:t>vad</w:t>
      </w:r>
      <w:r w:rsidRPr="00DB721E">
        <w:rPr>
          <w:rFonts w:ascii="Times New Roman" w:hAnsi="Times New Roman"/>
          <w:sz w:val="24"/>
          <w:szCs w:val="24"/>
        </w:rPr>
        <w:t xml:space="preserve"> asjaajamisele kuluvat aega ja </w:t>
      </w:r>
      <w:r w:rsidRPr="468330BF">
        <w:rPr>
          <w:rFonts w:ascii="Times New Roman" w:hAnsi="Times New Roman"/>
          <w:sz w:val="24"/>
          <w:szCs w:val="24"/>
        </w:rPr>
        <w:t>lihtsusta</w:t>
      </w:r>
      <w:r w:rsidRPr="468330BF" w:rsidR="375E217A">
        <w:rPr>
          <w:rFonts w:ascii="Times New Roman" w:hAnsi="Times New Roman"/>
          <w:sz w:val="24"/>
          <w:szCs w:val="24"/>
        </w:rPr>
        <w:t>vad</w:t>
      </w:r>
      <w:r w:rsidRPr="00DB721E">
        <w:rPr>
          <w:rFonts w:ascii="Times New Roman" w:hAnsi="Times New Roman"/>
          <w:sz w:val="24"/>
          <w:szCs w:val="24"/>
        </w:rPr>
        <w:t xml:space="preserve"> kõigi elanike asjaajamist. Automaatse haldusmenetluse läbiviimiseks asutab kultuuriminister raamatukogu</w:t>
      </w:r>
      <w:r>
        <w:rPr>
          <w:rFonts w:ascii="Times New Roman" w:hAnsi="Times New Roman"/>
          <w:sz w:val="24"/>
          <w:szCs w:val="24"/>
        </w:rPr>
        <w:t>de</w:t>
      </w:r>
      <w:r w:rsidRPr="00DB721E">
        <w:rPr>
          <w:rFonts w:ascii="Times New Roman" w:hAnsi="Times New Roman"/>
          <w:sz w:val="24"/>
          <w:szCs w:val="24"/>
        </w:rPr>
        <w:t xml:space="preserve"> </w:t>
      </w:r>
      <w:r>
        <w:rPr>
          <w:rFonts w:ascii="Times New Roman" w:hAnsi="Times New Roman"/>
          <w:sz w:val="24"/>
          <w:szCs w:val="24"/>
        </w:rPr>
        <w:t>andmekogu</w:t>
      </w:r>
      <w:r w:rsidRPr="00DB721E">
        <w:rPr>
          <w:rFonts w:ascii="Times New Roman" w:hAnsi="Times New Roman"/>
          <w:sz w:val="24"/>
          <w:szCs w:val="24"/>
        </w:rPr>
        <w:t xml:space="preserve">. </w:t>
      </w:r>
      <w:r>
        <w:rPr>
          <w:rFonts w:ascii="Times New Roman" w:hAnsi="Times New Roman"/>
          <w:sz w:val="24"/>
          <w:szCs w:val="24"/>
        </w:rPr>
        <w:t>Raamatukogude andmekogu</w:t>
      </w:r>
      <w:r w:rsidRPr="00DB721E">
        <w:rPr>
          <w:rFonts w:ascii="Times New Roman" w:hAnsi="Times New Roman"/>
          <w:sz w:val="24"/>
          <w:szCs w:val="24"/>
        </w:rPr>
        <w:t xml:space="preserve"> asendab praegu iga valla ja linna eraldi peetavat </w:t>
      </w:r>
      <w:r w:rsidRPr="00DB721E">
        <w:rPr>
          <w:rFonts w:ascii="Times New Roman" w:hAnsi="Times New Roman"/>
          <w:sz w:val="24"/>
          <w:szCs w:val="24"/>
        </w:rPr>
        <w:t>andmekogu, mis asuvad praegu raamatukogudel üheteistkümnes, erasektorilt teenusena ostetud serveris. Seadus loob õigusliku aluse andmeid andmekogus töödelda ning sätestab kõik isikuandmete kaitsega seonduva.</w:t>
      </w:r>
    </w:p>
    <w:p w:rsidR="00084759" w:rsidP="00084759" w:rsidRDefault="00084759" w14:paraId="77289E8C" w14:textId="77777777">
      <w:pPr>
        <w:spacing w:after="0" w:line="240" w:lineRule="auto"/>
        <w:contextualSpacing/>
        <w:jc w:val="both"/>
        <w:rPr>
          <w:rFonts w:ascii="Times New Roman" w:hAnsi="Times New Roman"/>
          <w:b/>
          <w:bCs/>
          <w:sz w:val="24"/>
          <w:szCs w:val="24"/>
        </w:rPr>
      </w:pPr>
    </w:p>
    <w:p w:rsidRPr="0043492D" w:rsidR="00084759" w:rsidP="00084759" w:rsidRDefault="00084759" w14:paraId="305C5E1E" w14:textId="33B9BA30">
      <w:pPr>
        <w:spacing w:after="0" w:line="240" w:lineRule="auto"/>
        <w:contextualSpacing/>
        <w:jc w:val="both"/>
        <w:rPr>
          <w:rFonts w:ascii="Times New Roman" w:hAnsi="Times New Roman"/>
          <w:bCs/>
          <w:sz w:val="24"/>
          <w:szCs w:val="24"/>
        </w:rPr>
      </w:pPr>
      <w:r>
        <w:rPr>
          <w:rFonts w:ascii="Times New Roman" w:hAnsi="Times New Roman"/>
          <w:b/>
          <w:bCs/>
          <w:sz w:val="24"/>
          <w:szCs w:val="24"/>
        </w:rPr>
        <w:t xml:space="preserve">6.6.2. </w:t>
      </w:r>
      <w:r w:rsidRPr="0043492D">
        <w:rPr>
          <w:rFonts w:ascii="Times New Roman" w:hAnsi="Times New Roman"/>
          <w:b/>
          <w:bCs/>
          <w:sz w:val="24"/>
          <w:szCs w:val="24"/>
        </w:rPr>
        <w:t xml:space="preserve">Mõju riigiasutuste ja kohaliku omavalitsuse asutuste korraldusele, kuludele ja tuludele (asutuste korraldus) </w:t>
      </w:r>
    </w:p>
    <w:p w:rsidR="00084759" w:rsidP="0004309D" w:rsidRDefault="00084759" w14:paraId="62937751" w14:textId="77777777">
      <w:pPr>
        <w:spacing w:after="0" w:line="240" w:lineRule="auto"/>
        <w:contextualSpacing/>
        <w:jc w:val="both"/>
        <w:rPr>
          <w:rFonts w:ascii="Times New Roman" w:hAnsi="Times New Roman"/>
          <w:b/>
          <w:bCs/>
          <w:sz w:val="24"/>
          <w:szCs w:val="24"/>
        </w:rPr>
      </w:pPr>
    </w:p>
    <w:p w:rsidRPr="0043492D" w:rsidR="00084759" w:rsidP="0004309D" w:rsidRDefault="00084759" w14:paraId="4E555722" w14:textId="77777777">
      <w:pPr>
        <w:spacing w:after="0" w:line="240" w:lineRule="auto"/>
        <w:contextualSpacing/>
        <w:jc w:val="both"/>
        <w:rPr>
          <w:rFonts w:ascii="Times New Roman" w:hAnsi="Times New Roman"/>
          <w:bCs/>
          <w:sz w:val="24"/>
          <w:szCs w:val="24"/>
        </w:rPr>
      </w:pPr>
      <w:r>
        <w:rPr>
          <w:rFonts w:ascii="Times New Roman" w:hAnsi="Times New Roman"/>
          <w:b/>
          <w:bCs/>
          <w:sz w:val="24"/>
          <w:szCs w:val="24"/>
        </w:rPr>
        <w:t>6.6</w:t>
      </w:r>
      <w:r w:rsidRPr="0043492D">
        <w:rPr>
          <w:rFonts w:ascii="Times New Roman" w:hAnsi="Times New Roman"/>
          <w:b/>
          <w:bCs/>
          <w:sz w:val="24"/>
          <w:szCs w:val="24"/>
        </w:rPr>
        <w:t>.2.1. Muudatusest mõjutatud sihtrühm – Eesti Rahvusraamatukogu ja teised raamatukogud ning nende pidajad</w:t>
      </w:r>
    </w:p>
    <w:p w:rsidRPr="00293E37" w:rsidR="00B36A4C" w:rsidP="00B36A4C" w:rsidRDefault="219ACE98" w14:paraId="21281803" w14:textId="067544C8">
      <w:pPr>
        <w:spacing w:after="0" w:line="240" w:lineRule="auto"/>
        <w:jc w:val="both"/>
        <w:rPr>
          <w:rFonts w:ascii="Times New Roman" w:hAnsi="Times New Roman"/>
          <w:b/>
          <w:sz w:val="24"/>
          <w:szCs w:val="24"/>
        </w:rPr>
      </w:pPr>
      <w:r w:rsidRPr="48F28BA5">
        <w:rPr>
          <w:rFonts w:ascii="Times New Roman" w:hAnsi="Times New Roman"/>
          <w:sz w:val="24"/>
          <w:szCs w:val="24"/>
        </w:rPr>
        <w:t>V</w:t>
      </w:r>
      <w:r w:rsidRPr="48F28BA5" w:rsidR="00B36A4C">
        <w:rPr>
          <w:rFonts w:ascii="Times New Roman" w:hAnsi="Times New Roman"/>
          <w:sz w:val="24"/>
          <w:szCs w:val="24"/>
        </w:rPr>
        <w:t>t</w:t>
      </w:r>
      <w:r w:rsidRPr="00293E37" w:rsidR="00B36A4C">
        <w:rPr>
          <w:rFonts w:ascii="Times New Roman" w:hAnsi="Times New Roman"/>
          <w:sz w:val="24"/>
          <w:szCs w:val="24"/>
        </w:rPr>
        <w:t xml:space="preserve"> käesol</w:t>
      </w:r>
      <w:r w:rsidR="00B36A4C">
        <w:rPr>
          <w:rFonts w:ascii="Times New Roman" w:hAnsi="Times New Roman"/>
          <w:sz w:val="24"/>
          <w:szCs w:val="24"/>
        </w:rPr>
        <w:t xml:space="preserve">eva seletuskirja punkti </w:t>
      </w:r>
      <w:r w:rsidRPr="00D8102F" w:rsidR="00B36A4C">
        <w:rPr>
          <w:rFonts w:ascii="Times New Roman" w:hAnsi="Times New Roman"/>
          <w:sz w:val="24"/>
          <w:szCs w:val="24"/>
        </w:rPr>
        <w:t>6.5.</w:t>
      </w:r>
      <w:r w:rsidR="00507290">
        <w:rPr>
          <w:rFonts w:ascii="Times New Roman" w:hAnsi="Times New Roman"/>
          <w:sz w:val="24"/>
          <w:szCs w:val="24"/>
        </w:rPr>
        <w:t>3</w:t>
      </w:r>
      <w:r w:rsidRPr="00D8102F" w:rsidR="00B36A4C">
        <w:rPr>
          <w:rFonts w:ascii="Times New Roman" w:hAnsi="Times New Roman"/>
          <w:sz w:val="24"/>
          <w:szCs w:val="24"/>
        </w:rPr>
        <w:t>.1.</w:t>
      </w:r>
    </w:p>
    <w:p w:rsidR="00084759" w:rsidP="0004309D" w:rsidRDefault="00084759" w14:paraId="3AFCA518" w14:textId="77777777">
      <w:pPr>
        <w:spacing w:after="0" w:line="240" w:lineRule="auto"/>
        <w:contextualSpacing/>
        <w:jc w:val="both"/>
        <w:rPr>
          <w:rFonts w:ascii="Times New Roman" w:hAnsi="Times New Roman"/>
          <w:b/>
          <w:sz w:val="24"/>
          <w:szCs w:val="24"/>
        </w:rPr>
      </w:pPr>
    </w:p>
    <w:p w:rsidRPr="0043492D" w:rsidR="00084759" w:rsidP="0004309D" w:rsidRDefault="00084759" w14:paraId="09565939" w14:textId="77777777">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6.6.2.2. </w:t>
      </w:r>
      <w:r w:rsidRPr="0043492D">
        <w:rPr>
          <w:rFonts w:ascii="Times New Roman" w:hAnsi="Times New Roman"/>
          <w:b/>
          <w:sz w:val="24"/>
          <w:szCs w:val="24"/>
        </w:rPr>
        <w:t>Avalduva mõju kirjeldus sihtrühmale ja järeldus selle olulisuse kohta</w:t>
      </w:r>
    </w:p>
    <w:p w:rsidRPr="00DB721E" w:rsidR="00084759" w:rsidP="00084759" w:rsidRDefault="00084759" w14:paraId="50A98878" w14:textId="77777777">
      <w:pPr>
        <w:spacing w:after="0" w:line="240" w:lineRule="auto"/>
        <w:jc w:val="both"/>
        <w:rPr>
          <w:rFonts w:ascii="Times New Roman" w:hAnsi="Times New Roman"/>
          <w:sz w:val="24"/>
          <w:szCs w:val="24"/>
        </w:rPr>
      </w:pPr>
      <w:r w:rsidRPr="00DB721E">
        <w:rPr>
          <w:rFonts w:ascii="Times New Roman" w:hAnsi="Times New Roman"/>
          <w:sz w:val="24"/>
          <w:szCs w:val="24"/>
        </w:rPr>
        <w:t xml:space="preserve">Edaspidi koondatakse kõik lugejate ja külastajate isiku- ja kontaktandmed, andmed laenutuste, väljaannete, kogude jm kohta ühte infosüsteemi. Andmeid töödeldakse, sh kustutatakse ühetaoliselt. </w:t>
      </w:r>
    </w:p>
    <w:p w:rsidRPr="00DB721E" w:rsidR="00084759" w:rsidP="00084759" w:rsidRDefault="00084759" w14:paraId="12E5363E" w14:textId="3570DF66">
      <w:pPr>
        <w:spacing w:after="0" w:line="240" w:lineRule="auto"/>
        <w:jc w:val="both"/>
        <w:rPr>
          <w:rFonts w:ascii="Times New Roman" w:hAnsi="Times New Roman"/>
          <w:sz w:val="24"/>
          <w:szCs w:val="24"/>
        </w:rPr>
      </w:pPr>
      <w:r w:rsidRPr="00DB721E">
        <w:rPr>
          <w:rFonts w:ascii="Times New Roman" w:hAnsi="Times New Roman"/>
          <w:sz w:val="24"/>
          <w:szCs w:val="24"/>
        </w:rPr>
        <w:t xml:space="preserve">Eelnõu oluline osa on tulevikku vaatav </w:t>
      </w:r>
      <w:r>
        <w:rPr>
          <w:rFonts w:ascii="Times New Roman" w:hAnsi="Times New Roman"/>
          <w:sz w:val="24"/>
          <w:szCs w:val="24"/>
        </w:rPr>
        <w:t>andmekogu</w:t>
      </w:r>
      <w:r w:rsidRPr="00DB721E">
        <w:rPr>
          <w:rFonts w:ascii="Times New Roman" w:hAnsi="Times New Roman"/>
          <w:sz w:val="24"/>
          <w:szCs w:val="24"/>
        </w:rPr>
        <w:t xml:space="preserve"> võimalusi kasutav automaatne haldusmenetlus ja n-ö inimest abistavate ja asjaajamist kiiremaks ja mugavamaks muutvate krattide kasutamine.  Kui riigil on kõik otsustamiseks vajalikud andmed olemas, saab edaspidi teha kiire otsuse ebavajaliku asjaajamiseta</w:t>
      </w:r>
      <w:r w:rsidRPr="4232D249" w:rsidR="0BA8F9BA">
        <w:rPr>
          <w:rFonts w:ascii="Times New Roman" w:hAnsi="Times New Roman"/>
          <w:sz w:val="24"/>
          <w:szCs w:val="24"/>
        </w:rPr>
        <w:t xml:space="preserve">, samas tagades </w:t>
      </w:r>
      <w:r w:rsidRPr="3AEA3CC1" w:rsidR="0BA8F9BA">
        <w:rPr>
          <w:rFonts w:ascii="Times New Roman" w:hAnsi="Times New Roman"/>
          <w:sz w:val="24"/>
          <w:szCs w:val="24"/>
        </w:rPr>
        <w:t xml:space="preserve">isikuandmete </w:t>
      </w:r>
      <w:r w:rsidRPr="4CCE44C7" w:rsidR="0BA8F9BA">
        <w:rPr>
          <w:rFonts w:ascii="Times New Roman" w:hAnsi="Times New Roman"/>
          <w:sz w:val="24"/>
          <w:szCs w:val="24"/>
        </w:rPr>
        <w:t>tõhusa kaitse</w:t>
      </w:r>
      <w:r w:rsidRPr="2D76BA34" w:rsidR="0BA8F9BA">
        <w:rPr>
          <w:rFonts w:ascii="Times New Roman" w:hAnsi="Times New Roman"/>
          <w:sz w:val="24"/>
          <w:szCs w:val="24"/>
        </w:rPr>
        <w:t>.</w:t>
      </w:r>
    </w:p>
    <w:p w:rsidRPr="00DB721E" w:rsidR="00084759" w:rsidP="00084759" w:rsidRDefault="00084759" w14:paraId="7E5EA968" w14:textId="77777777">
      <w:pPr>
        <w:spacing w:after="0" w:line="240" w:lineRule="auto"/>
        <w:jc w:val="both"/>
        <w:rPr>
          <w:rFonts w:ascii="Times New Roman" w:hAnsi="Times New Roman"/>
          <w:sz w:val="24"/>
          <w:szCs w:val="24"/>
        </w:rPr>
      </w:pPr>
      <w:r w:rsidRPr="00DB721E">
        <w:rPr>
          <w:rFonts w:ascii="Times New Roman" w:hAnsi="Times New Roman"/>
          <w:sz w:val="24"/>
          <w:szCs w:val="24"/>
        </w:rPr>
        <w:t>Muudatuse mõju on positiivne nii elanikele, raamatukogu pidajatele kui ka raamatukogudele, sest lihtsustab inimese ja riigi asjaajamist ning suurendab riigi otsuste arusaadavust ja läbipaistvust ning vähendab haldusmenetluse läbiviimiseks kuluvat aega (meeldetuletused laenutustähtaja saabumisest, viivis, lugejaandmete uuendamine jms).</w:t>
      </w:r>
    </w:p>
    <w:p w:rsidRPr="002464E3" w:rsidR="00C67274" w:rsidP="00AF6307" w:rsidRDefault="00084759" w14:paraId="41523F3C" w14:textId="1036AE8D">
      <w:pPr>
        <w:spacing w:after="0" w:line="240" w:lineRule="auto"/>
        <w:jc w:val="both"/>
        <w:rPr>
          <w:rFonts w:ascii="Times New Roman" w:hAnsi="Times New Roman"/>
          <w:sz w:val="24"/>
          <w:szCs w:val="24"/>
        </w:rPr>
      </w:pPr>
      <w:r w:rsidRPr="00DB721E">
        <w:rPr>
          <w:rFonts w:ascii="Times New Roman" w:hAnsi="Times New Roman"/>
          <w:sz w:val="24"/>
          <w:szCs w:val="24"/>
        </w:rPr>
        <w:t>Automaatsed võimalused on kasulikud nii lugejatele ja külastajatele kui ka raamatukogudele, kuna võimaldavad kiireid ja lihtsaid lahendusi seal, kus pole vaja töötaja vahetut tegevust.</w:t>
      </w:r>
    </w:p>
    <w:p w:rsidRPr="00AF6307" w:rsidR="00BF354C" w:rsidP="00AF6307" w:rsidRDefault="00BF354C" w14:paraId="5E359D40" w14:textId="77777777">
      <w:pPr>
        <w:spacing w:after="0" w:line="240" w:lineRule="auto"/>
        <w:contextualSpacing/>
        <w:jc w:val="both"/>
        <w:rPr>
          <w:rFonts w:ascii="Times New Roman" w:hAnsi="Times New Roman"/>
          <w:sz w:val="24"/>
          <w:szCs w:val="24"/>
        </w:rPr>
      </w:pPr>
    </w:p>
    <w:p w:rsidRPr="00AF6307" w:rsidR="002621ED" w:rsidP="00AF6307" w:rsidRDefault="009E3989" w14:paraId="0E4824FF" w14:textId="467C25B3">
      <w:pPr>
        <w:spacing w:after="0" w:line="240" w:lineRule="auto"/>
        <w:contextualSpacing/>
        <w:jc w:val="both"/>
        <w:rPr>
          <w:rFonts w:ascii="Times New Roman" w:hAnsi="Times New Roman"/>
          <w:sz w:val="24"/>
          <w:szCs w:val="24"/>
        </w:rPr>
      </w:pPr>
      <w:r w:rsidRPr="5320929D">
        <w:rPr>
          <w:rFonts w:ascii="Times New Roman" w:hAnsi="Times New Roman"/>
          <w:b/>
          <w:bCs/>
          <w:sz w:val="24"/>
          <w:szCs w:val="24"/>
        </w:rPr>
        <w:t>6.</w:t>
      </w:r>
      <w:r w:rsidRPr="5320929D" w:rsidR="00E27BCF">
        <w:rPr>
          <w:rFonts w:ascii="Times New Roman" w:hAnsi="Times New Roman"/>
          <w:b/>
          <w:bCs/>
          <w:sz w:val="24"/>
          <w:szCs w:val="24"/>
        </w:rPr>
        <w:t>7</w:t>
      </w:r>
      <w:r w:rsidRPr="5320929D" w:rsidR="002621ED">
        <w:rPr>
          <w:rFonts w:ascii="Times New Roman" w:hAnsi="Times New Roman"/>
          <w:b/>
          <w:bCs/>
          <w:sz w:val="24"/>
          <w:szCs w:val="24"/>
        </w:rPr>
        <w:t>. Muudatuste koondmõju ettevõtjate ja kodanike halduskoormusele ning avaliku sektori töökoormusele</w:t>
      </w:r>
    </w:p>
    <w:p w:rsidR="002621ED" w:rsidP="00AF6307" w:rsidRDefault="00F773AE" w14:paraId="559BF8A4" w14:textId="34FCA0B1">
      <w:pPr>
        <w:spacing w:after="0" w:line="240" w:lineRule="auto"/>
        <w:contextualSpacing/>
        <w:jc w:val="both"/>
        <w:rPr>
          <w:rFonts w:ascii="Times New Roman" w:hAnsi="Times New Roman"/>
          <w:sz w:val="24"/>
          <w:szCs w:val="24"/>
        </w:rPr>
      </w:pPr>
      <w:r w:rsidRPr="00F773AE">
        <w:rPr>
          <w:rFonts w:ascii="Times New Roman" w:hAnsi="Times New Roman"/>
          <w:sz w:val="24"/>
          <w:szCs w:val="24"/>
        </w:rPr>
        <w:t xml:space="preserve">Kavandatavad muudatused ei mõjuta ettevõtjate </w:t>
      </w:r>
      <w:r w:rsidRPr="00F773AE" w:rsidR="00D56129">
        <w:rPr>
          <w:rFonts w:ascii="Times New Roman" w:hAnsi="Times New Roman"/>
          <w:sz w:val="24"/>
          <w:szCs w:val="24"/>
        </w:rPr>
        <w:t xml:space="preserve">halduskoormust </w:t>
      </w:r>
      <w:r w:rsidRPr="00F773AE">
        <w:rPr>
          <w:rFonts w:ascii="Times New Roman" w:hAnsi="Times New Roman"/>
          <w:sz w:val="24"/>
          <w:szCs w:val="24"/>
        </w:rPr>
        <w:t xml:space="preserve">ja </w:t>
      </w:r>
      <w:r w:rsidR="00D56129">
        <w:rPr>
          <w:rFonts w:ascii="Times New Roman" w:hAnsi="Times New Roman"/>
          <w:sz w:val="24"/>
          <w:szCs w:val="24"/>
        </w:rPr>
        <w:t xml:space="preserve">eeldatavasti vähendavad </w:t>
      </w:r>
      <w:r w:rsidRPr="00F773AE">
        <w:rPr>
          <w:rFonts w:ascii="Times New Roman" w:hAnsi="Times New Roman"/>
          <w:sz w:val="24"/>
          <w:szCs w:val="24"/>
        </w:rPr>
        <w:t>kodanike halduskoormust.</w:t>
      </w:r>
    </w:p>
    <w:p w:rsidR="000035CE" w:rsidP="00AF6307" w:rsidRDefault="000035CE" w14:paraId="220C9E7C" w14:textId="2A4F07BD">
      <w:pPr>
        <w:spacing w:after="0" w:line="240" w:lineRule="auto"/>
        <w:contextualSpacing/>
        <w:jc w:val="both"/>
        <w:rPr>
          <w:rFonts w:ascii="Times New Roman" w:hAnsi="Times New Roman"/>
          <w:sz w:val="24"/>
          <w:szCs w:val="24"/>
        </w:rPr>
      </w:pPr>
      <w:r w:rsidRPr="000035CE">
        <w:rPr>
          <w:rFonts w:ascii="Times New Roman" w:hAnsi="Times New Roman"/>
          <w:sz w:val="24"/>
          <w:szCs w:val="24"/>
        </w:rPr>
        <w:t xml:space="preserve">Kavandatavad muudatused vähendavad kodanike halduskoormust raamatukoguteenuste kasutamisel tänu protsesside lihtsustumisele ja automatiseerimisele (nt ühtne e-kataloog, automaatsed teavitused). </w:t>
      </w:r>
    </w:p>
    <w:p w:rsidR="000035CE" w:rsidP="00AF6307" w:rsidRDefault="00467592" w14:paraId="33C5CDFF" w14:textId="1CB968E5">
      <w:pPr>
        <w:spacing w:after="0" w:line="240" w:lineRule="auto"/>
        <w:contextualSpacing/>
        <w:jc w:val="both"/>
        <w:rPr>
          <w:rFonts w:ascii="Times New Roman" w:hAnsi="Times New Roman"/>
          <w:sz w:val="24"/>
          <w:szCs w:val="24"/>
        </w:rPr>
      </w:pPr>
      <w:r w:rsidRPr="00467592">
        <w:rPr>
          <w:rFonts w:ascii="Times New Roman" w:hAnsi="Times New Roman"/>
          <w:sz w:val="24"/>
          <w:szCs w:val="24"/>
        </w:rPr>
        <w:t>Ettevõtjate (v.a mõjutatud IT-teenuse pakkujad) halduskoormust muudatused oluliselt ei mõjuta.</w:t>
      </w:r>
    </w:p>
    <w:p w:rsidRPr="004478E1" w:rsidR="004478E1" w:rsidP="004478E1" w:rsidRDefault="004478E1" w14:paraId="5C89ABFA" w14:textId="2FD57D60">
      <w:pPr>
        <w:spacing w:after="0" w:line="240" w:lineRule="auto"/>
        <w:contextualSpacing/>
        <w:jc w:val="both"/>
        <w:rPr>
          <w:rFonts w:ascii="Times New Roman" w:hAnsi="Times New Roman"/>
          <w:sz w:val="24"/>
          <w:szCs w:val="24"/>
        </w:rPr>
      </w:pPr>
      <w:r w:rsidRPr="5320929D">
        <w:rPr>
          <w:rFonts w:ascii="Times New Roman" w:hAnsi="Times New Roman"/>
          <w:sz w:val="24"/>
          <w:szCs w:val="24"/>
        </w:rPr>
        <w:t xml:space="preserve">Avaliku sektori (raamatukogud, </w:t>
      </w:r>
      <w:proofErr w:type="spellStart"/>
      <w:r w:rsidRPr="5320929D">
        <w:rPr>
          <w:rFonts w:ascii="Times New Roman" w:hAnsi="Times New Roman"/>
          <w:sz w:val="24"/>
          <w:szCs w:val="24"/>
        </w:rPr>
        <w:t>KOV-id</w:t>
      </w:r>
      <w:proofErr w:type="spellEnd"/>
      <w:r w:rsidRPr="5320929D">
        <w:rPr>
          <w:rFonts w:ascii="Times New Roman" w:hAnsi="Times New Roman"/>
          <w:sz w:val="24"/>
          <w:szCs w:val="24"/>
        </w:rPr>
        <w:t xml:space="preserve">, </w:t>
      </w:r>
      <w:proofErr w:type="spellStart"/>
      <w:r w:rsidRPr="5320929D">
        <w:rPr>
          <w:rFonts w:ascii="Times New Roman" w:hAnsi="Times New Roman"/>
          <w:sz w:val="24"/>
          <w:szCs w:val="24"/>
        </w:rPr>
        <w:t>RaRa</w:t>
      </w:r>
      <w:proofErr w:type="spellEnd"/>
      <w:r w:rsidRPr="5320929D">
        <w:rPr>
          <w:rFonts w:ascii="Times New Roman" w:hAnsi="Times New Roman"/>
          <w:sz w:val="24"/>
          <w:szCs w:val="24"/>
        </w:rPr>
        <w:t xml:space="preserve">, </w:t>
      </w:r>
      <w:proofErr w:type="spellStart"/>
      <w:r w:rsidRPr="5320929D">
        <w:rPr>
          <w:rFonts w:ascii="Times New Roman" w:hAnsi="Times New Roman"/>
          <w:sz w:val="24"/>
          <w:szCs w:val="24"/>
        </w:rPr>
        <w:t>KuM</w:t>
      </w:r>
      <w:proofErr w:type="spellEnd"/>
      <w:r w:rsidRPr="5320929D">
        <w:rPr>
          <w:rFonts w:ascii="Times New Roman" w:hAnsi="Times New Roman"/>
          <w:sz w:val="24"/>
          <w:szCs w:val="24"/>
        </w:rPr>
        <w:t>) töökoormus muutub</w:t>
      </w:r>
      <w:r w:rsidRPr="5320929D" w:rsidR="000F3447">
        <w:rPr>
          <w:rFonts w:ascii="Times New Roman" w:hAnsi="Times New Roman"/>
          <w:sz w:val="24"/>
          <w:szCs w:val="24"/>
        </w:rPr>
        <w:t xml:space="preserve">, </w:t>
      </w:r>
      <w:r w:rsidRPr="5320929D" w:rsidR="00DA381E">
        <w:rPr>
          <w:rFonts w:ascii="Times New Roman" w:hAnsi="Times New Roman"/>
          <w:sz w:val="24"/>
          <w:szCs w:val="24"/>
        </w:rPr>
        <w:t xml:space="preserve">sest </w:t>
      </w:r>
      <w:r w:rsidRPr="5320929D">
        <w:rPr>
          <w:rFonts w:ascii="Times New Roman" w:hAnsi="Times New Roman"/>
          <w:sz w:val="24"/>
          <w:szCs w:val="24"/>
        </w:rPr>
        <w:t>ümberkorraldustega kaasneb ajutine lisakoormus, kuid pikas perspektiivis oodatakse efektiivsuse kasvu ja töökoormuse vähenemist teatud valdkondades (nt kataloogimine, statistika kogumine, automa</w:t>
      </w:r>
      <w:r w:rsidRPr="5320929D" w:rsidR="002765E0">
        <w:rPr>
          <w:rFonts w:ascii="Times New Roman" w:hAnsi="Times New Roman"/>
          <w:sz w:val="24"/>
          <w:szCs w:val="24"/>
        </w:rPr>
        <w:t>a</w:t>
      </w:r>
      <w:r w:rsidRPr="5320929D">
        <w:rPr>
          <w:rFonts w:ascii="Times New Roman" w:hAnsi="Times New Roman"/>
          <w:sz w:val="24"/>
          <w:szCs w:val="24"/>
        </w:rPr>
        <w:t>t</w:t>
      </w:r>
      <w:r w:rsidRPr="5320929D" w:rsidR="008B6552">
        <w:rPr>
          <w:rFonts w:ascii="Times New Roman" w:hAnsi="Times New Roman"/>
          <w:sz w:val="24"/>
          <w:szCs w:val="24"/>
        </w:rPr>
        <w:t>sed</w:t>
      </w:r>
      <w:r w:rsidRPr="5320929D">
        <w:rPr>
          <w:rFonts w:ascii="Times New Roman" w:hAnsi="Times New Roman"/>
          <w:sz w:val="24"/>
          <w:szCs w:val="24"/>
        </w:rPr>
        <w:t xml:space="preserve"> toimingud</w:t>
      </w:r>
      <w:r w:rsidRPr="5320929D" w:rsidR="07731ADE">
        <w:rPr>
          <w:rFonts w:ascii="Times New Roman" w:hAnsi="Times New Roman"/>
          <w:sz w:val="24"/>
          <w:szCs w:val="24"/>
        </w:rPr>
        <w:t>).</w:t>
      </w:r>
    </w:p>
    <w:p w:rsidRPr="00F773AE" w:rsidR="002621ED" w:rsidP="5320929D" w:rsidRDefault="002621ED" w14:paraId="27CA6B3E" w14:textId="69F6B1D5">
      <w:pPr>
        <w:spacing w:after="0" w:line="240" w:lineRule="auto"/>
        <w:contextualSpacing/>
        <w:jc w:val="both"/>
        <w:rPr>
          <w:rFonts w:ascii="Times New Roman" w:hAnsi="Times New Roman"/>
          <w:sz w:val="24"/>
          <w:szCs w:val="24"/>
          <w:highlight w:val="yellow"/>
        </w:rPr>
      </w:pPr>
    </w:p>
    <w:p w:rsidRPr="00AF6307" w:rsidR="00597609" w:rsidP="00AF6307" w:rsidRDefault="00597609" w14:paraId="5BE3A2C1" w14:textId="2EB66EEE">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7. Seaduse rakendamisega seotud riigi ja kohaliku omavalitsuse tegevused, eeldatavad kulud ja tulud</w:t>
      </w:r>
    </w:p>
    <w:p w:rsidR="008804D0" w:rsidP="293CF744" w:rsidRDefault="00EF0352" w14:paraId="089A31F2" w14:textId="2689148D">
      <w:pPr>
        <w:spacing w:after="0" w:line="240" w:lineRule="auto"/>
        <w:contextualSpacing/>
        <w:jc w:val="both"/>
        <w:rPr>
          <w:rFonts w:ascii="Times New Roman" w:hAnsi="Times New Roman"/>
          <w:b/>
          <w:bCs/>
          <w:sz w:val="24"/>
          <w:szCs w:val="24"/>
        </w:rPr>
      </w:pPr>
      <w:r w:rsidRPr="00061DF9">
        <w:rPr>
          <w:rFonts w:ascii="Times New Roman" w:hAnsi="Times New Roman"/>
          <w:b/>
          <w:bCs/>
          <w:sz w:val="24"/>
          <w:szCs w:val="24"/>
        </w:rPr>
        <w:t xml:space="preserve">7.1. </w:t>
      </w:r>
      <w:r w:rsidR="00024A18">
        <w:rPr>
          <w:rFonts w:ascii="Times New Roman" w:hAnsi="Times New Roman"/>
          <w:b/>
          <w:bCs/>
          <w:sz w:val="24"/>
          <w:szCs w:val="24"/>
        </w:rPr>
        <w:t xml:space="preserve">Rahvaraamatukogude </w:t>
      </w:r>
      <w:r w:rsidR="00424A93">
        <w:rPr>
          <w:rFonts w:ascii="Times New Roman" w:hAnsi="Times New Roman"/>
          <w:b/>
          <w:bCs/>
          <w:sz w:val="24"/>
          <w:szCs w:val="24"/>
        </w:rPr>
        <w:t xml:space="preserve">võrgu loomise </w:t>
      </w:r>
      <w:r w:rsidR="00D66F28">
        <w:rPr>
          <w:rFonts w:ascii="Times New Roman" w:hAnsi="Times New Roman"/>
          <w:b/>
          <w:bCs/>
          <w:sz w:val="24"/>
          <w:szCs w:val="24"/>
        </w:rPr>
        <w:t xml:space="preserve">põhimõtete </w:t>
      </w:r>
      <w:r w:rsidRPr="293CF744" w:rsidR="00A11F7F">
        <w:rPr>
          <w:rFonts w:ascii="Times New Roman" w:hAnsi="Times New Roman"/>
          <w:b/>
          <w:bCs/>
          <w:sz w:val="24"/>
          <w:szCs w:val="24"/>
        </w:rPr>
        <w:t>ajakohastamine</w:t>
      </w:r>
    </w:p>
    <w:p w:rsidR="008804D0" w:rsidP="00AF6307" w:rsidRDefault="00061DF9" w14:paraId="073A919C" w14:textId="1037D908">
      <w:pPr>
        <w:spacing w:after="0" w:line="240" w:lineRule="auto"/>
        <w:contextualSpacing/>
        <w:jc w:val="both"/>
        <w:rPr>
          <w:rFonts w:ascii="Times New Roman" w:hAnsi="Times New Roman"/>
          <w:b/>
          <w:sz w:val="24"/>
          <w:szCs w:val="24"/>
        </w:rPr>
      </w:pPr>
      <w:r w:rsidRPr="293CF744">
        <w:rPr>
          <w:rFonts w:ascii="Times New Roman" w:hAnsi="Times New Roman"/>
          <w:sz w:val="24"/>
          <w:szCs w:val="24"/>
        </w:rPr>
        <w:t>Kehtiva</w:t>
      </w:r>
      <w:r w:rsidRPr="00061DF9">
        <w:rPr>
          <w:rFonts w:ascii="Times New Roman" w:hAnsi="Times New Roman"/>
          <w:sz w:val="24"/>
          <w:szCs w:val="24"/>
        </w:rPr>
        <w:t xml:space="preserve"> </w:t>
      </w:r>
      <w:proofErr w:type="spellStart"/>
      <w:r w:rsidRPr="00061DF9">
        <w:rPr>
          <w:rFonts w:ascii="Times New Roman" w:hAnsi="Times New Roman"/>
          <w:sz w:val="24"/>
          <w:szCs w:val="24"/>
        </w:rPr>
        <w:t>RaRS</w:t>
      </w:r>
      <w:proofErr w:type="spellEnd"/>
      <w:r w:rsidRPr="00061DF9">
        <w:rPr>
          <w:rFonts w:ascii="Times New Roman" w:hAnsi="Times New Roman"/>
          <w:sz w:val="24"/>
          <w:szCs w:val="24"/>
        </w:rPr>
        <w:t xml:space="preserve">-iga sätestatud rahvaraamatukogude võrgu loomise põhimõtted eeldavad paiguti ebamõistlikult suure hulga rahvaraamatukogude loomist, mistõttu soovitakse neid muuta. Eelnõu ei näe ette uute raamatukogude avamist ega </w:t>
      </w:r>
      <w:r w:rsidR="008D230D">
        <w:rPr>
          <w:rFonts w:ascii="Times New Roman" w:hAnsi="Times New Roman"/>
          <w:sz w:val="24"/>
          <w:szCs w:val="24"/>
        </w:rPr>
        <w:t xml:space="preserve">raamatukogude </w:t>
      </w:r>
      <w:r w:rsidRPr="00061DF9">
        <w:rPr>
          <w:rFonts w:ascii="Times New Roman" w:hAnsi="Times New Roman"/>
          <w:sz w:val="24"/>
          <w:szCs w:val="24"/>
        </w:rPr>
        <w:t xml:space="preserve">sulgemist, mistõttu ei kaasne kohalikele omavalitsustele </w:t>
      </w:r>
      <w:r w:rsidRPr="29AB0A37" w:rsidR="40670C68">
        <w:rPr>
          <w:rFonts w:ascii="Times New Roman" w:hAnsi="Times New Roman"/>
          <w:sz w:val="24"/>
          <w:szCs w:val="24"/>
        </w:rPr>
        <w:t xml:space="preserve">sellega seoses </w:t>
      </w:r>
      <w:r w:rsidRPr="29AB0A37">
        <w:rPr>
          <w:rFonts w:ascii="Times New Roman" w:hAnsi="Times New Roman"/>
          <w:sz w:val="24"/>
          <w:szCs w:val="24"/>
        </w:rPr>
        <w:t>kulusid</w:t>
      </w:r>
      <w:r w:rsidRPr="598507DC" w:rsidR="18E97416">
        <w:rPr>
          <w:rFonts w:ascii="Times New Roman" w:hAnsi="Times New Roman"/>
          <w:sz w:val="24"/>
          <w:szCs w:val="24"/>
        </w:rPr>
        <w:t>.</w:t>
      </w:r>
      <w:r w:rsidRPr="00061DF9">
        <w:rPr>
          <w:rFonts w:ascii="Times New Roman" w:hAnsi="Times New Roman"/>
          <w:sz w:val="24"/>
          <w:szCs w:val="24"/>
        </w:rPr>
        <w:t xml:space="preserve"> Kohalikud omavalitsused, kellel on olnud kehtivaid rahvaraamatukogude võrgu loomise põhimõtteid eriti keeruline järgida, on juba valdavalt läinud seda teed, et korraldanud rahvaraamatukogude võrgu lähtudes </w:t>
      </w:r>
      <w:r w:rsidRPr="00061DF9">
        <w:rPr>
          <w:rFonts w:ascii="Times New Roman" w:hAnsi="Times New Roman"/>
          <w:sz w:val="24"/>
          <w:szCs w:val="24"/>
        </w:rPr>
        <w:t>omavalitsusüksuse elanike tegelikest vajadustest, mistõttu ei ole oodata ka märkimisväärset kulude kokkuhoidu.</w:t>
      </w:r>
    </w:p>
    <w:p w:rsidR="366D2721" w:rsidP="366D2721" w:rsidRDefault="366D2721" w14:paraId="677FB379" w14:textId="00C0B018">
      <w:pPr>
        <w:spacing w:after="0" w:line="240" w:lineRule="auto"/>
        <w:contextualSpacing/>
        <w:jc w:val="both"/>
        <w:rPr>
          <w:rFonts w:ascii="Times New Roman" w:hAnsi="Times New Roman"/>
          <w:b/>
          <w:bCs/>
          <w:sz w:val="24"/>
          <w:szCs w:val="24"/>
        </w:rPr>
      </w:pPr>
    </w:p>
    <w:p w:rsidR="00901E3C" w:rsidP="00AF6307" w:rsidRDefault="00901E3C" w14:paraId="086006B0" w14:textId="1CB5052D">
      <w:pPr>
        <w:spacing w:after="0" w:line="240" w:lineRule="auto"/>
        <w:contextualSpacing/>
        <w:jc w:val="both"/>
        <w:rPr>
          <w:rFonts w:ascii="Times New Roman" w:hAnsi="Times New Roman"/>
          <w:b/>
          <w:sz w:val="24"/>
          <w:szCs w:val="24"/>
        </w:rPr>
      </w:pPr>
      <w:r>
        <w:rPr>
          <w:rFonts w:ascii="Times New Roman" w:hAnsi="Times New Roman"/>
          <w:b/>
          <w:sz w:val="24"/>
          <w:szCs w:val="24"/>
        </w:rPr>
        <w:t>7.2</w:t>
      </w:r>
      <w:r w:rsidR="00C336BC">
        <w:rPr>
          <w:rFonts w:ascii="Times New Roman" w:hAnsi="Times New Roman"/>
          <w:b/>
          <w:sz w:val="24"/>
          <w:szCs w:val="24"/>
        </w:rPr>
        <w:t xml:space="preserve">. </w:t>
      </w:r>
      <w:r w:rsidRPr="000D2D34" w:rsidR="000D2D34">
        <w:rPr>
          <w:rFonts w:ascii="Times New Roman" w:hAnsi="Times New Roman"/>
          <w:b/>
          <w:sz w:val="24"/>
          <w:szCs w:val="24"/>
        </w:rPr>
        <w:t>Rahvaraamatukogu põhieesmärkidest tuleneva</w:t>
      </w:r>
      <w:r w:rsidR="0004309D">
        <w:rPr>
          <w:rFonts w:ascii="Times New Roman" w:hAnsi="Times New Roman"/>
          <w:b/>
          <w:sz w:val="24"/>
          <w:szCs w:val="24"/>
        </w:rPr>
        <w:t>te</w:t>
      </w:r>
      <w:r w:rsidRPr="000D2D34" w:rsidR="000D2D34">
        <w:rPr>
          <w:rFonts w:ascii="Times New Roman" w:hAnsi="Times New Roman"/>
          <w:b/>
          <w:sz w:val="24"/>
          <w:szCs w:val="24"/>
        </w:rPr>
        <w:t xml:space="preserve"> ülesan</w:t>
      </w:r>
      <w:r w:rsidR="005E14DF">
        <w:rPr>
          <w:rFonts w:ascii="Times New Roman" w:hAnsi="Times New Roman"/>
          <w:b/>
          <w:sz w:val="24"/>
          <w:szCs w:val="24"/>
        </w:rPr>
        <w:t>nete</w:t>
      </w:r>
      <w:r w:rsidR="00166DF3">
        <w:rPr>
          <w:rFonts w:ascii="Times New Roman" w:hAnsi="Times New Roman"/>
          <w:b/>
          <w:sz w:val="24"/>
          <w:szCs w:val="24"/>
        </w:rPr>
        <w:t xml:space="preserve"> </w:t>
      </w:r>
      <w:r w:rsidR="004E6F92">
        <w:rPr>
          <w:rFonts w:ascii="Times New Roman" w:hAnsi="Times New Roman"/>
          <w:b/>
          <w:sz w:val="24"/>
          <w:szCs w:val="24"/>
        </w:rPr>
        <w:t>kirjeldamine</w:t>
      </w:r>
    </w:p>
    <w:p w:rsidR="00B8673D" w:rsidP="5320929D" w:rsidRDefault="005D5B26" w14:paraId="45C002A7" w14:textId="5D9E476E">
      <w:pPr>
        <w:spacing w:after="0" w:line="240" w:lineRule="auto"/>
        <w:contextualSpacing/>
        <w:jc w:val="both"/>
        <w:rPr>
          <w:rFonts w:ascii="Times New Roman" w:hAnsi="Times New Roman"/>
          <w:sz w:val="24"/>
          <w:szCs w:val="24"/>
        </w:rPr>
      </w:pPr>
      <w:r w:rsidRPr="5320929D">
        <w:rPr>
          <w:rFonts w:ascii="Times New Roman" w:hAnsi="Times New Roman"/>
          <w:sz w:val="24"/>
          <w:szCs w:val="24"/>
        </w:rPr>
        <w:t>Põhieesmärkidest tulenevate</w:t>
      </w:r>
      <w:r w:rsidRPr="5320929D" w:rsidR="03AC1F0C">
        <w:rPr>
          <w:rFonts w:ascii="Times New Roman" w:hAnsi="Times New Roman"/>
          <w:sz w:val="24"/>
          <w:szCs w:val="24"/>
        </w:rPr>
        <w:t xml:space="preserve"> </w:t>
      </w:r>
      <w:r w:rsidRPr="5320929D" w:rsidR="4D429E4C">
        <w:rPr>
          <w:rFonts w:ascii="Times New Roman" w:hAnsi="Times New Roman"/>
          <w:sz w:val="24"/>
          <w:szCs w:val="24"/>
        </w:rPr>
        <w:t>rahva</w:t>
      </w:r>
      <w:r w:rsidRPr="5320929D" w:rsidR="03AC1F0C">
        <w:rPr>
          <w:rFonts w:ascii="Times New Roman" w:hAnsi="Times New Roman"/>
          <w:sz w:val="24"/>
          <w:szCs w:val="24"/>
        </w:rPr>
        <w:t>raamatukogude</w:t>
      </w:r>
      <w:r w:rsidRPr="5320929D">
        <w:rPr>
          <w:rFonts w:ascii="Times New Roman" w:hAnsi="Times New Roman"/>
          <w:sz w:val="24"/>
          <w:szCs w:val="24"/>
        </w:rPr>
        <w:t xml:space="preserve"> põhiülesannete </w:t>
      </w:r>
      <w:r w:rsidRPr="5320929D" w:rsidR="009E0FF0">
        <w:rPr>
          <w:rFonts w:ascii="Times New Roman" w:hAnsi="Times New Roman"/>
          <w:sz w:val="24"/>
          <w:szCs w:val="24"/>
        </w:rPr>
        <w:t>kirjeldamine ja lisamine</w:t>
      </w:r>
      <w:r w:rsidRPr="5320929D">
        <w:rPr>
          <w:rFonts w:ascii="Times New Roman" w:hAnsi="Times New Roman"/>
          <w:sz w:val="24"/>
          <w:szCs w:val="24"/>
        </w:rPr>
        <w:t>,</w:t>
      </w:r>
      <w:r w:rsidRPr="00B8673D" w:rsidR="00B8673D">
        <w:rPr>
          <w:rFonts w:ascii="Times New Roman" w:hAnsi="Times New Roman"/>
          <w:sz w:val="24"/>
          <w:szCs w:val="24"/>
        </w:rPr>
        <w:t xml:space="preserve"> </w:t>
      </w:r>
      <w:r w:rsidRPr="5320929D" w:rsidR="00B8673D">
        <w:rPr>
          <w:rFonts w:ascii="Times New Roman" w:hAnsi="Times New Roman"/>
          <w:sz w:val="24"/>
          <w:szCs w:val="24"/>
        </w:rPr>
        <w:t xml:space="preserve">ei too kaasa täiendavat kulu </w:t>
      </w:r>
      <w:r w:rsidR="00303319">
        <w:rPr>
          <w:rFonts w:ascii="Times New Roman" w:hAnsi="Times New Roman"/>
          <w:sz w:val="24"/>
          <w:szCs w:val="24"/>
        </w:rPr>
        <w:t xml:space="preserve">neile </w:t>
      </w:r>
      <w:r w:rsidRPr="5320929D" w:rsidR="00B8673D">
        <w:rPr>
          <w:rFonts w:ascii="Times New Roman" w:hAnsi="Times New Roman"/>
          <w:sz w:val="24"/>
          <w:szCs w:val="24"/>
        </w:rPr>
        <w:t xml:space="preserve">kohalikele omavalitsustele, kes </w:t>
      </w:r>
      <w:r w:rsidR="00167782">
        <w:rPr>
          <w:rFonts w:ascii="Times New Roman" w:hAnsi="Times New Roman"/>
          <w:sz w:val="24"/>
          <w:szCs w:val="24"/>
        </w:rPr>
        <w:t xml:space="preserve">juba </w:t>
      </w:r>
      <w:r w:rsidRPr="5320929D" w:rsidR="00B8673D">
        <w:rPr>
          <w:rFonts w:ascii="Times New Roman" w:hAnsi="Times New Roman"/>
          <w:sz w:val="24"/>
          <w:szCs w:val="24"/>
        </w:rPr>
        <w:t>on hoolitsenud selle eest, et rahvaraamatukogude olemasolevates struktuuriüksustes on tagatud tänapäevane teenuse miinimumstandard (n</w:t>
      </w:r>
      <w:r w:rsidR="003B78DB">
        <w:rPr>
          <w:rFonts w:ascii="Times New Roman" w:hAnsi="Times New Roman"/>
          <w:sz w:val="24"/>
          <w:szCs w:val="24"/>
        </w:rPr>
        <w:t>t</w:t>
      </w:r>
      <w:r w:rsidRPr="5320929D" w:rsidR="00B8673D">
        <w:rPr>
          <w:rFonts w:ascii="Times New Roman" w:hAnsi="Times New Roman"/>
          <w:sz w:val="24"/>
          <w:szCs w:val="24"/>
        </w:rPr>
        <w:t xml:space="preserve"> ajakohased arvutid, interneti kasutamise võimalus, koolitatud personal, funktsionaalsed ruumid jne).</w:t>
      </w:r>
    </w:p>
    <w:p w:rsidRPr="000D2D34" w:rsidR="000D2D34" w:rsidP="005D5B26" w:rsidRDefault="004458B3" w14:paraId="4ADA1C00" w14:textId="0F871732">
      <w:pPr>
        <w:spacing w:after="0" w:line="240" w:lineRule="auto"/>
        <w:contextualSpacing/>
        <w:jc w:val="both"/>
        <w:rPr>
          <w:rFonts w:ascii="Times New Roman" w:hAnsi="Times New Roman"/>
          <w:bCs/>
          <w:sz w:val="24"/>
          <w:szCs w:val="24"/>
        </w:rPr>
      </w:pPr>
      <w:r>
        <w:rPr>
          <w:rFonts w:ascii="Times New Roman" w:hAnsi="Times New Roman"/>
          <w:bCs/>
          <w:sz w:val="24"/>
          <w:szCs w:val="24"/>
        </w:rPr>
        <w:t xml:space="preserve">Eelnõus nimetatud </w:t>
      </w:r>
      <w:r w:rsidR="00214129">
        <w:rPr>
          <w:rFonts w:ascii="Times New Roman" w:hAnsi="Times New Roman"/>
          <w:bCs/>
          <w:sz w:val="24"/>
          <w:szCs w:val="24"/>
        </w:rPr>
        <w:t xml:space="preserve">ülesanded </w:t>
      </w:r>
      <w:r w:rsidR="000D4192">
        <w:rPr>
          <w:rFonts w:ascii="Times New Roman" w:hAnsi="Times New Roman"/>
          <w:bCs/>
          <w:sz w:val="24"/>
          <w:szCs w:val="24"/>
        </w:rPr>
        <w:t xml:space="preserve">peegeldavad </w:t>
      </w:r>
      <w:r w:rsidR="000C7F11">
        <w:rPr>
          <w:rFonts w:ascii="Times New Roman" w:hAnsi="Times New Roman"/>
          <w:bCs/>
          <w:sz w:val="24"/>
          <w:szCs w:val="24"/>
        </w:rPr>
        <w:t xml:space="preserve">aja jooksul raamatukogu </w:t>
      </w:r>
      <w:r w:rsidR="007008F2">
        <w:rPr>
          <w:rFonts w:ascii="Times New Roman" w:hAnsi="Times New Roman"/>
          <w:bCs/>
          <w:sz w:val="24"/>
          <w:szCs w:val="24"/>
        </w:rPr>
        <w:t xml:space="preserve">tegevuses </w:t>
      </w:r>
      <w:r w:rsidR="00E05BB0">
        <w:rPr>
          <w:rFonts w:ascii="Times New Roman" w:hAnsi="Times New Roman"/>
          <w:bCs/>
          <w:sz w:val="24"/>
          <w:szCs w:val="24"/>
        </w:rPr>
        <w:t xml:space="preserve">juba </w:t>
      </w:r>
      <w:r w:rsidR="00E427B8">
        <w:rPr>
          <w:rFonts w:ascii="Times New Roman" w:hAnsi="Times New Roman"/>
          <w:bCs/>
          <w:sz w:val="24"/>
          <w:szCs w:val="24"/>
        </w:rPr>
        <w:t>toimuvaid</w:t>
      </w:r>
      <w:r w:rsidR="007008F2">
        <w:rPr>
          <w:rFonts w:ascii="Times New Roman" w:hAnsi="Times New Roman"/>
          <w:bCs/>
          <w:sz w:val="24"/>
          <w:szCs w:val="24"/>
        </w:rPr>
        <w:t xml:space="preserve"> põhimõttelisi</w:t>
      </w:r>
      <w:r w:rsidR="005051A8">
        <w:rPr>
          <w:rFonts w:ascii="Times New Roman" w:hAnsi="Times New Roman"/>
          <w:bCs/>
          <w:sz w:val="24"/>
          <w:szCs w:val="24"/>
        </w:rPr>
        <w:t xml:space="preserve"> muudatusi</w:t>
      </w:r>
      <w:r w:rsidR="00883BA9">
        <w:rPr>
          <w:rFonts w:ascii="Times New Roman" w:hAnsi="Times New Roman"/>
          <w:bCs/>
          <w:sz w:val="24"/>
          <w:szCs w:val="24"/>
        </w:rPr>
        <w:t>, kus pigem laenutuskeskselt</w:t>
      </w:r>
      <w:r w:rsidR="00A24FF2">
        <w:rPr>
          <w:rFonts w:ascii="Times New Roman" w:hAnsi="Times New Roman"/>
          <w:bCs/>
          <w:sz w:val="24"/>
          <w:szCs w:val="24"/>
        </w:rPr>
        <w:t xml:space="preserve"> kuvandilt </w:t>
      </w:r>
      <w:r w:rsidR="00D96ACF">
        <w:rPr>
          <w:rFonts w:ascii="Times New Roman" w:hAnsi="Times New Roman"/>
          <w:bCs/>
          <w:sz w:val="24"/>
          <w:szCs w:val="24"/>
        </w:rPr>
        <w:t>minnakse üle</w:t>
      </w:r>
      <w:r w:rsidR="00663F56">
        <w:rPr>
          <w:rFonts w:ascii="Times New Roman" w:hAnsi="Times New Roman"/>
          <w:bCs/>
          <w:sz w:val="24"/>
          <w:szCs w:val="24"/>
        </w:rPr>
        <w:t xml:space="preserve"> sotsiaalsemale organisatsioonile </w:t>
      </w:r>
      <w:r w:rsidR="00116D65">
        <w:rPr>
          <w:rFonts w:ascii="Times New Roman" w:hAnsi="Times New Roman"/>
          <w:bCs/>
          <w:sz w:val="24"/>
          <w:szCs w:val="24"/>
        </w:rPr>
        <w:t>ja tegevusele</w:t>
      </w:r>
      <w:r w:rsidR="001B3917">
        <w:rPr>
          <w:rFonts w:ascii="Times New Roman" w:hAnsi="Times New Roman"/>
          <w:bCs/>
          <w:sz w:val="24"/>
          <w:szCs w:val="24"/>
        </w:rPr>
        <w:t xml:space="preserve">, et toetada </w:t>
      </w:r>
      <w:r w:rsidR="00427B99">
        <w:rPr>
          <w:rFonts w:ascii="Times New Roman" w:hAnsi="Times New Roman"/>
          <w:bCs/>
          <w:sz w:val="24"/>
          <w:szCs w:val="24"/>
        </w:rPr>
        <w:t xml:space="preserve">elanikke </w:t>
      </w:r>
      <w:r w:rsidR="00DA6C4B">
        <w:rPr>
          <w:rFonts w:ascii="Times New Roman" w:hAnsi="Times New Roman"/>
          <w:bCs/>
          <w:sz w:val="24"/>
          <w:szCs w:val="24"/>
        </w:rPr>
        <w:t xml:space="preserve">ja ühiskonda. </w:t>
      </w:r>
      <w:proofErr w:type="spellStart"/>
      <w:r w:rsidR="005F2297">
        <w:rPr>
          <w:rFonts w:ascii="Times New Roman" w:hAnsi="Times New Roman"/>
          <w:bCs/>
          <w:sz w:val="24"/>
          <w:szCs w:val="24"/>
        </w:rPr>
        <w:t>KOV-is</w:t>
      </w:r>
      <w:proofErr w:type="spellEnd"/>
      <w:r w:rsidRPr="005D5B26" w:rsidR="005D5B26">
        <w:rPr>
          <w:rFonts w:ascii="Times New Roman" w:hAnsi="Times New Roman"/>
          <w:bCs/>
          <w:sz w:val="24"/>
          <w:szCs w:val="24"/>
        </w:rPr>
        <w:t xml:space="preserve">, kus on moodustatud </w:t>
      </w:r>
      <w:r w:rsidR="00D925BD">
        <w:rPr>
          <w:rFonts w:ascii="Times New Roman" w:hAnsi="Times New Roman"/>
          <w:bCs/>
          <w:sz w:val="24"/>
          <w:szCs w:val="24"/>
        </w:rPr>
        <w:t xml:space="preserve">või moodustatakse </w:t>
      </w:r>
      <w:r w:rsidRPr="005D5B26" w:rsidR="005D5B26">
        <w:rPr>
          <w:rFonts w:ascii="Times New Roman" w:hAnsi="Times New Roman"/>
          <w:bCs/>
          <w:sz w:val="24"/>
          <w:szCs w:val="24"/>
        </w:rPr>
        <w:t>keskraamatukogu</w:t>
      </w:r>
      <w:r w:rsidR="006A703C">
        <w:rPr>
          <w:rFonts w:ascii="Times New Roman" w:hAnsi="Times New Roman"/>
          <w:bCs/>
          <w:sz w:val="24"/>
          <w:szCs w:val="24"/>
        </w:rPr>
        <w:t xml:space="preserve"> ja </w:t>
      </w:r>
      <w:r w:rsidR="00FE6451">
        <w:rPr>
          <w:rFonts w:ascii="Times New Roman" w:hAnsi="Times New Roman"/>
          <w:bCs/>
          <w:sz w:val="24"/>
          <w:szCs w:val="24"/>
        </w:rPr>
        <w:t xml:space="preserve">toimub </w:t>
      </w:r>
      <w:r w:rsidR="00611715">
        <w:rPr>
          <w:rFonts w:ascii="Times New Roman" w:hAnsi="Times New Roman"/>
          <w:bCs/>
          <w:sz w:val="24"/>
          <w:szCs w:val="24"/>
        </w:rPr>
        <w:t>ühtne teenuse juhtimine</w:t>
      </w:r>
      <w:r w:rsidRPr="5183D369" w:rsidR="57FB19E4">
        <w:rPr>
          <w:rFonts w:ascii="Times New Roman" w:hAnsi="Times New Roman"/>
          <w:sz w:val="24"/>
          <w:szCs w:val="24"/>
        </w:rPr>
        <w:t>,</w:t>
      </w:r>
      <w:r w:rsidRPr="005D5B26" w:rsidR="005D5B26">
        <w:rPr>
          <w:rFonts w:ascii="Times New Roman" w:hAnsi="Times New Roman"/>
          <w:bCs/>
          <w:sz w:val="24"/>
          <w:szCs w:val="24"/>
        </w:rPr>
        <w:t xml:space="preserve"> võib struktuuriüksuste vahel</w:t>
      </w:r>
      <w:r w:rsidR="00E4483C">
        <w:rPr>
          <w:rFonts w:ascii="Times New Roman" w:hAnsi="Times New Roman"/>
          <w:bCs/>
          <w:sz w:val="24"/>
          <w:szCs w:val="24"/>
        </w:rPr>
        <w:t xml:space="preserve"> toimuv </w:t>
      </w:r>
      <w:r w:rsidRPr="005D5B26" w:rsidR="00E4483C">
        <w:rPr>
          <w:rFonts w:ascii="Times New Roman" w:hAnsi="Times New Roman"/>
          <w:bCs/>
          <w:sz w:val="24"/>
          <w:szCs w:val="24"/>
        </w:rPr>
        <w:t>tööjaotus</w:t>
      </w:r>
      <w:r w:rsidR="00E4483C">
        <w:rPr>
          <w:rFonts w:ascii="Times New Roman" w:hAnsi="Times New Roman"/>
          <w:bCs/>
          <w:sz w:val="24"/>
          <w:szCs w:val="24"/>
        </w:rPr>
        <w:t xml:space="preserve"> toetada </w:t>
      </w:r>
      <w:r w:rsidR="002F0F58">
        <w:rPr>
          <w:rFonts w:ascii="Times New Roman" w:hAnsi="Times New Roman"/>
          <w:bCs/>
          <w:sz w:val="24"/>
          <w:szCs w:val="24"/>
        </w:rPr>
        <w:t xml:space="preserve">ülesannete </w:t>
      </w:r>
      <w:r w:rsidR="00413E04">
        <w:rPr>
          <w:rFonts w:ascii="Times New Roman" w:hAnsi="Times New Roman"/>
          <w:bCs/>
          <w:sz w:val="24"/>
          <w:szCs w:val="24"/>
        </w:rPr>
        <w:t xml:space="preserve">täitmisel </w:t>
      </w:r>
      <w:r w:rsidRPr="005D5B26" w:rsidR="005D5B26">
        <w:rPr>
          <w:rFonts w:ascii="Times New Roman" w:hAnsi="Times New Roman"/>
          <w:bCs/>
          <w:sz w:val="24"/>
          <w:szCs w:val="24"/>
        </w:rPr>
        <w:t xml:space="preserve">spetsialiseerumist </w:t>
      </w:r>
      <w:r w:rsidR="00BB287A">
        <w:rPr>
          <w:rFonts w:ascii="Times New Roman" w:hAnsi="Times New Roman"/>
          <w:bCs/>
          <w:sz w:val="24"/>
          <w:szCs w:val="24"/>
        </w:rPr>
        <w:t>(</w:t>
      </w:r>
      <w:r w:rsidR="00224736">
        <w:rPr>
          <w:rFonts w:ascii="Times New Roman" w:hAnsi="Times New Roman"/>
          <w:bCs/>
          <w:sz w:val="24"/>
          <w:szCs w:val="24"/>
        </w:rPr>
        <w:t xml:space="preserve">näiteks </w:t>
      </w:r>
      <w:r w:rsidR="00BB287A">
        <w:rPr>
          <w:rFonts w:ascii="Times New Roman" w:hAnsi="Times New Roman"/>
          <w:bCs/>
          <w:sz w:val="24"/>
          <w:szCs w:val="24"/>
        </w:rPr>
        <w:t>lastetöö</w:t>
      </w:r>
      <w:r w:rsidR="00E40795">
        <w:rPr>
          <w:rFonts w:ascii="Times New Roman" w:hAnsi="Times New Roman"/>
          <w:bCs/>
          <w:sz w:val="24"/>
          <w:szCs w:val="24"/>
        </w:rPr>
        <w:t xml:space="preserve">, haridusprogrammid, </w:t>
      </w:r>
      <w:r w:rsidR="0055284E">
        <w:rPr>
          <w:rFonts w:ascii="Times New Roman" w:hAnsi="Times New Roman"/>
          <w:bCs/>
          <w:sz w:val="24"/>
          <w:szCs w:val="24"/>
        </w:rPr>
        <w:t>digipädevuse koolitused</w:t>
      </w:r>
      <w:r w:rsidR="0051496B">
        <w:rPr>
          <w:rFonts w:ascii="Times New Roman" w:hAnsi="Times New Roman"/>
          <w:bCs/>
          <w:sz w:val="24"/>
          <w:szCs w:val="24"/>
        </w:rPr>
        <w:t xml:space="preserve">) </w:t>
      </w:r>
      <w:r w:rsidRPr="005D5B26" w:rsidR="005D5B26">
        <w:rPr>
          <w:rFonts w:ascii="Times New Roman" w:hAnsi="Times New Roman"/>
          <w:bCs/>
          <w:sz w:val="24"/>
          <w:szCs w:val="24"/>
        </w:rPr>
        <w:t>ja teenuse kvaliteedi tõusu</w:t>
      </w:r>
      <w:r w:rsidR="005A6593">
        <w:rPr>
          <w:rFonts w:ascii="Times New Roman" w:hAnsi="Times New Roman"/>
          <w:bCs/>
          <w:sz w:val="24"/>
          <w:szCs w:val="24"/>
        </w:rPr>
        <w:t>. Ü</w:t>
      </w:r>
      <w:r w:rsidR="00613B17">
        <w:rPr>
          <w:rFonts w:ascii="Times New Roman" w:hAnsi="Times New Roman"/>
          <w:bCs/>
          <w:sz w:val="24"/>
          <w:szCs w:val="24"/>
        </w:rPr>
        <w:t xml:space="preserve">lesannete </w:t>
      </w:r>
      <w:r w:rsidR="00184D83">
        <w:rPr>
          <w:rFonts w:ascii="Times New Roman" w:hAnsi="Times New Roman"/>
          <w:bCs/>
          <w:sz w:val="24"/>
          <w:szCs w:val="24"/>
        </w:rPr>
        <w:t>sätestamine eelnõ</w:t>
      </w:r>
      <w:r w:rsidR="00065C66">
        <w:rPr>
          <w:rFonts w:ascii="Times New Roman" w:hAnsi="Times New Roman"/>
          <w:bCs/>
          <w:sz w:val="24"/>
          <w:szCs w:val="24"/>
        </w:rPr>
        <w:t xml:space="preserve">us </w:t>
      </w:r>
      <w:r w:rsidRPr="005D5B26" w:rsidR="005D5B26">
        <w:rPr>
          <w:rFonts w:ascii="Times New Roman" w:hAnsi="Times New Roman"/>
          <w:bCs/>
          <w:sz w:val="24"/>
          <w:szCs w:val="24"/>
        </w:rPr>
        <w:t>ei too kaasa kulude kasvu ega ka märkimisväärset kulude kokkuhoidu.</w:t>
      </w:r>
    </w:p>
    <w:p w:rsidR="000D2D34" w:rsidP="00AF6307" w:rsidRDefault="000D2D34" w14:paraId="3C0B6CDB" w14:textId="77777777">
      <w:pPr>
        <w:spacing w:after="0" w:line="240" w:lineRule="auto"/>
        <w:contextualSpacing/>
        <w:jc w:val="both"/>
        <w:rPr>
          <w:rFonts w:ascii="Times New Roman" w:hAnsi="Times New Roman"/>
          <w:bCs/>
          <w:sz w:val="24"/>
          <w:szCs w:val="24"/>
        </w:rPr>
      </w:pPr>
    </w:p>
    <w:p w:rsidR="005D5B26" w:rsidP="00AF6307" w:rsidRDefault="00B27CE9" w14:paraId="622E4D98" w14:textId="29045FA6">
      <w:pPr>
        <w:spacing w:after="0" w:line="240" w:lineRule="auto"/>
        <w:contextualSpacing/>
        <w:jc w:val="both"/>
        <w:rPr>
          <w:rFonts w:ascii="Times New Roman" w:hAnsi="Times New Roman"/>
          <w:b/>
          <w:sz w:val="24"/>
          <w:szCs w:val="24"/>
        </w:rPr>
      </w:pPr>
      <w:r w:rsidRPr="00260890">
        <w:rPr>
          <w:rFonts w:ascii="Times New Roman" w:hAnsi="Times New Roman"/>
          <w:b/>
          <w:sz w:val="24"/>
          <w:szCs w:val="24"/>
        </w:rPr>
        <w:t>7.3.</w:t>
      </w:r>
      <w:r w:rsidRPr="00260890" w:rsidR="001C41CA">
        <w:rPr>
          <w:rFonts w:ascii="Times New Roman" w:hAnsi="Times New Roman"/>
          <w:b/>
          <w:sz w:val="24"/>
          <w:szCs w:val="24"/>
        </w:rPr>
        <w:t xml:space="preserve"> </w:t>
      </w:r>
      <w:r w:rsidRPr="00260890" w:rsidR="00260890">
        <w:rPr>
          <w:rFonts w:ascii="Times New Roman" w:hAnsi="Times New Roman"/>
          <w:b/>
          <w:sz w:val="24"/>
          <w:szCs w:val="24"/>
        </w:rPr>
        <w:t>Rahvaraamatukogu juhtimi</w:t>
      </w:r>
      <w:r w:rsidR="00F30694">
        <w:rPr>
          <w:rFonts w:ascii="Times New Roman" w:hAnsi="Times New Roman"/>
          <w:b/>
          <w:sz w:val="24"/>
          <w:szCs w:val="24"/>
        </w:rPr>
        <w:t>se</w:t>
      </w:r>
      <w:r w:rsidRPr="00260890" w:rsidR="00260890">
        <w:rPr>
          <w:rFonts w:ascii="Times New Roman" w:hAnsi="Times New Roman"/>
          <w:b/>
          <w:sz w:val="24"/>
          <w:szCs w:val="24"/>
        </w:rPr>
        <w:t xml:space="preserve"> ja struktuur</w:t>
      </w:r>
      <w:r w:rsidR="00F30694">
        <w:rPr>
          <w:rFonts w:ascii="Times New Roman" w:hAnsi="Times New Roman"/>
          <w:b/>
          <w:sz w:val="24"/>
          <w:szCs w:val="24"/>
        </w:rPr>
        <w:t>i</w:t>
      </w:r>
      <w:r w:rsidR="00166DF3">
        <w:rPr>
          <w:rFonts w:ascii="Times New Roman" w:hAnsi="Times New Roman"/>
          <w:b/>
          <w:sz w:val="24"/>
          <w:szCs w:val="24"/>
        </w:rPr>
        <w:t xml:space="preserve"> </w:t>
      </w:r>
      <w:r w:rsidR="00E66998">
        <w:rPr>
          <w:rFonts w:ascii="Times New Roman" w:hAnsi="Times New Roman"/>
          <w:b/>
          <w:sz w:val="24"/>
          <w:szCs w:val="24"/>
        </w:rPr>
        <w:t>ajakohastamine</w:t>
      </w:r>
    </w:p>
    <w:p w:rsidRPr="00260890" w:rsidR="00260890" w:rsidP="055B207C" w:rsidRDefault="00AE2BC6" w14:paraId="101C85E9" w14:textId="2FF4FB5F">
      <w:pPr>
        <w:spacing w:after="0" w:line="240" w:lineRule="auto"/>
        <w:contextualSpacing/>
        <w:jc w:val="both"/>
        <w:rPr>
          <w:rFonts w:ascii="Times New Roman" w:hAnsi="Times New Roman"/>
          <w:sz w:val="24"/>
          <w:szCs w:val="24"/>
        </w:rPr>
      </w:pPr>
      <w:r w:rsidRPr="5320929D">
        <w:rPr>
          <w:rFonts w:ascii="Times New Roman" w:hAnsi="Times New Roman"/>
          <w:sz w:val="24"/>
          <w:szCs w:val="24"/>
        </w:rPr>
        <w:t>R</w:t>
      </w:r>
      <w:r w:rsidRPr="5320929D" w:rsidR="00270FD8">
        <w:rPr>
          <w:rFonts w:ascii="Times New Roman" w:hAnsi="Times New Roman"/>
          <w:sz w:val="24"/>
          <w:szCs w:val="24"/>
        </w:rPr>
        <w:t>a</w:t>
      </w:r>
      <w:r w:rsidRPr="5320929D">
        <w:rPr>
          <w:rFonts w:ascii="Times New Roman" w:hAnsi="Times New Roman"/>
          <w:sz w:val="24"/>
          <w:szCs w:val="24"/>
        </w:rPr>
        <w:t xml:space="preserve">hvaraamatukogu pidajaks olevad </w:t>
      </w:r>
      <w:proofErr w:type="spellStart"/>
      <w:r w:rsidRPr="5320929D" w:rsidR="001B0396">
        <w:rPr>
          <w:rFonts w:ascii="Times New Roman" w:hAnsi="Times New Roman"/>
          <w:sz w:val="24"/>
          <w:szCs w:val="24"/>
        </w:rPr>
        <w:t>KOV-id</w:t>
      </w:r>
      <w:proofErr w:type="spellEnd"/>
      <w:r w:rsidRPr="5320929D">
        <w:rPr>
          <w:rFonts w:ascii="Times New Roman" w:hAnsi="Times New Roman"/>
          <w:sz w:val="24"/>
          <w:szCs w:val="24"/>
        </w:rPr>
        <w:t xml:space="preserve"> peavad asutuse juhi leidmiseks korraldama edaspidi iga </w:t>
      </w:r>
      <w:r w:rsidRPr="5320929D" w:rsidR="008F65C1">
        <w:rPr>
          <w:rFonts w:ascii="Times New Roman" w:hAnsi="Times New Roman"/>
          <w:sz w:val="24"/>
          <w:szCs w:val="24"/>
        </w:rPr>
        <w:t xml:space="preserve">seitsme või </w:t>
      </w:r>
      <w:r w:rsidRPr="5320929D" w:rsidR="00DE4B5B">
        <w:rPr>
          <w:rFonts w:ascii="Times New Roman" w:hAnsi="Times New Roman"/>
          <w:sz w:val="24"/>
          <w:szCs w:val="24"/>
        </w:rPr>
        <w:t xml:space="preserve">vähemalt </w:t>
      </w:r>
      <w:r w:rsidRPr="5320929D" w:rsidR="00A021E5">
        <w:rPr>
          <w:rFonts w:ascii="Times New Roman" w:hAnsi="Times New Roman"/>
          <w:sz w:val="24"/>
          <w:szCs w:val="24"/>
        </w:rPr>
        <w:t>kümne</w:t>
      </w:r>
      <w:r w:rsidRPr="5320929D">
        <w:rPr>
          <w:rFonts w:ascii="Times New Roman" w:hAnsi="Times New Roman"/>
          <w:sz w:val="24"/>
          <w:szCs w:val="24"/>
        </w:rPr>
        <w:t xml:space="preserve"> aasta järel avaliku konkursi. </w:t>
      </w:r>
      <w:r w:rsidRPr="5320929D" w:rsidR="00255E91">
        <w:rPr>
          <w:rFonts w:ascii="Times New Roman" w:hAnsi="Times New Roman"/>
          <w:sz w:val="24"/>
          <w:szCs w:val="24"/>
        </w:rPr>
        <w:t xml:space="preserve">Sellega märkimisväärset kulu ei kaasne. </w:t>
      </w:r>
      <w:r w:rsidRPr="5320929D" w:rsidR="009F338D">
        <w:rPr>
          <w:rFonts w:ascii="Times New Roman" w:hAnsi="Times New Roman"/>
          <w:sz w:val="24"/>
          <w:szCs w:val="24"/>
        </w:rPr>
        <w:t>Seadusega ei reguleerita rahvaraamatukogu struktuuri ega selle juhtimise astmeid detailsemalt</w:t>
      </w:r>
      <w:r w:rsidRPr="6BB03F0A" w:rsidR="5EF97B45">
        <w:rPr>
          <w:rFonts w:ascii="Times New Roman" w:hAnsi="Times New Roman"/>
          <w:sz w:val="24"/>
          <w:szCs w:val="24"/>
        </w:rPr>
        <w:t>.</w:t>
      </w:r>
      <w:r w:rsidRPr="5320929D" w:rsidR="009F338D">
        <w:rPr>
          <w:rFonts w:ascii="Times New Roman" w:hAnsi="Times New Roman"/>
          <w:sz w:val="24"/>
          <w:szCs w:val="24"/>
        </w:rPr>
        <w:t xml:space="preserve"> </w:t>
      </w:r>
      <w:proofErr w:type="spellStart"/>
      <w:r w:rsidRPr="445EB830" w:rsidR="0FAA5AE9">
        <w:rPr>
          <w:rFonts w:ascii="Times New Roman" w:hAnsi="Times New Roman"/>
          <w:sz w:val="24"/>
          <w:szCs w:val="24"/>
        </w:rPr>
        <w:t>Nimetatu</w:t>
      </w:r>
      <w:r w:rsidR="007C5F31">
        <w:rPr>
          <w:rFonts w:ascii="Times New Roman" w:hAnsi="Times New Roman"/>
          <w:sz w:val="24"/>
          <w:szCs w:val="24"/>
        </w:rPr>
        <w:t>ga</w:t>
      </w:r>
      <w:r w:rsidRPr="5320929D" w:rsidR="009F338D">
        <w:rPr>
          <w:rFonts w:ascii="Times New Roman" w:hAnsi="Times New Roman"/>
          <w:sz w:val="24"/>
          <w:szCs w:val="24"/>
        </w:rPr>
        <w:t>ga</w:t>
      </w:r>
      <w:proofErr w:type="spellEnd"/>
      <w:r w:rsidRPr="5320929D" w:rsidR="009F338D">
        <w:rPr>
          <w:rFonts w:ascii="Times New Roman" w:hAnsi="Times New Roman"/>
          <w:sz w:val="24"/>
          <w:szCs w:val="24"/>
        </w:rPr>
        <w:t xml:space="preserve"> jääb </w:t>
      </w:r>
      <w:proofErr w:type="spellStart"/>
      <w:r w:rsidRPr="5320929D" w:rsidR="009F338D">
        <w:rPr>
          <w:rFonts w:ascii="Times New Roman" w:hAnsi="Times New Roman"/>
          <w:sz w:val="24"/>
          <w:szCs w:val="24"/>
        </w:rPr>
        <w:t>KOV-ile</w:t>
      </w:r>
      <w:proofErr w:type="spellEnd"/>
      <w:r w:rsidRPr="5320929D" w:rsidR="009F338D">
        <w:rPr>
          <w:rFonts w:ascii="Times New Roman" w:hAnsi="Times New Roman"/>
          <w:sz w:val="24"/>
          <w:szCs w:val="24"/>
        </w:rPr>
        <w:t xml:space="preserve"> võimalus luua asutuse sees osakondi või muid madalama astme struktuuriüksuseid ning määrata ase- või teenuste juhte</w:t>
      </w:r>
      <w:r w:rsidRPr="5320929D" w:rsidR="00255E91">
        <w:rPr>
          <w:rFonts w:ascii="Times New Roman" w:hAnsi="Times New Roman"/>
          <w:sz w:val="24"/>
          <w:szCs w:val="24"/>
        </w:rPr>
        <w:t>.</w:t>
      </w:r>
      <w:r w:rsidRPr="5320929D" w:rsidR="001636A8">
        <w:rPr>
          <w:rFonts w:ascii="Times New Roman" w:hAnsi="Times New Roman"/>
          <w:sz w:val="24"/>
          <w:szCs w:val="24"/>
        </w:rPr>
        <w:t xml:space="preserve"> Rahvaraamatukogude võrgu korraldamise praktika on juba liikunud suunas, kus </w:t>
      </w:r>
      <w:proofErr w:type="spellStart"/>
      <w:r w:rsidRPr="5320929D" w:rsidR="001636A8">
        <w:rPr>
          <w:rFonts w:ascii="Times New Roman" w:hAnsi="Times New Roman"/>
          <w:sz w:val="24"/>
          <w:szCs w:val="24"/>
        </w:rPr>
        <w:t>KOV-is</w:t>
      </w:r>
      <w:proofErr w:type="spellEnd"/>
      <w:r w:rsidRPr="5320929D" w:rsidR="001636A8">
        <w:rPr>
          <w:rFonts w:ascii="Times New Roman" w:hAnsi="Times New Roman"/>
          <w:sz w:val="24"/>
          <w:szCs w:val="24"/>
        </w:rPr>
        <w:t xml:space="preserve"> ei ole mitut eraldiseisva asutusena tegutsevat rahvaraamatukogu, vaid üks rahvaraamatukogu, millel on struktuuriüksused erinevates asukohtades.</w:t>
      </w:r>
      <w:r w:rsidRPr="5320929D" w:rsidR="00255E91">
        <w:rPr>
          <w:rFonts w:ascii="Times New Roman" w:hAnsi="Times New Roman"/>
          <w:sz w:val="24"/>
          <w:szCs w:val="24"/>
        </w:rPr>
        <w:t xml:space="preserve"> </w:t>
      </w:r>
      <w:proofErr w:type="spellStart"/>
      <w:r w:rsidRPr="5320929D" w:rsidR="001B0396">
        <w:rPr>
          <w:rFonts w:ascii="Times New Roman" w:hAnsi="Times New Roman"/>
          <w:sz w:val="24"/>
          <w:szCs w:val="24"/>
        </w:rPr>
        <w:t>KOV-is</w:t>
      </w:r>
      <w:proofErr w:type="spellEnd"/>
      <w:r w:rsidRPr="5320929D" w:rsidR="00501694">
        <w:rPr>
          <w:rFonts w:ascii="Times New Roman" w:hAnsi="Times New Roman"/>
          <w:sz w:val="24"/>
          <w:szCs w:val="24"/>
        </w:rPr>
        <w:t xml:space="preserve">, kus </w:t>
      </w:r>
      <w:r w:rsidRPr="5320929D" w:rsidR="002662A3">
        <w:rPr>
          <w:rFonts w:ascii="Times New Roman" w:hAnsi="Times New Roman"/>
          <w:sz w:val="24"/>
          <w:szCs w:val="24"/>
        </w:rPr>
        <w:t>rah</w:t>
      </w:r>
      <w:r w:rsidRPr="5320929D" w:rsidR="00DD1C4B">
        <w:rPr>
          <w:rFonts w:ascii="Times New Roman" w:hAnsi="Times New Roman"/>
          <w:sz w:val="24"/>
          <w:szCs w:val="24"/>
        </w:rPr>
        <w:t xml:space="preserve">varaamatukogu </w:t>
      </w:r>
      <w:r w:rsidRPr="5320929D" w:rsidR="004D1E40">
        <w:rPr>
          <w:rFonts w:ascii="Times New Roman" w:hAnsi="Times New Roman"/>
          <w:sz w:val="24"/>
          <w:szCs w:val="24"/>
        </w:rPr>
        <w:t>struktuur koosneb keskraamatukogust ja selle haruraamatukog</w:t>
      </w:r>
      <w:r w:rsidRPr="5320929D" w:rsidR="00422129">
        <w:rPr>
          <w:rFonts w:ascii="Times New Roman" w:hAnsi="Times New Roman"/>
          <w:sz w:val="24"/>
          <w:szCs w:val="24"/>
        </w:rPr>
        <w:t>udes</w:t>
      </w:r>
      <w:r w:rsidRPr="5320929D" w:rsidR="002A6022">
        <w:rPr>
          <w:rFonts w:ascii="Times New Roman" w:hAnsi="Times New Roman"/>
          <w:sz w:val="24"/>
          <w:szCs w:val="24"/>
        </w:rPr>
        <w:t xml:space="preserve">, saab toimuda </w:t>
      </w:r>
      <w:r w:rsidRPr="5320929D" w:rsidR="00DC43E9">
        <w:rPr>
          <w:rFonts w:ascii="Times New Roman" w:hAnsi="Times New Roman"/>
          <w:sz w:val="24"/>
          <w:szCs w:val="24"/>
        </w:rPr>
        <w:t xml:space="preserve">paindlikum </w:t>
      </w:r>
      <w:r w:rsidRPr="5320929D" w:rsidR="00501694">
        <w:rPr>
          <w:rFonts w:ascii="Times New Roman" w:hAnsi="Times New Roman"/>
          <w:sz w:val="24"/>
          <w:szCs w:val="24"/>
        </w:rPr>
        <w:t>tööjaotus struktuuriüksuste vahel</w:t>
      </w:r>
      <w:r w:rsidRPr="2BF84E0A" w:rsidR="7CF315F9">
        <w:rPr>
          <w:rFonts w:ascii="Times New Roman" w:hAnsi="Times New Roman"/>
          <w:sz w:val="24"/>
          <w:szCs w:val="24"/>
        </w:rPr>
        <w:t>.</w:t>
      </w:r>
      <w:r w:rsidR="00651CFF">
        <w:rPr>
          <w:rFonts w:ascii="Times New Roman" w:hAnsi="Times New Roman"/>
          <w:sz w:val="24"/>
          <w:szCs w:val="24"/>
        </w:rPr>
        <w:t xml:space="preserve"> </w:t>
      </w:r>
      <w:r w:rsidRPr="2BF84E0A" w:rsidR="1B7249AB">
        <w:rPr>
          <w:rFonts w:ascii="Times New Roman" w:hAnsi="Times New Roman"/>
          <w:sz w:val="24"/>
          <w:szCs w:val="24"/>
        </w:rPr>
        <w:t>Ü</w:t>
      </w:r>
      <w:r w:rsidRPr="5320929D" w:rsidR="006F77B7">
        <w:rPr>
          <w:rFonts w:ascii="Times New Roman" w:hAnsi="Times New Roman"/>
          <w:sz w:val="24"/>
          <w:szCs w:val="24"/>
        </w:rPr>
        <w:t>htne juhtimine tagab reeglina kvaliteetsemad teenused ja samas ei pea iga väike rahvaraamatukogu üksi korraldama kõigi rahvaraamatukogu põhiülesannete täitmist</w:t>
      </w:r>
      <w:r w:rsidRPr="5320929D" w:rsidR="006F4427">
        <w:rPr>
          <w:rFonts w:ascii="Times New Roman" w:hAnsi="Times New Roman"/>
          <w:sz w:val="24"/>
          <w:szCs w:val="24"/>
        </w:rPr>
        <w:t xml:space="preserve">, mistõttu </w:t>
      </w:r>
      <w:r w:rsidRPr="5320929D" w:rsidR="00501694">
        <w:rPr>
          <w:rFonts w:ascii="Times New Roman" w:hAnsi="Times New Roman"/>
          <w:sz w:val="24"/>
          <w:szCs w:val="24"/>
        </w:rPr>
        <w:t xml:space="preserve">ei too </w:t>
      </w:r>
      <w:r w:rsidRPr="5320929D" w:rsidR="00EF342A">
        <w:rPr>
          <w:rFonts w:ascii="Times New Roman" w:hAnsi="Times New Roman"/>
          <w:sz w:val="24"/>
          <w:szCs w:val="24"/>
        </w:rPr>
        <w:t xml:space="preserve">muudatus </w:t>
      </w:r>
      <w:r w:rsidRPr="5320929D" w:rsidR="00501694">
        <w:rPr>
          <w:rFonts w:ascii="Times New Roman" w:hAnsi="Times New Roman"/>
          <w:sz w:val="24"/>
          <w:szCs w:val="24"/>
        </w:rPr>
        <w:t>kaasa kulude kasvu ega ka märkimisväärset kulude kokkuhoidu.</w:t>
      </w:r>
    </w:p>
    <w:p w:rsidR="00260890" w:rsidP="00AF6307" w:rsidRDefault="00260890" w14:paraId="4F5A2946" w14:textId="77777777">
      <w:pPr>
        <w:spacing w:after="0" w:line="240" w:lineRule="auto"/>
        <w:contextualSpacing/>
        <w:jc w:val="both"/>
        <w:rPr>
          <w:rFonts w:ascii="Times New Roman" w:hAnsi="Times New Roman"/>
          <w:bCs/>
          <w:sz w:val="24"/>
          <w:szCs w:val="24"/>
        </w:rPr>
      </w:pPr>
    </w:p>
    <w:p w:rsidRPr="004F1905" w:rsidR="008F7E21" w:rsidP="00AF6307" w:rsidRDefault="003865E1" w14:paraId="2C40D585" w14:textId="6226C904">
      <w:pPr>
        <w:spacing w:after="0" w:line="240" w:lineRule="auto"/>
        <w:contextualSpacing/>
        <w:jc w:val="both"/>
        <w:rPr>
          <w:rFonts w:ascii="Times New Roman" w:hAnsi="Times New Roman"/>
          <w:b/>
          <w:sz w:val="24"/>
          <w:szCs w:val="24"/>
        </w:rPr>
      </w:pPr>
      <w:r w:rsidRPr="004F1905">
        <w:rPr>
          <w:rFonts w:ascii="Times New Roman" w:hAnsi="Times New Roman"/>
          <w:b/>
          <w:sz w:val="24"/>
          <w:szCs w:val="24"/>
        </w:rPr>
        <w:t xml:space="preserve">7.4. </w:t>
      </w:r>
      <w:r w:rsidRPr="004F1905" w:rsidR="00A96238">
        <w:rPr>
          <w:rFonts w:ascii="Times New Roman" w:hAnsi="Times New Roman"/>
          <w:b/>
          <w:sz w:val="24"/>
          <w:szCs w:val="24"/>
        </w:rPr>
        <w:t xml:space="preserve">Riiklike haldusülesannete </w:t>
      </w:r>
      <w:r w:rsidRPr="004F1905" w:rsidR="004F1905">
        <w:rPr>
          <w:rFonts w:ascii="Times New Roman" w:hAnsi="Times New Roman"/>
          <w:b/>
          <w:sz w:val="24"/>
          <w:szCs w:val="24"/>
        </w:rPr>
        <w:t>täitmise etapiviisiline muutmine</w:t>
      </w:r>
    </w:p>
    <w:p w:rsidRPr="004226A0" w:rsidR="004226A0" w:rsidP="004226A0" w:rsidRDefault="004226A0" w14:paraId="36FF47D9" w14:textId="1225A9C4">
      <w:pPr>
        <w:spacing w:after="0" w:line="240" w:lineRule="auto"/>
        <w:contextualSpacing/>
        <w:jc w:val="both"/>
        <w:rPr>
          <w:rFonts w:ascii="Times New Roman" w:hAnsi="Times New Roman"/>
          <w:bCs/>
          <w:sz w:val="24"/>
          <w:szCs w:val="24"/>
        </w:rPr>
      </w:pPr>
      <w:r w:rsidRPr="004226A0">
        <w:rPr>
          <w:rFonts w:ascii="Times New Roman" w:hAnsi="Times New Roman"/>
          <w:bCs/>
          <w:sz w:val="24"/>
          <w:szCs w:val="24"/>
        </w:rPr>
        <w:t>Riiklike ülesannete ümberkorraldamise esimene etapp rakendub seaduse jõustumisel (eeldatavalt 2026. aasta 1. juulist) ja teine etapp rakendub raamatukogude andmekogu kasutuselevõtmisel (eeldavalt 1. jaanuarist 2027. aastal).</w:t>
      </w:r>
    </w:p>
    <w:p w:rsidRPr="004226A0" w:rsidR="004226A0" w:rsidP="004226A0" w:rsidRDefault="004226A0" w14:paraId="7A742F10" w14:textId="3A44095C">
      <w:pPr>
        <w:spacing w:after="0" w:line="240" w:lineRule="auto"/>
        <w:contextualSpacing/>
        <w:jc w:val="both"/>
        <w:rPr>
          <w:rFonts w:ascii="Times New Roman" w:hAnsi="Times New Roman"/>
          <w:bCs/>
          <w:sz w:val="24"/>
          <w:szCs w:val="24"/>
        </w:rPr>
      </w:pPr>
    </w:p>
    <w:p w:rsidRPr="004226A0" w:rsidR="004226A0" w:rsidP="004226A0" w:rsidRDefault="004226A0" w14:paraId="563E73D8" w14:textId="7F65889A">
      <w:pPr>
        <w:spacing w:after="0" w:line="240" w:lineRule="auto"/>
        <w:contextualSpacing/>
        <w:jc w:val="both"/>
        <w:rPr>
          <w:rFonts w:ascii="Times New Roman" w:hAnsi="Times New Roman"/>
          <w:bCs/>
          <w:sz w:val="24"/>
          <w:szCs w:val="24"/>
        </w:rPr>
      </w:pPr>
      <w:r w:rsidRPr="004226A0">
        <w:rPr>
          <w:rFonts w:ascii="Times New Roman" w:hAnsi="Times New Roman"/>
          <w:bCs/>
          <w:sz w:val="24"/>
          <w:szCs w:val="24"/>
        </w:rPr>
        <w:t xml:space="preserve">Kehtiva </w:t>
      </w:r>
      <w:proofErr w:type="spellStart"/>
      <w:r w:rsidRPr="004226A0">
        <w:rPr>
          <w:rFonts w:ascii="Times New Roman" w:hAnsi="Times New Roman"/>
          <w:bCs/>
          <w:sz w:val="24"/>
          <w:szCs w:val="24"/>
        </w:rPr>
        <w:t>RaRS</w:t>
      </w:r>
      <w:proofErr w:type="spellEnd"/>
      <w:r w:rsidRPr="004226A0">
        <w:rPr>
          <w:rFonts w:ascii="Times New Roman" w:hAnsi="Times New Roman"/>
          <w:bCs/>
          <w:sz w:val="24"/>
          <w:szCs w:val="24"/>
        </w:rPr>
        <w:t xml:space="preserve"> kohaselt täidab igas maakonnas üks </w:t>
      </w:r>
      <w:r w:rsidR="00976D29">
        <w:rPr>
          <w:rFonts w:ascii="Times New Roman" w:hAnsi="Times New Roman"/>
          <w:bCs/>
          <w:sz w:val="24"/>
          <w:szCs w:val="24"/>
        </w:rPr>
        <w:t>KOV</w:t>
      </w:r>
      <w:r w:rsidRPr="004226A0">
        <w:rPr>
          <w:rFonts w:ascii="Times New Roman" w:hAnsi="Times New Roman"/>
          <w:bCs/>
          <w:sz w:val="24"/>
          <w:szCs w:val="24"/>
        </w:rPr>
        <w:t xml:space="preserve"> rahvaraamatukogu täiendavalt viit raamatukoguteeninduse maakondliku koordineerimise ülesannet, mis </w:t>
      </w:r>
      <w:r w:rsidRPr="5C2E8D91" w:rsidR="57349EEE">
        <w:rPr>
          <w:rFonts w:ascii="Times New Roman" w:hAnsi="Times New Roman"/>
          <w:sz w:val="24"/>
          <w:szCs w:val="24"/>
        </w:rPr>
        <w:t>on</w:t>
      </w:r>
      <w:r w:rsidRPr="5C2E8D91">
        <w:rPr>
          <w:rFonts w:ascii="Times New Roman" w:hAnsi="Times New Roman"/>
          <w:sz w:val="24"/>
          <w:szCs w:val="24"/>
        </w:rPr>
        <w:t xml:space="preserve"> </w:t>
      </w:r>
      <w:r w:rsidRPr="004226A0">
        <w:rPr>
          <w:rFonts w:ascii="Times New Roman" w:hAnsi="Times New Roman"/>
          <w:bCs/>
          <w:sz w:val="24"/>
          <w:szCs w:val="24"/>
        </w:rPr>
        <w:t xml:space="preserve">loetletud </w:t>
      </w:r>
      <w:proofErr w:type="spellStart"/>
      <w:r w:rsidRPr="004226A0">
        <w:rPr>
          <w:rFonts w:ascii="Times New Roman" w:hAnsi="Times New Roman"/>
          <w:bCs/>
          <w:sz w:val="24"/>
          <w:szCs w:val="24"/>
        </w:rPr>
        <w:t>RaRS</w:t>
      </w:r>
      <w:proofErr w:type="spellEnd"/>
      <w:r w:rsidRPr="004226A0">
        <w:rPr>
          <w:rFonts w:ascii="Times New Roman" w:hAnsi="Times New Roman"/>
          <w:bCs/>
          <w:sz w:val="24"/>
          <w:szCs w:val="24"/>
        </w:rPr>
        <w:t xml:space="preserve"> § 5 lõikes 4. Nimetatud ülesandeid täidab 58 töötajat, mille kulu koos tööandjakuluga (palgakulu) kokku aastas on</w:t>
      </w:r>
      <w:r w:rsidRPr="004226A0">
        <w:rPr>
          <w:rFonts w:ascii="Times New Roman" w:hAnsi="Times New Roman"/>
          <w:b/>
          <w:bCs/>
          <w:sz w:val="24"/>
          <w:szCs w:val="24"/>
        </w:rPr>
        <w:t xml:space="preserve"> </w:t>
      </w:r>
      <w:r w:rsidRPr="00B847E2">
        <w:rPr>
          <w:rFonts w:ascii="Times New Roman" w:hAnsi="Times New Roman"/>
          <w:b/>
          <w:bCs/>
          <w:sz w:val="24"/>
          <w:szCs w:val="24"/>
        </w:rPr>
        <w:t>1 489 997 eurot</w:t>
      </w:r>
      <w:r w:rsidRPr="004226A0">
        <w:rPr>
          <w:rFonts w:ascii="Times New Roman" w:hAnsi="Times New Roman"/>
          <w:b/>
          <w:bCs/>
          <w:sz w:val="24"/>
          <w:szCs w:val="24"/>
        </w:rPr>
        <w:t xml:space="preserve"> </w:t>
      </w:r>
      <w:r w:rsidRPr="004226A0">
        <w:rPr>
          <w:rFonts w:ascii="Times New Roman" w:hAnsi="Times New Roman"/>
          <w:bCs/>
          <w:sz w:val="24"/>
          <w:szCs w:val="24"/>
        </w:rPr>
        <w:t>(vt Tabel 1</w:t>
      </w:r>
      <w:r w:rsidR="0002524A">
        <w:rPr>
          <w:rFonts w:ascii="Times New Roman" w:hAnsi="Times New Roman"/>
          <w:bCs/>
          <w:sz w:val="24"/>
          <w:szCs w:val="24"/>
        </w:rPr>
        <w:t>.</w:t>
      </w:r>
      <w:r w:rsidRPr="004226A0">
        <w:rPr>
          <w:rFonts w:ascii="Times New Roman" w:hAnsi="Times New Roman"/>
          <w:bCs/>
          <w:sz w:val="24"/>
          <w:szCs w:val="24"/>
        </w:rPr>
        <w:t>).</w:t>
      </w:r>
    </w:p>
    <w:p w:rsidR="004F1905" w:rsidP="00AF6307" w:rsidRDefault="004F1905" w14:paraId="2A16E22A" w14:textId="77777777">
      <w:pPr>
        <w:spacing w:after="0" w:line="240" w:lineRule="auto"/>
        <w:contextualSpacing/>
        <w:jc w:val="both"/>
        <w:rPr>
          <w:rFonts w:ascii="Times New Roman" w:hAnsi="Times New Roman"/>
          <w:bCs/>
          <w:sz w:val="24"/>
          <w:szCs w:val="24"/>
        </w:rPr>
      </w:pPr>
    </w:p>
    <w:p w:rsidRPr="00F93789" w:rsidR="00F93789" w:rsidP="00F93789" w:rsidRDefault="00F93789" w14:paraId="073E1BCD" w14:textId="7D77E72D">
      <w:pPr>
        <w:spacing w:after="0" w:line="240" w:lineRule="auto"/>
        <w:contextualSpacing/>
        <w:jc w:val="both"/>
        <w:rPr>
          <w:rFonts w:ascii="Times New Roman" w:hAnsi="Times New Roman"/>
          <w:bCs/>
          <w:sz w:val="24"/>
          <w:szCs w:val="24"/>
        </w:rPr>
      </w:pPr>
      <w:r w:rsidRPr="00F93789">
        <w:rPr>
          <w:rFonts w:ascii="Times New Roman" w:hAnsi="Times New Roman"/>
          <w:b/>
          <w:bCs/>
          <w:sz w:val="24"/>
          <w:szCs w:val="24"/>
        </w:rPr>
        <w:t>Tabel 1. Maakonnaraamatukogude riiklike ülesannete täitmiseks töötajate arv ja kulud aastal 2025.</w:t>
      </w:r>
    </w:p>
    <w:p w:rsidRPr="00F93789" w:rsidR="00F93789" w:rsidP="00F93789" w:rsidRDefault="00F93789" w14:paraId="74BD3F71" w14:textId="4B7AC305">
      <w:pPr>
        <w:spacing w:after="0" w:line="240" w:lineRule="auto"/>
        <w:contextualSpacing/>
        <w:jc w:val="both"/>
        <w:rPr>
          <w:rFonts w:ascii="Times New Roman" w:hAnsi="Times New Roman"/>
          <w:bCs/>
          <w:sz w:val="24"/>
          <w:szCs w:val="24"/>
        </w:rPr>
      </w:pPr>
    </w:p>
    <w:tbl>
      <w:tblPr>
        <w:tblW w:w="0"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7"/>
        <w:gridCol w:w="4122"/>
        <w:gridCol w:w="1963"/>
        <w:gridCol w:w="2198"/>
      </w:tblGrid>
      <w:tr w:rsidRPr="00F93789" w:rsidR="00F93789" w:rsidTr="00F93789" w14:paraId="7C90F1FA"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1B37C631" w14:textId="7EDCD2BB">
            <w:pPr>
              <w:spacing w:after="0" w:line="240" w:lineRule="auto"/>
              <w:contextualSpacing/>
              <w:jc w:val="both"/>
              <w:rPr>
                <w:rFonts w:ascii="Times New Roman" w:hAnsi="Times New Roman"/>
                <w:bCs/>
                <w:sz w:val="24"/>
                <w:szCs w:val="24"/>
              </w:rPr>
            </w:pP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02524A" w:rsidRDefault="00F93789" w14:paraId="45BB0E42" w14:textId="2F60747F">
            <w:pPr>
              <w:spacing w:after="0" w:line="240" w:lineRule="auto"/>
              <w:contextualSpacing/>
              <w:rPr>
                <w:rFonts w:ascii="Times New Roman" w:hAnsi="Times New Roman"/>
                <w:bCs/>
                <w:sz w:val="24"/>
                <w:szCs w:val="24"/>
              </w:rPr>
            </w:pPr>
            <w:r w:rsidRPr="00F93789">
              <w:rPr>
                <w:rFonts w:ascii="Times New Roman" w:hAnsi="Times New Roman"/>
                <w:b/>
                <w:bCs/>
                <w:sz w:val="24"/>
                <w:szCs w:val="24"/>
              </w:rPr>
              <w:t>Toetatav maakonnaraamatukogu – kohaliku omavalitsuse hallatava asutuse juriidiline nimetu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02524A" w:rsidRDefault="00F93789" w14:paraId="341EC641" w14:textId="033F5616">
            <w:pPr>
              <w:spacing w:after="0" w:line="240" w:lineRule="auto"/>
              <w:contextualSpacing/>
              <w:rPr>
                <w:rFonts w:ascii="Times New Roman" w:hAnsi="Times New Roman"/>
                <w:bCs/>
                <w:sz w:val="24"/>
                <w:szCs w:val="24"/>
              </w:rPr>
            </w:pPr>
            <w:r w:rsidRPr="00F93789">
              <w:rPr>
                <w:rFonts w:ascii="Times New Roman" w:hAnsi="Times New Roman"/>
                <w:b/>
                <w:bCs/>
                <w:sz w:val="24"/>
                <w:szCs w:val="24"/>
              </w:rPr>
              <w:t>Riiklike ülesandeid täitvate töötajate ar</w:t>
            </w:r>
            <w:r w:rsidR="00F04EEE">
              <w:rPr>
                <w:rFonts w:ascii="Times New Roman" w:hAnsi="Times New Roman"/>
                <w:b/>
                <w:bCs/>
                <w:sz w:val="24"/>
                <w:szCs w:val="24"/>
              </w:rPr>
              <w:t>v</w:t>
            </w:r>
          </w:p>
        </w:tc>
        <w:tc>
          <w:tcPr>
            <w:tcW w:w="2220" w:type="dxa"/>
            <w:tcBorders>
              <w:top w:val="single" w:color="auto" w:sz="6" w:space="0"/>
              <w:left w:val="single" w:color="auto" w:sz="6" w:space="0"/>
              <w:bottom w:val="single" w:color="auto" w:sz="6" w:space="0"/>
              <w:right w:val="single" w:color="auto" w:sz="6" w:space="0"/>
            </w:tcBorders>
            <w:shd w:val="clear" w:color="auto" w:fill="auto"/>
            <w:hideMark/>
          </w:tcPr>
          <w:p w:rsidRPr="00F04EEE" w:rsidR="00F93789" w:rsidP="0002524A" w:rsidRDefault="00F93789" w14:paraId="1BA88202" w14:textId="44734F64">
            <w:pPr>
              <w:spacing w:after="0" w:line="240" w:lineRule="auto"/>
              <w:contextualSpacing/>
              <w:rPr>
                <w:rFonts w:ascii="Times New Roman" w:hAnsi="Times New Roman"/>
                <w:sz w:val="24"/>
                <w:szCs w:val="24"/>
              </w:rPr>
            </w:pPr>
            <w:r w:rsidRPr="00F93789">
              <w:rPr>
                <w:rFonts w:ascii="Times New Roman" w:hAnsi="Times New Roman"/>
                <w:b/>
                <w:bCs/>
                <w:sz w:val="24"/>
                <w:szCs w:val="24"/>
              </w:rPr>
              <w:t xml:space="preserve">Riiklike ülesandeid täitvate töötajate tööandja palgakulu </w:t>
            </w:r>
            <w:r w:rsidRPr="00F04EEE">
              <w:rPr>
                <w:rFonts w:ascii="Times New Roman" w:hAnsi="Times New Roman"/>
                <w:sz w:val="24"/>
                <w:szCs w:val="24"/>
              </w:rPr>
              <w:t>(eurot</w:t>
            </w:r>
            <w:r w:rsidRPr="00F04EEE" w:rsidR="00F04EEE">
              <w:rPr>
                <w:rFonts w:ascii="Times New Roman" w:hAnsi="Times New Roman"/>
                <w:sz w:val="24"/>
                <w:szCs w:val="24"/>
              </w:rPr>
              <w:t>)</w:t>
            </w:r>
          </w:p>
          <w:p w:rsidRPr="00F93789" w:rsidR="00F93789" w:rsidP="0002524A" w:rsidRDefault="00F93789" w14:paraId="2A904AC3" w14:textId="54A92802">
            <w:pPr>
              <w:spacing w:after="0" w:line="240" w:lineRule="auto"/>
              <w:contextualSpacing/>
              <w:rPr>
                <w:rFonts w:ascii="Times New Roman" w:hAnsi="Times New Roman"/>
                <w:bCs/>
                <w:sz w:val="24"/>
                <w:szCs w:val="24"/>
              </w:rPr>
            </w:pPr>
            <w:r w:rsidRPr="00F04EEE">
              <w:rPr>
                <w:rFonts w:ascii="Times New Roman" w:hAnsi="Times New Roman"/>
                <w:sz w:val="24"/>
                <w:szCs w:val="24"/>
              </w:rPr>
              <w:t>(KUM toetus)</w:t>
            </w:r>
          </w:p>
        </w:tc>
      </w:tr>
      <w:tr w:rsidRPr="00F93789" w:rsidR="00F93789" w:rsidTr="00F93789" w14:paraId="77B979DC"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5FA00D89" w14:textId="173DBF05">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1A343B94" w14:textId="21013C16">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Pärnu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60DE6B70" w14:textId="0A5B4ADE">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4FCC9D40" w14:textId="4382B91F">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667667C7"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2184F66B" w14:textId="5BDE8AF3">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2.</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04EE2657" w14:textId="26F43F0B">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Kärdla Linnaraamatukogu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3F418550" w14:textId="6AD5EF1A">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2</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4FA42042" w14:textId="3D155A7C">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51 379,4</w:t>
            </w:r>
          </w:p>
        </w:tc>
      </w:tr>
      <w:tr w:rsidRPr="00F93789" w:rsidR="00F93789" w:rsidTr="00F93789" w14:paraId="18050E0D"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67783B65" w14:textId="76F7691C">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3.</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0A8B866F" w14:textId="1B9ED058">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Harju Maakonnaraamatukogu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25B103A7" w14:textId="25002804">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12E5E168" w14:textId="7CAE689C">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37026660"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14F8D634" w14:textId="6665E5FD">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4.</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293E3553" w14:textId="7D94CF97">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Põltsamaa 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52907FFA" w14:textId="637A883D">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0C8A76F6" w14:textId="58B332F6">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4DAFAA8C"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721E54C0" w14:textId="670991F8">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5.</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10A64ED3" w14:textId="71C0D11F">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Jõhvi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572ABEE8" w14:textId="509A5C00">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1DEAA459" w14:textId="299666B0">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26753F7B"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672E89E2" w14:textId="187CCAEA">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6.</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7F6C98CF" w14:textId="44E6AC72">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Järvamaa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042F4B1E" w14:textId="0061B290">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25617293" w14:textId="7774A5FA">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16A11D18"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7B110F7F" w14:textId="62CFBCD5">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7.</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588C75B8" w14:textId="0BCD8175">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Lääne Maakonna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1F8CF3FB" w14:textId="0A9A4ED2">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7D789961" w14:textId="1F503D48">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741E42AB"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3DE5E920" w14:textId="29437A3F">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8.</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382D4E70" w14:textId="6E256873">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Lääne-Virumaa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3D26E20C" w14:textId="2C6D8F73">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17BACB84" w14:textId="1B5F2491">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50FB545D"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47F09168" w14:textId="75F7BBE6">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9.</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73072336" w14:textId="5BF7A4A6">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Põlva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73DEC60D" w14:textId="7A7215CC">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4460CF3E" w14:textId="4FB33495">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186FADD9"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54E061A1" w14:textId="5D050495">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10.</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3F0E4244" w14:textId="40C934E1">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Rapla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2111104F" w14:textId="0C54311C">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26AB65DE" w14:textId="6B594F25">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61D97EBC"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0F6D1A27" w14:textId="5A096F84">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11.</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6791061C" w14:textId="0A629147">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Saare Maakonna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41A44600" w14:textId="780EA2C9">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561E4212" w14:textId="1358B06A">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3EE53A1C"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6FDFD619" w14:textId="2F8EF431">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12.</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79257B2F" w14:textId="11F05161">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Kõrveküla 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2DF3AEE4" w14:textId="72957710">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78891B32" w14:textId="3C629253">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2B7EF4BE"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7AF32234" w14:textId="542C1D92">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13.</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5C742385" w14:textId="3BD89F33">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Valga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6E837E41" w14:textId="2448F073">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458F74C1" w14:textId="66053CE7">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07075E80"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407FF4B1" w14:textId="62430047">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14.</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07DAF1B6" w14:textId="6C71F9FA">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Viljandi Linnaraamatukogu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75778A90" w14:textId="67D7A7D0">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060BA00A" w14:textId="0FBDF435">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55EC2FC8"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40C11730" w14:textId="68ACC4C1">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15.</w:t>
            </w: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4AA3593D" w14:textId="2B203519">
            <w:pPr>
              <w:spacing w:after="0" w:line="240" w:lineRule="auto"/>
              <w:contextualSpacing/>
              <w:jc w:val="both"/>
              <w:rPr>
                <w:rFonts w:ascii="Times New Roman" w:hAnsi="Times New Roman"/>
                <w:bCs/>
                <w:sz w:val="24"/>
                <w:szCs w:val="24"/>
              </w:rPr>
            </w:pPr>
            <w:r w:rsidRPr="00F93789">
              <w:rPr>
                <w:rFonts w:ascii="Times New Roman" w:hAnsi="Times New Roman"/>
                <w:bCs/>
                <w:sz w:val="24"/>
                <w:szCs w:val="24"/>
              </w:rPr>
              <w:t>Võrumaa Keskraamatukogu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77A359F7" w14:textId="0ECEE669">
            <w:pPr>
              <w:spacing w:after="0" w:line="240" w:lineRule="auto"/>
              <w:contextualSpacing/>
              <w:jc w:val="center"/>
              <w:rPr>
                <w:rFonts w:ascii="Times New Roman" w:hAnsi="Times New Roman"/>
                <w:bCs/>
                <w:sz w:val="24"/>
                <w:szCs w:val="24"/>
              </w:rPr>
            </w:pPr>
            <w:r w:rsidRPr="00F93789">
              <w:rPr>
                <w:rFonts w:ascii="Times New Roman" w:hAnsi="Times New Roman"/>
                <w:bCs/>
                <w:sz w:val="24"/>
                <w:szCs w:val="24"/>
              </w:rPr>
              <w:t>4</w:t>
            </w:r>
          </w:p>
        </w:tc>
        <w:tc>
          <w:tcPr>
            <w:tcW w:w="222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93789" w:rsidR="00F93789" w:rsidP="00F04EEE" w:rsidRDefault="00F93789" w14:paraId="50BF4CA5" w14:textId="01FFE260">
            <w:pPr>
              <w:spacing w:after="0" w:line="240" w:lineRule="auto"/>
              <w:contextualSpacing/>
              <w:jc w:val="right"/>
              <w:rPr>
                <w:rFonts w:ascii="Times New Roman" w:hAnsi="Times New Roman"/>
                <w:bCs/>
                <w:sz w:val="24"/>
                <w:szCs w:val="24"/>
              </w:rPr>
            </w:pPr>
            <w:r w:rsidRPr="00F93789">
              <w:rPr>
                <w:rFonts w:ascii="Times New Roman" w:hAnsi="Times New Roman"/>
                <w:bCs/>
                <w:sz w:val="24"/>
                <w:szCs w:val="24"/>
              </w:rPr>
              <w:t>102 758,4</w:t>
            </w:r>
          </w:p>
        </w:tc>
      </w:tr>
      <w:tr w:rsidRPr="00F93789" w:rsidR="00F93789" w:rsidTr="00F93789" w14:paraId="1E0B112A" w14:textId="77777777">
        <w:trPr>
          <w:trHeight w:val="300"/>
        </w:trPr>
        <w:tc>
          <w:tcPr>
            <w:tcW w:w="67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60F1DD54" w14:textId="1C037E04">
            <w:pPr>
              <w:spacing w:after="0" w:line="240" w:lineRule="auto"/>
              <w:contextualSpacing/>
              <w:jc w:val="both"/>
              <w:rPr>
                <w:rFonts w:ascii="Times New Roman" w:hAnsi="Times New Roman"/>
                <w:bCs/>
                <w:sz w:val="24"/>
                <w:szCs w:val="24"/>
              </w:rPr>
            </w:pPr>
          </w:p>
        </w:tc>
        <w:tc>
          <w:tcPr>
            <w:tcW w:w="4155"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93789" w:rsidRDefault="00F93789" w14:paraId="39C4B8E8" w14:textId="02C7EACD">
            <w:pPr>
              <w:spacing w:after="0" w:line="240" w:lineRule="auto"/>
              <w:contextualSpacing/>
              <w:jc w:val="both"/>
              <w:rPr>
                <w:rFonts w:ascii="Times New Roman" w:hAnsi="Times New Roman"/>
                <w:bCs/>
                <w:sz w:val="24"/>
                <w:szCs w:val="24"/>
              </w:rPr>
            </w:pPr>
            <w:r w:rsidRPr="00F93789">
              <w:rPr>
                <w:rFonts w:ascii="Times New Roman" w:hAnsi="Times New Roman"/>
                <w:b/>
                <w:bCs/>
                <w:sz w:val="24"/>
                <w:szCs w:val="24"/>
              </w:rPr>
              <w:t>Kokku:</w:t>
            </w:r>
          </w:p>
        </w:tc>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4AF66A82" w14:textId="13CA6789">
            <w:pPr>
              <w:spacing w:after="0" w:line="240" w:lineRule="auto"/>
              <w:contextualSpacing/>
              <w:jc w:val="center"/>
              <w:rPr>
                <w:rFonts w:ascii="Times New Roman" w:hAnsi="Times New Roman"/>
                <w:bCs/>
                <w:sz w:val="24"/>
                <w:szCs w:val="24"/>
              </w:rPr>
            </w:pPr>
            <w:r w:rsidRPr="00F93789">
              <w:rPr>
                <w:rFonts w:ascii="Times New Roman" w:hAnsi="Times New Roman"/>
                <w:b/>
                <w:bCs/>
                <w:sz w:val="24"/>
                <w:szCs w:val="24"/>
              </w:rPr>
              <w:t>58</w:t>
            </w:r>
          </w:p>
        </w:tc>
        <w:tc>
          <w:tcPr>
            <w:tcW w:w="2220" w:type="dxa"/>
            <w:tcBorders>
              <w:top w:val="single" w:color="auto" w:sz="6" w:space="0"/>
              <w:left w:val="single" w:color="auto" w:sz="6" w:space="0"/>
              <w:bottom w:val="single" w:color="auto" w:sz="6" w:space="0"/>
              <w:right w:val="single" w:color="auto" w:sz="6" w:space="0"/>
            </w:tcBorders>
            <w:shd w:val="clear" w:color="auto" w:fill="auto"/>
            <w:hideMark/>
          </w:tcPr>
          <w:p w:rsidRPr="00F93789" w:rsidR="00F93789" w:rsidP="00F04EEE" w:rsidRDefault="00F93789" w14:paraId="6A60C8FA" w14:textId="1CEAE0FF">
            <w:pPr>
              <w:spacing w:after="0" w:line="240" w:lineRule="auto"/>
              <w:contextualSpacing/>
              <w:jc w:val="right"/>
              <w:rPr>
                <w:rFonts w:ascii="Times New Roman" w:hAnsi="Times New Roman"/>
                <w:bCs/>
                <w:sz w:val="24"/>
                <w:szCs w:val="24"/>
              </w:rPr>
            </w:pPr>
            <w:r w:rsidRPr="00F93789">
              <w:rPr>
                <w:rFonts w:ascii="Times New Roman" w:hAnsi="Times New Roman"/>
                <w:b/>
                <w:bCs/>
                <w:sz w:val="24"/>
                <w:szCs w:val="24"/>
              </w:rPr>
              <w:t>1 489 997</w:t>
            </w:r>
          </w:p>
        </w:tc>
      </w:tr>
    </w:tbl>
    <w:p w:rsidRPr="00F93789" w:rsidR="00F93789" w:rsidP="00F93789" w:rsidRDefault="00F93789" w14:paraId="299E32C7" w14:textId="04A0B5D9">
      <w:pPr>
        <w:spacing w:after="0" w:line="240" w:lineRule="auto"/>
        <w:contextualSpacing/>
        <w:jc w:val="both"/>
        <w:rPr>
          <w:rFonts w:ascii="Times New Roman" w:hAnsi="Times New Roman"/>
          <w:bCs/>
          <w:sz w:val="24"/>
          <w:szCs w:val="24"/>
        </w:rPr>
      </w:pPr>
    </w:p>
    <w:p w:rsidRPr="00F93789" w:rsidR="00F93789" w:rsidP="00F93789" w:rsidRDefault="00F93789" w14:paraId="350ED0D0" w14:textId="2D893D52">
      <w:pPr>
        <w:spacing w:after="0" w:line="240" w:lineRule="auto"/>
        <w:contextualSpacing/>
        <w:jc w:val="both"/>
        <w:rPr>
          <w:rFonts w:ascii="Times New Roman" w:hAnsi="Times New Roman"/>
          <w:bCs/>
          <w:sz w:val="24"/>
          <w:szCs w:val="24"/>
        </w:rPr>
      </w:pPr>
      <w:r w:rsidRPr="00F93789">
        <w:rPr>
          <w:rFonts w:ascii="Times New Roman" w:hAnsi="Times New Roman"/>
          <w:b/>
          <w:bCs/>
          <w:sz w:val="24"/>
          <w:szCs w:val="24"/>
        </w:rPr>
        <w:t>Seaduse jõustumisel</w:t>
      </w:r>
      <w:r w:rsidRPr="00F93789">
        <w:rPr>
          <w:rFonts w:ascii="Times New Roman" w:hAnsi="Times New Roman"/>
          <w:bCs/>
          <w:sz w:val="24"/>
          <w:szCs w:val="24"/>
        </w:rPr>
        <w:t xml:space="preserve"> ehk riiklike ülesannete ümberkorraldamise esimeses etapis jätkab 15-s </w:t>
      </w:r>
      <w:r w:rsidR="006863C8">
        <w:rPr>
          <w:rFonts w:ascii="Times New Roman" w:hAnsi="Times New Roman"/>
          <w:bCs/>
          <w:sz w:val="24"/>
          <w:szCs w:val="24"/>
        </w:rPr>
        <w:t>KOV</w:t>
      </w:r>
      <w:r w:rsidRPr="00F93789">
        <w:rPr>
          <w:rFonts w:ascii="Times New Roman" w:hAnsi="Times New Roman"/>
          <w:bCs/>
          <w:sz w:val="24"/>
          <w:szCs w:val="24"/>
        </w:rPr>
        <w:t xml:space="preserve"> rahvaraamatukogus eelnõu § 6 lõike 4 punktides 1 ja 2 nimetatud kahe ülesande täitmist </w:t>
      </w:r>
      <w:r w:rsidRPr="00B847E2">
        <w:rPr>
          <w:rFonts w:ascii="Times New Roman" w:hAnsi="Times New Roman"/>
          <w:b/>
          <w:bCs/>
          <w:sz w:val="24"/>
          <w:szCs w:val="24"/>
        </w:rPr>
        <w:t>30 raamatukogutöötajat palgakuluga 385 344 eurot</w:t>
      </w:r>
      <w:r w:rsidRPr="00F93789">
        <w:rPr>
          <w:rFonts w:ascii="Times New Roman" w:hAnsi="Times New Roman"/>
          <w:bCs/>
          <w:sz w:val="24"/>
          <w:szCs w:val="24"/>
        </w:rPr>
        <w:t xml:space="preserve"> (vt Tabel 2).</w:t>
      </w:r>
    </w:p>
    <w:p w:rsidR="004F1905" w:rsidP="00AF6307" w:rsidRDefault="004F1905" w14:paraId="100B2A36" w14:textId="77777777">
      <w:pPr>
        <w:spacing w:after="0" w:line="240" w:lineRule="auto"/>
        <w:contextualSpacing/>
        <w:jc w:val="both"/>
        <w:rPr>
          <w:rFonts w:ascii="Times New Roman" w:hAnsi="Times New Roman"/>
          <w:bCs/>
          <w:sz w:val="24"/>
          <w:szCs w:val="24"/>
        </w:rPr>
      </w:pPr>
    </w:p>
    <w:p w:rsidRPr="00260890" w:rsidR="00562ECD" w:rsidP="00AF6307" w:rsidRDefault="00562ECD" w14:paraId="0D7D8307" w14:textId="12659D82">
      <w:pPr>
        <w:spacing w:after="0" w:line="240" w:lineRule="auto"/>
        <w:contextualSpacing/>
        <w:jc w:val="both"/>
        <w:rPr>
          <w:rFonts w:ascii="Times New Roman" w:hAnsi="Times New Roman"/>
          <w:bCs/>
          <w:sz w:val="24"/>
          <w:szCs w:val="24"/>
        </w:rPr>
      </w:pPr>
      <w:r w:rsidRPr="00562ECD">
        <w:rPr>
          <w:rFonts w:ascii="Times New Roman" w:hAnsi="Times New Roman"/>
          <w:bCs/>
          <w:sz w:val="24"/>
          <w:szCs w:val="24"/>
        </w:rPr>
        <w:t>K</w:t>
      </w:r>
      <w:r>
        <w:rPr>
          <w:rFonts w:ascii="Times New Roman" w:hAnsi="Times New Roman"/>
          <w:bCs/>
          <w:sz w:val="24"/>
          <w:szCs w:val="24"/>
        </w:rPr>
        <w:t>OV</w:t>
      </w:r>
      <w:r w:rsidRPr="00562ECD">
        <w:rPr>
          <w:rFonts w:ascii="Times New Roman" w:hAnsi="Times New Roman"/>
          <w:bCs/>
          <w:sz w:val="24"/>
          <w:szCs w:val="24"/>
        </w:rPr>
        <w:t xml:space="preserve"> rahvaraamatukogus riiklikke ülesandeid täitva 28 raamatukogutöötaja ülesanded maakonnaraamatukogus lõpetatakse seaduse </w:t>
      </w:r>
      <w:r w:rsidR="00B00D21">
        <w:rPr>
          <w:rFonts w:ascii="Times New Roman" w:hAnsi="Times New Roman"/>
          <w:bCs/>
          <w:sz w:val="24"/>
          <w:szCs w:val="24"/>
        </w:rPr>
        <w:t xml:space="preserve">teise etapi </w:t>
      </w:r>
      <w:r w:rsidRPr="00562ECD">
        <w:rPr>
          <w:rFonts w:ascii="Times New Roman" w:hAnsi="Times New Roman"/>
          <w:bCs/>
          <w:sz w:val="24"/>
          <w:szCs w:val="24"/>
        </w:rPr>
        <w:t>jõustumise</w:t>
      </w:r>
      <w:r w:rsidR="00310A01">
        <w:rPr>
          <w:rFonts w:ascii="Times New Roman" w:hAnsi="Times New Roman"/>
          <w:bCs/>
          <w:sz w:val="24"/>
          <w:szCs w:val="24"/>
        </w:rPr>
        <w:t>le eelnevalt 31.detembril</w:t>
      </w:r>
      <w:r w:rsidR="009C6C3D">
        <w:rPr>
          <w:rFonts w:ascii="Times New Roman" w:hAnsi="Times New Roman"/>
          <w:bCs/>
          <w:sz w:val="24"/>
          <w:szCs w:val="24"/>
        </w:rPr>
        <w:t xml:space="preserve"> </w:t>
      </w:r>
      <w:r w:rsidR="00310A01">
        <w:rPr>
          <w:rFonts w:ascii="Times New Roman" w:hAnsi="Times New Roman"/>
          <w:bCs/>
          <w:sz w:val="24"/>
          <w:szCs w:val="24"/>
        </w:rPr>
        <w:t>2026</w:t>
      </w:r>
      <w:r w:rsidRPr="00562ECD">
        <w:rPr>
          <w:rFonts w:ascii="Times New Roman" w:hAnsi="Times New Roman"/>
          <w:bCs/>
          <w:sz w:val="24"/>
          <w:szCs w:val="24"/>
        </w:rPr>
        <w:t>.</w:t>
      </w:r>
      <w:r w:rsidR="009C6C3D">
        <w:rPr>
          <w:rFonts w:ascii="Times New Roman" w:hAnsi="Times New Roman"/>
          <w:bCs/>
          <w:sz w:val="24"/>
          <w:szCs w:val="24"/>
        </w:rPr>
        <w:t xml:space="preserve"> aastal</w:t>
      </w:r>
      <w:r w:rsidR="005F16F8">
        <w:rPr>
          <w:rFonts w:ascii="Times New Roman" w:hAnsi="Times New Roman"/>
          <w:bCs/>
          <w:sz w:val="24"/>
          <w:szCs w:val="24"/>
        </w:rPr>
        <w:t>.</w:t>
      </w:r>
      <w:r w:rsidRPr="00562ECD">
        <w:rPr>
          <w:rFonts w:ascii="Times New Roman" w:hAnsi="Times New Roman"/>
          <w:bCs/>
          <w:sz w:val="24"/>
          <w:szCs w:val="24"/>
        </w:rPr>
        <w:t xml:space="preserve"> Vältimaks</w:t>
      </w:r>
      <w:r w:rsidR="009D3ABB">
        <w:rPr>
          <w:rFonts w:ascii="Times New Roman" w:hAnsi="Times New Roman"/>
          <w:bCs/>
          <w:sz w:val="24"/>
          <w:szCs w:val="24"/>
        </w:rPr>
        <w:t xml:space="preserve"> </w:t>
      </w:r>
      <w:r w:rsidRPr="00562ECD">
        <w:rPr>
          <w:rFonts w:ascii="Times New Roman" w:hAnsi="Times New Roman"/>
          <w:bCs/>
          <w:sz w:val="24"/>
          <w:szCs w:val="24"/>
        </w:rPr>
        <w:t xml:space="preserve">töölepingu lõpetamist võib tööandja ehk </w:t>
      </w:r>
      <w:r w:rsidR="009D3ABB">
        <w:rPr>
          <w:rFonts w:ascii="Times New Roman" w:hAnsi="Times New Roman"/>
          <w:bCs/>
          <w:sz w:val="24"/>
          <w:szCs w:val="24"/>
        </w:rPr>
        <w:t>KOV</w:t>
      </w:r>
      <w:r w:rsidRPr="00562ECD">
        <w:rPr>
          <w:rFonts w:ascii="Times New Roman" w:hAnsi="Times New Roman"/>
          <w:bCs/>
          <w:sz w:val="24"/>
          <w:szCs w:val="24"/>
        </w:rPr>
        <w:t xml:space="preserve"> pakkuda töötajale teist tööd sarnasel või ka mitte erialasel tööl. Kui </w:t>
      </w:r>
      <w:proofErr w:type="spellStart"/>
      <w:r w:rsidR="00926751">
        <w:rPr>
          <w:rFonts w:ascii="Times New Roman" w:hAnsi="Times New Roman"/>
          <w:bCs/>
          <w:sz w:val="24"/>
          <w:szCs w:val="24"/>
        </w:rPr>
        <w:t>KOV-is</w:t>
      </w:r>
      <w:proofErr w:type="spellEnd"/>
      <w:r w:rsidRPr="00562ECD">
        <w:rPr>
          <w:rFonts w:ascii="Times New Roman" w:hAnsi="Times New Roman"/>
          <w:bCs/>
          <w:sz w:val="24"/>
          <w:szCs w:val="24"/>
        </w:rPr>
        <w:t xml:space="preserve"> teist tööd pakkuda pole, otsustab tööandja töötajate koondamise. Ülesannete ümberkorraldamisega seotud töötajate võimalik koondamiskulu riigile seaduse jõustumistele eelneval perioodil ehk enne 1. juulit 2026. aastal on u 60 000 eurot ja 2026. aastal peale 1. juulit on 64 224 eurot (vt Tabel 2). Samas tekib nimetatud raamatukogutöötajatel võimalus kandideerida </w:t>
      </w:r>
      <w:proofErr w:type="spellStart"/>
      <w:r w:rsidRPr="00562ECD">
        <w:rPr>
          <w:rFonts w:ascii="Times New Roman" w:hAnsi="Times New Roman"/>
          <w:bCs/>
          <w:sz w:val="24"/>
          <w:szCs w:val="24"/>
        </w:rPr>
        <w:t>RaRa</w:t>
      </w:r>
      <w:proofErr w:type="spellEnd"/>
      <w:r w:rsidRPr="00562ECD">
        <w:rPr>
          <w:rFonts w:ascii="Times New Roman" w:hAnsi="Times New Roman"/>
          <w:bCs/>
          <w:sz w:val="24"/>
          <w:szCs w:val="24"/>
        </w:rPr>
        <w:t xml:space="preserve"> piirkonnaüksustes loodavatele </w:t>
      </w:r>
      <w:r w:rsidR="002D06DE">
        <w:rPr>
          <w:rFonts w:ascii="Times New Roman" w:hAnsi="Times New Roman"/>
          <w:bCs/>
          <w:sz w:val="24"/>
          <w:szCs w:val="24"/>
        </w:rPr>
        <w:t xml:space="preserve">kümnele </w:t>
      </w:r>
      <w:r w:rsidRPr="00562ECD">
        <w:rPr>
          <w:rFonts w:ascii="Times New Roman" w:hAnsi="Times New Roman"/>
          <w:bCs/>
          <w:sz w:val="24"/>
          <w:szCs w:val="24"/>
        </w:rPr>
        <w:t>ametikohtadele.</w:t>
      </w:r>
    </w:p>
    <w:p w:rsidR="00260890" w:rsidP="00AF6307" w:rsidRDefault="00260890" w14:paraId="7963302D" w14:textId="77777777">
      <w:pPr>
        <w:spacing w:after="0" w:line="240" w:lineRule="auto"/>
        <w:contextualSpacing/>
        <w:jc w:val="both"/>
        <w:rPr>
          <w:rFonts w:ascii="Times New Roman" w:hAnsi="Times New Roman"/>
          <w:bCs/>
          <w:sz w:val="24"/>
          <w:szCs w:val="24"/>
        </w:rPr>
      </w:pPr>
    </w:p>
    <w:p w:rsidRPr="00DC6A13" w:rsidR="00DC6A13" w:rsidP="00DC6A13" w:rsidRDefault="00DC6A13" w14:paraId="7514A0E4" w14:textId="05835FF6">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Tabel 2. Maakonnaraamatukogu riiklike ülesannete täitmise tööjõuvajadus ja kulud aastal 2026.</w:t>
      </w:r>
    </w:p>
    <w:p w:rsidRPr="00DC6A13" w:rsidR="00DC6A13" w:rsidP="00DC6A13" w:rsidRDefault="00DC6A13" w14:paraId="336D4BDB" w14:textId="2E847C18">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95"/>
        <w:gridCol w:w="1215"/>
        <w:gridCol w:w="900"/>
        <w:gridCol w:w="1230"/>
        <w:gridCol w:w="1260"/>
        <w:gridCol w:w="840"/>
        <w:gridCol w:w="1290"/>
      </w:tblGrid>
      <w:tr w:rsidRPr="00DC6A13" w:rsidR="00DC6A13" w:rsidTr="00DC6A13" w14:paraId="0A40C0B3"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0303E24F" w14:textId="2131CC75">
            <w:pPr>
              <w:spacing w:after="0" w:line="240" w:lineRule="auto"/>
              <w:contextualSpacing/>
              <w:jc w:val="both"/>
              <w:rPr>
                <w:rFonts w:ascii="Times New Roman" w:hAnsi="Times New Roman"/>
                <w:bCs/>
                <w:sz w:val="24"/>
                <w:szCs w:val="24"/>
              </w:rPr>
            </w:pPr>
            <w:r>
              <w:rPr>
                <w:rFonts w:ascii="Times New Roman" w:hAnsi="Times New Roman"/>
                <w:b/>
                <w:bCs/>
                <w:sz w:val="24"/>
                <w:szCs w:val="24"/>
              </w:rPr>
              <w:t>Maakonna-raamatukogu</w:t>
            </w:r>
          </w:p>
        </w:tc>
        <w:tc>
          <w:tcPr>
            <w:tcW w:w="3345" w:type="dxa"/>
            <w:gridSpan w:val="3"/>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470DAAB2" w14:textId="783449F9">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Kuni 1. juuli 2026</w:t>
            </w:r>
          </w:p>
        </w:tc>
        <w:tc>
          <w:tcPr>
            <w:tcW w:w="3390" w:type="dxa"/>
            <w:gridSpan w:val="3"/>
            <w:tcBorders>
              <w:top w:val="single" w:color="auto" w:sz="6" w:space="0"/>
              <w:left w:val="nil"/>
              <w:bottom w:val="single" w:color="auto" w:sz="6" w:space="0"/>
              <w:right w:val="single" w:color="auto" w:sz="6" w:space="0"/>
            </w:tcBorders>
            <w:shd w:val="clear" w:color="auto" w:fill="auto"/>
            <w:vAlign w:val="bottom"/>
            <w:hideMark/>
          </w:tcPr>
          <w:p w:rsidRPr="00DC6A13" w:rsidR="00DC6A13" w:rsidP="00DC6A13" w:rsidRDefault="00DC6A13" w14:paraId="725A38C5" w14:textId="3A0B4487">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Peale 1. juulit 2026</w:t>
            </w:r>
          </w:p>
        </w:tc>
      </w:tr>
      <w:tr w:rsidRPr="00DC6A13" w:rsidR="00DC6A13" w:rsidTr="00DC6A13" w14:paraId="6979567E"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712D527D" w14:textId="11EA769C">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Riiklikud ülesanded</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72C27FD7" w14:textId="68B74C50">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Töötajate arv</w:t>
            </w:r>
          </w:p>
        </w:tc>
        <w:tc>
          <w:tcPr>
            <w:tcW w:w="900" w:type="dxa"/>
            <w:tcBorders>
              <w:top w:val="nil"/>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2AAF53D1" w14:textId="3E5ACC03">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Palk</w:t>
            </w:r>
          </w:p>
        </w:tc>
        <w:tc>
          <w:tcPr>
            <w:tcW w:w="1215" w:type="dxa"/>
            <w:tcBorders>
              <w:top w:val="nil"/>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232F4461" w14:textId="00E1B34D">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Tööandja palgakulu kokku</w:t>
            </w:r>
          </w:p>
          <w:p w:rsidRPr="00DC6A13" w:rsidR="00DC6A13" w:rsidP="00DC6A13" w:rsidRDefault="00DC6A13" w14:paraId="675F13B4" w14:textId="76C442BA">
            <w:pPr>
              <w:spacing w:after="0" w:line="240" w:lineRule="auto"/>
              <w:contextualSpacing/>
              <w:jc w:val="both"/>
              <w:rPr>
                <w:rFonts w:ascii="Times New Roman" w:hAnsi="Times New Roman"/>
                <w:sz w:val="24"/>
                <w:szCs w:val="24"/>
              </w:rPr>
            </w:pPr>
            <w:r w:rsidRPr="00DC6A13">
              <w:rPr>
                <w:rFonts w:ascii="Times New Roman" w:hAnsi="Times New Roman"/>
                <w:sz w:val="24"/>
                <w:szCs w:val="24"/>
              </w:rPr>
              <w:t>(KUM eelarve)</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4583D1C2" w14:textId="7317843D">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Töötajate arv</w:t>
            </w:r>
          </w:p>
        </w:tc>
        <w:tc>
          <w:tcPr>
            <w:tcW w:w="840" w:type="dxa"/>
            <w:tcBorders>
              <w:top w:val="nil"/>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6D12D27F" w14:textId="43ECFCA6">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Palk</w:t>
            </w:r>
          </w:p>
        </w:tc>
        <w:tc>
          <w:tcPr>
            <w:tcW w:w="1260" w:type="dxa"/>
            <w:tcBorders>
              <w:top w:val="nil"/>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062235DF" w14:textId="05C1DB05">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Tööandja palgakulu (KUM eelarve)</w:t>
            </w:r>
          </w:p>
        </w:tc>
      </w:tr>
      <w:tr w:rsidRPr="00DC6A13" w:rsidR="00DC6A13" w:rsidTr="00DC6A13" w14:paraId="5E40D534"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6EF81F99" w14:textId="107F7983">
            <w:pPr>
              <w:spacing w:after="0" w:line="240" w:lineRule="auto"/>
              <w:contextualSpacing/>
              <w:jc w:val="both"/>
              <w:rPr>
                <w:rFonts w:ascii="Times New Roman" w:hAnsi="Times New Roman"/>
                <w:bCs/>
                <w:sz w:val="24"/>
                <w:szCs w:val="24"/>
              </w:rPr>
            </w:pPr>
            <w:r w:rsidRPr="00DC6A13">
              <w:rPr>
                <w:rFonts w:ascii="Times New Roman" w:hAnsi="Times New Roman"/>
                <w:bCs/>
                <w:sz w:val="24"/>
                <w:szCs w:val="24"/>
              </w:rPr>
              <w:t>Komplekteerimine</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FE12C24" w14:textId="66FB451C">
            <w:pPr>
              <w:spacing w:after="0" w:line="240" w:lineRule="auto"/>
              <w:contextualSpacing/>
              <w:jc w:val="center"/>
              <w:rPr>
                <w:rFonts w:ascii="Times New Roman" w:hAnsi="Times New Roman"/>
                <w:bCs/>
                <w:sz w:val="24"/>
                <w:szCs w:val="24"/>
              </w:rPr>
            </w:pP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C6728C9" w14:textId="1277874F">
            <w:pPr>
              <w:spacing w:after="0" w:line="240" w:lineRule="auto"/>
              <w:contextualSpacing/>
              <w:jc w:val="center"/>
              <w:rPr>
                <w:rFonts w:ascii="Times New Roman" w:hAnsi="Times New Roman"/>
                <w:bCs/>
                <w:sz w:val="24"/>
                <w:szCs w:val="24"/>
              </w:rPr>
            </w:pP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5C947A57" w14:textId="63E0AFC3">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472634D8" w14:textId="04161348">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15</w:t>
            </w: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FC6291F" w14:textId="0FC5FC8E">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w:t>
            </w:r>
            <w:r>
              <w:rPr>
                <w:rFonts w:ascii="Times New Roman" w:hAnsi="Times New Roman"/>
                <w:bCs/>
                <w:sz w:val="24"/>
                <w:szCs w:val="24"/>
              </w:rPr>
              <w:t xml:space="preserve"> </w:t>
            </w:r>
            <w:r w:rsidRPr="00DC6A13">
              <w:rPr>
                <w:rFonts w:ascii="Times New Roman" w:hAnsi="Times New Roman"/>
                <w:bCs/>
                <w:sz w:val="24"/>
                <w:szCs w:val="24"/>
              </w:rPr>
              <w:t>600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0245E42" w14:textId="56354FC5">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192 672</w:t>
            </w:r>
          </w:p>
        </w:tc>
      </w:tr>
      <w:tr w:rsidRPr="00DC6A13" w:rsidR="00DC6A13" w:rsidTr="00DC6A13" w14:paraId="005D7E83"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784013D0" w14:textId="7A542186">
            <w:pPr>
              <w:spacing w:after="0" w:line="240" w:lineRule="auto"/>
              <w:contextualSpacing/>
              <w:jc w:val="both"/>
              <w:rPr>
                <w:rFonts w:ascii="Times New Roman" w:hAnsi="Times New Roman"/>
                <w:bCs/>
                <w:sz w:val="24"/>
                <w:szCs w:val="24"/>
              </w:rPr>
            </w:pPr>
            <w:r w:rsidRPr="00DC6A13">
              <w:rPr>
                <w:rFonts w:ascii="Times New Roman" w:hAnsi="Times New Roman"/>
                <w:bCs/>
                <w:sz w:val="24"/>
                <w:szCs w:val="24"/>
              </w:rPr>
              <w:t>Statistika, aruandlus</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4D45104B" w14:textId="2857B96B">
            <w:pPr>
              <w:spacing w:after="0" w:line="240" w:lineRule="auto"/>
              <w:contextualSpacing/>
              <w:jc w:val="center"/>
              <w:rPr>
                <w:rFonts w:ascii="Times New Roman" w:hAnsi="Times New Roman"/>
                <w:bCs/>
                <w:sz w:val="24"/>
                <w:szCs w:val="24"/>
              </w:rPr>
            </w:pP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6D8EDF4A" w14:textId="55E02AE2">
            <w:pPr>
              <w:spacing w:after="0" w:line="240" w:lineRule="auto"/>
              <w:contextualSpacing/>
              <w:jc w:val="center"/>
              <w:rPr>
                <w:rFonts w:ascii="Times New Roman" w:hAnsi="Times New Roman"/>
                <w:bCs/>
                <w:sz w:val="24"/>
                <w:szCs w:val="24"/>
              </w:rPr>
            </w:pP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D19161E" w14:textId="076CD3D5">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667236AB" w14:textId="424783A2">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0</w:t>
            </w: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46A819AF" w14:textId="6A2EE4ED">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9EE2711" w14:textId="1F86A64B">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0</w:t>
            </w:r>
          </w:p>
        </w:tc>
      </w:tr>
      <w:tr w:rsidRPr="00DC6A13" w:rsidR="00DC6A13" w:rsidTr="00DC6A13" w14:paraId="4CB2CDFD"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1DCB1812" w14:textId="065612E7">
            <w:pPr>
              <w:spacing w:after="0" w:line="240" w:lineRule="auto"/>
              <w:contextualSpacing/>
              <w:jc w:val="both"/>
              <w:rPr>
                <w:rFonts w:ascii="Times New Roman" w:hAnsi="Times New Roman"/>
                <w:bCs/>
                <w:sz w:val="24"/>
                <w:szCs w:val="24"/>
              </w:rPr>
            </w:pPr>
            <w:r w:rsidRPr="00DC6A13">
              <w:rPr>
                <w:rFonts w:ascii="Times New Roman" w:hAnsi="Times New Roman"/>
                <w:bCs/>
                <w:sz w:val="24"/>
                <w:szCs w:val="24"/>
              </w:rPr>
              <w:t>Infosüsteemid ja andmebaasid</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3673206" w14:textId="6BC5BBE3">
            <w:pPr>
              <w:spacing w:after="0" w:line="240" w:lineRule="auto"/>
              <w:contextualSpacing/>
              <w:jc w:val="center"/>
              <w:rPr>
                <w:rFonts w:ascii="Times New Roman" w:hAnsi="Times New Roman"/>
                <w:bCs/>
                <w:sz w:val="24"/>
                <w:szCs w:val="24"/>
              </w:rPr>
            </w:pP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78F6DCFA" w14:textId="5FFA2A4A">
            <w:pPr>
              <w:spacing w:after="0" w:line="240" w:lineRule="auto"/>
              <w:contextualSpacing/>
              <w:jc w:val="center"/>
              <w:rPr>
                <w:rFonts w:ascii="Times New Roman" w:hAnsi="Times New Roman"/>
                <w:bCs/>
                <w:sz w:val="24"/>
                <w:szCs w:val="24"/>
              </w:rPr>
            </w:pP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18869FE" w14:textId="6BC225AB">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595702D3" w14:textId="196199D1">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15</w:t>
            </w: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7A14326A" w14:textId="06024B26">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w:t>
            </w:r>
            <w:r>
              <w:rPr>
                <w:rFonts w:ascii="Times New Roman" w:hAnsi="Times New Roman"/>
                <w:bCs/>
                <w:sz w:val="24"/>
                <w:szCs w:val="24"/>
              </w:rPr>
              <w:t xml:space="preserve"> </w:t>
            </w:r>
            <w:r w:rsidRPr="00DC6A13">
              <w:rPr>
                <w:rFonts w:ascii="Times New Roman" w:hAnsi="Times New Roman"/>
                <w:bCs/>
                <w:sz w:val="24"/>
                <w:szCs w:val="24"/>
              </w:rPr>
              <w:t>600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73DEFD92" w14:textId="7D4CA0D5">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192 672</w:t>
            </w:r>
          </w:p>
        </w:tc>
      </w:tr>
      <w:tr w:rsidRPr="00DC6A13" w:rsidR="00DC6A13" w:rsidTr="00DC6A13" w14:paraId="56C51AA9"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029537CF" w14:textId="6851B0EC">
            <w:pPr>
              <w:spacing w:after="0" w:line="240" w:lineRule="auto"/>
              <w:contextualSpacing/>
              <w:jc w:val="both"/>
              <w:rPr>
                <w:rFonts w:ascii="Times New Roman" w:hAnsi="Times New Roman"/>
                <w:bCs/>
                <w:sz w:val="24"/>
                <w:szCs w:val="24"/>
              </w:rPr>
            </w:pPr>
            <w:r w:rsidRPr="00DC6A13">
              <w:rPr>
                <w:rFonts w:ascii="Times New Roman" w:hAnsi="Times New Roman"/>
                <w:bCs/>
                <w:sz w:val="24"/>
                <w:szCs w:val="24"/>
              </w:rPr>
              <w:t>Koolitused ja muu nõustamine</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18AABF5" w14:textId="5FF07C99">
            <w:pPr>
              <w:spacing w:after="0" w:line="240" w:lineRule="auto"/>
              <w:contextualSpacing/>
              <w:jc w:val="center"/>
              <w:rPr>
                <w:rFonts w:ascii="Times New Roman" w:hAnsi="Times New Roman"/>
                <w:bCs/>
                <w:sz w:val="24"/>
                <w:szCs w:val="24"/>
              </w:rPr>
            </w:pP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2FF3B2D8" w14:textId="4F7FC64D">
            <w:pPr>
              <w:spacing w:after="0" w:line="240" w:lineRule="auto"/>
              <w:contextualSpacing/>
              <w:jc w:val="center"/>
              <w:rPr>
                <w:rFonts w:ascii="Times New Roman" w:hAnsi="Times New Roman"/>
                <w:bCs/>
                <w:sz w:val="24"/>
                <w:szCs w:val="24"/>
              </w:rPr>
            </w:pP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320D4F9" w14:textId="78122943">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0D971965" w14:textId="7D96920F">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0</w:t>
            </w: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78B5EF5C" w14:textId="4116E1D5">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76AC9B0C" w14:textId="194715E7">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0</w:t>
            </w:r>
          </w:p>
        </w:tc>
      </w:tr>
      <w:tr w:rsidRPr="00DC6A13" w:rsidR="00DC6A13" w:rsidTr="00DC6A13" w14:paraId="7B078155"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629CB69C" w14:textId="4DDBC8C3">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Kokku</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1166A1F" w14:textId="7D56A570">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58</w:t>
            </w: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43F1ECDF" w14:textId="622D91D0">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1600</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318F709" w14:textId="088F009C">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744 999</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5FC9EDCF" w14:textId="445044CD">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30</w:t>
            </w: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60B4FA5C" w14:textId="559BD796">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9F5854C" w14:textId="315EC91C">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385 344</w:t>
            </w:r>
          </w:p>
        </w:tc>
      </w:tr>
      <w:tr w:rsidRPr="00DC6A13" w:rsidR="00DC6A13" w:rsidTr="00DC6A13" w14:paraId="748B0C48"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69F99A14" w14:textId="5F4D09C9">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Riiklike ülesannete lõpetamine maakonnas, vajadusel koondamine</w:t>
            </w:r>
            <w:r w:rsidRPr="00DC6A13">
              <w:rPr>
                <w:rFonts w:ascii="Times New Roman" w:hAnsi="Times New Roman"/>
                <w:bCs/>
                <w:sz w:val="24"/>
                <w:szCs w:val="24"/>
              </w:rPr>
              <w:t xml:space="preserve"> - hüvitis ühe kuu keskmise töötasu ulatuses</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2798E961" w14:textId="4AF1D100">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28</w:t>
            </w: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303DE83C" w14:textId="57F07CB0">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1 600</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52030FE6" w14:textId="4B2463AE">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59 942</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5A85DD0B" w14:textId="68A211EC">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30</w:t>
            </w: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5C7DDDD0" w14:textId="58D04F21">
            <w:pPr>
              <w:spacing w:after="0" w:line="240" w:lineRule="auto"/>
              <w:contextualSpacing/>
              <w:jc w:val="center"/>
              <w:rPr>
                <w:rFonts w:ascii="Times New Roman" w:hAnsi="Times New Roman"/>
                <w:bCs/>
                <w:sz w:val="24"/>
                <w:szCs w:val="24"/>
              </w:rPr>
            </w:pPr>
            <w:r w:rsidRPr="00DC6A13">
              <w:rPr>
                <w:rFonts w:ascii="Times New Roman" w:hAnsi="Times New Roman"/>
                <w:bCs/>
                <w:sz w:val="24"/>
                <w:szCs w:val="24"/>
              </w:rPr>
              <w:t>1 600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63B36733" w14:textId="40C5B010">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64 224</w:t>
            </w:r>
          </w:p>
        </w:tc>
      </w:tr>
      <w:tr w:rsidRPr="00DC6A13" w:rsidR="00DC6A13" w:rsidTr="00DC6A13" w14:paraId="4B172654" w14:textId="77777777">
        <w:trPr>
          <w:trHeight w:val="300"/>
        </w:trPr>
        <w:tc>
          <w:tcPr>
            <w:tcW w:w="22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DC6A13" w:rsidRDefault="00DC6A13" w14:paraId="1563108F" w14:textId="6A379657">
            <w:pPr>
              <w:spacing w:after="0" w:line="240" w:lineRule="auto"/>
              <w:contextualSpacing/>
              <w:jc w:val="both"/>
              <w:rPr>
                <w:rFonts w:ascii="Times New Roman" w:hAnsi="Times New Roman"/>
                <w:bCs/>
                <w:sz w:val="24"/>
                <w:szCs w:val="24"/>
              </w:rPr>
            </w:pPr>
            <w:r w:rsidRPr="00DC6A13">
              <w:rPr>
                <w:rFonts w:ascii="Times New Roman" w:hAnsi="Times New Roman"/>
                <w:b/>
                <w:bCs/>
                <w:sz w:val="24"/>
                <w:szCs w:val="24"/>
              </w:rPr>
              <w:t>Kokku</w:t>
            </w: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47EEEBB" w14:textId="3F790202">
            <w:pPr>
              <w:spacing w:after="0" w:line="240" w:lineRule="auto"/>
              <w:contextualSpacing/>
              <w:jc w:val="center"/>
              <w:rPr>
                <w:rFonts w:ascii="Times New Roman" w:hAnsi="Times New Roman"/>
                <w:bCs/>
                <w:sz w:val="24"/>
                <w:szCs w:val="24"/>
              </w:rPr>
            </w:pPr>
          </w:p>
        </w:tc>
        <w:tc>
          <w:tcPr>
            <w:tcW w:w="9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649938EC" w14:textId="2CCA1F09">
            <w:pPr>
              <w:spacing w:after="0" w:line="240" w:lineRule="auto"/>
              <w:contextualSpacing/>
              <w:jc w:val="center"/>
              <w:rPr>
                <w:rFonts w:ascii="Times New Roman" w:hAnsi="Times New Roman"/>
                <w:bCs/>
                <w:sz w:val="24"/>
                <w:szCs w:val="24"/>
              </w:rPr>
            </w:pPr>
          </w:p>
        </w:tc>
        <w:tc>
          <w:tcPr>
            <w:tcW w:w="121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6529B064" w14:textId="374C2822">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804 941</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0B60D36F" w14:textId="53164756">
            <w:pPr>
              <w:spacing w:after="0" w:line="240" w:lineRule="auto"/>
              <w:contextualSpacing/>
              <w:jc w:val="center"/>
              <w:rPr>
                <w:rFonts w:ascii="Times New Roman" w:hAnsi="Times New Roman"/>
                <w:bCs/>
                <w:sz w:val="24"/>
                <w:szCs w:val="24"/>
              </w:rPr>
            </w:pPr>
          </w:p>
        </w:tc>
        <w:tc>
          <w:tcPr>
            <w:tcW w:w="8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1C9BFA68" w14:textId="5B89541E">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DC6A13" w:rsidR="00DC6A13" w:rsidP="00E30D05" w:rsidRDefault="00DC6A13" w14:paraId="26E21A49" w14:textId="1B92E64E">
            <w:pPr>
              <w:spacing w:after="0" w:line="240" w:lineRule="auto"/>
              <w:contextualSpacing/>
              <w:jc w:val="center"/>
              <w:rPr>
                <w:rFonts w:ascii="Times New Roman" w:hAnsi="Times New Roman"/>
                <w:bCs/>
                <w:sz w:val="24"/>
                <w:szCs w:val="24"/>
              </w:rPr>
            </w:pPr>
            <w:r w:rsidRPr="00DC6A13">
              <w:rPr>
                <w:rFonts w:ascii="Times New Roman" w:hAnsi="Times New Roman"/>
                <w:b/>
                <w:bCs/>
                <w:sz w:val="24"/>
                <w:szCs w:val="24"/>
              </w:rPr>
              <w:t>449 568</w:t>
            </w:r>
          </w:p>
        </w:tc>
      </w:tr>
    </w:tbl>
    <w:p w:rsidRPr="00DC6A13" w:rsidR="00DC6A13" w:rsidP="00DC6A13" w:rsidRDefault="00DC6A13" w14:paraId="52264D1D" w14:textId="4B5781E5">
      <w:pPr>
        <w:spacing w:after="0" w:line="240" w:lineRule="auto"/>
        <w:contextualSpacing/>
        <w:jc w:val="both"/>
        <w:rPr>
          <w:rFonts w:ascii="Times New Roman" w:hAnsi="Times New Roman"/>
          <w:bCs/>
          <w:sz w:val="24"/>
          <w:szCs w:val="24"/>
        </w:rPr>
      </w:pPr>
    </w:p>
    <w:p w:rsidRPr="00B11541" w:rsidR="00B11541" w:rsidP="00B11541" w:rsidRDefault="00B11541" w14:paraId="342B307E" w14:textId="70F00542">
      <w:pPr>
        <w:spacing w:after="0" w:line="240" w:lineRule="auto"/>
        <w:contextualSpacing/>
        <w:jc w:val="both"/>
        <w:rPr>
          <w:rFonts w:ascii="Times New Roman" w:hAnsi="Times New Roman"/>
          <w:bCs/>
          <w:sz w:val="24"/>
          <w:szCs w:val="24"/>
        </w:rPr>
      </w:pPr>
      <w:r w:rsidRPr="00B11541">
        <w:rPr>
          <w:rFonts w:ascii="Times New Roman" w:hAnsi="Times New Roman"/>
          <w:bCs/>
          <w:sz w:val="24"/>
          <w:szCs w:val="24"/>
        </w:rPr>
        <w:t xml:space="preserve">Seaduse jõustumisel jääb jätkuvalt maakonnaraamatukogu eelnõu § 6 </w:t>
      </w:r>
      <w:r w:rsidRPr="1305D43F">
        <w:rPr>
          <w:rFonts w:ascii="Times New Roman" w:hAnsi="Times New Roman"/>
          <w:sz w:val="24"/>
          <w:szCs w:val="24"/>
        </w:rPr>
        <w:t>lõike</w:t>
      </w:r>
      <w:r w:rsidRPr="1305D43F" w:rsidR="1ECE8896">
        <w:rPr>
          <w:rFonts w:ascii="Times New Roman" w:hAnsi="Times New Roman"/>
          <w:sz w:val="24"/>
          <w:szCs w:val="24"/>
        </w:rPr>
        <w:t>s</w:t>
      </w:r>
      <w:r w:rsidRPr="00B11541">
        <w:rPr>
          <w:rFonts w:ascii="Times New Roman" w:hAnsi="Times New Roman"/>
          <w:bCs/>
          <w:sz w:val="24"/>
          <w:szCs w:val="24"/>
        </w:rPr>
        <w:t xml:space="preserve"> 4 </w:t>
      </w:r>
      <w:r w:rsidRPr="5A689D0C" w:rsidR="61737B64">
        <w:rPr>
          <w:rFonts w:ascii="Times New Roman" w:hAnsi="Times New Roman"/>
          <w:sz w:val="24"/>
          <w:szCs w:val="24"/>
        </w:rPr>
        <w:t xml:space="preserve">nimetatud </w:t>
      </w:r>
      <w:r w:rsidRPr="187F2F0C" w:rsidR="61737B64">
        <w:rPr>
          <w:rFonts w:ascii="Times New Roman" w:hAnsi="Times New Roman"/>
          <w:sz w:val="24"/>
          <w:szCs w:val="24"/>
        </w:rPr>
        <w:t xml:space="preserve">ülesannete </w:t>
      </w:r>
      <w:r w:rsidRPr="00B11541">
        <w:rPr>
          <w:rFonts w:ascii="Times New Roman" w:hAnsi="Times New Roman"/>
          <w:bCs/>
          <w:sz w:val="24"/>
          <w:szCs w:val="24"/>
        </w:rPr>
        <w:t>täitjaks.</w:t>
      </w:r>
    </w:p>
    <w:p w:rsidRPr="00B11541" w:rsidR="00B11541" w:rsidP="00B11541" w:rsidRDefault="00B11541" w14:paraId="77F01F52" w14:textId="647CAE54">
      <w:pPr>
        <w:spacing w:after="0" w:line="240" w:lineRule="auto"/>
        <w:contextualSpacing/>
        <w:jc w:val="both"/>
        <w:rPr>
          <w:rFonts w:ascii="Times New Roman" w:hAnsi="Times New Roman"/>
          <w:bCs/>
          <w:sz w:val="24"/>
          <w:szCs w:val="24"/>
        </w:rPr>
      </w:pPr>
      <w:r w:rsidRPr="00B11541">
        <w:rPr>
          <w:rFonts w:ascii="Times New Roman" w:hAnsi="Times New Roman"/>
          <w:bCs/>
          <w:sz w:val="24"/>
          <w:szCs w:val="24"/>
        </w:rPr>
        <w:t xml:space="preserve">Samas volitatakse </w:t>
      </w:r>
      <w:r w:rsidRPr="3C988C98" w:rsidR="1905F751">
        <w:rPr>
          <w:rFonts w:ascii="Times New Roman" w:hAnsi="Times New Roman"/>
          <w:sz w:val="24"/>
          <w:szCs w:val="24"/>
        </w:rPr>
        <w:t>Eesti Rahvusraamatukogule</w:t>
      </w:r>
      <w:r w:rsidRPr="3C988C98">
        <w:rPr>
          <w:rFonts w:ascii="Times New Roman" w:hAnsi="Times New Roman"/>
          <w:sz w:val="24"/>
          <w:szCs w:val="24"/>
        </w:rPr>
        <w:t xml:space="preserve"> </w:t>
      </w:r>
      <w:proofErr w:type="spellStart"/>
      <w:r w:rsidRPr="00B11541">
        <w:rPr>
          <w:rFonts w:ascii="Times New Roman" w:hAnsi="Times New Roman"/>
          <w:bCs/>
          <w:sz w:val="24"/>
          <w:szCs w:val="24"/>
        </w:rPr>
        <w:t>RaRS</w:t>
      </w:r>
      <w:proofErr w:type="spellEnd"/>
      <w:r w:rsidRPr="00B11541">
        <w:rPr>
          <w:rFonts w:ascii="Times New Roman" w:hAnsi="Times New Roman"/>
          <w:bCs/>
          <w:sz w:val="24"/>
          <w:szCs w:val="24"/>
        </w:rPr>
        <w:t xml:space="preserve"> eelnõu § </w:t>
      </w:r>
      <w:r w:rsidRPr="28CF4D4A">
        <w:rPr>
          <w:rFonts w:ascii="Times New Roman" w:hAnsi="Times New Roman"/>
          <w:sz w:val="24"/>
          <w:szCs w:val="24"/>
        </w:rPr>
        <w:t>1</w:t>
      </w:r>
      <w:r w:rsidRPr="28CF4D4A" w:rsidR="7F154CC2">
        <w:rPr>
          <w:rFonts w:ascii="Times New Roman" w:hAnsi="Times New Roman"/>
          <w:sz w:val="24"/>
          <w:szCs w:val="24"/>
        </w:rPr>
        <w:t>1</w:t>
      </w:r>
      <w:r w:rsidRPr="00B11541">
        <w:rPr>
          <w:rFonts w:ascii="Times New Roman" w:hAnsi="Times New Roman"/>
          <w:bCs/>
          <w:sz w:val="24"/>
          <w:szCs w:val="24"/>
        </w:rPr>
        <w:t xml:space="preserve"> alusel rahvaraamatukogude valdkonna riiklikud haldusülesanded, mis on määratletud ERRS § 4</w:t>
      </w:r>
      <w:r w:rsidRPr="00B11541">
        <w:rPr>
          <w:rFonts w:ascii="Times New Roman" w:hAnsi="Times New Roman"/>
          <w:bCs/>
          <w:sz w:val="24"/>
          <w:szCs w:val="24"/>
          <w:vertAlign w:val="superscript"/>
        </w:rPr>
        <w:t>1</w:t>
      </w:r>
      <w:r w:rsidRPr="00B11541">
        <w:rPr>
          <w:rFonts w:ascii="Times New Roman" w:hAnsi="Times New Roman"/>
          <w:bCs/>
          <w:sz w:val="24"/>
          <w:szCs w:val="24"/>
        </w:rPr>
        <w:t xml:space="preserve"> lõikes</w:t>
      </w:r>
      <w:r w:rsidRPr="3C988C98" w:rsidR="3F5FEE61">
        <w:rPr>
          <w:rFonts w:ascii="Times New Roman" w:hAnsi="Times New Roman"/>
          <w:sz w:val="24"/>
          <w:szCs w:val="24"/>
        </w:rPr>
        <w:t>.</w:t>
      </w:r>
    </w:p>
    <w:p w:rsidRPr="00B11541" w:rsidR="00B11541" w:rsidP="00B11541" w:rsidRDefault="00B11541" w14:paraId="51EE8CEA" w14:textId="25704758">
      <w:pPr>
        <w:spacing w:after="0" w:line="240" w:lineRule="auto"/>
        <w:contextualSpacing/>
        <w:jc w:val="both"/>
        <w:rPr>
          <w:rFonts w:ascii="Times New Roman" w:hAnsi="Times New Roman"/>
          <w:bCs/>
          <w:sz w:val="24"/>
          <w:szCs w:val="24"/>
        </w:rPr>
      </w:pPr>
    </w:p>
    <w:p w:rsidRPr="00B11541" w:rsidR="00B11541" w:rsidP="00B11541" w:rsidRDefault="00B11541" w14:paraId="47A0DE39" w14:textId="2B9973D8">
      <w:pPr>
        <w:spacing w:after="0" w:line="240" w:lineRule="auto"/>
        <w:contextualSpacing/>
        <w:jc w:val="both"/>
        <w:rPr>
          <w:rFonts w:ascii="Times New Roman" w:hAnsi="Times New Roman"/>
          <w:bCs/>
          <w:sz w:val="24"/>
          <w:szCs w:val="24"/>
        </w:rPr>
      </w:pPr>
      <w:proofErr w:type="spellStart"/>
      <w:r w:rsidRPr="00B11541">
        <w:rPr>
          <w:rFonts w:ascii="Times New Roman" w:hAnsi="Times New Roman"/>
          <w:bCs/>
          <w:sz w:val="24"/>
          <w:szCs w:val="24"/>
        </w:rPr>
        <w:t>RaRa</w:t>
      </w:r>
      <w:proofErr w:type="spellEnd"/>
      <w:r w:rsidRPr="00B11541">
        <w:rPr>
          <w:rFonts w:ascii="Times New Roman" w:hAnsi="Times New Roman"/>
          <w:bCs/>
          <w:sz w:val="24"/>
          <w:szCs w:val="24"/>
        </w:rPr>
        <w:t xml:space="preserve"> rahvaraamatukogude valdkonnas </w:t>
      </w:r>
      <w:r w:rsidRPr="00B11541" w:rsidR="005260F3">
        <w:rPr>
          <w:rFonts w:ascii="Times New Roman" w:hAnsi="Times New Roman"/>
          <w:bCs/>
          <w:sz w:val="24"/>
          <w:szCs w:val="24"/>
        </w:rPr>
        <w:t xml:space="preserve">riigi </w:t>
      </w:r>
      <w:r w:rsidRPr="00B11541">
        <w:rPr>
          <w:rFonts w:ascii="Times New Roman" w:hAnsi="Times New Roman"/>
          <w:bCs/>
          <w:sz w:val="24"/>
          <w:szCs w:val="24"/>
        </w:rPr>
        <w:t>haldusülesannete täitja tööjõuvajadus ja kulu on järgmine</w:t>
      </w:r>
      <w:r w:rsidR="005260F3">
        <w:rPr>
          <w:rFonts w:ascii="Times New Roman" w:hAnsi="Times New Roman"/>
          <w:bCs/>
          <w:sz w:val="24"/>
          <w:szCs w:val="24"/>
        </w:rPr>
        <w:t xml:space="preserve"> (vt Tabel 3)</w:t>
      </w:r>
      <w:r w:rsidRPr="00B11541">
        <w:rPr>
          <w:rFonts w:ascii="Times New Roman" w:hAnsi="Times New Roman"/>
          <w:bCs/>
          <w:sz w:val="24"/>
          <w:szCs w:val="24"/>
        </w:rPr>
        <w:t>:</w:t>
      </w:r>
    </w:p>
    <w:p w:rsidR="00DC6A13" w:rsidP="00AF6307" w:rsidRDefault="00DC6A13" w14:paraId="5D87A15F" w14:textId="77777777">
      <w:pPr>
        <w:spacing w:after="0" w:line="240" w:lineRule="auto"/>
        <w:contextualSpacing/>
        <w:jc w:val="both"/>
        <w:rPr>
          <w:rFonts w:ascii="Times New Roman" w:hAnsi="Times New Roman"/>
          <w:bCs/>
          <w:sz w:val="24"/>
          <w:szCs w:val="24"/>
        </w:rPr>
      </w:pPr>
    </w:p>
    <w:p w:rsidRPr="00E93548" w:rsidR="00E93548" w:rsidP="00E93548" w:rsidRDefault="00E93548" w14:paraId="271EA6C1" w14:textId="0CB05B56">
      <w:pPr>
        <w:spacing w:after="0" w:line="240" w:lineRule="auto"/>
        <w:contextualSpacing/>
        <w:jc w:val="both"/>
        <w:rPr>
          <w:rFonts w:ascii="Times New Roman" w:hAnsi="Times New Roman"/>
          <w:bCs/>
          <w:sz w:val="24"/>
          <w:szCs w:val="24"/>
        </w:rPr>
      </w:pPr>
      <w:r w:rsidRPr="00E93548">
        <w:rPr>
          <w:rFonts w:ascii="Times New Roman" w:hAnsi="Times New Roman"/>
          <w:b/>
          <w:bCs/>
          <w:sz w:val="24"/>
          <w:szCs w:val="24"/>
        </w:rPr>
        <w:t xml:space="preserve">Tabel 3. </w:t>
      </w:r>
      <w:proofErr w:type="spellStart"/>
      <w:r w:rsidRPr="00E93548">
        <w:rPr>
          <w:rFonts w:ascii="Times New Roman" w:hAnsi="Times New Roman"/>
          <w:b/>
          <w:bCs/>
          <w:sz w:val="24"/>
          <w:szCs w:val="24"/>
        </w:rPr>
        <w:t>RaRa</w:t>
      </w:r>
      <w:proofErr w:type="spellEnd"/>
      <w:r w:rsidRPr="00E93548">
        <w:rPr>
          <w:rFonts w:ascii="Times New Roman" w:hAnsi="Times New Roman"/>
          <w:b/>
          <w:bCs/>
          <w:sz w:val="24"/>
          <w:szCs w:val="24"/>
        </w:rPr>
        <w:t xml:space="preserve"> riiklike rahvaraamatukogude valdkonna haldusülesannete täitmiseks tööjõuvajadus ja kulu aastatel 2026-2027</w:t>
      </w:r>
    </w:p>
    <w:p w:rsidRPr="00E93548" w:rsidR="00E93548" w:rsidP="00E93548" w:rsidRDefault="00E93548" w14:paraId="5DF002F1" w14:textId="4AC51491">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97"/>
        <w:gridCol w:w="803"/>
        <w:gridCol w:w="1683"/>
        <w:gridCol w:w="1201"/>
        <w:gridCol w:w="896"/>
        <w:gridCol w:w="1374"/>
        <w:gridCol w:w="1201"/>
      </w:tblGrid>
      <w:tr w:rsidRPr="00E93548" w:rsidR="00E93548" w:rsidTr="00E93548" w14:paraId="613CCC23"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5BADC6AB" w14:textId="77777777">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 </w:t>
            </w:r>
          </w:p>
        </w:tc>
        <w:tc>
          <w:tcPr>
            <w:tcW w:w="3525" w:type="dxa"/>
            <w:gridSpan w:val="3"/>
            <w:tcBorders>
              <w:top w:val="single" w:color="auto" w:sz="6" w:space="0"/>
              <w:left w:val="single" w:color="auto" w:sz="6" w:space="0"/>
              <w:bottom w:val="single" w:color="auto" w:sz="6" w:space="0"/>
              <w:right w:val="single" w:color="auto" w:sz="6" w:space="0"/>
            </w:tcBorders>
            <w:shd w:val="clear" w:color="auto" w:fill="auto"/>
            <w:hideMark/>
          </w:tcPr>
          <w:p w:rsidRPr="00E93548" w:rsidR="00E93548" w:rsidP="006B0477" w:rsidRDefault="00E93548" w14:paraId="34AB7646" w14:textId="31001E8B">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Alates 1. juuli 2026</w:t>
            </w:r>
          </w:p>
        </w:tc>
        <w:tc>
          <w:tcPr>
            <w:tcW w:w="3675" w:type="dxa"/>
            <w:gridSpan w:val="3"/>
            <w:tcBorders>
              <w:top w:val="single" w:color="auto" w:sz="6" w:space="0"/>
              <w:left w:val="nil"/>
              <w:bottom w:val="single" w:color="auto" w:sz="6" w:space="0"/>
              <w:right w:val="single" w:color="auto" w:sz="6" w:space="0"/>
            </w:tcBorders>
            <w:shd w:val="clear" w:color="auto" w:fill="auto"/>
            <w:hideMark/>
          </w:tcPr>
          <w:p w:rsidRPr="00E93548" w:rsidR="00E93548" w:rsidP="006B0477" w:rsidRDefault="00E93548" w14:paraId="30E52157" w14:textId="35865FF4">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Alates 1. jaanuar 2027</w:t>
            </w:r>
          </w:p>
        </w:tc>
      </w:tr>
      <w:tr w:rsidRPr="00E93548" w:rsidR="00E93548" w:rsidTr="00E93548" w14:paraId="7D11C89C"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E93548" w:rsidR="00E93548" w:rsidP="00E93548" w:rsidRDefault="00E93548" w14:paraId="74704A21" w14:textId="14004614">
            <w:pPr>
              <w:spacing w:after="0" w:line="240" w:lineRule="auto"/>
              <w:contextualSpacing/>
              <w:jc w:val="both"/>
              <w:rPr>
                <w:rFonts w:ascii="Times New Roman" w:hAnsi="Times New Roman"/>
                <w:bCs/>
                <w:sz w:val="24"/>
                <w:szCs w:val="24"/>
              </w:rPr>
            </w:pPr>
            <w:r w:rsidRPr="00E93548">
              <w:rPr>
                <w:rFonts w:ascii="Times New Roman" w:hAnsi="Times New Roman"/>
                <w:b/>
                <w:bCs/>
                <w:sz w:val="24"/>
                <w:szCs w:val="24"/>
              </w:rPr>
              <w:t>Riiklikud haldusülesanded</w:t>
            </w:r>
          </w:p>
        </w:tc>
        <w:tc>
          <w:tcPr>
            <w:tcW w:w="855" w:type="dxa"/>
            <w:tcBorders>
              <w:top w:val="single" w:color="auto" w:sz="6" w:space="0"/>
              <w:left w:val="single" w:color="auto" w:sz="6" w:space="0"/>
              <w:bottom w:val="single" w:color="auto" w:sz="6" w:space="0"/>
              <w:right w:val="single" w:color="auto" w:sz="6" w:space="0"/>
            </w:tcBorders>
            <w:shd w:val="clear" w:color="auto" w:fill="auto"/>
            <w:hideMark/>
          </w:tcPr>
          <w:p w:rsidRPr="00E93548" w:rsidR="00E93548" w:rsidP="006B0477" w:rsidRDefault="00E93548" w14:paraId="12D8D804" w14:textId="7C6C4C47">
            <w:pPr>
              <w:spacing w:after="0" w:line="240" w:lineRule="auto"/>
              <w:contextualSpacing/>
              <w:jc w:val="center"/>
              <w:rPr>
                <w:rFonts w:ascii="Times New Roman" w:hAnsi="Times New Roman"/>
                <w:bCs/>
                <w:sz w:val="24"/>
                <w:szCs w:val="24"/>
              </w:rPr>
            </w:pPr>
            <w:proofErr w:type="spellStart"/>
            <w:r w:rsidRPr="00E93548">
              <w:rPr>
                <w:rFonts w:ascii="Times New Roman" w:hAnsi="Times New Roman"/>
                <w:b/>
                <w:bCs/>
                <w:sz w:val="24"/>
                <w:szCs w:val="24"/>
              </w:rPr>
              <w:t>Tööta-jate</w:t>
            </w:r>
            <w:proofErr w:type="spellEnd"/>
            <w:r w:rsidRPr="00E93548">
              <w:rPr>
                <w:rFonts w:ascii="Times New Roman" w:hAnsi="Times New Roman"/>
                <w:b/>
                <w:bCs/>
                <w:sz w:val="24"/>
                <w:szCs w:val="24"/>
              </w:rPr>
              <w:t xml:space="preserve"> arv</w:t>
            </w:r>
          </w:p>
        </w:tc>
        <w:tc>
          <w:tcPr>
            <w:tcW w:w="1395" w:type="dxa"/>
            <w:tcBorders>
              <w:top w:val="nil"/>
              <w:left w:val="single" w:color="auto" w:sz="6" w:space="0"/>
              <w:bottom w:val="single" w:color="auto" w:sz="6" w:space="0"/>
              <w:right w:val="single" w:color="auto" w:sz="6" w:space="0"/>
            </w:tcBorders>
            <w:shd w:val="clear" w:color="auto" w:fill="auto"/>
            <w:hideMark/>
          </w:tcPr>
          <w:p w:rsidRPr="00E93548" w:rsidR="00E93548" w:rsidP="006B0477" w:rsidRDefault="00E93548" w14:paraId="23E3C707" w14:textId="09A86A3D">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Palk/ ülalpidamiskulu</w:t>
            </w:r>
          </w:p>
        </w:tc>
        <w:tc>
          <w:tcPr>
            <w:tcW w:w="1275" w:type="dxa"/>
            <w:tcBorders>
              <w:top w:val="nil"/>
              <w:left w:val="single" w:color="auto" w:sz="6" w:space="0"/>
              <w:bottom w:val="single" w:color="auto" w:sz="6" w:space="0"/>
              <w:right w:val="single" w:color="auto" w:sz="6" w:space="0"/>
            </w:tcBorders>
            <w:shd w:val="clear" w:color="auto" w:fill="auto"/>
            <w:hideMark/>
          </w:tcPr>
          <w:p w:rsidRPr="00E93548" w:rsidR="00E93548" w:rsidP="006B0477" w:rsidRDefault="00E93548" w14:paraId="74572C82" w14:textId="21E5B30E">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Tööandja palgakulu</w:t>
            </w:r>
          </w:p>
        </w:tc>
        <w:tc>
          <w:tcPr>
            <w:tcW w:w="990" w:type="dxa"/>
            <w:tcBorders>
              <w:top w:val="single" w:color="auto" w:sz="6" w:space="0"/>
              <w:left w:val="single" w:color="auto" w:sz="6" w:space="0"/>
              <w:bottom w:val="single" w:color="auto" w:sz="6" w:space="0"/>
              <w:right w:val="single" w:color="auto" w:sz="6" w:space="0"/>
            </w:tcBorders>
            <w:shd w:val="clear" w:color="auto" w:fill="auto"/>
            <w:hideMark/>
          </w:tcPr>
          <w:p w:rsidRPr="00E93548" w:rsidR="00E93548" w:rsidP="006B0477" w:rsidRDefault="00E93548" w14:paraId="4F5376AE" w14:textId="65F31968">
            <w:pPr>
              <w:spacing w:after="0" w:line="240" w:lineRule="auto"/>
              <w:contextualSpacing/>
              <w:jc w:val="center"/>
              <w:rPr>
                <w:rFonts w:ascii="Times New Roman" w:hAnsi="Times New Roman"/>
                <w:bCs/>
                <w:sz w:val="24"/>
                <w:szCs w:val="24"/>
              </w:rPr>
            </w:pPr>
            <w:proofErr w:type="spellStart"/>
            <w:r w:rsidRPr="00E93548">
              <w:rPr>
                <w:rFonts w:ascii="Times New Roman" w:hAnsi="Times New Roman"/>
                <w:b/>
                <w:bCs/>
                <w:sz w:val="24"/>
                <w:szCs w:val="24"/>
              </w:rPr>
              <w:t>Tööta-jate</w:t>
            </w:r>
            <w:proofErr w:type="spellEnd"/>
            <w:r w:rsidRPr="00E93548">
              <w:rPr>
                <w:rFonts w:ascii="Times New Roman" w:hAnsi="Times New Roman"/>
                <w:b/>
                <w:bCs/>
                <w:sz w:val="24"/>
                <w:szCs w:val="24"/>
              </w:rPr>
              <w:t xml:space="preserve"> arv</w:t>
            </w:r>
          </w:p>
        </w:tc>
        <w:tc>
          <w:tcPr>
            <w:tcW w:w="1410" w:type="dxa"/>
            <w:tcBorders>
              <w:top w:val="nil"/>
              <w:left w:val="single" w:color="auto" w:sz="6" w:space="0"/>
              <w:bottom w:val="single" w:color="auto" w:sz="6" w:space="0"/>
              <w:right w:val="single" w:color="auto" w:sz="6" w:space="0"/>
            </w:tcBorders>
            <w:shd w:val="clear" w:color="auto" w:fill="auto"/>
            <w:hideMark/>
          </w:tcPr>
          <w:p w:rsidRPr="00E93548" w:rsidR="00E93548" w:rsidP="006B0477" w:rsidRDefault="00E93548" w14:paraId="4FFCCA00" w14:textId="21ABB638">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 xml:space="preserve">Palk / </w:t>
            </w:r>
            <w:proofErr w:type="spellStart"/>
            <w:r w:rsidRPr="00E93548">
              <w:rPr>
                <w:rFonts w:ascii="Times New Roman" w:hAnsi="Times New Roman"/>
                <w:b/>
                <w:bCs/>
                <w:sz w:val="24"/>
                <w:szCs w:val="24"/>
              </w:rPr>
              <w:t>ülalpidamis-kulu</w:t>
            </w:r>
            <w:proofErr w:type="spellEnd"/>
          </w:p>
        </w:tc>
        <w:tc>
          <w:tcPr>
            <w:tcW w:w="1260" w:type="dxa"/>
            <w:tcBorders>
              <w:top w:val="nil"/>
              <w:left w:val="single" w:color="auto" w:sz="6" w:space="0"/>
              <w:bottom w:val="single" w:color="auto" w:sz="6" w:space="0"/>
              <w:right w:val="single" w:color="auto" w:sz="6" w:space="0"/>
            </w:tcBorders>
            <w:shd w:val="clear" w:color="auto" w:fill="auto"/>
            <w:hideMark/>
          </w:tcPr>
          <w:p w:rsidRPr="00E93548" w:rsidR="00E93548" w:rsidP="006B0477" w:rsidRDefault="00E93548" w14:paraId="2FDE4535" w14:textId="7EC817D5">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Tööandja palgakulu</w:t>
            </w:r>
          </w:p>
        </w:tc>
      </w:tr>
      <w:tr w:rsidRPr="00E93548" w:rsidR="00E93548" w:rsidTr="00E93548" w14:paraId="4C256C43"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2E49F804" w14:textId="2A1E2572">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Koolitused, programmid</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6BC884B" w14:textId="61305D6D">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9C59317" w14:textId="3EF891C3">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1 900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BA8BE22" w14:textId="39A86CEF">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15 25302</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39303F4" w14:textId="509B855E">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A0B8D2B" w14:textId="178AF5A6">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1 900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8338941" w14:textId="797B772E">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30 506,4</w:t>
            </w:r>
          </w:p>
        </w:tc>
      </w:tr>
      <w:tr w:rsidRPr="00E93548" w:rsidR="00E93548" w:rsidTr="00E93548" w14:paraId="0AB79A9D"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52B72486" w14:textId="65FA0ECF">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Aruandluse analüüs</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7010EE1" w14:textId="5B02145D">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EA4C4A6" w14:textId="0C3EB0CC">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2 600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218F842" w14:textId="627BDCD3">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20 872,8</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2F8E1A8" w14:textId="0B383F5B">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0F5B03D" w14:textId="65194AA6">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2 600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C76F591" w14:textId="749CB520">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41 745,6</w:t>
            </w:r>
          </w:p>
        </w:tc>
      </w:tr>
      <w:tr w:rsidRPr="00E93548" w:rsidR="00E93548" w:rsidTr="00E93548" w14:paraId="013B16A4"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40B331D5" w14:textId="37C4A3FB">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Andmekogu</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58B8615" w14:textId="42811E2C">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4</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4A394F7" w14:textId="51D95AE0">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2 800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296B08E" w14:textId="40DF6339">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89 913,6</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A0015D8" w14:textId="220F1715">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8</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052ECA3" w14:textId="4FFFA6D5">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2 800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84D1C15" w14:textId="124EEF19">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359 654,4</w:t>
            </w:r>
          </w:p>
        </w:tc>
      </w:tr>
      <w:tr w:rsidRPr="00E93548" w:rsidR="00E93548" w:rsidTr="00E93548" w14:paraId="0DB34A3D"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52E05038" w14:textId="0B65F2F3">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Üksuse juht</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0272487E" w14:textId="0D0A8442">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553C809" w14:textId="11766E7D">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2 800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2A2DFF4E" w14:textId="33316E6A">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22 478,4</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1A80B75" w14:textId="7DF03626">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6CC6337" w14:textId="276EE256">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2 800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A071B68" w14:textId="5025BF44">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44 956,8</w:t>
            </w:r>
          </w:p>
        </w:tc>
      </w:tr>
      <w:tr w:rsidRPr="00E93548" w:rsidR="00E93548" w:rsidTr="00E93548" w14:paraId="7D6ABAD7"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3233B764" w14:textId="678691E6">
            <w:pPr>
              <w:spacing w:after="0" w:line="240" w:lineRule="auto"/>
              <w:contextualSpacing/>
              <w:jc w:val="both"/>
              <w:rPr>
                <w:rFonts w:ascii="Times New Roman" w:hAnsi="Times New Roman"/>
                <w:bCs/>
                <w:sz w:val="24"/>
                <w:szCs w:val="24"/>
              </w:rPr>
            </w:pPr>
            <w:proofErr w:type="spellStart"/>
            <w:r w:rsidRPr="00E93548">
              <w:rPr>
                <w:rFonts w:ascii="Times New Roman" w:hAnsi="Times New Roman"/>
                <w:bCs/>
                <w:sz w:val="24"/>
                <w:szCs w:val="24"/>
              </w:rPr>
              <w:t>Komplekteerijad</w:t>
            </w:r>
            <w:proofErr w:type="spellEnd"/>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050F37C5" w14:textId="4B5794D1">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0</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3DB3C23" w14:textId="19089E43">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C9ECDB3" w14:textId="34D31F45">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0</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34634B3" w14:textId="2CF76CDB">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4</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760ADC9" w14:textId="5C2187DD">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1800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02F7F47B" w14:textId="35B521EB">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115 603,2</w:t>
            </w:r>
          </w:p>
        </w:tc>
      </w:tr>
      <w:tr w:rsidRPr="00E93548" w:rsidR="00E93548" w:rsidTr="00E93548" w14:paraId="7055F2A6"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028ED81A" w14:textId="52EB8B44">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Piirkondlik spetsialist</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D050994" w14:textId="636E87F2">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5</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054D4C16" w14:textId="78B80148">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1 800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016C9FE5" w14:textId="61037EFB">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72 252</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F3EB4A3" w14:textId="6793FB50">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10</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3A49DA4" w14:textId="3AFC710D">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1 800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D408C5F" w14:textId="3B753D09">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289 008</w:t>
            </w:r>
          </w:p>
        </w:tc>
      </w:tr>
      <w:tr w:rsidRPr="00E93548" w:rsidR="00E93548" w:rsidTr="00E93548" w14:paraId="177B3687"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2C4AB7DA" w14:textId="5EFF7A03">
            <w:pPr>
              <w:spacing w:after="0" w:line="240" w:lineRule="auto"/>
              <w:contextualSpacing/>
              <w:jc w:val="both"/>
              <w:rPr>
                <w:rFonts w:ascii="Times New Roman" w:hAnsi="Times New Roman"/>
                <w:bCs/>
                <w:sz w:val="24"/>
                <w:szCs w:val="24"/>
              </w:rPr>
            </w:pPr>
            <w:r w:rsidRPr="00E93548">
              <w:rPr>
                <w:rFonts w:ascii="Times New Roman" w:hAnsi="Times New Roman"/>
                <w:bCs/>
                <w:sz w:val="24"/>
                <w:szCs w:val="24"/>
              </w:rPr>
              <w:t>Ülalpidamiskulu</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97BEF40" w14:textId="79F5015F">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12</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29647E9" w14:textId="63B69F6E">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1 200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A51916E" w14:textId="18036F41">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14 400</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3645165B" w14:textId="59AEEE11">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25</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13778265" w14:textId="1CD71159">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1 200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6AD20E4B" w14:textId="5ADDCDD3">
            <w:pPr>
              <w:spacing w:after="0" w:line="240" w:lineRule="auto"/>
              <w:contextualSpacing/>
              <w:jc w:val="center"/>
              <w:rPr>
                <w:rFonts w:ascii="Times New Roman" w:hAnsi="Times New Roman"/>
                <w:bCs/>
                <w:sz w:val="24"/>
                <w:szCs w:val="24"/>
              </w:rPr>
            </w:pPr>
            <w:r w:rsidRPr="00E93548">
              <w:rPr>
                <w:rFonts w:ascii="Times New Roman" w:hAnsi="Times New Roman"/>
                <w:bCs/>
                <w:sz w:val="24"/>
                <w:szCs w:val="24"/>
              </w:rPr>
              <w:t>30 000</w:t>
            </w:r>
          </w:p>
        </w:tc>
      </w:tr>
      <w:tr w:rsidRPr="00E93548" w:rsidR="00E93548" w:rsidTr="00E93548" w14:paraId="3FFB76B6"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E93548" w:rsidRDefault="00E93548" w14:paraId="6CE7A671" w14:textId="3343226A">
            <w:pPr>
              <w:spacing w:after="0" w:line="240" w:lineRule="auto"/>
              <w:contextualSpacing/>
              <w:jc w:val="both"/>
              <w:rPr>
                <w:rFonts w:ascii="Times New Roman" w:hAnsi="Times New Roman"/>
                <w:bCs/>
                <w:sz w:val="24"/>
                <w:szCs w:val="24"/>
              </w:rPr>
            </w:pPr>
            <w:r w:rsidRPr="00E93548">
              <w:rPr>
                <w:rFonts w:ascii="Times New Roman" w:hAnsi="Times New Roman"/>
                <w:b/>
                <w:bCs/>
                <w:sz w:val="24"/>
                <w:szCs w:val="24"/>
              </w:rPr>
              <w:t>Riiklikud kokku</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0DE92F3F" w14:textId="07E82AF7">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12</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5C63078" w14:textId="4742857C">
            <w:pPr>
              <w:spacing w:after="0" w:line="240" w:lineRule="auto"/>
              <w:contextualSpacing/>
              <w:jc w:val="center"/>
              <w:rPr>
                <w:rFonts w:ascii="Times New Roman" w:hAnsi="Times New Roman"/>
                <w:bCs/>
                <w:sz w:val="24"/>
                <w:szCs w:val="24"/>
              </w:rPr>
            </w:pP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F3E485A" w14:textId="047FBA8A">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235 170</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736A9FF3" w14:textId="73B7C0DE">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25</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5C8725C3" w14:textId="5E07B625">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93548" w:rsidR="00E93548" w:rsidP="006B0477" w:rsidRDefault="00E93548" w14:paraId="47C086AD" w14:textId="4AB52091">
            <w:pPr>
              <w:spacing w:after="0" w:line="240" w:lineRule="auto"/>
              <w:contextualSpacing/>
              <w:jc w:val="center"/>
              <w:rPr>
                <w:rFonts w:ascii="Times New Roman" w:hAnsi="Times New Roman"/>
                <w:bCs/>
                <w:sz w:val="24"/>
                <w:szCs w:val="24"/>
              </w:rPr>
            </w:pPr>
            <w:r w:rsidRPr="00E93548">
              <w:rPr>
                <w:rFonts w:ascii="Times New Roman" w:hAnsi="Times New Roman"/>
                <w:b/>
                <w:bCs/>
                <w:sz w:val="24"/>
                <w:szCs w:val="24"/>
              </w:rPr>
              <w:t>911 474,4</w:t>
            </w:r>
          </w:p>
        </w:tc>
      </w:tr>
    </w:tbl>
    <w:p w:rsidR="005260F3" w:rsidP="00AF6307" w:rsidRDefault="005260F3" w14:paraId="3E8EE310" w14:textId="77777777">
      <w:pPr>
        <w:spacing w:after="0" w:line="240" w:lineRule="auto"/>
        <w:contextualSpacing/>
        <w:jc w:val="both"/>
        <w:rPr>
          <w:rFonts w:ascii="Times New Roman" w:hAnsi="Times New Roman"/>
          <w:bCs/>
          <w:sz w:val="24"/>
          <w:szCs w:val="24"/>
        </w:rPr>
      </w:pPr>
    </w:p>
    <w:p w:rsidRPr="0046550D" w:rsidR="0046550D" w:rsidP="0046550D" w:rsidRDefault="0046550D" w14:paraId="29DCD45A" w14:textId="3811CFC9">
      <w:pPr>
        <w:spacing w:after="0" w:line="240" w:lineRule="auto"/>
        <w:contextualSpacing/>
        <w:jc w:val="both"/>
        <w:rPr>
          <w:rFonts w:ascii="Times New Roman" w:hAnsi="Times New Roman"/>
          <w:bCs/>
          <w:sz w:val="24"/>
          <w:szCs w:val="24"/>
        </w:rPr>
      </w:pPr>
      <w:r w:rsidRPr="0046550D">
        <w:rPr>
          <w:rFonts w:ascii="Times New Roman" w:hAnsi="Times New Roman"/>
          <w:b/>
          <w:bCs/>
          <w:sz w:val="24"/>
          <w:szCs w:val="24"/>
        </w:rPr>
        <w:t xml:space="preserve">Tabel </w:t>
      </w:r>
      <w:r w:rsidR="00BD2AE7">
        <w:rPr>
          <w:rFonts w:ascii="Times New Roman" w:hAnsi="Times New Roman"/>
          <w:b/>
          <w:bCs/>
          <w:sz w:val="24"/>
          <w:szCs w:val="24"/>
        </w:rPr>
        <w:t>3.1</w:t>
      </w:r>
      <w:r w:rsidRPr="0046550D">
        <w:rPr>
          <w:rFonts w:ascii="Times New Roman" w:hAnsi="Times New Roman"/>
          <w:b/>
          <w:bCs/>
          <w:sz w:val="24"/>
          <w:szCs w:val="24"/>
        </w:rPr>
        <w:t>. Riiklike toetuste määramine taotlusvoorudest: haldusülesande täitmiseks tööjõuvajadus ja kulu aastatel 2026-2027</w:t>
      </w:r>
    </w:p>
    <w:p w:rsidRPr="0046550D" w:rsidR="0046550D" w:rsidP="0046550D" w:rsidRDefault="0046550D" w14:paraId="17CB506C" w14:textId="1BE05B37">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78"/>
        <w:gridCol w:w="807"/>
        <w:gridCol w:w="1683"/>
        <w:gridCol w:w="1205"/>
        <w:gridCol w:w="901"/>
        <w:gridCol w:w="1376"/>
        <w:gridCol w:w="1205"/>
      </w:tblGrid>
      <w:tr w:rsidRPr="0046550D" w:rsidR="0046550D" w:rsidTr="0046550D" w14:paraId="4D9A8479"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6DD8FCE6" w14:textId="59C0ADEE">
            <w:pPr>
              <w:spacing w:after="0" w:line="240" w:lineRule="auto"/>
              <w:contextualSpacing/>
              <w:jc w:val="both"/>
              <w:rPr>
                <w:rFonts w:ascii="Times New Roman" w:hAnsi="Times New Roman"/>
                <w:bCs/>
                <w:sz w:val="24"/>
                <w:szCs w:val="24"/>
              </w:rPr>
            </w:pPr>
          </w:p>
        </w:tc>
        <w:tc>
          <w:tcPr>
            <w:tcW w:w="3525" w:type="dxa"/>
            <w:gridSpan w:val="3"/>
            <w:tcBorders>
              <w:top w:val="single" w:color="auto" w:sz="6" w:space="0"/>
              <w:left w:val="single" w:color="auto" w:sz="6" w:space="0"/>
              <w:bottom w:val="single" w:color="auto" w:sz="6" w:space="0"/>
              <w:right w:val="single" w:color="auto" w:sz="6" w:space="0"/>
            </w:tcBorders>
            <w:shd w:val="clear" w:color="auto" w:fill="auto"/>
            <w:hideMark/>
          </w:tcPr>
          <w:p w:rsidRPr="0046550D" w:rsidR="0046550D" w:rsidP="0046550D" w:rsidRDefault="0046550D" w14:paraId="386AF034" w14:textId="4FC02DBA">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Alates 1. juuli 2026</w:t>
            </w:r>
          </w:p>
        </w:tc>
        <w:tc>
          <w:tcPr>
            <w:tcW w:w="3675" w:type="dxa"/>
            <w:gridSpan w:val="3"/>
            <w:tcBorders>
              <w:top w:val="single" w:color="auto" w:sz="6" w:space="0"/>
              <w:left w:val="nil"/>
              <w:bottom w:val="single" w:color="auto" w:sz="6" w:space="0"/>
              <w:right w:val="single" w:color="auto" w:sz="6" w:space="0"/>
            </w:tcBorders>
            <w:shd w:val="clear" w:color="auto" w:fill="auto"/>
            <w:hideMark/>
          </w:tcPr>
          <w:p w:rsidRPr="0046550D" w:rsidR="0046550D" w:rsidP="0046550D" w:rsidRDefault="0046550D" w14:paraId="798DBD0D" w14:textId="2AA9F706">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Alates 1. jaanuar 2027</w:t>
            </w:r>
          </w:p>
        </w:tc>
      </w:tr>
      <w:tr w:rsidRPr="0046550D" w:rsidR="0046550D" w:rsidTr="0046550D" w14:paraId="64CBEF57"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hideMark/>
          </w:tcPr>
          <w:p w:rsidRPr="0046550D" w:rsidR="0046550D" w:rsidP="0046550D" w:rsidRDefault="00573E67" w14:paraId="3BD8ED66" w14:textId="3AE8C484">
            <w:pPr>
              <w:spacing w:after="0" w:line="240" w:lineRule="auto"/>
              <w:contextualSpacing/>
              <w:jc w:val="both"/>
              <w:rPr>
                <w:rFonts w:ascii="Times New Roman" w:hAnsi="Times New Roman"/>
                <w:bCs/>
                <w:sz w:val="24"/>
                <w:szCs w:val="24"/>
              </w:rPr>
            </w:pPr>
            <w:r>
              <w:rPr>
                <w:rFonts w:ascii="Times New Roman" w:hAnsi="Times New Roman"/>
                <w:b/>
                <w:bCs/>
                <w:sz w:val="24"/>
                <w:szCs w:val="24"/>
              </w:rPr>
              <w:t>Haldusülesanne</w:t>
            </w:r>
          </w:p>
        </w:tc>
        <w:tc>
          <w:tcPr>
            <w:tcW w:w="855" w:type="dxa"/>
            <w:tcBorders>
              <w:top w:val="single" w:color="auto" w:sz="6" w:space="0"/>
              <w:left w:val="single" w:color="auto" w:sz="6" w:space="0"/>
              <w:bottom w:val="single" w:color="auto" w:sz="6" w:space="0"/>
              <w:right w:val="single" w:color="auto" w:sz="6" w:space="0"/>
            </w:tcBorders>
            <w:shd w:val="clear" w:color="auto" w:fill="auto"/>
            <w:hideMark/>
          </w:tcPr>
          <w:p w:rsidRPr="0046550D" w:rsidR="0046550D" w:rsidP="0046550D" w:rsidRDefault="0046550D" w14:paraId="0C183AEC" w14:textId="0324F438">
            <w:pPr>
              <w:spacing w:after="0" w:line="240" w:lineRule="auto"/>
              <w:contextualSpacing/>
              <w:jc w:val="center"/>
              <w:rPr>
                <w:rFonts w:ascii="Times New Roman" w:hAnsi="Times New Roman"/>
                <w:bCs/>
                <w:sz w:val="24"/>
                <w:szCs w:val="24"/>
              </w:rPr>
            </w:pPr>
            <w:proofErr w:type="spellStart"/>
            <w:r w:rsidRPr="0046550D">
              <w:rPr>
                <w:rFonts w:ascii="Times New Roman" w:hAnsi="Times New Roman"/>
                <w:b/>
                <w:bCs/>
                <w:sz w:val="24"/>
                <w:szCs w:val="24"/>
              </w:rPr>
              <w:t>Tööta-jate</w:t>
            </w:r>
            <w:proofErr w:type="spellEnd"/>
            <w:r w:rsidRPr="0046550D">
              <w:rPr>
                <w:rFonts w:ascii="Times New Roman" w:hAnsi="Times New Roman"/>
                <w:b/>
                <w:bCs/>
                <w:sz w:val="24"/>
                <w:szCs w:val="24"/>
              </w:rPr>
              <w:t xml:space="preserve"> arv</w:t>
            </w:r>
          </w:p>
        </w:tc>
        <w:tc>
          <w:tcPr>
            <w:tcW w:w="1395" w:type="dxa"/>
            <w:tcBorders>
              <w:top w:val="nil"/>
              <w:left w:val="single" w:color="auto" w:sz="6" w:space="0"/>
              <w:bottom w:val="single" w:color="auto" w:sz="6" w:space="0"/>
              <w:right w:val="single" w:color="auto" w:sz="6" w:space="0"/>
            </w:tcBorders>
            <w:shd w:val="clear" w:color="auto" w:fill="auto"/>
            <w:hideMark/>
          </w:tcPr>
          <w:p w:rsidRPr="0046550D" w:rsidR="0046550D" w:rsidP="0046550D" w:rsidRDefault="0046550D" w14:paraId="1899338C" w14:textId="51B21C1F">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Palk/ ülalpidamiskulu</w:t>
            </w:r>
          </w:p>
        </w:tc>
        <w:tc>
          <w:tcPr>
            <w:tcW w:w="1275" w:type="dxa"/>
            <w:tcBorders>
              <w:top w:val="nil"/>
              <w:left w:val="single" w:color="auto" w:sz="6" w:space="0"/>
              <w:bottom w:val="single" w:color="auto" w:sz="6" w:space="0"/>
              <w:right w:val="single" w:color="auto" w:sz="6" w:space="0"/>
            </w:tcBorders>
            <w:shd w:val="clear" w:color="auto" w:fill="auto"/>
            <w:hideMark/>
          </w:tcPr>
          <w:p w:rsidRPr="0046550D" w:rsidR="0046550D" w:rsidP="0046550D" w:rsidRDefault="0046550D" w14:paraId="485B4419" w14:textId="451C85D5">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Tööandja</w:t>
            </w:r>
            <w:r>
              <w:rPr>
                <w:rFonts w:ascii="Times New Roman" w:hAnsi="Times New Roman"/>
                <w:b/>
                <w:bCs/>
                <w:sz w:val="24"/>
                <w:szCs w:val="24"/>
              </w:rPr>
              <w:t xml:space="preserve"> </w:t>
            </w:r>
            <w:r w:rsidRPr="0046550D">
              <w:rPr>
                <w:rFonts w:ascii="Times New Roman" w:hAnsi="Times New Roman"/>
                <w:b/>
                <w:bCs/>
                <w:sz w:val="24"/>
                <w:szCs w:val="24"/>
              </w:rPr>
              <w:t>palgakulu</w:t>
            </w:r>
          </w:p>
        </w:tc>
        <w:tc>
          <w:tcPr>
            <w:tcW w:w="990" w:type="dxa"/>
            <w:tcBorders>
              <w:top w:val="single" w:color="auto" w:sz="6" w:space="0"/>
              <w:left w:val="single" w:color="auto" w:sz="6" w:space="0"/>
              <w:bottom w:val="single" w:color="auto" w:sz="6" w:space="0"/>
              <w:right w:val="single" w:color="auto" w:sz="6" w:space="0"/>
            </w:tcBorders>
            <w:shd w:val="clear" w:color="auto" w:fill="auto"/>
            <w:hideMark/>
          </w:tcPr>
          <w:p w:rsidRPr="0046550D" w:rsidR="0046550D" w:rsidP="0046550D" w:rsidRDefault="0046550D" w14:paraId="70503C6F" w14:textId="016F1AA4">
            <w:pPr>
              <w:spacing w:after="0" w:line="240" w:lineRule="auto"/>
              <w:contextualSpacing/>
              <w:jc w:val="center"/>
              <w:rPr>
                <w:rFonts w:ascii="Times New Roman" w:hAnsi="Times New Roman"/>
                <w:bCs/>
                <w:sz w:val="24"/>
                <w:szCs w:val="24"/>
              </w:rPr>
            </w:pPr>
            <w:proofErr w:type="spellStart"/>
            <w:r w:rsidRPr="0046550D">
              <w:rPr>
                <w:rFonts w:ascii="Times New Roman" w:hAnsi="Times New Roman"/>
                <w:b/>
                <w:bCs/>
                <w:sz w:val="24"/>
                <w:szCs w:val="24"/>
              </w:rPr>
              <w:t>Tööta-jate</w:t>
            </w:r>
            <w:proofErr w:type="spellEnd"/>
            <w:r w:rsidRPr="0046550D">
              <w:rPr>
                <w:rFonts w:ascii="Times New Roman" w:hAnsi="Times New Roman"/>
                <w:b/>
                <w:bCs/>
                <w:sz w:val="24"/>
                <w:szCs w:val="24"/>
              </w:rPr>
              <w:t xml:space="preserve"> arv</w:t>
            </w:r>
          </w:p>
        </w:tc>
        <w:tc>
          <w:tcPr>
            <w:tcW w:w="1410" w:type="dxa"/>
            <w:tcBorders>
              <w:top w:val="nil"/>
              <w:left w:val="single" w:color="auto" w:sz="6" w:space="0"/>
              <w:bottom w:val="single" w:color="auto" w:sz="6" w:space="0"/>
              <w:right w:val="single" w:color="auto" w:sz="6" w:space="0"/>
            </w:tcBorders>
            <w:shd w:val="clear" w:color="auto" w:fill="auto"/>
            <w:hideMark/>
          </w:tcPr>
          <w:p w:rsidRPr="0046550D" w:rsidR="0046550D" w:rsidP="0046550D" w:rsidRDefault="0046550D" w14:paraId="512B67DB" w14:textId="370694B5">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 xml:space="preserve">Palk / </w:t>
            </w:r>
            <w:proofErr w:type="spellStart"/>
            <w:r w:rsidRPr="0046550D">
              <w:rPr>
                <w:rFonts w:ascii="Times New Roman" w:hAnsi="Times New Roman"/>
                <w:b/>
                <w:bCs/>
                <w:sz w:val="24"/>
                <w:szCs w:val="24"/>
              </w:rPr>
              <w:t>ülalpidamis-kulu</w:t>
            </w:r>
            <w:proofErr w:type="spellEnd"/>
          </w:p>
        </w:tc>
        <w:tc>
          <w:tcPr>
            <w:tcW w:w="1260" w:type="dxa"/>
            <w:tcBorders>
              <w:top w:val="nil"/>
              <w:left w:val="single" w:color="auto" w:sz="6" w:space="0"/>
              <w:bottom w:val="single" w:color="auto" w:sz="6" w:space="0"/>
              <w:right w:val="single" w:color="auto" w:sz="6" w:space="0"/>
            </w:tcBorders>
            <w:shd w:val="clear" w:color="auto" w:fill="auto"/>
            <w:hideMark/>
          </w:tcPr>
          <w:p w:rsidRPr="0046550D" w:rsidR="0046550D" w:rsidP="0046550D" w:rsidRDefault="0046550D" w14:paraId="093C2E61" w14:textId="10553692">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Tööandja palgakulu</w:t>
            </w:r>
          </w:p>
        </w:tc>
      </w:tr>
      <w:tr w:rsidRPr="0046550D" w:rsidR="0046550D" w:rsidTr="0046550D" w14:paraId="29636C9D"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7EA9CDF8" w14:textId="2BD74E7E">
            <w:pPr>
              <w:spacing w:after="0" w:line="240" w:lineRule="auto"/>
              <w:contextualSpacing/>
              <w:jc w:val="both"/>
              <w:rPr>
                <w:rFonts w:ascii="Times New Roman" w:hAnsi="Times New Roman"/>
                <w:bCs/>
                <w:sz w:val="24"/>
                <w:szCs w:val="24"/>
              </w:rPr>
            </w:pPr>
            <w:r w:rsidRPr="0046550D">
              <w:rPr>
                <w:rFonts w:ascii="Times New Roman" w:hAnsi="Times New Roman"/>
                <w:bCs/>
                <w:sz w:val="24"/>
                <w:szCs w:val="24"/>
              </w:rPr>
              <w:t xml:space="preserve">Toetuste </w:t>
            </w:r>
            <w:proofErr w:type="spellStart"/>
            <w:r w:rsidRPr="0046550D">
              <w:rPr>
                <w:rFonts w:ascii="Times New Roman" w:hAnsi="Times New Roman"/>
                <w:bCs/>
                <w:sz w:val="24"/>
                <w:szCs w:val="24"/>
              </w:rPr>
              <w:t>menetleja</w:t>
            </w:r>
            <w:proofErr w:type="spellEnd"/>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534F9C7A" w14:textId="4A615757">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3032D80D" w14:textId="338D6C1E">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2 000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29973B7F" w14:textId="1D8B3A93">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16 056</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29D249A2" w14:textId="755F2014">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035FA52C" w14:textId="32F20195">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2000</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075029E2" w14:textId="1F116EEB">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32 112</w:t>
            </w:r>
          </w:p>
        </w:tc>
      </w:tr>
      <w:tr w:rsidRPr="0046550D" w:rsidR="0046550D" w:rsidTr="0046550D" w14:paraId="4D1C3E48"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664A8EA3" w14:textId="25306943">
            <w:pPr>
              <w:spacing w:after="0" w:line="240" w:lineRule="auto"/>
              <w:contextualSpacing/>
              <w:jc w:val="both"/>
              <w:rPr>
                <w:rFonts w:ascii="Times New Roman" w:hAnsi="Times New Roman"/>
                <w:bCs/>
                <w:sz w:val="24"/>
                <w:szCs w:val="24"/>
              </w:rPr>
            </w:pPr>
            <w:r w:rsidRPr="0046550D">
              <w:rPr>
                <w:rFonts w:ascii="Times New Roman" w:hAnsi="Times New Roman"/>
                <w:bCs/>
                <w:sz w:val="24"/>
                <w:szCs w:val="24"/>
              </w:rPr>
              <w:t>Ülalpidamiskulu jm</w:t>
            </w:r>
            <w:r>
              <w:rPr>
                <w:rFonts w:ascii="Times New Roman" w:hAnsi="Times New Roman"/>
                <w:bCs/>
                <w:sz w:val="24"/>
                <w:szCs w:val="24"/>
              </w:rPr>
              <w:t xml:space="preserve"> kulud</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554EE79E" w14:textId="767A1CFC">
            <w:pPr>
              <w:spacing w:after="0" w:line="240" w:lineRule="auto"/>
              <w:contextualSpacing/>
              <w:jc w:val="center"/>
              <w:rPr>
                <w:rFonts w:ascii="Times New Roman" w:hAnsi="Times New Roman"/>
                <w:bCs/>
                <w:sz w:val="24"/>
                <w:szCs w:val="24"/>
              </w:rPr>
            </w:pP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4F188186" w14:textId="757A86D8">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1 488</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7A2DC572" w14:textId="19570493">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1 488</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48FCA977" w14:textId="64062EAC">
            <w:pPr>
              <w:spacing w:after="0" w:line="240" w:lineRule="auto"/>
              <w:contextualSpacing/>
              <w:jc w:val="center"/>
              <w:rPr>
                <w:rFonts w:ascii="Times New Roman" w:hAnsi="Times New Roman"/>
                <w:bCs/>
                <w:sz w:val="24"/>
                <w:szCs w:val="24"/>
              </w:rPr>
            </w:pP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1FFE083C" w14:textId="7BFBD955">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w:t>
            </w:r>
            <w:r w:rsidR="00B6438B">
              <w:rPr>
                <w:rFonts w:ascii="Times New Roman" w:hAnsi="Times New Roman"/>
                <w:bCs/>
                <w:sz w:val="24"/>
                <w:szCs w:val="24"/>
              </w:rPr>
              <w:t xml:space="preserve"> </w:t>
            </w:r>
            <w:r w:rsidRPr="0046550D">
              <w:rPr>
                <w:rFonts w:ascii="Times New Roman" w:hAnsi="Times New Roman"/>
                <w:bCs/>
                <w:sz w:val="24"/>
                <w:szCs w:val="24"/>
              </w:rPr>
              <w:t>488</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6F8E9CA4" w14:textId="0BA70721">
            <w:pPr>
              <w:spacing w:after="0" w:line="240" w:lineRule="auto"/>
              <w:contextualSpacing/>
              <w:jc w:val="center"/>
              <w:rPr>
                <w:rFonts w:ascii="Times New Roman" w:hAnsi="Times New Roman"/>
                <w:bCs/>
                <w:sz w:val="24"/>
                <w:szCs w:val="24"/>
              </w:rPr>
            </w:pPr>
            <w:r w:rsidRPr="0046550D">
              <w:rPr>
                <w:rFonts w:ascii="Times New Roman" w:hAnsi="Times New Roman"/>
                <w:bCs/>
                <w:sz w:val="24"/>
                <w:szCs w:val="24"/>
              </w:rPr>
              <w:t>1 488</w:t>
            </w:r>
          </w:p>
        </w:tc>
      </w:tr>
      <w:tr w:rsidRPr="0046550D" w:rsidR="0046550D" w:rsidTr="0046550D" w14:paraId="0AFB19EB" w14:textId="77777777">
        <w:trPr>
          <w:trHeight w:val="300"/>
        </w:trPr>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4F8E2FFD" w14:textId="584102BC">
            <w:pPr>
              <w:spacing w:after="0" w:line="240" w:lineRule="auto"/>
              <w:contextualSpacing/>
              <w:jc w:val="both"/>
              <w:rPr>
                <w:rFonts w:ascii="Times New Roman" w:hAnsi="Times New Roman"/>
                <w:bCs/>
                <w:sz w:val="24"/>
                <w:szCs w:val="24"/>
              </w:rPr>
            </w:pPr>
            <w:r w:rsidRPr="0046550D">
              <w:rPr>
                <w:rFonts w:ascii="Times New Roman" w:hAnsi="Times New Roman"/>
                <w:b/>
                <w:bCs/>
                <w:sz w:val="24"/>
                <w:szCs w:val="24"/>
              </w:rPr>
              <w:t>Kokku</w:t>
            </w:r>
          </w:p>
        </w:tc>
        <w:tc>
          <w:tcPr>
            <w:tcW w:w="85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1CD3E2F7" w14:textId="623C71FF">
            <w:pPr>
              <w:spacing w:after="0" w:line="240" w:lineRule="auto"/>
              <w:contextualSpacing/>
              <w:jc w:val="both"/>
              <w:rPr>
                <w:rFonts w:ascii="Times New Roman" w:hAnsi="Times New Roman"/>
                <w:bCs/>
                <w:sz w:val="24"/>
                <w:szCs w:val="24"/>
              </w:rPr>
            </w:pP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07B6E058" w14:textId="2FAD3ECB">
            <w:pPr>
              <w:spacing w:after="0" w:line="240" w:lineRule="auto"/>
              <w:contextualSpacing/>
              <w:jc w:val="both"/>
              <w:rPr>
                <w:rFonts w:ascii="Times New Roman" w:hAnsi="Times New Roman"/>
                <w:bCs/>
                <w:sz w:val="24"/>
                <w:szCs w:val="24"/>
              </w:rPr>
            </w:pP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0DC955CE" w14:textId="25C530A7">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17 544</w:t>
            </w:r>
          </w:p>
        </w:tc>
        <w:tc>
          <w:tcPr>
            <w:tcW w:w="9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7FED7E66" w14:textId="36D8BA29">
            <w:pPr>
              <w:spacing w:after="0" w:line="240" w:lineRule="auto"/>
              <w:contextualSpacing/>
              <w:jc w:val="center"/>
              <w:rPr>
                <w:rFonts w:ascii="Times New Roman" w:hAnsi="Times New Roman"/>
                <w:bCs/>
                <w:sz w:val="24"/>
                <w:szCs w:val="24"/>
              </w:rPr>
            </w:pPr>
          </w:p>
        </w:tc>
        <w:tc>
          <w:tcPr>
            <w:tcW w:w="141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55170298" w14:textId="735BC021">
            <w:pPr>
              <w:spacing w:after="0" w:line="240" w:lineRule="auto"/>
              <w:contextualSpacing/>
              <w:jc w:val="center"/>
              <w:rPr>
                <w:rFonts w:ascii="Times New Roman" w:hAnsi="Times New Roman"/>
                <w:bCs/>
                <w:sz w:val="24"/>
                <w:szCs w:val="24"/>
              </w:rPr>
            </w:pPr>
          </w:p>
        </w:tc>
        <w:tc>
          <w:tcPr>
            <w:tcW w:w="126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46550D" w:rsidR="0046550D" w:rsidP="0046550D" w:rsidRDefault="0046550D" w14:paraId="6ECB5EA7" w14:textId="6C17233F">
            <w:pPr>
              <w:spacing w:after="0" w:line="240" w:lineRule="auto"/>
              <w:contextualSpacing/>
              <w:jc w:val="center"/>
              <w:rPr>
                <w:rFonts w:ascii="Times New Roman" w:hAnsi="Times New Roman"/>
                <w:bCs/>
                <w:sz w:val="24"/>
                <w:szCs w:val="24"/>
              </w:rPr>
            </w:pPr>
            <w:r w:rsidRPr="0046550D">
              <w:rPr>
                <w:rFonts w:ascii="Times New Roman" w:hAnsi="Times New Roman"/>
                <w:b/>
                <w:bCs/>
                <w:sz w:val="24"/>
                <w:szCs w:val="24"/>
              </w:rPr>
              <w:t>33 600</w:t>
            </w:r>
          </w:p>
        </w:tc>
      </w:tr>
    </w:tbl>
    <w:p w:rsidR="0046550D" w:rsidP="00AF6307" w:rsidRDefault="0046550D" w14:paraId="7A53A6F9" w14:textId="77777777">
      <w:pPr>
        <w:spacing w:after="0" w:line="240" w:lineRule="auto"/>
        <w:contextualSpacing/>
        <w:jc w:val="both"/>
        <w:rPr>
          <w:rFonts w:ascii="Times New Roman" w:hAnsi="Times New Roman"/>
          <w:bCs/>
          <w:sz w:val="24"/>
          <w:szCs w:val="24"/>
        </w:rPr>
      </w:pPr>
    </w:p>
    <w:p w:rsidRPr="00894A0F" w:rsidR="00894A0F" w:rsidP="00894A0F" w:rsidRDefault="00894A0F" w14:paraId="00A08B3C" w14:textId="1F8BB7F6">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 xml:space="preserve">Kehtiva seaduse § 5 lõige 5 riiklike raamatukoguteeninduse koordineerimise ülesannete </w:t>
      </w:r>
      <w:r w:rsidR="00536882">
        <w:rPr>
          <w:rFonts w:ascii="Times New Roman" w:hAnsi="Times New Roman"/>
          <w:bCs/>
          <w:sz w:val="24"/>
          <w:szCs w:val="24"/>
        </w:rPr>
        <w:t>uuendamine</w:t>
      </w:r>
      <w:r w:rsidRPr="00894A0F">
        <w:rPr>
          <w:rFonts w:ascii="Times New Roman" w:hAnsi="Times New Roman"/>
          <w:bCs/>
          <w:sz w:val="24"/>
          <w:szCs w:val="24"/>
        </w:rPr>
        <w:t xml:space="preserve"> toob kaasa uued ametialased nõudmised nende ülesannete täitjale.</w:t>
      </w:r>
    </w:p>
    <w:p w:rsidRPr="00894A0F" w:rsidR="00894A0F" w:rsidP="00894A0F" w:rsidRDefault="00894A0F" w14:paraId="376C5E3C" w14:textId="77777777">
      <w:pPr>
        <w:spacing w:after="0" w:line="240" w:lineRule="auto"/>
        <w:contextualSpacing/>
        <w:jc w:val="both"/>
        <w:rPr>
          <w:rFonts w:ascii="Times New Roman" w:hAnsi="Times New Roman"/>
          <w:bCs/>
          <w:sz w:val="24"/>
          <w:szCs w:val="24"/>
        </w:rPr>
      </w:pPr>
    </w:p>
    <w:p w:rsidRPr="00894A0F" w:rsidR="00894A0F" w:rsidP="00894A0F" w:rsidRDefault="00894A0F" w14:paraId="4790B645" w14:textId="38023817">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 xml:space="preserve">Üksuse juht tagab riiklike ülesannete igapäevaste tegevuste efektiivse töökorralduse, </w:t>
      </w:r>
      <w:proofErr w:type="spellStart"/>
      <w:r w:rsidRPr="00894A0F">
        <w:rPr>
          <w:rFonts w:ascii="Times New Roman" w:hAnsi="Times New Roman"/>
          <w:bCs/>
          <w:sz w:val="24"/>
          <w:szCs w:val="24"/>
        </w:rPr>
        <w:t>sise</w:t>
      </w:r>
      <w:proofErr w:type="spellEnd"/>
      <w:r w:rsidRPr="00894A0F">
        <w:rPr>
          <w:rFonts w:ascii="Times New Roman" w:hAnsi="Times New Roman"/>
          <w:bCs/>
          <w:sz w:val="24"/>
          <w:szCs w:val="24"/>
        </w:rPr>
        <w:t>- ja väliskommunikatsiooni ning ressursside optimaalse kasutamise oma pädevuste piires, et parandada tegevuste tulemuslikkust. Arendab ja säilitab suhteid sisemiste ning väliste partneritega. Analüüsib tegevuse tulemusi ja tõhusust, teeb ettepanekuid parendustegevusteks.</w:t>
      </w:r>
    </w:p>
    <w:p w:rsidRPr="00894A0F" w:rsidR="00894A0F" w:rsidP="00894A0F" w:rsidRDefault="00894A0F" w14:paraId="15AD5B32" w14:textId="77777777">
      <w:pPr>
        <w:spacing w:after="0" w:line="240" w:lineRule="auto"/>
        <w:contextualSpacing/>
        <w:jc w:val="both"/>
        <w:rPr>
          <w:rFonts w:ascii="Times New Roman" w:hAnsi="Times New Roman"/>
          <w:bCs/>
          <w:sz w:val="24"/>
          <w:szCs w:val="24"/>
        </w:rPr>
      </w:pPr>
    </w:p>
    <w:p w:rsidRPr="00894A0F" w:rsidR="00894A0F" w:rsidP="00894A0F" w:rsidRDefault="00894A0F" w14:paraId="5A5C9F19" w14:textId="2B9820F6">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 xml:space="preserve">Koolitusvajaduste koordinaator kaardistab rahvaraamatukogutöötajate koolitusvajadusi ja korraldab koolituste logistikat koostöös kohaliku omavalitsuse raamatukogude ja erialaorganisatsioonidega. Teeb tihedat koostööd koolitajate, partnerorganisatsioonide ja muude asjakohaste osapooltega, et tagada koolituste ajakohasus, kvaliteet ning vältida dubleerivaid tegevusi. Lisaks </w:t>
      </w:r>
      <w:r w:rsidRPr="57D3D371" w:rsidR="634DC5BD">
        <w:rPr>
          <w:rFonts w:ascii="Times New Roman" w:hAnsi="Times New Roman"/>
          <w:sz w:val="24"/>
          <w:szCs w:val="24"/>
        </w:rPr>
        <w:t>kaardistab</w:t>
      </w:r>
      <w:r w:rsidRPr="00894A0F">
        <w:rPr>
          <w:rFonts w:ascii="Times New Roman" w:hAnsi="Times New Roman"/>
          <w:bCs/>
          <w:sz w:val="24"/>
          <w:szCs w:val="24"/>
        </w:rPr>
        <w:t xml:space="preserve"> ta osalejate </w:t>
      </w:r>
      <w:r w:rsidRPr="3BF06823">
        <w:rPr>
          <w:rFonts w:ascii="Times New Roman" w:hAnsi="Times New Roman"/>
          <w:sz w:val="24"/>
          <w:szCs w:val="24"/>
        </w:rPr>
        <w:t>huv</w:t>
      </w:r>
      <w:r w:rsidRPr="3BF06823" w:rsidR="720A4A6F">
        <w:rPr>
          <w:rFonts w:ascii="Times New Roman" w:hAnsi="Times New Roman"/>
          <w:sz w:val="24"/>
          <w:szCs w:val="24"/>
        </w:rPr>
        <w:t>e</w:t>
      </w:r>
      <w:r w:rsidRPr="00894A0F">
        <w:rPr>
          <w:rFonts w:ascii="Times New Roman" w:hAnsi="Times New Roman"/>
          <w:bCs/>
          <w:sz w:val="24"/>
          <w:szCs w:val="24"/>
        </w:rPr>
        <w:t xml:space="preserve">, et leida lahendusi, mis vastavad </w:t>
      </w:r>
      <w:r w:rsidRPr="3BF06823">
        <w:rPr>
          <w:rFonts w:ascii="Times New Roman" w:hAnsi="Times New Roman"/>
          <w:sz w:val="24"/>
          <w:szCs w:val="24"/>
        </w:rPr>
        <w:t>suurima</w:t>
      </w:r>
      <w:r w:rsidRPr="3BF06823" w:rsidR="11F5555F">
        <w:rPr>
          <w:rFonts w:ascii="Times New Roman" w:hAnsi="Times New Roman"/>
          <w:sz w:val="24"/>
          <w:szCs w:val="24"/>
        </w:rPr>
        <w:t>tele</w:t>
      </w:r>
      <w:r w:rsidRPr="00894A0F">
        <w:rPr>
          <w:rFonts w:ascii="Times New Roman" w:hAnsi="Times New Roman"/>
          <w:bCs/>
          <w:sz w:val="24"/>
          <w:szCs w:val="24"/>
        </w:rPr>
        <w:t xml:space="preserve"> vajadustele ja pakuvad maksimaalset kasu osalejatele.</w:t>
      </w:r>
    </w:p>
    <w:p w:rsidRPr="00894A0F" w:rsidR="00894A0F" w:rsidP="00894A0F" w:rsidRDefault="00894A0F" w14:paraId="5D9B0A9E" w14:textId="59D6B15A">
      <w:pPr>
        <w:spacing w:after="0" w:line="240" w:lineRule="auto"/>
        <w:contextualSpacing/>
        <w:jc w:val="both"/>
        <w:rPr>
          <w:rFonts w:ascii="Times New Roman" w:hAnsi="Times New Roman"/>
          <w:bCs/>
          <w:sz w:val="24"/>
          <w:szCs w:val="24"/>
        </w:rPr>
      </w:pPr>
    </w:p>
    <w:p w:rsidRPr="00894A0F" w:rsidR="00894A0F" w:rsidP="00894A0F" w:rsidRDefault="00894A0F" w14:paraId="1FF33E72" w14:textId="0C8EB620">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 xml:space="preserve">Aruandluse analüüsi koordinaator tegeleb kohalike omavalitsuse raamatukogude statistiliste andmete ja sisuliste tööaruannete esitamise tugiteenusega, kasutades </w:t>
      </w:r>
      <w:r w:rsidRPr="03DA6EB2" w:rsidR="25940D6A">
        <w:rPr>
          <w:rFonts w:ascii="Times New Roman" w:hAnsi="Times New Roman"/>
          <w:sz w:val="24"/>
          <w:szCs w:val="24"/>
        </w:rPr>
        <w:t>selleks spetsiaalselt loodud</w:t>
      </w:r>
      <w:r w:rsidRPr="00894A0F">
        <w:rPr>
          <w:rFonts w:ascii="Times New Roman" w:hAnsi="Times New Roman"/>
          <w:bCs/>
          <w:sz w:val="24"/>
          <w:szCs w:val="24"/>
        </w:rPr>
        <w:t xml:space="preserve"> juhtimistöölaua kaudu andmete kogumise süsteemi. Ta analüüsib statistilisi ja sisutöö andmeid, et toetada raamatukoguteenuste tõhusat juhtimist ja planeerimist. </w:t>
      </w:r>
      <w:r w:rsidRPr="4AB16D8A" w:rsidR="13BA8D82">
        <w:rPr>
          <w:rFonts w:ascii="Times New Roman" w:hAnsi="Times New Roman"/>
          <w:sz w:val="24"/>
          <w:szCs w:val="24"/>
        </w:rPr>
        <w:t xml:space="preserve">Lisaks teeb </w:t>
      </w:r>
      <w:r w:rsidRPr="4AB16D8A" w:rsidR="343276DE">
        <w:rPr>
          <w:rFonts w:ascii="Times New Roman" w:hAnsi="Times New Roman"/>
          <w:sz w:val="24"/>
          <w:szCs w:val="24"/>
        </w:rPr>
        <w:t>t</w:t>
      </w:r>
      <w:r w:rsidRPr="4AB16D8A" w:rsidR="29C4F471">
        <w:rPr>
          <w:rFonts w:ascii="Times New Roman" w:hAnsi="Times New Roman"/>
          <w:sz w:val="24"/>
          <w:szCs w:val="24"/>
        </w:rPr>
        <w:t>a</w:t>
      </w:r>
      <w:r w:rsidRPr="00894A0F">
        <w:rPr>
          <w:rFonts w:ascii="Times New Roman" w:hAnsi="Times New Roman"/>
          <w:bCs/>
          <w:sz w:val="24"/>
          <w:szCs w:val="24"/>
        </w:rPr>
        <w:t xml:space="preserve"> tihedat koostööd kohalike omavalitsuste, teiste raamatukogude ja asjakohaste asutustega, et tagada andmete täpsus ja ajakohasus. </w:t>
      </w:r>
      <w:r w:rsidRPr="03DA6EB2" w:rsidR="6FDE27AD">
        <w:rPr>
          <w:rFonts w:ascii="Times New Roman" w:hAnsi="Times New Roman"/>
          <w:sz w:val="24"/>
          <w:szCs w:val="24"/>
        </w:rPr>
        <w:t xml:space="preserve">Ta </w:t>
      </w:r>
      <w:r w:rsidRPr="00894A0F">
        <w:rPr>
          <w:rFonts w:ascii="Times New Roman" w:hAnsi="Times New Roman"/>
          <w:bCs/>
          <w:sz w:val="24"/>
          <w:szCs w:val="24"/>
        </w:rPr>
        <w:t xml:space="preserve">Jälgib andmete kogumise protsesside tõhusust ja vajadusel pakub lahendusi andmete kvaliteedi parandamiseks. </w:t>
      </w:r>
      <w:r w:rsidRPr="4AB16D8A" w:rsidR="66766354">
        <w:rPr>
          <w:rFonts w:ascii="Times New Roman" w:hAnsi="Times New Roman"/>
          <w:sz w:val="24"/>
          <w:szCs w:val="24"/>
        </w:rPr>
        <w:t>Samuti</w:t>
      </w:r>
      <w:r w:rsidRPr="00894A0F">
        <w:rPr>
          <w:rFonts w:ascii="Times New Roman" w:hAnsi="Times New Roman"/>
          <w:bCs/>
          <w:sz w:val="24"/>
          <w:szCs w:val="24"/>
        </w:rPr>
        <w:t xml:space="preserve"> nõustab ta aruannete koostamist, et raamatukogud esitaksid </w:t>
      </w:r>
      <w:r w:rsidRPr="03DA6EB2">
        <w:rPr>
          <w:rFonts w:ascii="Times New Roman" w:hAnsi="Times New Roman"/>
          <w:sz w:val="24"/>
          <w:szCs w:val="24"/>
        </w:rPr>
        <w:t>selge</w:t>
      </w:r>
      <w:r w:rsidRPr="03DA6EB2" w:rsidR="284C281F">
        <w:rPr>
          <w:rFonts w:ascii="Times New Roman" w:hAnsi="Times New Roman"/>
          <w:sz w:val="24"/>
          <w:szCs w:val="24"/>
        </w:rPr>
        <w:t>d</w:t>
      </w:r>
      <w:r w:rsidRPr="00894A0F">
        <w:rPr>
          <w:rFonts w:ascii="Times New Roman" w:hAnsi="Times New Roman"/>
          <w:bCs/>
          <w:sz w:val="24"/>
          <w:szCs w:val="24"/>
        </w:rPr>
        <w:t xml:space="preserve"> ja </w:t>
      </w:r>
      <w:r w:rsidRPr="03DA6EB2">
        <w:rPr>
          <w:rFonts w:ascii="Times New Roman" w:hAnsi="Times New Roman"/>
          <w:sz w:val="24"/>
          <w:szCs w:val="24"/>
        </w:rPr>
        <w:t>informatiivse</w:t>
      </w:r>
      <w:r w:rsidRPr="03DA6EB2" w:rsidR="06BFEC05">
        <w:rPr>
          <w:rFonts w:ascii="Times New Roman" w:hAnsi="Times New Roman"/>
          <w:sz w:val="24"/>
          <w:szCs w:val="24"/>
        </w:rPr>
        <w:t>d</w:t>
      </w:r>
      <w:r w:rsidRPr="03DA6EB2">
        <w:rPr>
          <w:rFonts w:ascii="Times New Roman" w:hAnsi="Times New Roman"/>
          <w:sz w:val="24"/>
          <w:szCs w:val="24"/>
        </w:rPr>
        <w:t xml:space="preserve"> ülevaate</w:t>
      </w:r>
      <w:r w:rsidRPr="03DA6EB2" w:rsidR="3D6A4E49">
        <w:rPr>
          <w:rFonts w:ascii="Times New Roman" w:hAnsi="Times New Roman"/>
          <w:sz w:val="24"/>
          <w:szCs w:val="24"/>
        </w:rPr>
        <w:t>d</w:t>
      </w:r>
      <w:r w:rsidRPr="00894A0F">
        <w:rPr>
          <w:rFonts w:ascii="Times New Roman" w:hAnsi="Times New Roman"/>
          <w:bCs/>
          <w:sz w:val="24"/>
          <w:szCs w:val="24"/>
        </w:rPr>
        <w:t xml:space="preserve"> raamatukogude tegevusest ja saavutustest. </w:t>
      </w:r>
      <w:r w:rsidRPr="03DA6EB2" w:rsidR="2F23D7E0">
        <w:rPr>
          <w:rFonts w:ascii="Times New Roman" w:hAnsi="Times New Roman"/>
          <w:sz w:val="24"/>
          <w:szCs w:val="24"/>
        </w:rPr>
        <w:t>Eelpool nimetatud t</w:t>
      </w:r>
      <w:r w:rsidRPr="00894A0F">
        <w:rPr>
          <w:rFonts w:ascii="Times New Roman" w:hAnsi="Times New Roman"/>
          <w:bCs/>
          <w:sz w:val="24"/>
          <w:szCs w:val="24"/>
        </w:rPr>
        <w:t>egevused aitavad kaasa andmepõhiste otsuste tegemisele ja teenuste parendamisele.</w:t>
      </w:r>
    </w:p>
    <w:p w:rsidRPr="00894A0F" w:rsidR="00894A0F" w:rsidP="00894A0F" w:rsidRDefault="00894A0F" w14:paraId="6CC85B2C" w14:textId="77777777">
      <w:pPr>
        <w:spacing w:after="0" w:line="240" w:lineRule="auto"/>
        <w:contextualSpacing/>
        <w:jc w:val="both"/>
        <w:rPr>
          <w:rFonts w:ascii="Times New Roman" w:hAnsi="Times New Roman"/>
          <w:bCs/>
          <w:sz w:val="24"/>
          <w:szCs w:val="24"/>
        </w:rPr>
      </w:pPr>
    </w:p>
    <w:p w:rsidRPr="00894A0F" w:rsidR="00894A0F" w:rsidP="00894A0F" w:rsidRDefault="00894A0F" w14:paraId="74BACAA7" w14:textId="133FD4ED">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 xml:space="preserve">Raamatukogude andmekoguga seotud ametikohtade moodustamine on seotud raamatukogude andmekogu loomise, arendamise ja selle haldusega seotud tegevustega. Loodavad ametikohad kindlustavad raamatukogude andmekogu funktsionaalsuse loomise ning tagavad süsteemi toimepidevuse ja efektiivse teenuse halduse. Ametikohad hõlmavad spetsialiste, kellel on infosüsteemide ja andmekogu administreerimise pädevused. Nimetatud spetsialistid on: peakasutajad/teenuseomanikud, andmeanalüütik, toote juht, e-kataloogi tooteomanik, raamatukogusüsteemi tooteomanik, raamatukogusüsteemi ekspert. Need spetsialistid vastutavad andmekogu arendamise, haldamise ja täiustamise eest, et tagada süsteemi tõrgeteta toimimine ja vastavus raamatukogude valdkonna vajadustele. Kasutajatoe ning koolituse spetsialistid tagavad andmekogu tõhusa kasutamise ja töötajate kompetentsuse. Spetsialistid pakuvad igapäevast kasutajatuge, lahendavad kasutajate probleeme, vastavad süsteemiga seotud küsimustele ja pakuvad vajalikku juhendmaterjali. Samuti korraldavad nad koolitusi, et tagada töötajate oskuste ajakohasus ja tõhus </w:t>
      </w:r>
      <w:r w:rsidR="006D4094">
        <w:rPr>
          <w:rFonts w:ascii="Times New Roman" w:hAnsi="Times New Roman"/>
          <w:bCs/>
          <w:sz w:val="24"/>
          <w:szCs w:val="24"/>
        </w:rPr>
        <w:t>andmekogu</w:t>
      </w:r>
      <w:r w:rsidRPr="00894A0F">
        <w:rPr>
          <w:rFonts w:ascii="Times New Roman" w:hAnsi="Times New Roman"/>
          <w:bCs/>
          <w:sz w:val="24"/>
          <w:szCs w:val="24"/>
        </w:rPr>
        <w:t xml:space="preserve"> </w:t>
      </w:r>
      <w:proofErr w:type="spellStart"/>
      <w:r w:rsidRPr="00894A0F">
        <w:rPr>
          <w:rFonts w:ascii="Times New Roman" w:hAnsi="Times New Roman"/>
          <w:bCs/>
          <w:sz w:val="24"/>
          <w:szCs w:val="24"/>
        </w:rPr>
        <w:t>kasutamine.</w:t>
      </w:r>
      <w:r w:rsidR="00810ADB">
        <w:rPr>
          <w:rFonts w:ascii="Times New Roman" w:hAnsi="Times New Roman"/>
          <w:bCs/>
          <w:sz w:val="24"/>
          <w:szCs w:val="24"/>
        </w:rPr>
        <w:t>Nimetatud</w:t>
      </w:r>
      <w:proofErr w:type="spellEnd"/>
      <w:r w:rsidRPr="00894A0F">
        <w:rPr>
          <w:rFonts w:ascii="Times New Roman" w:hAnsi="Times New Roman"/>
          <w:bCs/>
          <w:sz w:val="24"/>
          <w:szCs w:val="24"/>
        </w:rPr>
        <w:t xml:space="preserve"> ametikohtadega tagavad spetsialistid mitte ainult süsteemi tehnilise toimimise, vaid ka kasutajate vajadustele vastava toe ja koolituse, mis on vajalik raamatukogude efektiivseks ja sujuvaks tööks.</w:t>
      </w:r>
    </w:p>
    <w:p w:rsidR="00894A0F" w:rsidP="00894A0F" w:rsidRDefault="00894A0F" w14:paraId="21F4489D" w14:textId="77777777">
      <w:pPr>
        <w:spacing w:after="0" w:line="240" w:lineRule="auto"/>
        <w:contextualSpacing/>
        <w:jc w:val="both"/>
        <w:rPr>
          <w:rFonts w:ascii="Times New Roman" w:hAnsi="Times New Roman"/>
          <w:bCs/>
          <w:sz w:val="24"/>
          <w:szCs w:val="24"/>
        </w:rPr>
      </w:pPr>
    </w:p>
    <w:p w:rsidRPr="005151B6" w:rsidR="005151B6" w:rsidP="005151B6" w:rsidRDefault="005151B6" w14:paraId="1FB88FB7" w14:textId="496D2CD1">
      <w:pPr>
        <w:spacing w:after="0" w:line="240" w:lineRule="auto"/>
        <w:contextualSpacing/>
        <w:jc w:val="both"/>
        <w:rPr>
          <w:rFonts w:ascii="Times New Roman" w:hAnsi="Times New Roman"/>
          <w:bCs/>
          <w:sz w:val="24"/>
          <w:szCs w:val="24"/>
        </w:rPr>
      </w:pPr>
      <w:r w:rsidRPr="005151B6">
        <w:rPr>
          <w:rFonts w:ascii="Times New Roman" w:hAnsi="Times New Roman"/>
          <w:bCs/>
          <w:sz w:val="24"/>
          <w:szCs w:val="24"/>
        </w:rPr>
        <w:t xml:space="preserve">Kui riiklikud ülesanded antakse täita Rahvusraamatukogule, siis seaduse jõustumisel asub ERRS eelnõu § 41 lõikes 1 nimetatud riigi haldusülesandeid täitma </w:t>
      </w:r>
      <w:proofErr w:type="spellStart"/>
      <w:r w:rsidRPr="005151B6">
        <w:rPr>
          <w:rFonts w:ascii="Times New Roman" w:hAnsi="Times New Roman"/>
          <w:bCs/>
          <w:sz w:val="24"/>
          <w:szCs w:val="24"/>
        </w:rPr>
        <w:t>RaRa</w:t>
      </w:r>
      <w:proofErr w:type="spellEnd"/>
      <w:r w:rsidRPr="005151B6">
        <w:rPr>
          <w:rFonts w:ascii="Times New Roman" w:hAnsi="Times New Roman"/>
          <w:bCs/>
          <w:sz w:val="24"/>
          <w:szCs w:val="24"/>
        </w:rPr>
        <w:t xml:space="preserve"> esialgu 12 töötajaga (üksuse juht – kuupalk 2800 eurot; analüütik - kuupalk 2600 eurot; 4 IT spetsialisti - kuupalk </w:t>
      </w:r>
      <w:r w:rsidRPr="3C5DF57E" w:rsidR="29AECFCE">
        <w:rPr>
          <w:rFonts w:ascii="Times New Roman" w:hAnsi="Times New Roman"/>
          <w:sz w:val="24"/>
          <w:szCs w:val="24"/>
        </w:rPr>
        <w:t>umbes</w:t>
      </w:r>
      <w:r w:rsidRPr="005151B6">
        <w:rPr>
          <w:rFonts w:ascii="Times New Roman" w:hAnsi="Times New Roman"/>
          <w:bCs/>
          <w:sz w:val="24"/>
          <w:szCs w:val="24"/>
        </w:rPr>
        <w:t xml:space="preserve"> 2800 eurot, 5 piirkondlikku spetsialisti - kuupalk </w:t>
      </w:r>
      <w:r w:rsidRPr="3C5DF57E" w:rsidR="5A54B847">
        <w:rPr>
          <w:rFonts w:ascii="Times New Roman" w:hAnsi="Times New Roman"/>
          <w:sz w:val="24"/>
          <w:szCs w:val="24"/>
        </w:rPr>
        <w:t>umbes</w:t>
      </w:r>
      <w:r w:rsidRPr="005151B6">
        <w:rPr>
          <w:rFonts w:ascii="Times New Roman" w:hAnsi="Times New Roman"/>
          <w:bCs/>
          <w:sz w:val="24"/>
          <w:szCs w:val="24"/>
        </w:rPr>
        <w:t xml:space="preserve"> 1800 eurot; mille kulu koos tööandjakuluga (palgakulu) aastas kokku on u 455 940 eurot, millest ülalpidamiskulu 12 x 1200 eurot = 14 400 eurot. </w:t>
      </w:r>
      <w:r w:rsidRPr="556D8EAD" w:rsidR="578D0024">
        <w:rPr>
          <w:rFonts w:ascii="Times New Roman" w:hAnsi="Times New Roman"/>
          <w:sz w:val="24"/>
          <w:szCs w:val="24"/>
        </w:rPr>
        <w:t>Seega asub e</w:t>
      </w:r>
      <w:r w:rsidRPr="005151B6">
        <w:rPr>
          <w:rFonts w:ascii="Times New Roman" w:hAnsi="Times New Roman"/>
          <w:bCs/>
          <w:sz w:val="24"/>
          <w:szCs w:val="24"/>
        </w:rPr>
        <w:t xml:space="preserve">simeses riiklike ülesannete ümberkorralduse etapis </w:t>
      </w:r>
      <w:proofErr w:type="spellStart"/>
      <w:r w:rsidR="002E3E8E">
        <w:rPr>
          <w:rFonts w:ascii="Times New Roman" w:hAnsi="Times New Roman"/>
          <w:sz w:val="24"/>
          <w:szCs w:val="24"/>
        </w:rPr>
        <w:t>RaRa</w:t>
      </w:r>
      <w:proofErr w:type="spellEnd"/>
      <w:r w:rsidR="002E3E8E">
        <w:rPr>
          <w:rFonts w:ascii="Times New Roman" w:hAnsi="Times New Roman"/>
          <w:sz w:val="24"/>
          <w:szCs w:val="24"/>
        </w:rPr>
        <w:t>-s</w:t>
      </w:r>
      <w:r w:rsidRPr="005151B6">
        <w:rPr>
          <w:rFonts w:ascii="Times New Roman" w:hAnsi="Times New Roman"/>
          <w:bCs/>
          <w:sz w:val="24"/>
          <w:szCs w:val="24"/>
        </w:rPr>
        <w:t xml:space="preserve"> tööle 12 töötajat kogukuluga 235 170 eurot (vt Tabel 3).</w:t>
      </w:r>
    </w:p>
    <w:p w:rsidRPr="005151B6" w:rsidR="005151B6" w:rsidP="005151B6" w:rsidRDefault="005151B6" w14:paraId="5317DE34" w14:textId="77777777">
      <w:pPr>
        <w:spacing w:after="0" w:line="240" w:lineRule="auto"/>
        <w:contextualSpacing/>
        <w:jc w:val="both"/>
        <w:rPr>
          <w:rFonts w:ascii="Times New Roman" w:hAnsi="Times New Roman"/>
          <w:bCs/>
          <w:sz w:val="24"/>
          <w:szCs w:val="24"/>
        </w:rPr>
      </w:pPr>
    </w:p>
    <w:p w:rsidRPr="005151B6" w:rsidR="005151B6" w:rsidP="005151B6" w:rsidRDefault="005151B6" w14:paraId="55B45EBC" w14:textId="396D2BEF">
      <w:pPr>
        <w:spacing w:after="0" w:line="240" w:lineRule="auto"/>
        <w:contextualSpacing/>
        <w:jc w:val="both"/>
        <w:rPr>
          <w:rFonts w:ascii="Times New Roman" w:hAnsi="Times New Roman"/>
          <w:bCs/>
          <w:sz w:val="24"/>
          <w:szCs w:val="24"/>
        </w:rPr>
      </w:pPr>
      <w:r w:rsidRPr="005151B6">
        <w:rPr>
          <w:rFonts w:ascii="Times New Roman" w:hAnsi="Times New Roman"/>
          <w:bCs/>
          <w:sz w:val="24"/>
          <w:szCs w:val="24"/>
        </w:rPr>
        <w:t xml:space="preserve">Kultuuriminister võib volitada ka taotlusvooru menetlemise </w:t>
      </w:r>
      <w:proofErr w:type="spellStart"/>
      <w:r w:rsidRPr="005151B6">
        <w:rPr>
          <w:rFonts w:ascii="Times New Roman" w:hAnsi="Times New Roman"/>
          <w:bCs/>
          <w:sz w:val="24"/>
          <w:szCs w:val="24"/>
        </w:rPr>
        <w:t>RaRa-le</w:t>
      </w:r>
      <w:proofErr w:type="spellEnd"/>
      <w:r w:rsidRPr="005151B6">
        <w:rPr>
          <w:rFonts w:ascii="Times New Roman" w:hAnsi="Times New Roman"/>
          <w:bCs/>
          <w:sz w:val="24"/>
          <w:szCs w:val="24"/>
        </w:rPr>
        <w:t xml:space="preserve">, siis lisandub esimeses etapis ka 13-s töötaja (toetuste </w:t>
      </w:r>
      <w:proofErr w:type="spellStart"/>
      <w:r w:rsidRPr="005151B6">
        <w:rPr>
          <w:rFonts w:ascii="Times New Roman" w:hAnsi="Times New Roman"/>
          <w:bCs/>
          <w:sz w:val="24"/>
          <w:szCs w:val="24"/>
        </w:rPr>
        <w:t>menetleja</w:t>
      </w:r>
      <w:proofErr w:type="spellEnd"/>
      <w:r w:rsidRPr="005151B6">
        <w:rPr>
          <w:rFonts w:ascii="Times New Roman" w:hAnsi="Times New Roman"/>
          <w:bCs/>
          <w:sz w:val="24"/>
          <w:szCs w:val="24"/>
        </w:rPr>
        <w:t xml:space="preserve"> – kuupalk 2 000 eurot) töötasu ja  ülalpidamise kulu</w:t>
      </w:r>
      <w:r w:rsidR="00D40FB2">
        <w:rPr>
          <w:rFonts w:ascii="Times New Roman" w:hAnsi="Times New Roman"/>
          <w:bCs/>
          <w:sz w:val="24"/>
          <w:szCs w:val="24"/>
        </w:rPr>
        <w:t xml:space="preserve"> </w:t>
      </w:r>
      <w:r w:rsidRPr="005151B6">
        <w:rPr>
          <w:rFonts w:ascii="Times New Roman" w:hAnsi="Times New Roman"/>
          <w:bCs/>
          <w:sz w:val="24"/>
          <w:szCs w:val="24"/>
        </w:rPr>
        <w:t xml:space="preserve">, hindamiskomisjoni kulu, mis kaetakse KUM eelarvest, kokku 17 544 eurot (vt Tabel </w:t>
      </w:r>
      <w:r w:rsidR="00D94B86">
        <w:rPr>
          <w:rFonts w:ascii="Times New Roman" w:hAnsi="Times New Roman"/>
          <w:bCs/>
          <w:sz w:val="24"/>
          <w:szCs w:val="24"/>
        </w:rPr>
        <w:t>3.1</w:t>
      </w:r>
      <w:r w:rsidR="00FB1CDF">
        <w:rPr>
          <w:rFonts w:ascii="Times New Roman" w:hAnsi="Times New Roman"/>
          <w:bCs/>
          <w:sz w:val="24"/>
          <w:szCs w:val="24"/>
        </w:rPr>
        <w:t>.</w:t>
      </w:r>
      <w:r w:rsidRPr="005151B6">
        <w:rPr>
          <w:rFonts w:ascii="Times New Roman" w:hAnsi="Times New Roman"/>
          <w:bCs/>
          <w:sz w:val="24"/>
          <w:szCs w:val="24"/>
        </w:rPr>
        <w:t>).</w:t>
      </w:r>
    </w:p>
    <w:p w:rsidRPr="005151B6" w:rsidR="005151B6" w:rsidP="005151B6" w:rsidRDefault="005151B6" w14:paraId="29CD6F65" w14:textId="77777777">
      <w:pPr>
        <w:spacing w:after="0" w:line="240" w:lineRule="auto"/>
        <w:contextualSpacing/>
        <w:jc w:val="both"/>
        <w:rPr>
          <w:rFonts w:ascii="Times New Roman" w:hAnsi="Times New Roman"/>
          <w:bCs/>
          <w:sz w:val="24"/>
          <w:szCs w:val="24"/>
        </w:rPr>
      </w:pPr>
    </w:p>
    <w:p w:rsidRPr="005151B6" w:rsidR="005151B6" w:rsidP="005151B6" w:rsidRDefault="005151B6" w14:paraId="49372DE3" w14:textId="18EA36DC">
      <w:pPr>
        <w:spacing w:after="0" w:line="240" w:lineRule="auto"/>
        <w:contextualSpacing/>
        <w:jc w:val="both"/>
        <w:rPr>
          <w:rFonts w:ascii="Times New Roman" w:hAnsi="Times New Roman"/>
          <w:bCs/>
          <w:sz w:val="24"/>
          <w:szCs w:val="24"/>
        </w:rPr>
      </w:pPr>
      <w:r w:rsidRPr="005151B6">
        <w:rPr>
          <w:rFonts w:ascii="Times New Roman" w:hAnsi="Times New Roman"/>
          <w:bCs/>
          <w:sz w:val="24"/>
          <w:szCs w:val="24"/>
        </w:rPr>
        <w:t xml:space="preserve">Riiklike ülesannete täitmisel </w:t>
      </w:r>
      <w:proofErr w:type="spellStart"/>
      <w:r w:rsidRPr="005151B6">
        <w:rPr>
          <w:rFonts w:ascii="Times New Roman" w:hAnsi="Times New Roman"/>
          <w:bCs/>
          <w:sz w:val="24"/>
          <w:szCs w:val="24"/>
        </w:rPr>
        <w:t>RaRa</w:t>
      </w:r>
      <w:proofErr w:type="spellEnd"/>
      <w:r w:rsidRPr="005151B6">
        <w:rPr>
          <w:rFonts w:ascii="Times New Roman" w:hAnsi="Times New Roman"/>
          <w:bCs/>
          <w:sz w:val="24"/>
          <w:szCs w:val="24"/>
        </w:rPr>
        <w:t xml:space="preserve">-s teisenevad </w:t>
      </w:r>
      <w:r w:rsidR="004B619A">
        <w:rPr>
          <w:rFonts w:ascii="Times New Roman" w:hAnsi="Times New Roman"/>
          <w:bCs/>
          <w:sz w:val="24"/>
          <w:szCs w:val="24"/>
        </w:rPr>
        <w:t xml:space="preserve">ja laienevad </w:t>
      </w:r>
      <w:r w:rsidRPr="005151B6">
        <w:rPr>
          <w:rFonts w:ascii="Times New Roman" w:hAnsi="Times New Roman"/>
          <w:bCs/>
          <w:sz w:val="24"/>
          <w:szCs w:val="24"/>
        </w:rPr>
        <w:t>asutuse tugistruktuuri (arenduskeskus, üleriigiliste raamatukoguteenuste keskus, kommunikatsioon ja turundus, kogude arenduse osakond, infotehnoloogi osakond) ülesanded</w:t>
      </w:r>
      <w:r w:rsidR="009F0B2C">
        <w:rPr>
          <w:rFonts w:ascii="Times New Roman" w:hAnsi="Times New Roman"/>
          <w:bCs/>
          <w:sz w:val="24"/>
          <w:szCs w:val="24"/>
        </w:rPr>
        <w:t xml:space="preserve"> (</w:t>
      </w:r>
      <w:r w:rsidR="00DA5054">
        <w:rPr>
          <w:rFonts w:ascii="Times New Roman" w:hAnsi="Times New Roman"/>
          <w:bCs/>
          <w:sz w:val="24"/>
          <w:szCs w:val="24"/>
        </w:rPr>
        <w:t>nt kommunikatsioo</w:t>
      </w:r>
      <w:r w:rsidR="002D6EDE">
        <w:rPr>
          <w:rFonts w:ascii="Times New Roman" w:hAnsi="Times New Roman"/>
          <w:bCs/>
          <w:sz w:val="24"/>
          <w:szCs w:val="24"/>
        </w:rPr>
        <w:t xml:space="preserve">n </w:t>
      </w:r>
      <w:r w:rsidR="006D43B4">
        <w:rPr>
          <w:rFonts w:ascii="Times New Roman" w:hAnsi="Times New Roman"/>
          <w:bCs/>
          <w:sz w:val="24"/>
          <w:szCs w:val="24"/>
        </w:rPr>
        <w:t xml:space="preserve">lisaks </w:t>
      </w:r>
      <w:r w:rsidR="00AC3BA5">
        <w:rPr>
          <w:rFonts w:ascii="Times New Roman" w:hAnsi="Times New Roman"/>
          <w:bCs/>
          <w:sz w:val="24"/>
          <w:szCs w:val="24"/>
        </w:rPr>
        <w:t xml:space="preserve">raamatukogudele ka </w:t>
      </w:r>
      <w:r w:rsidR="00611E17">
        <w:rPr>
          <w:rFonts w:ascii="Times New Roman" w:hAnsi="Times New Roman"/>
          <w:bCs/>
          <w:sz w:val="24"/>
          <w:szCs w:val="24"/>
        </w:rPr>
        <w:t>nende</w:t>
      </w:r>
      <w:r w:rsidR="00CF439F">
        <w:rPr>
          <w:rFonts w:ascii="Times New Roman" w:hAnsi="Times New Roman"/>
          <w:bCs/>
          <w:sz w:val="24"/>
          <w:szCs w:val="24"/>
        </w:rPr>
        <w:t xml:space="preserve"> omanike</w:t>
      </w:r>
      <w:r w:rsidR="006D43B4">
        <w:rPr>
          <w:rFonts w:ascii="Times New Roman" w:hAnsi="Times New Roman"/>
          <w:bCs/>
          <w:sz w:val="24"/>
          <w:szCs w:val="24"/>
        </w:rPr>
        <w:t>le</w:t>
      </w:r>
      <w:r w:rsidR="00CF439F">
        <w:rPr>
          <w:rFonts w:ascii="Times New Roman" w:hAnsi="Times New Roman"/>
          <w:bCs/>
          <w:sz w:val="24"/>
          <w:szCs w:val="24"/>
        </w:rPr>
        <w:t xml:space="preserve">, </w:t>
      </w:r>
      <w:proofErr w:type="spellStart"/>
      <w:r w:rsidR="006D43B4">
        <w:rPr>
          <w:rFonts w:ascii="Times New Roman" w:hAnsi="Times New Roman"/>
          <w:bCs/>
          <w:sz w:val="24"/>
          <w:szCs w:val="24"/>
        </w:rPr>
        <w:t>KOV-ile</w:t>
      </w:r>
      <w:proofErr w:type="spellEnd"/>
      <w:r w:rsidR="006D43B4">
        <w:rPr>
          <w:rFonts w:ascii="Times New Roman" w:hAnsi="Times New Roman"/>
          <w:bCs/>
          <w:sz w:val="24"/>
          <w:szCs w:val="24"/>
        </w:rPr>
        <w:t xml:space="preserve"> arvelduste ülevaated jms)</w:t>
      </w:r>
      <w:r w:rsidRPr="005151B6">
        <w:rPr>
          <w:rFonts w:ascii="Times New Roman" w:hAnsi="Times New Roman"/>
          <w:bCs/>
          <w:sz w:val="24"/>
          <w:szCs w:val="24"/>
        </w:rPr>
        <w:t>.</w:t>
      </w:r>
    </w:p>
    <w:p w:rsidRPr="005151B6" w:rsidR="005151B6" w:rsidP="005151B6" w:rsidRDefault="005151B6" w14:paraId="1EA35E37" w14:textId="77777777">
      <w:pPr>
        <w:spacing w:after="0" w:line="240" w:lineRule="auto"/>
        <w:contextualSpacing/>
        <w:jc w:val="both"/>
        <w:rPr>
          <w:rFonts w:ascii="Times New Roman" w:hAnsi="Times New Roman"/>
          <w:bCs/>
          <w:sz w:val="24"/>
          <w:szCs w:val="24"/>
        </w:rPr>
      </w:pPr>
    </w:p>
    <w:p w:rsidRPr="005151B6" w:rsidR="005151B6" w:rsidP="2BE727DB" w:rsidRDefault="005151B6" w14:paraId="7C62380C" w14:textId="75CF8A2C">
      <w:pPr>
        <w:spacing w:after="0" w:line="240" w:lineRule="auto"/>
        <w:contextualSpacing/>
        <w:jc w:val="both"/>
        <w:rPr>
          <w:rFonts w:ascii="Times New Roman" w:hAnsi="Times New Roman"/>
          <w:sz w:val="24"/>
          <w:szCs w:val="24"/>
        </w:rPr>
      </w:pPr>
      <w:r w:rsidRPr="2BE727DB">
        <w:rPr>
          <w:rFonts w:ascii="Times New Roman" w:hAnsi="Times New Roman"/>
          <w:sz w:val="24"/>
          <w:szCs w:val="24"/>
        </w:rPr>
        <w:t xml:space="preserve">Riiklike ülesannete ülemineku esimese etapi eel ehk 2026. a esimesel poolaastal võib tekkida riigil vajadus toetada teenuse ümberkorralduste käigus tööjõu ümberkorraldamist </w:t>
      </w:r>
      <w:proofErr w:type="spellStart"/>
      <w:r w:rsidRPr="2BE727DB">
        <w:rPr>
          <w:rFonts w:ascii="Times New Roman" w:hAnsi="Times New Roman"/>
          <w:sz w:val="24"/>
          <w:szCs w:val="24"/>
        </w:rPr>
        <w:t>KOV-ides</w:t>
      </w:r>
      <w:proofErr w:type="spellEnd"/>
      <w:r w:rsidRPr="2BE727DB">
        <w:rPr>
          <w:rFonts w:ascii="Times New Roman" w:hAnsi="Times New Roman"/>
          <w:sz w:val="24"/>
          <w:szCs w:val="24"/>
        </w:rPr>
        <w:t xml:space="preserve"> (koondamised) ühekordselt u 60 000 euroga (vt Tabel 2)</w:t>
      </w:r>
      <w:r w:rsidRPr="2BE727DB" w:rsidR="0FF4378C">
        <w:rPr>
          <w:rFonts w:ascii="Times New Roman" w:hAnsi="Times New Roman"/>
          <w:sz w:val="24"/>
          <w:szCs w:val="24"/>
        </w:rPr>
        <w:t xml:space="preserve">. </w:t>
      </w:r>
      <w:r w:rsidRPr="2BE727DB" w:rsidR="433753EA">
        <w:rPr>
          <w:rFonts w:ascii="Times New Roman" w:hAnsi="Times New Roman"/>
          <w:sz w:val="24"/>
          <w:szCs w:val="24"/>
        </w:rPr>
        <w:t>Eelnõu ajakavas muudatuste läbiviimi</w:t>
      </w:r>
      <w:r w:rsidRPr="2BE727DB" w:rsidR="5CF12EBD">
        <w:rPr>
          <w:rFonts w:ascii="Times New Roman" w:hAnsi="Times New Roman"/>
          <w:sz w:val="24"/>
          <w:szCs w:val="24"/>
        </w:rPr>
        <w:t xml:space="preserve">ne ei too </w:t>
      </w:r>
      <w:r w:rsidRPr="2BE727DB" w:rsidR="1023CC69">
        <w:rPr>
          <w:rFonts w:ascii="Times New Roman" w:hAnsi="Times New Roman"/>
          <w:sz w:val="24"/>
          <w:szCs w:val="24"/>
        </w:rPr>
        <w:t xml:space="preserve">riigile </w:t>
      </w:r>
      <w:r w:rsidRPr="2BE727DB" w:rsidR="2BEFC2F5">
        <w:rPr>
          <w:rFonts w:ascii="Times New Roman" w:hAnsi="Times New Roman"/>
          <w:sz w:val="24"/>
          <w:szCs w:val="24"/>
        </w:rPr>
        <w:t xml:space="preserve">kaasa </w:t>
      </w:r>
      <w:r w:rsidRPr="2BE727DB" w:rsidR="1023CC69">
        <w:rPr>
          <w:rFonts w:ascii="Times New Roman" w:hAnsi="Times New Roman"/>
          <w:sz w:val="24"/>
          <w:szCs w:val="24"/>
        </w:rPr>
        <w:t>lisakulu</w:t>
      </w:r>
      <w:r w:rsidRPr="2BE727DB" w:rsidR="1781B5C8">
        <w:rPr>
          <w:rFonts w:ascii="Times New Roman" w:hAnsi="Times New Roman"/>
          <w:sz w:val="24"/>
          <w:szCs w:val="24"/>
        </w:rPr>
        <w:t>sid.</w:t>
      </w:r>
    </w:p>
    <w:p w:rsidRPr="005151B6" w:rsidR="005151B6" w:rsidP="005151B6" w:rsidRDefault="005151B6" w14:paraId="528940F5" w14:textId="77777777">
      <w:pPr>
        <w:spacing w:after="0" w:line="240" w:lineRule="auto"/>
        <w:contextualSpacing/>
        <w:jc w:val="both"/>
        <w:rPr>
          <w:rFonts w:ascii="Times New Roman" w:hAnsi="Times New Roman"/>
          <w:bCs/>
          <w:sz w:val="24"/>
          <w:szCs w:val="24"/>
        </w:rPr>
      </w:pPr>
    </w:p>
    <w:p w:rsidRPr="005151B6" w:rsidR="005151B6" w:rsidP="005151B6" w:rsidRDefault="005151B6" w14:paraId="1B22BD62" w14:textId="5F936D3A">
      <w:pPr>
        <w:spacing w:after="0" w:line="240" w:lineRule="auto"/>
        <w:contextualSpacing/>
        <w:jc w:val="both"/>
        <w:rPr>
          <w:rFonts w:ascii="Times New Roman" w:hAnsi="Times New Roman"/>
          <w:bCs/>
          <w:sz w:val="24"/>
          <w:szCs w:val="24"/>
        </w:rPr>
      </w:pPr>
      <w:r w:rsidRPr="005151B6">
        <w:rPr>
          <w:rFonts w:ascii="Times New Roman" w:hAnsi="Times New Roman"/>
          <w:bCs/>
          <w:sz w:val="24"/>
          <w:szCs w:val="24"/>
        </w:rPr>
        <w:t>Raamatukogude andmekogu rakendumisel 1. jaanuarist 2027. aastal jõustub riiklike ülesannete ümberkorralduse teine etapp.</w:t>
      </w:r>
      <w:r w:rsidR="003214DA">
        <w:rPr>
          <w:rFonts w:ascii="Times New Roman" w:hAnsi="Times New Roman"/>
          <w:bCs/>
          <w:sz w:val="24"/>
          <w:szCs w:val="24"/>
        </w:rPr>
        <w:t xml:space="preserve"> </w:t>
      </w:r>
      <w:r w:rsidRPr="005151B6">
        <w:rPr>
          <w:rFonts w:ascii="Times New Roman" w:hAnsi="Times New Roman"/>
          <w:bCs/>
          <w:sz w:val="24"/>
          <w:szCs w:val="24"/>
        </w:rPr>
        <w:t xml:space="preserve">Maakonnaraamatukogudes lõpetatakse riiklike ülesannete täitmine ja kõik riiklikud ülesanded antakse üle </w:t>
      </w:r>
      <w:proofErr w:type="spellStart"/>
      <w:r w:rsidRPr="005151B6">
        <w:rPr>
          <w:rFonts w:ascii="Times New Roman" w:hAnsi="Times New Roman"/>
          <w:bCs/>
          <w:sz w:val="24"/>
          <w:szCs w:val="24"/>
        </w:rPr>
        <w:t>RaRa-le</w:t>
      </w:r>
      <w:proofErr w:type="spellEnd"/>
      <w:r w:rsidRPr="005151B6">
        <w:rPr>
          <w:rFonts w:ascii="Times New Roman" w:hAnsi="Times New Roman"/>
          <w:bCs/>
          <w:sz w:val="24"/>
          <w:szCs w:val="24"/>
        </w:rPr>
        <w:t>.</w:t>
      </w:r>
    </w:p>
    <w:p w:rsidRPr="005151B6" w:rsidR="005151B6" w:rsidP="005151B6" w:rsidRDefault="005151B6" w14:paraId="1EC80D34" w14:textId="77777777">
      <w:pPr>
        <w:spacing w:after="0" w:line="240" w:lineRule="auto"/>
        <w:contextualSpacing/>
        <w:jc w:val="both"/>
        <w:rPr>
          <w:rFonts w:ascii="Times New Roman" w:hAnsi="Times New Roman"/>
          <w:bCs/>
          <w:sz w:val="24"/>
          <w:szCs w:val="24"/>
        </w:rPr>
      </w:pPr>
    </w:p>
    <w:p w:rsidRPr="005151B6" w:rsidR="005151B6" w:rsidP="005151B6" w:rsidRDefault="005151B6" w14:paraId="7BAF4AFF" w14:textId="02AA9F0B">
      <w:pPr>
        <w:spacing w:after="0" w:line="240" w:lineRule="auto"/>
        <w:contextualSpacing/>
        <w:jc w:val="both"/>
        <w:rPr>
          <w:rFonts w:ascii="Times New Roman" w:hAnsi="Times New Roman"/>
          <w:bCs/>
          <w:sz w:val="24"/>
          <w:szCs w:val="24"/>
        </w:rPr>
      </w:pPr>
      <w:r w:rsidRPr="005151B6">
        <w:rPr>
          <w:rFonts w:ascii="Times New Roman" w:hAnsi="Times New Roman"/>
          <w:bCs/>
          <w:sz w:val="24"/>
          <w:szCs w:val="24"/>
        </w:rPr>
        <w:t xml:space="preserve">Riikliku toetusena saavad 15 </w:t>
      </w:r>
      <w:proofErr w:type="spellStart"/>
      <w:r w:rsidRPr="005151B6">
        <w:rPr>
          <w:rFonts w:ascii="Times New Roman" w:hAnsi="Times New Roman"/>
          <w:bCs/>
          <w:sz w:val="24"/>
          <w:szCs w:val="24"/>
        </w:rPr>
        <w:t>KOV</w:t>
      </w:r>
      <w:r>
        <w:rPr>
          <w:rFonts w:ascii="Times New Roman" w:hAnsi="Times New Roman"/>
          <w:bCs/>
          <w:sz w:val="24"/>
          <w:szCs w:val="24"/>
        </w:rPr>
        <w:t>-</w:t>
      </w:r>
      <w:r w:rsidRPr="005151B6">
        <w:rPr>
          <w:rFonts w:ascii="Times New Roman" w:hAnsi="Times New Roman"/>
          <w:bCs/>
          <w:sz w:val="24"/>
          <w:szCs w:val="24"/>
        </w:rPr>
        <w:t>i</w:t>
      </w:r>
      <w:proofErr w:type="spellEnd"/>
      <w:r w:rsidRPr="005151B6">
        <w:rPr>
          <w:rFonts w:ascii="Times New Roman" w:hAnsi="Times New Roman"/>
          <w:bCs/>
          <w:sz w:val="24"/>
          <w:szCs w:val="24"/>
        </w:rPr>
        <w:t xml:space="preserve"> 30 raamatukogutöötaja tööandja kulu aastas kokku 770 688 eurot. Vältimaks töölepingu lõpetamist võib tööandja ehk kohalik omavalitsus pakkuda 30-le töötajale teist tööd sarnasel või ka mitte erialasel tööl. Kui kohalikus omavalitsuses teist tööd pakkuda pole, otsustab tööandja töötajate koondamise. Samas tekib nimetatud raamatukogutöötajatel võimalus kandideerida ka </w:t>
      </w:r>
      <w:proofErr w:type="spellStart"/>
      <w:r w:rsidR="00542113">
        <w:rPr>
          <w:rFonts w:ascii="Times New Roman" w:hAnsi="Times New Roman"/>
          <w:bCs/>
          <w:sz w:val="24"/>
          <w:szCs w:val="24"/>
        </w:rPr>
        <w:t>RaR</w:t>
      </w:r>
      <w:r w:rsidR="00E76AC8">
        <w:rPr>
          <w:rFonts w:ascii="Times New Roman" w:hAnsi="Times New Roman"/>
          <w:bCs/>
          <w:sz w:val="24"/>
          <w:szCs w:val="24"/>
        </w:rPr>
        <w:t>a</w:t>
      </w:r>
      <w:proofErr w:type="spellEnd"/>
      <w:r w:rsidR="00E76AC8">
        <w:rPr>
          <w:rFonts w:ascii="Times New Roman" w:hAnsi="Times New Roman"/>
          <w:bCs/>
          <w:sz w:val="24"/>
          <w:szCs w:val="24"/>
        </w:rPr>
        <w:t>-s</w:t>
      </w:r>
      <w:r w:rsidRPr="005151B6">
        <w:rPr>
          <w:rFonts w:ascii="Times New Roman" w:hAnsi="Times New Roman"/>
          <w:bCs/>
          <w:sz w:val="24"/>
          <w:szCs w:val="24"/>
        </w:rPr>
        <w:t xml:space="preserve"> loodavatele ametikohtadele. 2027. aastal riiklike ülesannete ümberkorraldamisega maakonnaraamatukogudes </w:t>
      </w:r>
      <w:r w:rsidR="002B166B">
        <w:rPr>
          <w:rFonts w:ascii="Times New Roman" w:hAnsi="Times New Roman"/>
          <w:bCs/>
          <w:sz w:val="24"/>
          <w:szCs w:val="24"/>
        </w:rPr>
        <w:t>tekib</w:t>
      </w:r>
      <w:r w:rsidRPr="005151B6">
        <w:rPr>
          <w:rFonts w:ascii="Times New Roman" w:hAnsi="Times New Roman"/>
          <w:bCs/>
          <w:sz w:val="24"/>
          <w:szCs w:val="24"/>
        </w:rPr>
        <w:t xml:space="preserve"> 2026. a</w:t>
      </w:r>
      <w:r w:rsidR="002B166B">
        <w:rPr>
          <w:rFonts w:ascii="Times New Roman" w:hAnsi="Times New Roman"/>
          <w:bCs/>
          <w:sz w:val="24"/>
          <w:szCs w:val="24"/>
        </w:rPr>
        <w:t>asta</w:t>
      </w:r>
      <w:r w:rsidRPr="005151B6">
        <w:rPr>
          <w:rFonts w:ascii="Times New Roman" w:hAnsi="Times New Roman"/>
          <w:bCs/>
          <w:sz w:val="24"/>
          <w:szCs w:val="24"/>
        </w:rPr>
        <w:t xml:space="preserve"> teisel poolaastal riigile 30 raamatukogutöötaja koondamiskulu u 65 000 eurot (vt Tabel 2), kuid sellega riigile lisakulu ei kaasne, sest ümberkorraldus tehakse olemasolevate ressursside piires.</w:t>
      </w:r>
    </w:p>
    <w:p w:rsidRPr="005151B6" w:rsidR="005151B6" w:rsidP="005151B6" w:rsidRDefault="005151B6" w14:paraId="0E6ED590" w14:textId="77777777">
      <w:pPr>
        <w:spacing w:after="0" w:line="240" w:lineRule="auto"/>
        <w:contextualSpacing/>
        <w:jc w:val="both"/>
        <w:rPr>
          <w:rFonts w:ascii="Times New Roman" w:hAnsi="Times New Roman"/>
          <w:bCs/>
          <w:sz w:val="24"/>
          <w:szCs w:val="24"/>
        </w:rPr>
      </w:pPr>
    </w:p>
    <w:p w:rsidRPr="005151B6" w:rsidR="005151B6" w:rsidP="005151B6" w:rsidRDefault="005151B6" w14:paraId="3FFE78E5" w14:textId="4AC47869">
      <w:pPr>
        <w:spacing w:after="0" w:line="240" w:lineRule="auto"/>
        <w:contextualSpacing/>
        <w:jc w:val="both"/>
        <w:rPr>
          <w:rFonts w:ascii="Times New Roman" w:hAnsi="Times New Roman"/>
          <w:bCs/>
          <w:sz w:val="24"/>
          <w:szCs w:val="24"/>
        </w:rPr>
      </w:pPr>
      <w:r w:rsidRPr="78EEBA33">
        <w:rPr>
          <w:rFonts w:ascii="Times New Roman" w:hAnsi="Times New Roman"/>
          <w:sz w:val="24"/>
          <w:szCs w:val="24"/>
        </w:rPr>
        <w:t xml:space="preserve">Teises etapis tekib </w:t>
      </w:r>
      <w:proofErr w:type="spellStart"/>
      <w:r w:rsidRPr="78EEBA33">
        <w:rPr>
          <w:rFonts w:ascii="Times New Roman" w:hAnsi="Times New Roman"/>
          <w:sz w:val="24"/>
          <w:szCs w:val="24"/>
        </w:rPr>
        <w:t>RaRa</w:t>
      </w:r>
      <w:proofErr w:type="spellEnd"/>
      <w:r w:rsidRPr="78EEBA33">
        <w:rPr>
          <w:rFonts w:ascii="Times New Roman" w:hAnsi="Times New Roman"/>
          <w:sz w:val="24"/>
          <w:szCs w:val="24"/>
        </w:rPr>
        <w:t>-l täiendava tööjõu vajadus, et täita eelnõu §</w:t>
      </w:r>
      <w:r w:rsidRPr="78EEBA33" w:rsidR="12B4954F">
        <w:rPr>
          <w:rFonts w:ascii="Times New Roman" w:hAnsi="Times New Roman"/>
          <w:sz w:val="24"/>
          <w:szCs w:val="24"/>
        </w:rPr>
        <w:t xml:space="preserve"> </w:t>
      </w:r>
      <w:r w:rsidRPr="27F2932C" w:rsidDel="005151B6">
        <w:rPr>
          <w:rFonts w:ascii="Times New Roman" w:hAnsi="Times New Roman"/>
          <w:sz w:val="24"/>
          <w:szCs w:val="24"/>
        </w:rPr>
        <w:t>4</w:t>
      </w:r>
      <w:r w:rsidRPr="00E64463" w:rsidDel="005151B6">
        <w:rPr>
          <w:rFonts w:ascii="Times New Roman" w:hAnsi="Times New Roman"/>
          <w:sz w:val="24"/>
          <w:szCs w:val="24"/>
          <w:vertAlign w:val="superscript"/>
        </w:rPr>
        <w:t>1</w:t>
      </w:r>
      <w:r w:rsidRPr="78EEBA33">
        <w:rPr>
          <w:rFonts w:ascii="Times New Roman" w:hAnsi="Times New Roman"/>
          <w:sz w:val="24"/>
          <w:szCs w:val="24"/>
        </w:rPr>
        <w:t xml:space="preserve"> lõike 1 punktides 1-</w:t>
      </w:r>
      <w:r w:rsidRPr="445EE491" w:rsidR="12D3A21D">
        <w:rPr>
          <w:rFonts w:ascii="Times New Roman" w:hAnsi="Times New Roman"/>
          <w:sz w:val="24"/>
          <w:szCs w:val="24"/>
        </w:rPr>
        <w:t>4</w:t>
      </w:r>
      <w:r w:rsidRPr="78EEBA33">
        <w:rPr>
          <w:rFonts w:ascii="Times New Roman" w:hAnsi="Times New Roman"/>
          <w:sz w:val="24"/>
          <w:szCs w:val="24"/>
        </w:rPr>
        <w:t xml:space="preserve"> nimetatud kõiki riiklikke haldusülesandeid.</w:t>
      </w:r>
      <w:r w:rsidR="00AE3D43">
        <w:rPr>
          <w:rFonts w:ascii="Times New Roman" w:hAnsi="Times New Roman"/>
          <w:bCs/>
          <w:sz w:val="24"/>
          <w:szCs w:val="24"/>
        </w:rPr>
        <w:t xml:space="preserve"> </w:t>
      </w:r>
      <w:r w:rsidRPr="005151B6">
        <w:rPr>
          <w:rFonts w:ascii="Times New Roman" w:hAnsi="Times New Roman"/>
          <w:bCs/>
          <w:sz w:val="24"/>
          <w:szCs w:val="24"/>
        </w:rPr>
        <w:t xml:space="preserve">Lisanduvad ülesanded nagu riikliku väljaannete soetamise toetuse eest väljaannete keskne </w:t>
      </w:r>
      <w:r w:rsidRPr="28BD1341">
        <w:rPr>
          <w:rFonts w:ascii="Times New Roman" w:hAnsi="Times New Roman"/>
          <w:sz w:val="24"/>
          <w:szCs w:val="24"/>
        </w:rPr>
        <w:t>hankimi</w:t>
      </w:r>
      <w:r w:rsidRPr="28BD1341" w:rsidR="1910CE6D">
        <w:rPr>
          <w:rFonts w:ascii="Times New Roman" w:hAnsi="Times New Roman"/>
          <w:sz w:val="24"/>
          <w:szCs w:val="24"/>
        </w:rPr>
        <w:t>n</w:t>
      </w:r>
      <w:r w:rsidRPr="28BD1341">
        <w:rPr>
          <w:rFonts w:ascii="Times New Roman" w:hAnsi="Times New Roman"/>
          <w:sz w:val="24"/>
          <w:szCs w:val="24"/>
        </w:rPr>
        <w:t>e</w:t>
      </w:r>
      <w:r w:rsidRPr="005151B6">
        <w:rPr>
          <w:rFonts w:ascii="Times New Roman" w:hAnsi="Times New Roman"/>
          <w:bCs/>
          <w:sz w:val="24"/>
          <w:szCs w:val="24"/>
        </w:rPr>
        <w:t xml:space="preserve"> ja raamatukogude andmekogu täismahus rakendamine. Nimetatud ülesannetega kaasneb täiendav tööjõu vajadus (4 </w:t>
      </w:r>
      <w:proofErr w:type="spellStart"/>
      <w:r w:rsidRPr="005151B6">
        <w:rPr>
          <w:rFonts w:ascii="Times New Roman" w:hAnsi="Times New Roman"/>
          <w:bCs/>
          <w:sz w:val="24"/>
          <w:szCs w:val="24"/>
        </w:rPr>
        <w:t>komplekteerijat</w:t>
      </w:r>
      <w:proofErr w:type="spellEnd"/>
      <w:r w:rsidRPr="005151B6">
        <w:rPr>
          <w:rFonts w:ascii="Times New Roman" w:hAnsi="Times New Roman"/>
          <w:bCs/>
          <w:sz w:val="24"/>
          <w:szCs w:val="24"/>
        </w:rPr>
        <w:t xml:space="preserve"> – kuupalk 1800 eurot, 5 piirkonnaspetsilisti - kuupalk 1800 eurot; 4 IT-spetsialisti – tootejuht, e-kataloogi tooteomanik, raamatukogusüsteemi tooteomanik, raamatukogusüsteemi ekspert – kuupalk 2 800 eurot). Teise etapi rakendumisel tegeleb rahvaraamatukogude riiklike ülesannetega </w:t>
      </w:r>
      <w:proofErr w:type="spellStart"/>
      <w:r w:rsidRPr="005151B6">
        <w:rPr>
          <w:rFonts w:ascii="Times New Roman" w:hAnsi="Times New Roman"/>
          <w:bCs/>
          <w:sz w:val="24"/>
          <w:szCs w:val="24"/>
        </w:rPr>
        <w:t>RaRa</w:t>
      </w:r>
      <w:proofErr w:type="spellEnd"/>
      <w:r w:rsidRPr="005151B6">
        <w:rPr>
          <w:rFonts w:ascii="Times New Roman" w:hAnsi="Times New Roman"/>
          <w:bCs/>
          <w:sz w:val="24"/>
          <w:szCs w:val="24"/>
        </w:rPr>
        <w:t>-s kokku 25 töötajat tööandja kogukuluga u 911 474 eurot (vt Tabel 3).</w:t>
      </w:r>
    </w:p>
    <w:p w:rsidR="005151B6" w:rsidP="005151B6" w:rsidRDefault="005151B6" w14:paraId="2070B3F9" w14:textId="77777777">
      <w:pPr>
        <w:spacing w:after="0" w:line="240" w:lineRule="auto"/>
        <w:contextualSpacing/>
        <w:jc w:val="both"/>
        <w:rPr>
          <w:rFonts w:ascii="Times New Roman" w:hAnsi="Times New Roman"/>
          <w:bCs/>
          <w:sz w:val="24"/>
          <w:szCs w:val="24"/>
        </w:rPr>
      </w:pPr>
    </w:p>
    <w:p w:rsidR="00227045" w:rsidP="00227045" w:rsidRDefault="00227045" w14:paraId="7A484C6D" w14:textId="21283477">
      <w:pPr>
        <w:spacing w:after="0" w:line="240" w:lineRule="auto"/>
        <w:contextualSpacing/>
        <w:jc w:val="both"/>
        <w:rPr>
          <w:rFonts w:ascii="Times New Roman" w:hAnsi="Times New Roman"/>
          <w:bCs/>
          <w:sz w:val="24"/>
          <w:szCs w:val="24"/>
        </w:rPr>
      </w:pPr>
      <w:r w:rsidRPr="00227045">
        <w:rPr>
          <w:rFonts w:ascii="Times New Roman" w:hAnsi="Times New Roman"/>
          <w:b/>
          <w:bCs/>
          <w:sz w:val="24"/>
          <w:szCs w:val="24"/>
        </w:rPr>
        <w:t>Tabel 4. Riiklikud ülesanded ja nende kulu aastatel 2026-2027</w:t>
      </w:r>
    </w:p>
    <w:p w:rsidRPr="00227045" w:rsidR="00227045" w:rsidP="00227045" w:rsidRDefault="00227045" w14:paraId="737B2A7E" w14:textId="49D0D4FF">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39"/>
        <w:gridCol w:w="1302"/>
        <w:gridCol w:w="1698"/>
        <w:gridCol w:w="1391"/>
        <w:gridCol w:w="2025"/>
      </w:tblGrid>
      <w:tr w:rsidRPr="00227045" w:rsidR="00227045" w:rsidTr="00227045" w14:paraId="17CA977F"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571A118B" w14:textId="0AE02FBA">
            <w:pPr>
              <w:spacing w:after="0" w:line="240" w:lineRule="auto"/>
              <w:contextualSpacing/>
              <w:jc w:val="both"/>
              <w:rPr>
                <w:rFonts w:ascii="Times New Roman" w:hAnsi="Times New Roman"/>
                <w:bCs/>
                <w:sz w:val="24"/>
                <w:szCs w:val="24"/>
              </w:rPr>
            </w:pPr>
            <w:r w:rsidRPr="00227045">
              <w:rPr>
                <w:rFonts w:ascii="Times New Roman" w:hAnsi="Times New Roman"/>
                <w:b/>
                <w:bCs/>
                <w:sz w:val="24"/>
                <w:szCs w:val="24"/>
              </w:rPr>
              <w:t>Riiklikud ülesanded</w:t>
            </w:r>
          </w:p>
        </w:tc>
        <w:tc>
          <w:tcPr>
            <w:tcW w:w="301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227045" w:rsidR="00227045" w:rsidP="00227045" w:rsidRDefault="00227045" w14:paraId="1E1FDF62" w14:textId="1CEE45C2">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2026</w:t>
            </w:r>
          </w:p>
        </w:tc>
        <w:tc>
          <w:tcPr>
            <w:tcW w:w="3435" w:type="dxa"/>
            <w:gridSpan w:val="2"/>
            <w:tcBorders>
              <w:top w:val="single" w:color="auto" w:sz="6" w:space="0"/>
              <w:left w:val="nil"/>
              <w:bottom w:val="single" w:color="auto" w:sz="6" w:space="0"/>
              <w:right w:val="single" w:color="auto" w:sz="6" w:space="0"/>
            </w:tcBorders>
            <w:shd w:val="clear" w:color="auto" w:fill="auto"/>
            <w:hideMark/>
          </w:tcPr>
          <w:p w:rsidRPr="00227045" w:rsidR="00227045" w:rsidP="00227045" w:rsidRDefault="00227045" w14:paraId="47C97CEE" w14:textId="669F7C84">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2027</w:t>
            </w:r>
          </w:p>
        </w:tc>
      </w:tr>
      <w:tr w:rsidRPr="00227045" w:rsidR="00227045" w:rsidTr="00227045" w14:paraId="0FA2BEBF"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hideMark/>
          </w:tcPr>
          <w:p w:rsidRPr="00227045" w:rsidR="00227045" w:rsidP="00227045" w:rsidRDefault="00227045" w14:paraId="52229F3A" w14:textId="77777777">
            <w:pPr>
              <w:spacing w:after="0" w:line="240" w:lineRule="auto"/>
              <w:contextualSpacing/>
              <w:jc w:val="both"/>
              <w:rPr>
                <w:rFonts w:ascii="Times New Roman" w:hAnsi="Times New Roman"/>
                <w:bCs/>
                <w:sz w:val="24"/>
                <w:szCs w:val="24"/>
              </w:rPr>
            </w:pPr>
            <w:r w:rsidRPr="00227045">
              <w:rPr>
                <w:rFonts w:ascii="Times New Roman" w:hAnsi="Times New Roman"/>
                <w:bCs/>
                <w:sz w:val="24"/>
                <w:szCs w:val="24"/>
              </w:rPr>
              <w:t> </w:t>
            </w:r>
          </w:p>
        </w:tc>
        <w:tc>
          <w:tcPr>
            <w:tcW w:w="1305" w:type="dxa"/>
            <w:tcBorders>
              <w:top w:val="single" w:color="auto" w:sz="6" w:space="0"/>
              <w:left w:val="single" w:color="auto" w:sz="6" w:space="0"/>
              <w:bottom w:val="single" w:color="auto" w:sz="6" w:space="0"/>
              <w:right w:val="single" w:color="auto" w:sz="6" w:space="0"/>
            </w:tcBorders>
            <w:shd w:val="clear" w:color="auto" w:fill="auto"/>
            <w:hideMark/>
          </w:tcPr>
          <w:p w:rsidRPr="00227045" w:rsidR="00227045" w:rsidP="00227045" w:rsidRDefault="00227045" w14:paraId="154367D6" w14:textId="3EADB6B2">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Töötajate arv</w:t>
            </w:r>
          </w:p>
        </w:tc>
        <w:tc>
          <w:tcPr>
            <w:tcW w:w="1695" w:type="dxa"/>
            <w:tcBorders>
              <w:top w:val="nil"/>
              <w:left w:val="single" w:color="auto" w:sz="6" w:space="0"/>
              <w:bottom w:val="single" w:color="auto" w:sz="6" w:space="0"/>
              <w:right w:val="single" w:color="auto" w:sz="6" w:space="0"/>
            </w:tcBorders>
            <w:shd w:val="clear" w:color="auto" w:fill="auto"/>
            <w:hideMark/>
          </w:tcPr>
          <w:p w:rsidRPr="00227045" w:rsidR="00227045" w:rsidP="00227045" w:rsidRDefault="00227045" w14:paraId="55F34892" w14:textId="3DD30185">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Kulu</w:t>
            </w:r>
          </w:p>
        </w:tc>
        <w:tc>
          <w:tcPr>
            <w:tcW w:w="1395" w:type="dxa"/>
            <w:tcBorders>
              <w:top w:val="single" w:color="auto" w:sz="6" w:space="0"/>
              <w:left w:val="single" w:color="auto" w:sz="6" w:space="0"/>
              <w:bottom w:val="single" w:color="auto" w:sz="6" w:space="0"/>
              <w:right w:val="single" w:color="auto" w:sz="6" w:space="0"/>
            </w:tcBorders>
            <w:shd w:val="clear" w:color="auto" w:fill="auto"/>
            <w:hideMark/>
          </w:tcPr>
          <w:p w:rsidRPr="00227045" w:rsidR="00227045" w:rsidP="00227045" w:rsidRDefault="00227045" w14:paraId="7133DBFB" w14:textId="7363C5D0">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Töötajate arv</w:t>
            </w:r>
          </w:p>
        </w:tc>
        <w:tc>
          <w:tcPr>
            <w:tcW w:w="2040" w:type="dxa"/>
            <w:tcBorders>
              <w:top w:val="nil"/>
              <w:left w:val="single" w:color="auto" w:sz="6" w:space="0"/>
              <w:bottom w:val="single" w:color="auto" w:sz="6" w:space="0"/>
              <w:right w:val="single" w:color="auto" w:sz="6" w:space="0"/>
            </w:tcBorders>
            <w:shd w:val="clear" w:color="auto" w:fill="auto"/>
            <w:hideMark/>
          </w:tcPr>
          <w:p w:rsidRPr="00227045" w:rsidR="00227045" w:rsidP="00227045" w:rsidRDefault="00227045" w14:paraId="6D8B2F4E" w14:textId="742DAC11">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Kulu</w:t>
            </w:r>
          </w:p>
        </w:tc>
      </w:tr>
      <w:tr w:rsidRPr="00227045" w:rsidR="00227045" w:rsidTr="00227045" w14:paraId="0A191A27"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D84924" w14:paraId="717C5F27" w14:textId="3191F2AD">
            <w:pPr>
              <w:spacing w:after="0" w:line="240" w:lineRule="auto"/>
              <w:contextualSpacing/>
              <w:jc w:val="both"/>
              <w:rPr>
                <w:rFonts w:ascii="Times New Roman" w:hAnsi="Times New Roman"/>
                <w:bCs/>
                <w:sz w:val="24"/>
                <w:szCs w:val="24"/>
              </w:rPr>
            </w:pPr>
            <w:r>
              <w:rPr>
                <w:rFonts w:ascii="Times New Roman" w:hAnsi="Times New Roman"/>
                <w:b/>
                <w:bCs/>
                <w:sz w:val="24"/>
                <w:szCs w:val="24"/>
              </w:rPr>
              <w:t>Maakonnaraamatukogu</w:t>
            </w:r>
            <w:r w:rsidRPr="00227045" w:rsidR="00227045">
              <w:rPr>
                <w:rFonts w:ascii="Times New Roman" w:hAnsi="Times New Roman"/>
                <w:b/>
                <w:bCs/>
                <w:sz w:val="24"/>
                <w:szCs w:val="24"/>
              </w:rPr>
              <w:t xml:space="preserve"> 2026</w:t>
            </w:r>
          </w:p>
        </w:tc>
        <w:tc>
          <w:tcPr>
            <w:tcW w:w="13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4B5B5D18" w14:textId="4660313D">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30</w:t>
            </w:r>
          </w:p>
        </w:tc>
        <w:tc>
          <w:tcPr>
            <w:tcW w:w="16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0B0F3A5D" w14:textId="5080404F">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770 688</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623EB0B0" w14:textId="7109DBCD">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0</w:t>
            </w:r>
          </w:p>
        </w:tc>
        <w:tc>
          <w:tcPr>
            <w:tcW w:w="20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1A0D44E7" w14:textId="2DF42D4C">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0</w:t>
            </w:r>
          </w:p>
        </w:tc>
      </w:tr>
      <w:tr w:rsidRPr="00227045" w:rsidR="00227045" w:rsidTr="00227045" w14:paraId="7533B47F"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D84924" w14:paraId="000D018B" w14:textId="06CA198B">
            <w:pPr>
              <w:spacing w:after="0" w:line="240" w:lineRule="auto"/>
              <w:contextualSpacing/>
              <w:jc w:val="both"/>
              <w:rPr>
                <w:rFonts w:ascii="Times New Roman" w:hAnsi="Times New Roman"/>
                <w:bCs/>
                <w:sz w:val="24"/>
                <w:szCs w:val="24"/>
              </w:rPr>
            </w:pPr>
            <w:r>
              <w:rPr>
                <w:rFonts w:ascii="Times New Roman" w:hAnsi="Times New Roman"/>
                <w:b/>
                <w:bCs/>
                <w:sz w:val="24"/>
                <w:szCs w:val="24"/>
              </w:rPr>
              <w:t>Maakonnaraamatukogu</w:t>
            </w:r>
            <w:r w:rsidRPr="00227045" w:rsidR="00227045">
              <w:rPr>
                <w:rFonts w:ascii="Times New Roman" w:hAnsi="Times New Roman"/>
                <w:b/>
                <w:bCs/>
                <w:sz w:val="24"/>
                <w:szCs w:val="24"/>
              </w:rPr>
              <w:t xml:space="preserve"> 2026 I poolaasta</w:t>
            </w:r>
          </w:p>
        </w:tc>
        <w:tc>
          <w:tcPr>
            <w:tcW w:w="13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0E00EDE4" w14:textId="06C7EE1F">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28</w:t>
            </w:r>
          </w:p>
        </w:tc>
        <w:tc>
          <w:tcPr>
            <w:tcW w:w="16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54B306BD" w14:textId="0B05A56B">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359 654</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73167005" w14:textId="0846D932">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0</w:t>
            </w:r>
          </w:p>
        </w:tc>
        <w:tc>
          <w:tcPr>
            <w:tcW w:w="20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3ED46501" w14:textId="2013B125">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0</w:t>
            </w:r>
          </w:p>
        </w:tc>
      </w:tr>
      <w:tr w:rsidRPr="00227045" w:rsidR="00227045" w:rsidTr="00227045" w14:paraId="52B04BDB"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5BA063DF" w14:textId="534EF126">
            <w:pPr>
              <w:spacing w:after="0" w:line="240" w:lineRule="auto"/>
              <w:contextualSpacing/>
              <w:jc w:val="both"/>
              <w:rPr>
                <w:rFonts w:ascii="Times New Roman" w:hAnsi="Times New Roman"/>
                <w:bCs/>
                <w:sz w:val="24"/>
                <w:szCs w:val="24"/>
              </w:rPr>
            </w:pPr>
            <w:r w:rsidRPr="00227045">
              <w:rPr>
                <w:rFonts w:ascii="Times New Roman" w:hAnsi="Times New Roman"/>
                <w:b/>
                <w:bCs/>
                <w:sz w:val="24"/>
                <w:szCs w:val="24"/>
              </w:rPr>
              <w:t>Koondamistasu</w:t>
            </w:r>
          </w:p>
        </w:tc>
        <w:tc>
          <w:tcPr>
            <w:tcW w:w="13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3324460B" w14:textId="2F82F033">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58</w:t>
            </w:r>
          </w:p>
        </w:tc>
        <w:tc>
          <w:tcPr>
            <w:tcW w:w="16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119FDA48" w14:textId="03A85A10">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124 167</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3C85BE2B" w14:textId="047B61C1">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0</w:t>
            </w:r>
          </w:p>
        </w:tc>
        <w:tc>
          <w:tcPr>
            <w:tcW w:w="20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71DD526E" w14:textId="675FE5C6">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0</w:t>
            </w:r>
          </w:p>
        </w:tc>
      </w:tr>
      <w:tr w:rsidRPr="00227045" w:rsidR="00227045" w:rsidTr="00227045" w14:paraId="366D50FE"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505B012D" w14:textId="7B35F9C7">
            <w:pPr>
              <w:spacing w:after="0" w:line="240" w:lineRule="auto"/>
              <w:contextualSpacing/>
              <w:jc w:val="both"/>
              <w:rPr>
                <w:rFonts w:ascii="Times New Roman" w:hAnsi="Times New Roman"/>
                <w:bCs/>
                <w:sz w:val="24"/>
                <w:szCs w:val="24"/>
              </w:rPr>
            </w:pPr>
            <w:proofErr w:type="spellStart"/>
            <w:r w:rsidRPr="00227045">
              <w:rPr>
                <w:rFonts w:ascii="Times New Roman" w:hAnsi="Times New Roman"/>
                <w:b/>
                <w:bCs/>
                <w:sz w:val="24"/>
                <w:szCs w:val="24"/>
              </w:rPr>
              <w:t>RaRa</w:t>
            </w:r>
            <w:proofErr w:type="spellEnd"/>
          </w:p>
        </w:tc>
        <w:tc>
          <w:tcPr>
            <w:tcW w:w="13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4E48F569" w14:textId="210C889A">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12</w:t>
            </w:r>
          </w:p>
        </w:tc>
        <w:tc>
          <w:tcPr>
            <w:tcW w:w="16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5FFBA3B8" w14:textId="356A2DF3">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235 170</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53C4BD3C" w14:textId="132F30DB">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25</w:t>
            </w:r>
          </w:p>
        </w:tc>
        <w:tc>
          <w:tcPr>
            <w:tcW w:w="20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3D9C7625" w14:textId="3F815B73">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911 474</w:t>
            </w:r>
          </w:p>
        </w:tc>
      </w:tr>
      <w:tr w:rsidRPr="00227045" w:rsidR="00227045" w:rsidTr="00227045" w14:paraId="136C3649"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1AC8FB2A" w14:textId="5CD2368E">
            <w:pPr>
              <w:spacing w:after="0" w:line="240" w:lineRule="auto"/>
              <w:contextualSpacing/>
              <w:jc w:val="both"/>
              <w:rPr>
                <w:rFonts w:ascii="Times New Roman" w:hAnsi="Times New Roman"/>
                <w:bCs/>
                <w:sz w:val="24"/>
                <w:szCs w:val="24"/>
              </w:rPr>
            </w:pPr>
            <w:r w:rsidRPr="00227045">
              <w:rPr>
                <w:rFonts w:ascii="Times New Roman" w:hAnsi="Times New Roman"/>
                <w:b/>
                <w:bCs/>
                <w:sz w:val="24"/>
                <w:szCs w:val="24"/>
              </w:rPr>
              <w:t>Raamatukogude andmekogu haldus ja riiklike ülesannete kulu</w:t>
            </w:r>
          </w:p>
        </w:tc>
        <w:tc>
          <w:tcPr>
            <w:tcW w:w="13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2B583A66" w14:textId="0BC7461E">
            <w:pPr>
              <w:spacing w:after="0" w:line="240" w:lineRule="auto"/>
              <w:contextualSpacing/>
              <w:jc w:val="center"/>
              <w:rPr>
                <w:rFonts w:ascii="Times New Roman" w:hAnsi="Times New Roman"/>
                <w:bCs/>
                <w:sz w:val="24"/>
                <w:szCs w:val="24"/>
              </w:rPr>
            </w:pPr>
          </w:p>
        </w:tc>
        <w:tc>
          <w:tcPr>
            <w:tcW w:w="16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72C5211C" w14:textId="0880D05C">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318</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0F942902" w14:textId="07CAEF7D">
            <w:pPr>
              <w:spacing w:after="0" w:line="240" w:lineRule="auto"/>
              <w:contextualSpacing/>
              <w:jc w:val="center"/>
              <w:rPr>
                <w:rFonts w:ascii="Times New Roman" w:hAnsi="Times New Roman"/>
                <w:bCs/>
                <w:sz w:val="24"/>
                <w:szCs w:val="24"/>
              </w:rPr>
            </w:pPr>
          </w:p>
        </w:tc>
        <w:tc>
          <w:tcPr>
            <w:tcW w:w="20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41F5F2B1" w14:textId="52C3E7CE">
            <w:pPr>
              <w:spacing w:after="0" w:line="240" w:lineRule="auto"/>
              <w:contextualSpacing/>
              <w:jc w:val="center"/>
              <w:rPr>
                <w:rFonts w:ascii="Times New Roman" w:hAnsi="Times New Roman"/>
                <w:bCs/>
                <w:sz w:val="24"/>
                <w:szCs w:val="24"/>
              </w:rPr>
            </w:pPr>
            <w:r w:rsidRPr="00227045">
              <w:rPr>
                <w:rFonts w:ascii="Times New Roman" w:hAnsi="Times New Roman"/>
                <w:bCs/>
                <w:sz w:val="24"/>
                <w:szCs w:val="24"/>
              </w:rPr>
              <w:t>578 523</w:t>
            </w:r>
          </w:p>
        </w:tc>
      </w:tr>
      <w:tr w:rsidRPr="00227045" w:rsidR="00227045" w:rsidTr="00227045" w14:paraId="59DC9CD4" w14:textId="77777777">
        <w:trPr>
          <w:trHeight w:val="300"/>
        </w:trPr>
        <w:tc>
          <w:tcPr>
            <w:tcW w:w="26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396B5B06" w14:textId="01ECB9F9">
            <w:pPr>
              <w:spacing w:after="0" w:line="240" w:lineRule="auto"/>
              <w:contextualSpacing/>
              <w:jc w:val="both"/>
              <w:rPr>
                <w:rFonts w:ascii="Times New Roman" w:hAnsi="Times New Roman"/>
                <w:bCs/>
                <w:sz w:val="24"/>
                <w:szCs w:val="24"/>
              </w:rPr>
            </w:pPr>
            <w:r w:rsidRPr="00227045">
              <w:rPr>
                <w:rFonts w:ascii="Times New Roman" w:hAnsi="Times New Roman"/>
                <w:b/>
                <w:bCs/>
                <w:sz w:val="24"/>
                <w:szCs w:val="24"/>
              </w:rPr>
              <w:t>Kokku</w:t>
            </w:r>
          </w:p>
        </w:tc>
        <w:tc>
          <w:tcPr>
            <w:tcW w:w="13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668FBA1D" w14:textId="3B8FE02D">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42</w:t>
            </w:r>
          </w:p>
        </w:tc>
        <w:tc>
          <w:tcPr>
            <w:tcW w:w="16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32E3C892" w14:textId="241AF0E6">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1 489 997</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6792614D" w14:textId="5741589A">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25</w:t>
            </w:r>
          </w:p>
        </w:tc>
        <w:tc>
          <w:tcPr>
            <w:tcW w:w="204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227045" w:rsidR="00227045" w:rsidP="00227045" w:rsidRDefault="00227045" w14:paraId="75ABC61F" w14:textId="62B8CB87">
            <w:pPr>
              <w:spacing w:after="0" w:line="240" w:lineRule="auto"/>
              <w:contextualSpacing/>
              <w:jc w:val="center"/>
              <w:rPr>
                <w:rFonts w:ascii="Times New Roman" w:hAnsi="Times New Roman"/>
                <w:bCs/>
                <w:sz w:val="24"/>
                <w:szCs w:val="24"/>
              </w:rPr>
            </w:pPr>
            <w:r w:rsidRPr="00227045">
              <w:rPr>
                <w:rFonts w:ascii="Times New Roman" w:hAnsi="Times New Roman"/>
                <w:b/>
                <w:bCs/>
                <w:sz w:val="24"/>
                <w:szCs w:val="24"/>
              </w:rPr>
              <w:t>1 489 997</w:t>
            </w:r>
          </w:p>
        </w:tc>
      </w:tr>
    </w:tbl>
    <w:p w:rsidRPr="00227045" w:rsidR="00227045" w:rsidP="00227045" w:rsidRDefault="00227045" w14:paraId="7F795DBC" w14:textId="166C8FB8">
      <w:pPr>
        <w:spacing w:after="0" w:line="240" w:lineRule="auto"/>
        <w:contextualSpacing/>
        <w:jc w:val="both"/>
        <w:rPr>
          <w:rFonts w:ascii="Times New Roman" w:hAnsi="Times New Roman"/>
          <w:bCs/>
          <w:sz w:val="24"/>
          <w:szCs w:val="24"/>
        </w:rPr>
      </w:pPr>
    </w:p>
    <w:p w:rsidRPr="00227045" w:rsidR="00227045" w:rsidP="00227045" w:rsidRDefault="00227045" w14:paraId="6E0DE4A3" w14:textId="7A410BDC">
      <w:pPr>
        <w:spacing w:after="0" w:line="240" w:lineRule="auto"/>
        <w:contextualSpacing/>
        <w:jc w:val="both"/>
        <w:rPr>
          <w:rFonts w:ascii="Times New Roman" w:hAnsi="Times New Roman"/>
          <w:bCs/>
          <w:sz w:val="24"/>
          <w:szCs w:val="24"/>
        </w:rPr>
      </w:pPr>
      <w:r w:rsidRPr="00227045">
        <w:rPr>
          <w:rFonts w:ascii="Times New Roman" w:hAnsi="Times New Roman"/>
          <w:bCs/>
          <w:sz w:val="24"/>
          <w:szCs w:val="24"/>
        </w:rPr>
        <w:t xml:space="preserve">Riiklike ülesannete ümberkorraldamisega tekib 2027. aastal </w:t>
      </w:r>
      <w:proofErr w:type="spellStart"/>
      <w:r w:rsidRPr="00227045">
        <w:rPr>
          <w:rFonts w:ascii="Times New Roman" w:hAnsi="Times New Roman"/>
          <w:bCs/>
          <w:sz w:val="24"/>
          <w:szCs w:val="24"/>
        </w:rPr>
        <w:t>RaRa</w:t>
      </w:r>
      <w:proofErr w:type="spellEnd"/>
      <w:r w:rsidRPr="00227045">
        <w:rPr>
          <w:rFonts w:ascii="Times New Roman" w:hAnsi="Times New Roman"/>
          <w:bCs/>
          <w:sz w:val="24"/>
          <w:szCs w:val="24"/>
        </w:rPr>
        <w:t xml:space="preserve">-l </w:t>
      </w:r>
      <w:r w:rsidRPr="00227045" w:rsidR="00E63FB4">
        <w:rPr>
          <w:rFonts w:ascii="Times New Roman" w:hAnsi="Times New Roman"/>
          <w:bCs/>
          <w:sz w:val="24"/>
          <w:szCs w:val="24"/>
        </w:rPr>
        <w:t xml:space="preserve">võimalus </w:t>
      </w:r>
      <w:r w:rsidRPr="00227045">
        <w:rPr>
          <w:rFonts w:ascii="Times New Roman" w:hAnsi="Times New Roman"/>
          <w:bCs/>
          <w:sz w:val="24"/>
          <w:szCs w:val="24"/>
        </w:rPr>
        <w:t>hallata üleriigilist raamatukogude andmekogu, sest tekib andmekogu ja teenuste haldamiseks vajalik ressurss 578 523 eurot, mis annab avalikule rahvaraamatukoguteenusele kasutajakeskse ja uue kvaliteedi.</w:t>
      </w:r>
    </w:p>
    <w:p w:rsidRPr="00227045" w:rsidR="00227045" w:rsidP="00227045" w:rsidRDefault="00227045" w14:paraId="26093E6C" w14:textId="3BF11608">
      <w:pPr>
        <w:spacing w:after="0" w:line="240" w:lineRule="auto"/>
        <w:contextualSpacing/>
        <w:jc w:val="both"/>
        <w:rPr>
          <w:rFonts w:ascii="Times New Roman" w:hAnsi="Times New Roman"/>
          <w:bCs/>
          <w:sz w:val="24"/>
          <w:szCs w:val="24"/>
        </w:rPr>
      </w:pPr>
    </w:p>
    <w:p w:rsidRPr="00227045" w:rsidR="00227045" w:rsidP="00227045" w:rsidRDefault="00227045" w14:paraId="4BAC7CCA" w14:textId="227AB01B">
      <w:pPr>
        <w:spacing w:after="0" w:line="240" w:lineRule="auto"/>
        <w:contextualSpacing/>
        <w:jc w:val="both"/>
        <w:rPr>
          <w:rFonts w:ascii="Times New Roman" w:hAnsi="Times New Roman"/>
          <w:bCs/>
          <w:sz w:val="24"/>
          <w:szCs w:val="24"/>
        </w:rPr>
      </w:pPr>
      <w:r w:rsidRPr="00227045">
        <w:rPr>
          <w:rFonts w:ascii="Times New Roman" w:hAnsi="Times New Roman"/>
          <w:bCs/>
          <w:sz w:val="24"/>
          <w:szCs w:val="24"/>
        </w:rPr>
        <w:t>2027. aastal suureneb andmekogu ja teiste ülesannete halduskulu summa 578 523 euroni (vt Tabel 4), sest lisandub maakonnaraamatukogudes riiklike ülesannete lõpetamisest vabanev 2026. a teise poolasta summa.</w:t>
      </w:r>
    </w:p>
    <w:p w:rsidRPr="005151B6" w:rsidR="00227045" w:rsidP="005151B6" w:rsidRDefault="00227045" w14:paraId="4C1792F1" w14:textId="77777777">
      <w:pPr>
        <w:spacing w:after="0" w:line="240" w:lineRule="auto"/>
        <w:contextualSpacing/>
        <w:jc w:val="both"/>
        <w:rPr>
          <w:rFonts w:ascii="Times New Roman" w:hAnsi="Times New Roman"/>
          <w:bCs/>
          <w:sz w:val="24"/>
          <w:szCs w:val="24"/>
        </w:rPr>
      </w:pPr>
    </w:p>
    <w:p w:rsidRPr="00894A0F" w:rsidR="00894A0F" w:rsidP="5320929D" w:rsidRDefault="1349E251" w14:paraId="3392704C" w14:textId="4C5D326F">
      <w:pPr>
        <w:spacing w:after="0" w:line="240" w:lineRule="auto"/>
        <w:contextualSpacing/>
        <w:jc w:val="both"/>
        <w:rPr>
          <w:rFonts w:ascii="Times New Roman" w:hAnsi="Times New Roman"/>
          <w:sz w:val="24"/>
          <w:szCs w:val="24"/>
        </w:rPr>
      </w:pPr>
      <w:r w:rsidRPr="5320929D">
        <w:rPr>
          <w:rFonts w:ascii="Times New Roman" w:hAnsi="Times New Roman" w:eastAsia="Times New Roman"/>
          <w:sz w:val="24"/>
          <w:szCs w:val="24"/>
        </w:rPr>
        <w:t xml:space="preserve">Kohalike omavalitsuse rahvaraamatukogudel puudub uuenduslike teenuste ja ruumide arendamiseks koostööpartnerite võrgustik </w:t>
      </w:r>
      <w:r w:rsidRPr="5320929D" w:rsidR="00894A0F">
        <w:rPr>
          <w:rFonts w:ascii="Times New Roman" w:hAnsi="Times New Roman"/>
          <w:sz w:val="24"/>
          <w:szCs w:val="24"/>
        </w:rPr>
        <w:t xml:space="preserve">Raamatukogude valdkonna arendusprojektide ehk raamatukogude kiirendi taotlusvoorude toetuste </w:t>
      </w:r>
      <w:proofErr w:type="spellStart"/>
      <w:r w:rsidRPr="5320929D" w:rsidR="00894A0F">
        <w:rPr>
          <w:rFonts w:ascii="Times New Roman" w:hAnsi="Times New Roman"/>
          <w:sz w:val="24"/>
          <w:szCs w:val="24"/>
        </w:rPr>
        <w:t>menetleja</w:t>
      </w:r>
      <w:proofErr w:type="spellEnd"/>
      <w:r w:rsidRPr="5320929D" w:rsidR="00894A0F">
        <w:rPr>
          <w:rFonts w:ascii="Times New Roman" w:hAnsi="Times New Roman"/>
          <w:sz w:val="24"/>
          <w:szCs w:val="24"/>
        </w:rPr>
        <w:t xml:space="preserve"> ülesanne on nii menetlusprotsessi korraldamine ja juhtimine kui ka laiemalt valdkonna arenguks eelduste loomine, pakkudes tuge ja võimalusi projektide riskide maandamiseks, kvaliteedi tõstmiseks ning koostöövõrgustike loomiseks. </w:t>
      </w:r>
      <w:proofErr w:type="spellStart"/>
      <w:r w:rsidRPr="5320929D" w:rsidR="00894A0F">
        <w:rPr>
          <w:rFonts w:ascii="Times New Roman" w:hAnsi="Times New Roman"/>
          <w:sz w:val="24"/>
          <w:szCs w:val="24"/>
        </w:rPr>
        <w:t>Menetleja</w:t>
      </w:r>
      <w:proofErr w:type="spellEnd"/>
      <w:r w:rsidRPr="5320929D" w:rsidR="00894A0F">
        <w:rPr>
          <w:rFonts w:ascii="Times New Roman" w:hAnsi="Times New Roman"/>
          <w:sz w:val="24"/>
          <w:szCs w:val="24"/>
        </w:rPr>
        <w:t xml:space="preserve"> ülesandeks on korraldada töötubasid ja seminare, et jagada parimaid praktikaid, ideid ja innovaatilisi lahendusi ning seeläbi edendada valdkonna teadmiste vahetust ja koostöö</w:t>
      </w:r>
      <w:r w:rsidRPr="5320929D" w:rsidR="6D04438E">
        <w:rPr>
          <w:rFonts w:ascii="Times New Roman" w:hAnsi="Times New Roman"/>
          <w:sz w:val="24"/>
          <w:szCs w:val="24"/>
        </w:rPr>
        <w:t>d</w:t>
      </w:r>
      <w:r w:rsidRPr="5320929D" w:rsidR="00894A0F">
        <w:rPr>
          <w:rFonts w:ascii="Times New Roman" w:hAnsi="Times New Roman"/>
          <w:sz w:val="24"/>
          <w:szCs w:val="24"/>
        </w:rPr>
        <w:t xml:space="preserve"> ning kasvatada rahvaraamatukogude valdkonna üldist võimekust projektide algatamisel ja läbiviimisel.</w:t>
      </w:r>
    </w:p>
    <w:p w:rsidRPr="00894A0F" w:rsidR="00894A0F" w:rsidP="00894A0F" w:rsidRDefault="00894A0F" w14:paraId="69D22577" w14:textId="77777777">
      <w:pPr>
        <w:spacing w:after="0" w:line="240" w:lineRule="auto"/>
        <w:contextualSpacing/>
        <w:jc w:val="both"/>
        <w:rPr>
          <w:rFonts w:ascii="Times New Roman" w:hAnsi="Times New Roman"/>
          <w:bCs/>
          <w:sz w:val="24"/>
          <w:szCs w:val="24"/>
        </w:rPr>
      </w:pPr>
    </w:p>
    <w:p w:rsidRPr="00894A0F" w:rsidR="00894A0F" w:rsidP="00894A0F" w:rsidRDefault="00894A0F" w14:paraId="3DF43C8B" w14:textId="6C2BC3EF">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Riiklike ülesannete täitmisel kaasneb ka töötaja ülalpidamisega seotud kulu, mis on vajalik inventari ja tehnika soetamiseks, koolitusteks ning lähetusteks.</w:t>
      </w:r>
    </w:p>
    <w:p w:rsidRPr="00894A0F" w:rsidR="00894A0F" w:rsidP="00894A0F" w:rsidRDefault="00894A0F" w14:paraId="711CF900" w14:textId="77777777">
      <w:pPr>
        <w:spacing w:after="0" w:line="240" w:lineRule="auto"/>
        <w:contextualSpacing/>
        <w:jc w:val="both"/>
        <w:rPr>
          <w:rFonts w:ascii="Times New Roman" w:hAnsi="Times New Roman"/>
          <w:bCs/>
          <w:sz w:val="24"/>
          <w:szCs w:val="24"/>
        </w:rPr>
      </w:pPr>
    </w:p>
    <w:p w:rsidRPr="00894A0F" w:rsidR="00894A0F" w:rsidP="00894A0F" w:rsidRDefault="00894A0F" w14:paraId="55F22E31" w14:textId="03729FBC">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Riiklike ülesannete täitmine vaid kohaliku omavalitsuse rahvaraamatukogus ei anna valdkonna digitaliseerimisel ajakohaselt efektiivset tulemust, sest riiklike ülesannete koordinatsioon eeldab kõigi kohalike omavalitsuste kaasamiseks keskset juhtimist, kesksete andmekogude kasutust ja ülesannete ühetaolist korraldust kõigi kohalike omavalitsuste hüvanguks.</w:t>
      </w:r>
    </w:p>
    <w:p w:rsidRPr="00894A0F" w:rsidR="00894A0F" w:rsidP="00894A0F" w:rsidRDefault="00894A0F" w14:paraId="096A556D" w14:textId="77777777">
      <w:pPr>
        <w:spacing w:after="0" w:line="240" w:lineRule="auto"/>
        <w:contextualSpacing/>
        <w:jc w:val="both"/>
        <w:rPr>
          <w:rFonts w:ascii="Times New Roman" w:hAnsi="Times New Roman"/>
          <w:bCs/>
          <w:sz w:val="24"/>
          <w:szCs w:val="24"/>
        </w:rPr>
      </w:pPr>
    </w:p>
    <w:p w:rsidR="00894A0F" w:rsidP="00894A0F" w:rsidRDefault="00894A0F" w14:paraId="4998B744" w14:textId="6B933559">
      <w:pPr>
        <w:spacing w:after="0" w:line="240" w:lineRule="auto"/>
        <w:contextualSpacing/>
        <w:jc w:val="both"/>
        <w:rPr>
          <w:rFonts w:ascii="Times New Roman" w:hAnsi="Times New Roman"/>
          <w:bCs/>
          <w:sz w:val="24"/>
          <w:szCs w:val="24"/>
        </w:rPr>
      </w:pPr>
      <w:r w:rsidRPr="00894A0F">
        <w:rPr>
          <w:rFonts w:ascii="Times New Roman" w:hAnsi="Times New Roman"/>
          <w:bCs/>
          <w:sz w:val="24"/>
          <w:szCs w:val="24"/>
        </w:rPr>
        <w:t xml:space="preserve">Riiklike ülesannete täitmisel </w:t>
      </w:r>
      <w:proofErr w:type="spellStart"/>
      <w:r w:rsidRPr="00894A0F">
        <w:rPr>
          <w:rFonts w:ascii="Times New Roman" w:hAnsi="Times New Roman"/>
          <w:bCs/>
          <w:sz w:val="24"/>
          <w:szCs w:val="24"/>
        </w:rPr>
        <w:t>RaRa</w:t>
      </w:r>
      <w:proofErr w:type="spellEnd"/>
      <w:r w:rsidRPr="00894A0F">
        <w:rPr>
          <w:rFonts w:ascii="Times New Roman" w:hAnsi="Times New Roman"/>
          <w:bCs/>
          <w:sz w:val="24"/>
          <w:szCs w:val="24"/>
        </w:rPr>
        <w:t xml:space="preserve">-s </w:t>
      </w:r>
      <w:r w:rsidR="00B26C3E">
        <w:rPr>
          <w:rFonts w:ascii="Times New Roman" w:hAnsi="Times New Roman"/>
          <w:bCs/>
          <w:sz w:val="24"/>
          <w:szCs w:val="24"/>
        </w:rPr>
        <w:t>muutuvad</w:t>
      </w:r>
      <w:r w:rsidRPr="00894A0F">
        <w:rPr>
          <w:rFonts w:ascii="Times New Roman" w:hAnsi="Times New Roman"/>
          <w:bCs/>
          <w:sz w:val="24"/>
          <w:szCs w:val="24"/>
        </w:rPr>
        <w:t xml:space="preserve"> </w:t>
      </w:r>
      <w:r w:rsidR="00556ABF">
        <w:rPr>
          <w:rFonts w:ascii="Times New Roman" w:hAnsi="Times New Roman"/>
          <w:bCs/>
          <w:sz w:val="24"/>
          <w:szCs w:val="24"/>
        </w:rPr>
        <w:t xml:space="preserve">vähesel määral </w:t>
      </w:r>
      <w:r w:rsidRPr="00894A0F">
        <w:rPr>
          <w:rFonts w:ascii="Times New Roman" w:hAnsi="Times New Roman"/>
          <w:bCs/>
          <w:sz w:val="24"/>
          <w:szCs w:val="24"/>
        </w:rPr>
        <w:t>ka KUM tugistruktuuri (finantsosakond, strateegia- ja innovatsiooniosakond, raamatupidamine, kommunikatsiooniosakond, õigus- ja haldusosakond) ülesanded</w:t>
      </w:r>
      <w:r w:rsidR="00556ABF">
        <w:rPr>
          <w:rFonts w:ascii="Times New Roman" w:hAnsi="Times New Roman"/>
          <w:bCs/>
          <w:sz w:val="24"/>
          <w:szCs w:val="24"/>
        </w:rPr>
        <w:t xml:space="preserve"> (nt </w:t>
      </w:r>
      <w:r w:rsidR="004E5C01">
        <w:rPr>
          <w:rFonts w:ascii="Times New Roman" w:hAnsi="Times New Roman"/>
          <w:bCs/>
          <w:sz w:val="24"/>
          <w:szCs w:val="24"/>
        </w:rPr>
        <w:t>raamatukogude andmekogu</w:t>
      </w:r>
      <w:r w:rsidR="00FF7FAA">
        <w:rPr>
          <w:rFonts w:ascii="Times New Roman" w:hAnsi="Times New Roman"/>
          <w:bCs/>
          <w:sz w:val="24"/>
          <w:szCs w:val="24"/>
        </w:rPr>
        <w:t xml:space="preserve"> kaasvastutaja </w:t>
      </w:r>
      <w:r w:rsidR="00F00AC4">
        <w:rPr>
          <w:rFonts w:ascii="Times New Roman" w:hAnsi="Times New Roman"/>
          <w:bCs/>
          <w:sz w:val="24"/>
          <w:szCs w:val="24"/>
        </w:rPr>
        <w:t>üles</w:t>
      </w:r>
      <w:r w:rsidR="00090FA7">
        <w:rPr>
          <w:rFonts w:ascii="Times New Roman" w:hAnsi="Times New Roman"/>
          <w:bCs/>
          <w:sz w:val="24"/>
          <w:szCs w:val="24"/>
        </w:rPr>
        <w:t>annetega seotud tegevused)</w:t>
      </w:r>
      <w:r w:rsidRPr="00894A0F">
        <w:rPr>
          <w:rFonts w:ascii="Times New Roman" w:hAnsi="Times New Roman"/>
          <w:bCs/>
          <w:sz w:val="24"/>
          <w:szCs w:val="24"/>
        </w:rPr>
        <w:t>.</w:t>
      </w:r>
    </w:p>
    <w:p w:rsidR="00DC6A13" w:rsidP="00AF6307" w:rsidRDefault="00DC6A13" w14:paraId="449ED918" w14:textId="77777777">
      <w:pPr>
        <w:spacing w:after="0" w:line="240" w:lineRule="auto"/>
        <w:contextualSpacing/>
        <w:jc w:val="both"/>
        <w:rPr>
          <w:rFonts w:ascii="Times New Roman" w:hAnsi="Times New Roman"/>
          <w:bCs/>
          <w:sz w:val="24"/>
          <w:szCs w:val="24"/>
        </w:rPr>
      </w:pPr>
    </w:p>
    <w:p w:rsidRPr="00DF0FD3" w:rsidR="00341D45" w:rsidP="00AF6307" w:rsidRDefault="00341D45" w14:paraId="26EF3801" w14:textId="3D424552">
      <w:pPr>
        <w:spacing w:after="0" w:line="240" w:lineRule="auto"/>
        <w:contextualSpacing/>
        <w:jc w:val="both"/>
        <w:rPr>
          <w:rFonts w:ascii="Times New Roman" w:hAnsi="Times New Roman"/>
          <w:b/>
          <w:sz w:val="24"/>
          <w:szCs w:val="24"/>
        </w:rPr>
      </w:pPr>
      <w:r w:rsidRPr="00DF0FD3">
        <w:rPr>
          <w:rFonts w:ascii="Times New Roman" w:hAnsi="Times New Roman"/>
          <w:b/>
          <w:sz w:val="24"/>
          <w:szCs w:val="24"/>
        </w:rPr>
        <w:t xml:space="preserve">7.5. Raamatukogude </w:t>
      </w:r>
      <w:r w:rsidRPr="00DF0FD3" w:rsidR="00DF0FD3">
        <w:rPr>
          <w:rFonts w:ascii="Times New Roman" w:hAnsi="Times New Roman"/>
          <w:b/>
          <w:sz w:val="24"/>
          <w:szCs w:val="24"/>
        </w:rPr>
        <w:t>andmekogu</w:t>
      </w:r>
      <w:r w:rsidR="00525F62">
        <w:rPr>
          <w:rFonts w:ascii="Times New Roman" w:hAnsi="Times New Roman"/>
          <w:b/>
          <w:sz w:val="24"/>
          <w:szCs w:val="24"/>
        </w:rPr>
        <w:t xml:space="preserve"> loomine ja rakendamine</w:t>
      </w:r>
    </w:p>
    <w:p w:rsidR="00DF0FD3" w:rsidP="00AF6307" w:rsidRDefault="00DF0FD3" w14:paraId="3A66B812" w14:textId="77777777">
      <w:pPr>
        <w:spacing w:after="0" w:line="240" w:lineRule="auto"/>
        <w:contextualSpacing/>
        <w:jc w:val="both"/>
        <w:rPr>
          <w:rFonts w:ascii="Times New Roman" w:hAnsi="Times New Roman"/>
          <w:bCs/>
          <w:sz w:val="24"/>
          <w:szCs w:val="24"/>
        </w:rPr>
      </w:pPr>
    </w:p>
    <w:p w:rsidRPr="00A43F73" w:rsidR="00525F62" w:rsidP="00525F62" w:rsidRDefault="00525F62" w14:paraId="70DB0E4E" w14:textId="62D88C60">
      <w:pPr>
        <w:spacing w:after="0" w:line="240" w:lineRule="auto"/>
        <w:contextualSpacing/>
        <w:jc w:val="both"/>
        <w:rPr>
          <w:rFonts w:ascii="Times New Roman" w:hAnsi="Times New Roman"/>
          <w:bCs/>
          <w:sz w:val="24"/>
          <w:szCs w:val="24"/>
          <w:vertAlign w:val="superscript"/>
        </w:rPr>
      </w:pPr>
      <w:r w:rsidRPr="6932E20E">
        <w:rPr>
          <w:rFonts w:ascii="Times New Roman" w:hAnsi="Times New Roman"/>
          <w:sz w:val="24"/>
          <w:szCs w:val="24"/>
        </w:rPr>
        <w:t>Eesti elanike arv on 1 365 884</w:t>
      </w:r>
      <w:r w:rsidR="006C1FC6">
        <w:rPr>
          <w:rStyle w:val="Allmrkuseviide"/>
          <w:rFonts w:ascii="Times New Roman" w:hAnsi="Times New Roman"/>
          <w:bCs/>
          <w:sz w:val="24"/>
          <w:szCs w:val="24"/>
        </w:rPr>
        <w:footnoteReference w:id="97"/>
      </w:r>
      <w:r w:rsidRPr="6932E20E">
        <w:rPr>
          <w:rFonts w:ascii="Times New Roman" w:hAnsi="Times New Roman"/>
          <w:sz w:val="24"/>
          <w:szCs w:val="24"/>
        </w:rPr>
        <w:t>, kellest 730 000 on Eesti raamatukogude lugejad</w:t>
      </w:r>
      <w:r w:rsidR="00570414">
        <w:rPr>
          <w:rStyle w:val="Allmrkuseviide"/>
          <w:rFonts w:ascii="Times New Roman" w:hAnsi="Times New Roman"/>
          <w:bCs/>
          <w:sz w:val="24"/>
          <w:szCs w:val="24"/>
        </w:rPr>
        <w:footnoteReference w:id="98"/>
      </w:r>
      <w:r w:rsidRPr="6932E20E">
        <w:rPr>
          <w:rFonts w:ascii="Times New Roman" w:hAnsi="Times New Roman"/>
          <w:sz w:val="24"/>
          <w:szCs w:val="24"/>
        </w:rPr>
        <w:t>, ehk raamatukogude teenuseid kasutab iga teine elanik, mis teeb raamatukogud suurima kliendikontaktiga kultuuriasutusteks Eestis. Eesti raamatukogudes on kokku ligi 31 miljonit väljaannet, mida 2023. aastal laenutati kokku 12 miljonit korda, neist 9,5 miljonit korda rahvaraamatukogudest. 2023. aasta jooksul registreeriti raamatukogudes kokku 7,3 miljonit külastust ja 4,7</w:t>
      </w:r>
      <w:r w:rsidRPr="6932E20E" w:rsidR="007B45E9">
        <w:rPr>
          <w:rFonts w:ascii="Times New Roman" w:hAnsi="Times New Roman"/>
          <w:sz w:val="24"/>
          <w:szCs w:val="24"/>
        </w:rPr>
        <w:t xml:space="preserve"> </w:t>
      </w:r>
      <w:r w:rsidRPr="6932E20E" w:rsidR="00A43F73">
        <w:rPr>
          <w:rFonts w:ascii="Times New Roman" w:hAnsi="Times New Roman"/>
          <w:sz w:val="24"/>
          <w:szCs w:val="24"/>
        </w:rPr>
        <w:t xml:space="preserve">virtuaalkülastust aastas </w:t>
      </w:r>
      <w:r w:rsidR="008B749D">
        <w:rPr>
          <w:rStyle w:val="Allmrkuseviide"/>
          <w:rFonts w:ascii="Times New Roman" w:hAnsi="Times New Roman"/>
          <w:bCs/>
          <w:sz w:val="24"/>
          <w:szCs w:val="24"/>
        </w:rPr>
        <w:footnoteReference w:id="99"/>
      </w:r>
      <w:r w:rsidRPr="6932E20E" w:rsidR="00A43F73">
        <w:rPr>
          <w:rFonts w:ascii="Times New Roman" w:hAnsi="Times New Roman"/>
          <w:sz w:val="24"/>
          <w:szCs w:val="24"/>
        </w:rPr>
        <w:t>.</w:t>
      </w:r>
    </w:p>
    <w:p w:rsidRPr="00525F62" w:rsidR="00525F62" w:rsidP="00525F62" w:rsidRDefault="00525F62" w14:paraId="1EC0A9C5" w14:textId="1C6704C3">
      <w:pPr>
        <w:spacing w:after="0" w:line="240" w:lineRule="auto"/>
        <w:contextualSpacing/>
        <w:jc w:val="both"/>
        <w:rPr>
          <w:rFonts w:ascii="Times New Roman" w:hAnsi="Times New Roman"/>
          <w:bCs/>
          <w:sz w:val="24"/>
          <w:szCs w:val="24"/>
        </w:rPr>
      </w:pPr>
      <w:r w:rsidRPr="6932E20E">
        <w:rPr>
          <w:rFonts w:ascii="Times New Roman" w:hAnsi="Times New Roman"/>
          <w:sz w:val="24"/>
          <w:szCs w:val="24"/>
        </w:rPr>
        <w:t>Eesti raamatukogud kasutava</w:t>
      </w:r>
      <w:r w:rsidRPr="6932E20E" w:rsidR="766534B7">
        <w:rPr>
          <w:rFonts w:ascii="Times New Roman" w:hAnsi="Times New Roman"/>
          <w:sz w:val="24"/>
          <w:szCs w:val="24"/>
        </w:rPr>
        <w:t>d</w:t>
      </w:r>
      <w:r w:rsidRPr="6932E20E">
        <w:rPr>
          <w:rFonts w:ascii="Times New Roman" w:hAnsi="Times New Roman"/>
          <w:sz w:val="24"/>
          <w:szCs w:val="24"/>
        </w:rPr>
        <w:t xml:space="preserve"> täna oma teenuste pakkumiseks kolme erinevat raamatukogusüsteemi ning nende juurde kuulub kolm erinevat e-kataloogi. Enim kasutajaid on </w:t>
      </w:r>
      <w:r w:rsidRPr="6932E20E">
        <w:rPr>
          <w:rFonts w:ascii="Times New Roman" w:hAnsi="Times New Roman"/>
          <w:sz w:val="24"/>
          <w:szCs w:val="24"/>
        </w:rPr>
        <w:t>praegu raamatukogusüsteemil RIKS (523 raamatukogu), millele järgneb URRAM (329 raamatukogu) ja raamatukogusüsteem Sierra on kasutusel u 100 raamatukogus.</w:t>
      </w:r>
      <w:r w:rsidR="00315210">
        <w:rPr>
          <w:rStyle w:val="Allmrkuseviide"/>
          <w:rFonts w:ascii="Times New Roman" w:hAnsi="Times New Roman"/>
          <w:bCs/>
          <w:sz w:val="24"/>
          <w:szCs w:val="24"/>
        </w:rPr>
        <w:footnoteReference w:id="100"/>
      </w:r>
      <w:r w:rsidRPr="6932E20E">
        <w:rPr>
          <w:rFonts w:ascii="Times New Roman" w:hAnsi="Times New Roman"/>
          <w:sz w:val="24"/>
          <w:szCs w:val="24"/>
        </w:rPr>
        <w:t xml:space="preserve"> Kliendi poolelt vaadates ongi raamatukogu üks tervik-teenus, mille taustal toimivad IT süsteemid või raamatukogude, osakondade ja töötajate rollijaotus välja ei paista. Analüüsi ”Raamatukoguteenuste ärianalüüs ja teenusedisain“</w:t>
      </w:r>
      <w:r w:rsidR="007948F5">
        <w:rPr>
          <w:rStyle w:val="Allmrkuseviide"/>
          <w:rFonts w:ascii="Times New Roman" w:hAnsi="Times New Roman"/>
          <w:bCs/>
          <w:sz w:val="24"/>
          <w:szCs w:val="24"/>
        </w:rPr>
        <w:footnoteReference w:id="101"/>
      </w:r>
      <w:r w:rsidRPr="6932E20E">
        <w:rPr>
          <w:rFonts w:ascii="Times New Roman" w:hAnsi="Times New Roman"/>
          <w:sz w:val="24"/>
          <w:szCs w:val="24"/>
        </w:rPr>
        <w:t xml:space="preserve"> kasutajauuringust selgus muuhulgas, et kolm paralleelselt kasutusel olevat e-kataloogi ja suur hulk muid veebikeskkondi tekitavad kasutajates segadust. Veebikeskkondade paljususega seotud segadust ning üldist rahulolu teenustega aitab paremaks muuta ühtse sujuva ja kasutajasõbraliku terviksüsteemi kasutuselevõtt.</w:t>
      </w:r>
    </w:p>
    <w:p w:rsidRPr="00525F62" w:rsidR="00525F62" w:rsidP="00525F62" w:rsidRDefault="00525F62" w14:paraId="22990853" w14:textId="77777777">
      <w:pPr>
        <w:spacing w:after="0" w:line="240" w:lineRule="auto"/>
        <w:contextualSpacing/>
        <w:jc w:val="both"/>
        <w:rPr>
          <w:rFonts w:ascii="Times New Roman" w:hAnsi="Times New Roman"/>
          <w:bCs/>
          <w:sz w:val="24"/>
          <w:szCs w:val="24"/>
        </w:rPr>
      </w:pPr>
    </w:p>
    <w:p w:rsidRPr="00525F62" w:rsidR="00525F62" w:rsidP="00525F62" w:rsidRDefault="00525F62" w14:paraId="63E12DDE" w14:textId="6E31A57E">
      <w:pPr>
        <w:spacing w:after="0" w:line="240" w:lineRule="auto"/>
        <w:contextualSpacing/>
        <w:jc w:val="both"/>
        <w:rPr>
          <w:rFonts w:ascii="Times New Roman" w:hAnsi="Times New Roman"/>
          <w:bCs/>
          <w:sz w:val="24"/>
          <w:szCs w:val="24"/>
        </w:rPr>
      </w:pPr>
      <w:r w:rsidRPr="00525F62">
        <w:rPr>
          <w:rFonts w:ascii="Times New Roman" w:hAnsi="Times New Roman"/>
          <w:bCs/>
          <w:sz w:val="24"/>
          <w:szCs w:val="24"/>
        </w:rPr>
        <w:t>Muudatuse eesmärgiks on vähendada raamatukogude poolt pakutavate e-kanalite paljusust ja korrastada ning reguleerida raamatukogu tööprotsesside tehnoloogilise taristu korraldus ning haldamine raamatukogude andmekogu kasutuselevõtmisega. Raamatukogu tööprotsesside ja teenuste haldamine ühtses raamatukogude andmekogus võimaldab teenust ühtlustada ning optimeerida ja tõsta automatiseerituse taset, mis ühtlasi muudab ka raamatukoguteenuse elanike jaoks ajakohaseks ning kasutajasõbralikuks.</w:t>
      </w:r>
    </w:p>
    <w:p w:rsidRPr="00525F62" w:rsidR="00525F62" w:rsidP="00525F62" w:rsidRDefault="00525F62" w14:paraId="50A9960F" w14:textId="77777777">
      <w:pPr>
        <w:spacing w:after="0" w:line="240" w:lineRule="auto"/>
        <w:contextualSpacing/>
        <w:jc w:val="both"/>
        <w:rPr>
          <w:rFonts w:ascii="Times New Roman" w:hAnsi="Times New Roman"/>
          <w:bCs/>
          <w:sz w:val="24"/>
          <w:szCs w:val="24"/>
        </w:rPr>
      </w:pPr>
    </w:p>
    <w:p w:rsidRPr="00525F62" w:rsidR="00525F62" w:rsidP="00525F62" w:rsidRDefault="00525F62" w14:paraId="14EE9352" w14:textId="2BFE76F9">
      <w:pPr>
        <w:spacing w:after="0" w:line="240" w:lineRule="auto"/>
        <w:contextualSpacing/>
        <w:jc w:val="both"/>
        <w:rPr>
          <w:rFonts w:ascii="Times New Roman" w:hAnsi="Times New Roman"/>
          <w:bCs/>
          <w:sz w:val="24"/>
          <w:szCs w:val="24"/>
        </w:rPr>
      </w:pPr>
      <w:r w:rsidRPr="00525F62">
        <w:rPr>
          <w:rFonts w:ascii="Times New Roman" w:hAnsi="Times New Roman"/>
          <w:bCs/>
          <w:sz w:val="24"/>
          <w:szCs w:val="24"/>
        </w:rPr>
        <w:t xml:space="preserve">Vähendades ülalpeetavate süsteemide arvu, suureneb raamatukogude töö tõhusus, paraneb olemasolevate rahaliste ressursside kasutamine ning luuakse paremad eeldused tulevikuteenuste arendamiseks. Samal ajal vähenevead </w:t>
      </w:r>
      <w:proofErr w:type="spellStart"/>
      <w:r w:rsidRPr="00525F62">
        <w:rPr>
          <w:rFonts w:ascii="Times New Roman" w:hAnsi="Times New Roman"/>
          <w:bCs/>
          <w:sz w:val="24"/>
          <w:szCs w:val="24"/>
        </w:rPr>
        <w:t>KOV-i</w:t>
      </w:r>
      <w:proofErr w:type="spellEnd"/>
      <w:r w:rsidRPr="00525F62">
        <w:rPr>
          <w:rFonts w:ascii="Times New Roman" w:hAnsi="Times New Roman"/>
          <w:bCs/>
          <w:sz w:val="24"/>
          <w:szCs w:val="24"/>
        </w:rPr>
        <w:t xml:space="preserve"> kulud raamatukogusüsteemi ülalpidamisele, arendamisele ja andmete hoiustamisele.</w:t>
      </w:r>
    </w:p>
    <w:p w:rsidRPr="00525F62" w:rsidR="00525F62" w:rsidP="00525F62" w:rsidRDefault="00525F62" w14:paraId="2039654D" w14:textId="77777777">
      <w:pPr>
        <w:spacing w:after="0" w:line="240" w:lineRule="auto"/>
        <w:contextualSpacing/>
        <w:jc w:val="both"/>
        <w:rPr>
          <w:rFonts w:ascii="Times New Roman" w:hAnsi="Times New Roman"/>
          <w:bCs/>
          <w:sz w:val="24"/>
          <w:szCs w:val="24"/>
        </w:rPr>
      </w:pPr>
    </w:p>
    <w:p w:rsidR="00E7319C" w:rsidP="00525F62" w:rsidRDefault="00525F62" w14:paraId="006C630E" w14:textId="637A012F">
      <w:pPr>
        <w:spacing w:after="0" w:line="240" w:lineRule="auto"/>
        <w:contextualSpacing/>
        <w:jc w:val="both"/>
        <w:rPr>
          <w:rFonts w:ascii="Times New Roman" w:hAnsi="Times New Roman"/>
          <w:bCs/>
          <w:sz w:val="24"/>
          <w:szCs w:val="24"/>
        </w:rPr>
      </w:pPr>
      <w:r w:rsidRPr="00525F62">
        <w:rPr>
          <w:rFonts w:ascii="Times New Roman" w:hAnsi="Times New Roman"/>
          <w:bCs/>
          <w:sz w:val="24"/>
          <w:szCs w:val="24"/>
        </w:rPr>
        <w:t xml:space="preserve">Raamatukogude andmekogu koosneb kahest komponendist: e- kataloog ja raamatukogusüsteem. E-kataloogi hange ja arendamine toimub 2025. aastal ning raamatukogusüsteemi hange 2025. aasta lõpus. Raamatukogude andmekogule üleminek toimub aastatel 2025-2027. 3-aastane üleminek aitab optimeerida üleminekule tehtavad kulutusi ning samal ajal  saavutada kõrgemat raamatukoguteenuste taset. Üleminekuperioodil tuleb arvestada paralleelsete kuludega praeguste süsteemide ülalpidamiseks ja uue andmekogu juurutamiseks </w:t>
      </w:r>
      <w:r w:rsidR="00C90025">
        <w:rPr>
          <w:rFonts w:ascii="Times New Roman" w:hAnsi="Times New Roman"/>
          <w:bCs/>
          <w:sz w:val="24"/>
          <w:szCs w:val="24"/>
        </w:rPr>
        <w:t>ning</w:t>
      </w:r>
      <w:r w:rsidRPr="00525F62">
        <w:rPr>
          <w:rFonts w:ascii="Times New Roman" w:hAnsi="Times New Roman"/>
          <w:bCs/>
          <w:sz w:val="24"/>
          <w:szCs w:val="24"/>
        </w:rPr>
        <w:t xml:space="preserve"> haldamiseks (vt Tabel 5 ja Tabel 7).</w:t>
      </w:r>
      <w:r w:rsidR="005A17C0">
        <w:rPr>
          <w:rFonts w:ascii="Times New Roman" w:hAnsi="Times New Roman"/>
          <w:bCs/>
          <w:sz w:val="24"/>
          <w:szCs w:val="24"/>
        </w:rPr>
        <w:t xml:space="preserve"> </w:t>
      </w:r>
      <w:r w:rsidR="00B74E3F">
        <w:rPr>
          <w:rFonts w:ascii="Times New Roman" w:hAnsi="Times New Roman"/>
          <w:bCs/>
          <w:sz w:val="24"/>
          <w:szCs w:val="24"/>
        </w:rPr>
        <w:t>Uue a</w:t>
      </w:r>
      <w:r w:rsidR="005A17C0">
        <w:rPr>
          <w:rFonts w:ascii="Times New Roman" w:hAnsi="Times New Roman"/>
          <w:bCs/>
          <w:sz w:val="24"/>
          <w:szCs w:val="24"/>
        </w:rPr>
        <w:t xml:space="preserve">ndmekogu juurutamisega seotud kulud kaetakse </w:t>
      </w:r>
      <w:r w:rsidR="00906BCF">
        <w:rPr>
          <w:rFonts w:ascii="Times New Roman" w:hAnsi="Times New Roman"/>
          <w:bCs/>
          <w:sz w:val="24"/>
          <w:szCs w:val="24"/>
        </w:rPr>
        <w:t>Euroopa Liidu</w:t>
      </w:r>
      <w:r w:rsidR="00205FE5">
        <w:rPr>
          <w:rFonts w:ascii="Times New Roman" w:hAnsi="Times New Roman"/>
          <w:bCs/>
          <w:sz w:val="24"/>
          <w:szCs w:val="24"/>
        </w:rPr>
        <w:t xml:space="preserve"> </w:t>
      </w:r>
      <w:r w:rsidR="004B0373">
        <w:rPr>
          <w:rFonts w:ascii="Times New Roman" w:hAnsi="Times New Roman"/>
          <w:bCs/>
          <w:sz w:val="24"/>
          <w:szCs w:val="24"/>
        </w:rPr>
        <w:t>struktuuri</w:t>
      </w:r>
      <w:r w:rsidR="00747B57">
        <w:rPr>
          <w:rFonts w:ascii="Times New Roman" w:hAnsi="Times New Roman"/>
          <w:bCs/>
          <w:sz w:val="24"/>
          <w:szCs w:val="24"/>
        </w:rPr>
        <w:t>vahenditest</w:t>
      </w:r>
      <w:r w:rsidR="00205FE5">
        <w:rPr>
          <w:rFonts w:ascii="Times New Roman" w:hAnsi="Times New Roman"/>
          <w:bCs/>
          <w:sz w:val="24"/>
          <w:szCs w:val="24"/>
        </w:rPr>
        <w:t>.</w:t>
      </w:r>
    </w:p>
    <w:p w:rsidR="00DF0FD3" w:rsidP="00AF6307" w:rsidRDefault="00DF0FD3" w14:paraId="529E2625" w14:textId="77777777">
      <w:pPr>
        <w:spacing w:after="0" w:line="240" w:lineRule="auto"/>
        <w:contextualSpacing/>
        <w:jc w:val="both"/>
        <w:rPr>
          <w:rFonts w:ascii="Times New Roman" w:hAnsi="Times New Roman"/>
          <w:bCs/>
          <w:sz w:val="24"/>
          <w:szCs w:val="24"/>
        </w:rPr>
      </w:pPr>
    </w:p>
    <w:p w:rsidRPr="00E41477" w:rsidR="00E41477" w:rsidP="00E41477" w:rsidRDefault="00E41477" w14:paraId="39C7C777" w14:textId="03596CD8">
      <w:pPr>
        <w:spacing w:after="0" w:line="240" w:lineRule="auto"/>
        <w:contextualSpacing/>
        <w:jc w:val="both"/>
        <w:rPr>
          <w:rFonts w:ascii="Times New Roman" w:hAnsi="Times New Roman"/>
          <w:bCs/>
          <w:sz w:val="24"/>
          <w:szCs w:val="24"/>
        </w:rPr>
      </w:pPr>
      <w:r w:rsidRPr="00E41477">
        <w:rPr>
          <w:rFonts w:ascii="Times New Roman" w:hAnsi="Times New Roman"/>
          <w:b/>
          <w:bCs/>
          <w:sz w:val="24"/>
          <w:szCs w:val="24"/>
        </w:rPr>
        <w:t>Tabel 5 . Raamatukogusüsteemide kulude võrdlus 2021. aastal ja 2017. aastal</w:t>
      </w:r>
    </w:p>
    <w:p w:rsidRPr="00E41477" w:rsidR="00E41477" w:rsidP="00E41477" w:rsidRDefault="00E41477" w14:paraId="403C0443" w14:textId="28B7CFED">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00"/>
        <w:gridCol w:w="1425"/>
        <w:gridCol w:w="1980"/>
        <w:gridCol w:w="1275"/>
        <w:gridCol w:w="1935"/>
      </w:tblGrid>
      <w:tr w:rsidRPr="00E41477" w:rsidR="00E41477" w:rsidTr="00E41477" w14:paraId="339B1F94" w14:textId="77777777">
        <w:trPr>
          <w:trHeight w:val="300"/>
        </w:trPr>
        <w:tc>
          <w:tcPr>
            <w:tcW w:w="2400" w:type="dxa"/>
            <w:tcBorders>
              <w:top w:val="single" w:color="auto" w:sz="6" w:space="0"/>
              <w:left w:val="single" w:color="auto" w:sz="6" w:space="0"/>
              <w:bottom w:val="nil"/>
              <w:right w:val="single" w:color="auto" w:sz="6" w:space="0"/>
            </w:tcBorders>
            <w:shd w:val="clear" w:color="auto" w:fill="auto"/>
            <w:hideMark/>
          </w:tcPr>
          <w:p w:rsidRPr="00E41477" w:rsidR="00E41477" w:rsidP="00E41477" w:rsidRDefault="00E41477" w14:paraId="597C449F" w14:textId="2316F195">
            <w:pPr>
              <w:spacing w:after="0" w:line="240" w:lineRule="auto"/>
              <w:contextualSpacing/>
              <w:jc w:val="both"/>
              <w:rPr>
                <w:rFonts w:ascii="Times New Roman" w:hAnsi="Times New Roman"/>
                <w:bCs/>
                <w:sz w:val="24"/>
                <w:szCs w:val="24"/>
              </w:rPr>
            </w:pPr>
            <w:r w:rsidRPr="00E41477">
              <w:rPr>
                <w:rFonts w:ascii="Times New Roman" w:hAnsi="Times New Roman"/>
                <w:b/>
                <w:bCs/>
                <w:sz w:val="24"/>
                <w:szCs w:val="24"/>
              </w:rPr>
              <w:t>Raamatukogusüsteem</w:t>
            </w:r>
          </w:p>
        </w:tc>
        <w:tc>
          <w:tcPr>
            <w:tcW w:w="3405" w:type="dxa"/>
            <w:gridSpan w:val="2"/>
            <w:tcBorders>
              <w:top w:val="single" w:color="auto" w:sz="6" w:space="0"/>
              <w:left w:val="single" w:color="auto" w:sz="6" w:space="0"/>
              <w:bottom w:val="nil"/>
              <w:right w:val="single" w:color="000000" w:sz="6" w:space="0"/>
            </w:tcBorders>
            <w:shd w:val="clear" w:color="auto" w:fill="auto"/>
            <w:hideMark/>
          </w:tcPr>
          <w:p w:rsidRPr="00E41477" w:rsidR="00E41477" w:rsidP="00E41477" w:rsidRDefault="00E41477" w14:paraId="0F617024" w14:textId="67654352">
            <w:pPr>
              <w:spacing w:after="0" w:line="240" w:lineRule="auto"/>
              <w:contextualSpacing/>
              <w:jc w:val="center"/>
              <w:rPr>
                <w:rFonts w:ascii="Times New Roman" w:hAnsi="Times New Roman"/>
                <w:bCs/>
                <w:sz w:val="24"/>
                <w:szCs w:val="24"/>
              </w:rPr>
            </w:pPr>
            <w:r w:rsidRPr="00E41477">
              <w:rPr>
                <w:rFonts w:ascii="Times New Roman" w:hAnsi="Times New Roman"/>
                <w:b/>
                <w:bCs/>
                <w:sz w:val="24"/>
                <w:szCs w:val="24"/>
              </w:rPr>
              <w:t>2021. aasta</w:t>
            </w:r>
          </w:p>
        </w:tc>
        <w:tc>
          <w:tcPr>
            <w:tcW w:w="3210" w:type="dxa"/>
            <w:gridSpan w:val="2"/>
            <w:tcBorders>
              <w:top w:val="single" w:color="auto" w:sz="6" w:space="0"/>
              <w:left w:val="nil"/>
              <w:bottom w:val="nil"/>
              <w:right w:val="single" w:color="000000" w:sz="6" w:space="0"/>
            </w:tcBorders>
            <w:shd w:val="clear" w:color="auto" w:fill="auto"/>
            <w:hideMark/>
          </w:tcPr>
          <w:p w:rsidRPr="00E41477" w:rsidR="00E41477" w:rsidP="00E41477" w:rsidRDefault="00E41477" w14:paraId="2817C988" w14:textId="120EBFA0">
            <w:pPr>
              <w:spacing w:after="0" w:line="240" w:lineRule="auto"/>
              <w:contextualSpacing/>
              <w:jc w:val="center"/>
              <w:rPr>
                <w:rFonts w:ascii="Times New Roman" w:hAnsi="Times New Roman"/>
                <w:bCs/>
                <w:sz w:val="24"/>
                <w:szCs w:val="24"/>
              </w:rPr>
            </w:pPr>
            <w:r w:rsidRPr="00E41477">
              <w:rPr>
                <w:rFonts w:ascii="Times New Roman" w:hAnsi="Times New Roman"/>
                <w:b/>
                <w:bCs/>
                <w:sz w:val="24"/>
                <w:szCs w:val="24"/>
              </w:rPr>
              <w:t>2017. aasta</w:t>
            </w:r>
          </w:p>
        </w:tc>
      </w:tr>
      <w:tr w:rsidRPr="00E41477" w:rsidR="00E41477" w:rsidTr="00E41477" w14:paraId="4F961B00" w14:textId="77777777">
        <w:trPr>
          <w:trHeight w:val="300"/>
        </w:trPr>
        <w:tc>
          <w:tcPr>
            <w:tcW w:w="2400" w:type="dxa"/>
            <w:tcBorders>
              <w:top w:val="single" w:color="auto" w:sz="6" w:space="0"/>
              <w:left w:val="single" w:color="auto" w:sz="6" w:space="0"/>
              <w:bottom w:val="single" w:color="auto" w:sz="6" w:space="0"/>
              <w:right w:val="single" w:color="auto" w:sz="6" w:space="0"/>
            </w:tcBorders>
            <w:shd w:val="clear" w:color="auto" w:fill="auto"/>
            <w:hideMark/>
          </w:tcPr>
          <w:p w:rsidRPr="00E41477" w:rsidR="00E41477" w:rsidP="00E41477" w:rsidRDefault="00E41477" w14:paraId="61173AF1" w14:textId="100B60EC">
            <w:pPr>
              <w:spacing w:after="0" w:line="240" w:lineRule="auto"/>
              <w:contextualSpacing/>
              <w:jc w:val="both"/>
              <w:rPr>
                <w:rFonts w:ascii="Times New Roman" w:hAnsi="Times New Roman"/>
                <w:bCs/>
                <w:sz w:val="24"/>
                <w:szCs w:val="24"/>
              </w:rPr>
            </w:pPr>
          </w:p>
        </w:tc>
        <w:tc>
          <w:tcPr>
            <w:tcW w:w="1425" w:type="dxa"/>
            <w:tcBorders>
              <w:top w:val="single" w:color="auto" w:sz="6" w:space="0"/>
              <w:left w:val="single" w:color="auto" w:sz="6" w:space="0"/>
              <w:bottom w:val="single" w:color="auto" w:sz="6" w:space="0"/>
              <w:right w:val="single" w:color="000000" w:sz="6" w:space="0"/>
            </w:tcBorders>
            <w:shd w:val="clear" w:color="auto" w:fill="auto"/>
            <w:hideMark/>
          </w:tcPr>
          <w:p w:rsidRPr="00E41477" w:rsidR="00E41477" w:rsidP="00E41477" w:rsidRDefault="00E41477" w14:paraId="533D2902" w14:textId="21DC6DE2">
            <w:pPr>
              <w:spacing w:after="0" w:line="240" w:lineRule="auto"/>
              <w:contextualSpacing/>
              <w:jc w:val="center"/>
              <w:rPr>
                <w:rFonts w:ascii="Times New Roman" w:hAnsi="Times New Roman"/>
                <w:bCs/>
                <w:sz w:val="24"/>
                <w:szCs w:val="24"/>
              </w:rPr>
            </w:pPr>
            <w:r w:rsidRPr="00E41477">
              <w:rPr>
                <w:rFonts w:ascii="Times New Roman" w:hAnsi="Times New Roman"/>
                <w:b/>
                <w:bCs/>
                <w:sz w:val="24"/>
                <w:szCs w:val="24"/>
              </w:rPr>
              <w:t>Kulud (eurot)</w:t>
            </w:r>
          </w:p>
        </w:tc>
        <w:tc>
          <w:tcPr>
            <w:tcW w:w="1980" w:type="dxa"/>
            <w:tcBorders>
              <w:top w:val="single" w:color="auto" w:sz="6" w:space="0"/>
              <w:left w:val="single" w:color="auto" w:sz="6" w:space="0"/>
              <w:bottom w:val="single" w:color="auto" w:sz="6" w:space="0"/>
              <w:right w:val="single" w:color="000000" w:sz="6" w:space="0"/>
            </w:tcBorders>
            <w:shd w:val="clear" w:color="auto" w:fill="auto"/>
            <w:hideMark/>
          </w:tcPr>
          <w:p w:rsidRPr="00E41477" w:rsidR="00E41477" w:rsidP="00E41477" w:rsidRDefault="00E41477" w14:paraId="6C5B1C6C" w14:textId="0B24A31A">
            <w:pPr>
              <w:spacing w:after="0" w:line="240" w:lineRule="auto"/>
              <w:contextualSpacing/>
              <w:jc w:val="center"/>
              <w:rPr>
                <w:rFonts w:ascii="Times New Roman" w:hAnsi="Times New Roman"/>
                <w:bCs/>
                <w:sz w:val="24"/>
                <w:szCs w:val="24"/>
              </w:rPr>
            </w:pPr>
            <w:r w:rsidRPr="00E41477">
              <w:rPr>
                <w:rFonts w:ascii="Times New Roman" w:hAnsi="Times New Roman"/>
                <w:b/>
                <w:bCs/>
                <w:sz w:val="24"/>
                <w:szCs w:val="24"/>
              </w:rPr>
              <w:t>Raamatukogusid (tk)</w:t>
            </w:r>
          </w:p>
        </w:tc>
        <w:tc>
          <w:tcPr>
            <w:tcW w:w="1275" w:type="dxa"/>
            <w:tcBorders>
              <w:top w:val="single" w:color="auto" w:sz="6" w:space="0"/>
              <w:left w:val="single" w:color="auto" w:sz="6" w:space="0"/>
              <w:bottom w:val="single" w:color="auto" w:sz="6" w:space="0"/>
              <w:right w:val="single" w:color="000000" w:sz="6" w:space="0"/>
            </w:tcBorders>
            <w:shd w:val="clear" w:color="auto" w:fill="auto"/>
            <w:hideMark/>
          </w:tcPr>
          <w:p w:rsidRPr="00E41477" w:rsidR="00E41477" w:rsidP="00E41477" w:rsidRDefault="00E41477" w14:paraId="7E5E4E3F" w14:textId="227A5EC2">
            <w:pPr>
              <w:spacing w:after="0" w:line="240" w:lineRule="auto"/>
              <w:contextualSpacing/>
              <w:jc w:val="center"/>
              <w:rPr>
                <w:rFonts w:ascii="Times New Roman" w:hAnsi="Times New Roman"/>
                <w:bCs/>
                <w:sz w:val="24"/>
                <w:szCs w:val="24"/>
              </w:rPr>
            </w:pPr>
            <w:r w:rsidRPr="00E41477">
              <w:rPr>
                <w:rFonts w:ascii="Times New Roman" w:hAnsi="Times New Roman"/>
                <w:b/>
                <w:bCs/>
                <w:sz w:val="24"/>
                <w:szCs w:val="24"/>
              </w:rPr>
              <w:t>Kulud (eurot)</w:t>
            </w:r>
          </w:p>
        </w:tc>
        <w:tc>
          <w:tcPr>
            <w:tcW w:w="1935" w:type="dxa"/>
            <w:tcBorders>
              <w:top w:val="single" w:color="auto" w:sz="6" w:space="0"/>
              <w:left w:val="single" w:color="auto" w:sz="6" w:space="0"/>
              <w:bottom w:val="single" w:color="auto" w:sz="6" w:space="0"/>
              <w:right w:val="single" w:color="000000" w:sz="6" w:space="0"/>
            </w:tcBorders>
            <w:shd w:val="clear" w:color="auto" w:fill="auto"/>
            <w:hideMark/>
          </w:tcPr>
          <w:p w:rsidRPr="00E41477" w:rsidR="00E41477" w:rsidP="00E41477" w:rsidRDefault="00E41477" w14:paraId="02ECC033" w14:textId="69320747">
            <w:pPr>
              <w:spacing w:after="0" w:line="240" w:lineRule="auto"/>
              <w:contextualSpacing/>
              <w:jc w:val="center"/>
              <w:rPr>
                <w:rFonts w:ascii="Times New Roman" w:hAnsi="Times New Roman"/>
                <w:bCs/>
                <w:sz w:val="24"/>
                <w:szCs w:val="24"/>
              </w:rPr>
            </w:pPr>
            <w:r w:rsidRPr="00E41477">
              <w:rPr>
                <w:rFonts w:ascii="Times New Roman" w:hAnsi="Times New Roman"/>
                <w:b/>
                <w:bCs/>
                <w:sz w:val="24"/>
                <w:szCs w:val="24"/>
              </w:rPr>
              <w:t>Raamatukogusid (tk)</w:t>
            </w:r>
          </w:p>
        </w:tc>
      </w:tr>
      <w:tr w:rsidRPr="00E41477" w:rsidR="00E41477" w:rsidTr="00E41477" w14:paraId="57A193CE" w14:textId="77777777">
        <w:trPr>
          <w:trHeight w:val="300"/>
        </w:trPr>
        <w:tc>
          <w:tcPr>
            <w:tcW w:w="24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4C96AADD" w14:textId="31F62188">
            <w:pPr>
              <w:spacing w:after="0" w:line="240" w:lineRule="auto"/>
              <w:contextualSpacing/>
              <w:jc w:val="both"/>
              <w:rPr>
                <w:rFonts w:ascii="Times New Roman" w:hAnsi="Times New Roman"/>
                <w:bCs/>
                <w:sz w:val="24"/>
                <w:szCs w:val="24"/>
              </w:rPr>
            </w:pPr>
            <w:r w:rsidRPr="00E41477">
              <w:rPr>
                <w:rFonts w:ascii="Times New Roman" w:hAnsi="Times New Roman"/>
                <w:bCs/>
                <w:sz w:val="24"/>
                <w:szCs w:val="24"/>
              </w:rPr>
              <w:t>Sierra/Ester</w:t>
            </w:r>
          </w:p>
        </w:tc>
        <w:tc>
          <w:tcPr>
            <w:tcW w:w="142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4B25C54A" w14:textId="1AC53661">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360 000</w:t>
            </w:r>
          </w:p>
        </w:tc>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030E7C08" w14:textId="72D894E3">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100</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5DB8F1B5" w14:textId="39BCF8A6">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177 900</w:t>
            </w:r>
          </w:p>
        </w:tc>
        <w:tc>
          <w:tcPr>
            <w:tcW w:w="19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1B1D8C71" w14:textId="2ED1ADB8">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100</w:t>
            </w:r>
          </w:p>
        </w:tc>
      </w:tr>
      <w:tr w:rsidRPr="00E41477" w:rsidR="00E41477" w:rsidTr="00E41477" w14:paraId="4FDA8F7F" w14:textId="77777777">
        <w:trPr>
          <w:trHeight w:val="300"/>
        </w:trPr>
        <w:tc>
          <w:tcPr>
            <w:tcW w:w="24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6CB02DFC" w14:textId="52527397">
            <w:pPr>
              <w:spacing w:after="0" w:line="240" w:lineRule="auto"/>
              <w:contextualSpacing/>
              <w:jc w:val="both"/>
              <w:rPr>
                <w:rFonts w:ascii="Times New Roman" w:hAnsi="Times New Roman"/>
                <w:bCs/>
                <w:sz w:val="24"/>
                <w:szCs w:val="24"/>
              </w:rPr>
            </w:pPr>
            <w:r w:rsidRPr="00E41477">
              <w:rPr>
                <w:rFonts w:ascii="Times New Roman" w:hAnsi="Times New Roman"/>
                <w:bCs/>
                <w:sz w:val="24"/>
                <w:szCs w:val="24"/>
              </w:rPr>
              <w:t>RIKS/RIKSWEB</w:t>
            </w:r>
          </w:p>
        </w:tc>
        <w:tc>
          <w:tcPr>
            <w:tcW w:w="142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3DE108D2" w14:textId="71B28BFC">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99 300</w:t>
            </w:r>
          </w:p>
        </w:tc>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7D1C25E5" w14:textId="6A218EF5">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523</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3BE6B894" w14:textId="1836E8F3">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96 300</w:t>
            </w:r>
          </w:p>
        </w:tc>
        <w:tc>
          <w:tcPr>
            <w:tcW w:w="19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1D43DF4F" w14:textId="0C5B8FC3">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497</w:t>
            </w:r>
          </w:p>
        </w:tc>
      </w:tr>
      <w:tr w:rsidRPr="00E41477" w:rsidR="00E41477" w:rsidTr="00E41477" w14:paraId="150A2752" w14:textId="77777777">
        <w:trPr>
          <w:trHeight w:val="300"/>
        </w:trPr>
        <w:tc>
          <w:tcPr>
            <w:tcW w:w="24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0EBFE504" w14:textId="56CDD3EE">
            <w:pPr>
              <w:spacing w:after="0" w:line="240" w:lineRule="auto"/>
              <w:contextualSpacing/>
              <w:jc w:val="both"/>
              <w:rPr>
                <w:rFonts w:ascii="Times New Roman" w:hAnsi="Times New Roman"/>
                <w:bCs/>
                <w:sz w:val="24"/>
                <w:szCs w:val="24"/>
              </w:rPr>
            </w:pPr>
            <w:r w:rsidRPr="00E41477">
              <w:rPr>
                <w:rFonts w:ascii="Times New Roman" w:hAnsi="Times New Roman"/>
                <w:bCs/>
                <w:sz w:val="24"/>
                <w:szCs w:val="24"/>
              </w:rPr>
              <w:t>URRAM/Lugeja.ee</w:t>
            </w:r>
          </w:p>
        </w:tc>
        <w:tc>
          <w:tcPr>
            <w:tcW w:w="142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72C170D0" w14:textId="6B9651FF">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109 300</w:t>
            </w:r>
          </w:p>
        </w:tc>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0211DBC5" w14:textId="4DA27935">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329</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0228BFF4" w14:textId="7F3136A9">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113 300</w:t>
            </w:r>
          </w:p>
        </w:tc>
        <w:tc>
          <w:tcPr>
            <w:tcW w:w="19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7058ADA3" w14:textId="3E1EDD75">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336</w:t>
            </w:r>
          </w:p>
        </w:tc>
      </w:tr>
      <w:tr w:rsidRPr="00E41477" w:rsidR="00E41477" w:rsidTr="00E41477" w14:paraId="518665DA" w14:textId="77777777">
        <w:trPr>
          <w:trHeight w:val="300"/>
        </w:trPr>
        <w:tc>
          <w:tcPr>
            <w:tcW w:w="240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4193305B" w14:textId="361CB2CE">
            <w:pPr>
              <w:spacing w:after="0" w:line="240" w:lineRule="auto"/>
              <w:contextualSpacing/>
              <w:jc w:val="both"/>
              <w:rPr>
                <w:rFonts w:ascii="Times New Roman" w:hAnsi="Times New Roman"/>
                <w:bCs/>
                <w:sz w:val="24"/>
                <w:szCs w:val="24"/>
              </w:rPr>
            </w:pPr>
            <w:r w:rsidRPr="00E41477">
              <w:rPr>
                <w:rFonts w:ascii="Times New Roman" w:hAnsi="Times New Roman"/>
                <w:bCs/>
                <w:sz w:val="24"/>
                <w:szCs w:val="24"/>
              </w:rPr>
              <w:t>Kokku:</w:t>
            </w:r>
          </w:p>
        </w:tc>
        <w:tc>
          <w:tcPr>
            <w:tcW w:w="142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46B2FC68" w14:textId="55E6E7E7">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568 600</w:t>
            </w:r>
          </w:p>
        </w:tc>
        <w:tc>
          <w:tcPr>
            <w:tcW w:w="198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5B8A0A74" w14:textId="58DC4970">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952</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59BFFAD3" w14:textId="64D13674">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387 500</w:t>
            </w:r>
          </w:p>
        </w:tc>
        <w:tc>
          <w:tcPr>
            <w:tcW w:w="19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E41477" w:rsidR="00E41477" w:rsidP="00E41477" w:rsidRDefault="00E41477" w14:paraId="35066611" w14:textId="3D70380A">
            <w:pPr>
              <w:spacing w:after="0" w:line="240" w:lineRule="auto"/>
              <w:contextualSpacing/>
              <w:jc w:val="center"/>
              <w:rPr>
                <w:rFonts w:ascii="Times New Roman" w:hAnsi="Times New Roman"/>
                <w:bCs/>
                <w:sz w:val="24"/>
                <w:szCs w:val="24"/>
              </w:rPr>
            </w:pPr>
            <w:r w:rsidRPr="00E41477">
              <w:rPr>
                <w:rFonts w:ascii="Times New Roman" w:hAnsi="Times New Roman"/>
                <w:bCs/>
                <w:sz w:val="24"/>
                <w:szCs w:val="24"/>
              </w:rPr>
              <w:t>933</w:t>
            </w:r>
          </w:p>
        </w:tc>
      </w:tr>
    </w:tbl>
    <w:p w:rsidR="00E41477" w:rsidP="00AF6307" w:rsidRDefault="00E41477" w14:paraId="1C6D7768" w14:textId="77777777">
      <w:pPr>
        <w:spacing w:after="0" w:line="240" w:lineRule="auto"/>
        <w:contextualSpacing/>
        <w:jc w:val="both"/>
        <w:rPr>
          <w:rFonts w:ascii="Times New Roman" w:hAnsi="Times New Roman"/>
          <w:bCs/>
          <w:sz w:val="24"/>
          <w:szCs w:val="24"/>
        </w:rPr>
      </w:pPr>
    </w:p>
    <w:p w:rsidRPr="007B077B" w:rsidR="007B077B" w:rsidP="007B077B" w:rsidRDefault="007B077B" w14:paraId="50DB93FB" w14:textId="4AD74172">
      <w:pPr>
        <w:spacing w:after="0" w:line="240" w:lineRule="auto"/>
        <w:contextualSpacing/>
        <w:jc w:val="both"/>
        <w:rPr>
          <w:rFonts w:ascii="Times New Roman" w:hAnsi="Times New Roman"/>
          <w:bCs/>
          <w:sz w:val="24"/>
          <w:szCs w:val="24"/>
        </w:rPr>
      </w:pPr>
      <w:r w:rsidRPr="007B077B">
        <w:rPr>
          <w:rFonts w:ascii="Times New Roman" w:hAnsi="Times New Roman"/>
          <w:bCs/>
          <w:sz w:val="24"/>
          <w:szCs w:val="24"/>
        </w:rPr>
        <w:t>Raamatukogusüsteeme kasutavate raamatukogude koguarvuks on 952, mis on rohkem kui Eestis 2021. aastal ja 2017. aastal raamatukogusid. Seda tingib raamatukogusüsteemide esindajate poolt haruraamatukogude arvestamine eraldiseisvate raamatukogudena.</w:t>
      </w:r>
    </w:p>
    <w:p w:rsidRPr="007B077B" w:rsidR="007B077B" w:rsidP="007B077B" w:rsidRDefault="007B077B" w14:paraId="12C8DDCD" w14:textId="42B8482A">
      <w:pPr>
        <w:spacing w:after="0" w:line="240" w:lineRule="auto"/>
        <w:contextualSpacing/>
        <w:jc w:val="both"/>
        <w:rPr>
          <w:rFonts w:ascii="Times New Roman" w:hAnsi="Times New Roman"/>
          <w:bCs/>
          <w:sz w:val="24"/>
          <w:szCs w:val="24"/>
        </w:rPr>
      </w:pPr>
      <w:r w:rsidRPr="007B077B">
        <w:rPr>
          <w:rFonts w:ascii="Times New Roman" w:hAnsi="Times New Roman"/>
          <w:bCs/>
          <w:sz w:val="24"/>
          <w:szCs w:val="24"/>
        </w:rPr>
        <w:t>Käesoleval ajal on iga-aastane kulu kolme raamatukogusüsteemi peale kokku on ca 570 000 eurot. Kulude suurenemine või vähenemine on seotud ka liitunud raamatukogude arvu muutustega.</w:t>
      </w:r>
    </w:p>
    <w:p w:rsidR="00AB4928" w:rsidP="00AF6307" w:rsidRDefault="00AB4928" w14:paraId="7F7D5911" w14:textId="77777777">
      <w:pPr>
        <w:spacing w:after="0" w:line="240" w:lineRule="auto"/>
        <w:contextualSpacing/>
        <w:jc w:val="both"/>
        <w:rPr>
          <w:rFonts w:ascii="Times New Roman" w:hAnsi="Times New Roman"/>
          <w:bCs/>
          <w:sz w:val="24"/>
          <w:szCs w:val="24"/>
        </w:rPr>
      </w:pPr>
    </w:p>
    <w:p w:rsidRPr="0086468A" w:rsidR="0086468A" w:rsidP="5320929D" w:rsidRDefault="0086468A" w14:paraId="3F6FF6AC" w14:textId="40A9F814">
      <w:pPr>
        <w:spacing w:after="0" w:line="240" w:lineRule="auto"/>
        <w:contextualSpacing/>
        <w:jc w:val="both"/>
        <w:rPr>
          <w:rFonts w:ascii="Times New Roman" w:hAnsi="Times New Roman"/>
          <w:sz w:val="24"/>
          <w:szCs w:val="24"/>
        </w:rPr>
      </w:pPr>
      <w:r w:rsidRPr="00EA6C49">
        <w:rPr>
          <w:rFonts w:ascii="Times New Roman" w:hAnsi="Times New Roman"/>
          <w:sz w:val="24"/>
          <w:szCs w:val="24"/>
        </w:rPr>
        <w:t>Raamatukogusüsteem</w:t>
      </w:r>
      <w:r w:rsidRPr="00BC758F">
        <w:rPr>
          <w:rFonts w:ascii="Times New Roman" w:hAnsi="Times New Roman"/>
          <w:sz w:val="24"/>
          <w:szCs w:val="24"/>
        </w:rPr>
        <w:t xml:space="preserve"> hangitakse eeldatavasti riigihankega valmislahendusena ning seadistatakse vastavalt Eesti raamatukogude vajadustele. Süsteem hangitakse ja andmed migreeritakse </w:t>
      </w:r>
      <w:r w:rsidRPr="78EEBA33">
        <w:rPr>
          <w:rFonts w:ascii="Times New Roman" w:hAnsi="Times New Roman"/>
          <w:sz w:val="24"/>
          <w:szCs w:val="24"/>
        </w:rPr>
        <w:t xml:space="preserve">Euroopa Liidu struktuurivahenditest (edaspidi EL SF) ja selle eeldatav kogumaksumus on kuni 2,1 miljonit eurot </w:t>
      </w:r>
      <w:r w:rsidR="000964DF">
        <w:rPr>
          <w:rStyle w:val="Allmrkuseviide"/>
          <w:rFonts w:ascii="Times New Roman" w:hAnsi="Times New Roman"/>
          <w:bCs/>
          <w:sz w:val="24"/>
          <w:szCs w:val="24"/>
        </w:rPr>
        <w:footnoteReference w:id="102"/>
      </w:r>
      <w:r w:rsidRPr="78EEBA33">
        <w:rPr>
          <w:rFonts w:ascii="Times New Roman" w:hAnsi="Times New Roman"/>
          <w:sz w:val="24"/>
          <w:szCs w:val="24"/>
        </w:rPr>
        <w:t>(hankimine ja üleminekukulud ehk juurutamine sh hulgas andmete migratsioon, liideste loomine, andmevahetuse testimine, turvatestimine, rakendamine, töötajate koolitamine jm), mis on ühekordne investeering (vt Tabel 6). Raamatukogusüsteemi hankimise ja juurutamise kogusumma suur</w:t>
      </w:r>
      <w:r w:rsidRPr="78EEBA33" w:rsidR="566C02C6">
        <w:rPr>
          <w:rFonts w:ascii="Times New Roman" w:hAnsi="Times New Roman"/>
          <w:sz w:val="24"/>
          <w:szCs w:val="24"/>
        </w:rPr>
        <w:t>use</w:t>
      </w:r>
      <w:r w:rsidRPr="78EEBA33">
        <w:rPr>
          <w:rFonts w:ascii="Times New Roman" w:hAnsi="Times New Roman"/>
          <w:sz w:val="24"/>
          <w:szCs w:val="24"/>
        </w:rPr>
        <w:t xml:space="preserve"> vahemik 0,5 miljonit on kalkuleeritud tuginedes 2021-2023 hangete kallinemisele 20-30%.</w:t>
      </w:r>
    </w:p>
    <w:p w:rsidRPr="0086468A" w:rsidR="0086468A" w:rsidP="78EEBA33" w:rsidRDefault="0086468A" w14:paraId="4556ECCA" w14:textId="1F6E42B0">
      <w:pPr>
        <w:spacing w:after="0" w:line="240" w:lineRule="auto"/>
        <w:contextualSpacing/>
        <w:jc w:val="both"/>
        <w:rPr>
          <w:rFonts w:ascii="Times New Roman" w:hAnsi="Times New Roman"/>
          <w:sz w:val="24"/>
          <w:szCs w:val="24"/>
        </w:rPr>
      </w:pPr>
    </w:p>
    <w:p w:rsidRPr="0086468A" w:rsidR="0086468A" w:rsidP="78EEBA33" w:rsidRDefault="0086468A" w14:paraId="32C6E616" w14:textId="2A75EF82">
      <w:pPr>
        <w:spacing w:after="0" w:line="240" w:lineRule="auto"/>
        <w:contextualSpacing/>
        <w:jc w:val="both"/>
        <w:rPr>
          <w:rFonts w:ascii="Times New Roman" w:hAnsi="Times New Roman"/>
          <w:sz w:val="24"/>
          <w:szCs w:val="24"/>
        </w:rPr>
      </w:pPr>
      <w:r w:rsidRPr="78EEBA33">
        <w:rPr>
          <w:rFonts w:ascii="Times New Roman" w:hAnsi="Times New Roman"/>
          <w:sz w:val="24"/>
          <w:szCs w:val="24"/>
        </w:rPr>
        <w:t>Raamatukogusüsteemi hankimine ja juurutamine on Vabariigi Valitsuse tegevusprogrammi 2023-2027</w:t>
      </w:r>
      <w:r w:rsidR="000C07A8">
        <w:rPr>
          <w:rStyle w:val="Allmrkuseviide"/>
          <w:rFonts w:ascii="Times New Roman" w:hAnsi="Times New Roman"/>
          <w:bCs/>
          <w:sz w:val="24"/>
          <w:szCs w:val="24"/>
        </w:rPr>
        <w:footnoteReference w:id="103"/>
      </w:r>
      <w:r w:rsidRPr="78EEBA33">
        <w:rPr>
          <w:rFonts w:ascii="Times New Roman" w:hAnsi="Times New Roman"/>
          <w:sz w:val="24"/>
          <w:szCs w:val="24"/>
        </w:rPr>
        <w:t xml:space="preserve"> </w:t>
      </w:r>
      <w:proofErr w:type="spellStart"/>
      <w:r w:rsidRPr="78EEBA33">
        <w:rPr>
          <w:rFonts w:ascii="Times New Roman" w:hAnsi="Times New Roman"/>
          <w:sz w:val="24"/>
          <w:szCs w:val="24"/>
        </w:rPr>
        <w:t>üldeesmärk</w:t>
      </w:r>
      <w:proofErr w:type="spellEnd"/>
      <w:r w:rsidRPr="78EEBA33">
        <w:rPr>
          <w:rFonts w:ascii="Times New Roman" w:hAnsi="Times New Roman"/>
          <w:sz w:val="24"/>
          <w:szCs w:val="24"/>
        </w:rPr>
        <w:t xml:space="preserve"> 8.1.6. “Võtame vastu uue rahvaraamatukogu seaduse ja rakendame ühtset raamatukogusüsteemi kõikidele Eesti inimestele”. Samuti on raamatukogusüsteemi kasutuselevõtmine Kultuuriministeeriumi Kultuuripärandi digitegevuskava 2023-2029 üks alamtegevus, millele rahastamise otsus </w:t>
      </w:r>
      <w:proofErr w:type="spellStart"/>
      <w:r w:rsidRPr="78EEBA33">
        <w:rPr>
          <w:rFonts w:ascii="Times New Roman" w:hAnsi="Times New Roman"/>
          <w:sz w:val="24"/>
          <w:szCs w:val="24"/>
        </w:rPr>
        <w:t>langetatati</w:t>
      </w:r>
      <w:proofErr w:type="spellEnd"/>
      <w:r w:rsidRPr="78EEBA33">
        <w:rPr>
          <w:rFonts w:ascii="Times New Roman" w:hAnsi="Times New Roman"/>
          <w:sz w:val="24"/>
          <w:szCs w:val="24"/>
        </w:rPr>
        <w:t xml:space="preserve"> Majandus- ja Kommunikatsiooniministeeriumis aastal 2024 ja langetatakse </w:t>
      </w:r>
      <w:r w:rsidRPr="78EEBA33" w:rsidR="00701D39">
        <w:rPr>
          <w:rFonts w:ascii="Times New Roman" w:hAnsi="Times New Roman"/>
          <w:sz w:val="24"/>
          <w:szCs w:val="24"/>
        </w:rPr>
        <w:t xml:space="preserve">Justiits- ja Digiministeeriumis </w:t>
      </w:r>
      <w:r w:rsidRPr="78EEBA33">
        <w:rPr>
          <w:rFonts w:ascii="Times New Roman" w:hAnsi="Times New Roman"/>
          <w:sz w:val="24"/>
          <w:szCs w:val="24"/>
        </w:rPr>
        <w:t>ka aastal 2025.</w:t>
      </w:r>
    </w:p>
    <w:p w:rsidR="00AB4928" w:rsidP="00AF6307" w:rsidRDefault="00AB4928" w14:paraId="4BA65A5D" w14:textId="77777777">
      <w:pPr>
        <w:spacing w:after="0" w:line="240" w:lineRule="auto"/>
        <w:contextualSpacing/>
        <w:jc w:val="both"/>
        <w:rPr>
          <w:rFonts w:ascii="Times New Roman" w:hAnsi="Times New Roman"/>
          <w:bCs/>
          <w:sz w:val="24"/>
          <w:szCs w:val="24"/>
        </w:rPr>
      </w:pPr>
    </w:p>
    <w:p w:rsidRPr="000F3A99" w:rsidR="000F3A99" w:rsidP="000F3A99" w:rsidRDefault="000F3A99" w14:paraId="54B6D2A9" w14:textId="5D3F341F">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Tabel 6. Raamatukogude andmekogule (e-kataloog ja raamatukogusüsteem) üleminekuks vajalike ühekordsete investeeringute hinnang*</w:t>
      </w:r>
    </w:p>
    <w:p w:rsidRPr="000F3A99" w:rsidR="000F3A99" w:rsidP="000F3A99" w:rsidRDefault="000F3A99" w14:paraId="04BC8C98" w14:textId="4B39EEDC">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05"/>
        <w:gridCol w:w="3135"/>
      </w:tblGrid>
      <w:tr w:rsidRPr="000F3A99" w:rsidR="000F3A99" w:rsidTr="000F3A99" w14:paraId="6D6BB98F"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0F3A99" w:rsidR="000F3A99" w:rsidP="000F3A99" w:rsidRDefault="000F3A99" w14:paraId="506A459C" w14:textId="26D99B08">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Kulukomponent</w:t>
            </w:r>
          </w:p>
        </w:tc>
        <w:tc>
          <w:tcPr>
            <w:tcW w:w="3135" w:type="dxa"/>
            <w:tcBorders>
              <w:top w:val="single" w:color="auto" w:sz="6" w:space="0"/>
              <w:left w:val="single" w:color="auto" w:sz="6" w:space="0"/>
              <w:bottom w:val="single" w:color="auto" w:sz="6" w:space="0"/>
              <w:right w:val="single" w:color="auto" w:sz="6" w:space="0"/>
            </w:tcBorders>
            <w:shd w:val="clear" w:color="auto" w:fill="auto"/>
            <w:hideMark/>
          </w:tcPr>
          <w:p w:rsidRPr="000F3A99" w:rsidR="000F3A99" w:rsidP="000F3A99" w:rsidRDefault="000F3A99" w14:paraId="17FD59D3" w14:textId="127F1BD2">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Hinnanguline ühekordne kulu (eurot)</w:t>
            </w:r>
          </w:p>
        </w:tc>
      </w:tr>
      <w:tr w:rsidRPr="000F3A99" w:rsidR="000F3A99" w:rsidTr="000F3A99" w14:paraId="0B615921"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58BA8ED8" w14:textId="6BA2FB69">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E-kataloog</w:t>
            </w:r>
          </w:p>
        </w:tc>
        <w:tc>
          <w:tcPr>
            <w:tcW w:w="31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0806E3E4" w14:textId="58F38432">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400 000 – 650 000</w:t>
            </w:r>
          </w:p>
        </w:tc>
      </w:tr>
      <w:tr w:rsidRPr="000F3A99" w:rsidR="000F3A99" w:rsidTr="000F3A99" w14:paraId="3936D077"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30A4FC6A" w14:textId="54C122AB">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Raamatukogusüsteem</w:t>
            </w:r>
          </w:p>
        </w:tc>
        <w:tc>
          <w:tcPr>
            <w:tcW w:w="31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4474358A" w14:textId="4F4DA61E">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350 000 – 1 200 000</w:t>
            </w:r>
          </w:p>
        </w:tc>
      </w:tr>
      <w:tr w:rsidRPr="000F3A99" w:rsidR="000F3A99" w:rsidTr="000F3A99" w14:paraId="5C4C04BD"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06E83D33" w14:textId="53DE41B9">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Andmete migratsioon ja praeguse teenuse lõpetamine</w:t>
            </w:r>
          </w:p>
        </w:tc>
        <w:tc>
          <w:tcPr>
            <w:tcW w:w="31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16808A72" w14:textId="3F65935E">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100 000 – 250 000</w:t>
            </w:r>
          </w:p>
        </w:tc>
      </w:tr>
      <w:tr w:rsidRPr="000F3A99" w:rsidR="000F3A99" w:rsidTr="000F3A99" w14:paraId="2EEF0829"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6B5EB1E1" w14:textId="3F2EACD5">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Investeeringud kokku:</w:t>
            </w:r>
          </w:p>
        </w:tc>
        <w:tc>
          <w:tcPr>
            <w:tcW w:w="313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2ADB022B" w14:textId="23956424">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815 000 – 2 100 000</w:t>
            </w:r>
          </w:p>
        </w:tc>
      </w:tr>
    </w:tbl>
    <w:p w:rsidRPr="000F3A99" w:rsidR="000F3A99" w:rsidP="000F3A99" w:rsidRDefault="000F3A99" w14:paraId="2318CCE3" w14:textId="5D439194">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*Hinnang kulukomponentidele on antud teiste sarnaste arenduste näitel ja on ligikaudne.</w:t>
      </w:r>
    </w:p>
    <w:p w:rsidRPr="000F3A99" w:rsidR="000F3A99" w:rsidP="000F3A99" w:rsidRDefault="000F3A99" w14:paraId="0978D897" w14:textId="1811E092">
      <w:pPr>
        <w:spacing w:after="0" w:line="240" w:lineRule="auto"/>
        <w:contextualSpacing/>
        <w:jc w:val="both"/>
        <w:rPr>
          <w:rFonts w:ascii="Times New Roman" w:hAnsi="Times New Roman"/>
          <w:bCs/>
          <w:sz w:val="24"/>
          <w:szCs w:val="24"/>
        </w:rPr>
      </w:pPr>
    </w:p>
    <w:p w:rsidRPr="000F3A99" w:rsidR="000F3A99" w:rsidP="000F3A99" w:rsidRDefault="000F3A99" w14:paraId="7C19CE33" w14:textId="03695630">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Andmekogule üleminekuga seotud ühekordsed investeeringukulud (vt Tabel 6) katab riik EL SF projektitoetustena.</w:t>
      </w:r>
    </w:p>
    <w:p w:rsidRPr="000F3A99" w:rsidR="000F3A99" w:rsidP="000F3A99" w:rsidRDefault="000F3A99" w14:paraId="05088752" w14:textId="47F4F183">
      <w:pPr>
        <w:spacing w:after="0" w:line="240" w:lineRule="auto"/>
        <w:contextualSpacing/>
        <w:jc w:val="both"/>
        <w:rPr>
          <w:rFonts w:ascii="Times New Roman" w:hAnsi="Times New Roman"/>
          <w:bCs/>
          <w:sz w:val="24"/>
          <w:szCs w:val="24"/>
        </w:rPr>
      </w:pPr>
    </w:p>
    <w:p w:rsidRPr="000F3A99" w:rsidR="000F3A99" w:rsidP="000F3A99" w:rsidRDefault="000F3A99" w14:paraId="333C13F4" w14:textId="1DEFF59F">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Tabel 7. Raamatukogude andmekogu ülalpidamise aasta kulude hinnang**</w:t>
      </w:r>
    </w:p>
    <w:p w:rsidRPr="000F3A99" w:rsidR="000F3A99" w:rsidP="000F3A99" w:rsidRDefault="000F3A99" w14:paraId="22D65634" w14:textId="6948AD96">
      <w:pPr>
        <w:spacing w:after="0" w:line="240" w:lineRule="auto"/>
        <w:contextualSpacing/>
        <w:jc w:val="both"/>
        <w:rPr>
          <w:rFonts w:ascii="Times New Roman" w:hAnsi="Times New Roman"/>
          <w:bCs/>
          <w:sz w:val="24"/>
          <w:szCs w:val="24"/>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465"/>
        <w:gridCol w:w="2790"/>
      </w:tblGrid>
      <w:tr w:rsidRPr="000F3A99" w:rsidR="000F3A99" w:rsidTr="000F3A99" w14:paraId="302DA7C7"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hideMark/>
          </w:tcPr>
          <w:p w:rsidRPr="000F3A99" w:rsidR="000F3A99" w:rsidP="00777784" w:rsidRDefault="000F3A99" w14:paraId="13B5C536" w14:textId="44C07462">
            <w:pPr>
              <w:spacing w:after="0" w:line="240" w:lineRule="auto"/>
              <w:contextualSpacing/>
              <w:rPr>
                <w:rFonts w:ascii="Times New Roman" w:hAnsi="Times New Roman"/>
                <w:bCs/>
                <w:sz w:val="24"/>
                <w:szCs w:val="24"/>
              </w:rPr>
            </w:pPr>
            <w:r w:rsidRPr="000F3A99">
              <w:rPr>
                <w:rFonts w:ascii="Times New Roman" w:hAnsi="Times New Roman"/>
                <w:b/>
                <w:bCs/>
                <w:sz w:val="24"/>
                <w:szCs w:val="24"/>
              </w:rPr>
              <w:t>Kulukomponent</w:t>
            </w:r>
          </w:p>
        </w:tc>
        <w:tc>
          <w:tcPr>
            <w:tcW w:w="2790" w:type="dxa"/>
            <w:tcBorders>
              <w:top w:val="single" w:color="auto" w:sz="6" w:space="0"/>
              <w:left w:val="single" w:color="auto" w:sz="6" w:space="0"/>
              <w:bottom w:val="single" w:color="auto" w:sz="6" w:space="0"/>
              <w:right w:val="single" w:color="auto" w:sz="6" w:space="0"/>
            </w:tcBorders>
            <w:shd w:val="clear" w:color="auto" w:fill="auto"/>
            <w:hideMark/>
          </w:tcPr>
          <w:p w:rsidRPr="000F3A99" w:rsidR="000F3A99" w:rsidP="00777784" w:rsidRDefault="000F3A99" w14:paraId="3F5B648F" w14:textId="59019D38">
            <w:pPr>
              <w:spacing w:after="0" w:line="240" w:lineRule="auto"/>
              <w:contextualSpacing/>
              <w:rPr>
                <w:rFonts w:ascii="Times New Roman" w:hAnsi="Times New Roman"/>
                <w:bCs/>
                <w:sz w:val="24"/>
                <w:szCs w:val="24"/>
              </w:rPr>
            </w:pPr>
            <w:r w:rsidRPr="000F3A99">
              <w:rPr>
                <w:rFonts w:ascii="Times New Roman" w:hAnsi="Times New Roman"/>
                <w:b/>
                <w:bCs/>
                <w:sz w:val="24"/>
                <w:szCs w:val="24"/>
              </w:rPr>
              <w:t>Hinnanguline aastane kulu (eurot)</w:t>
            </w:r>
          </w:p>
        </w:tc>
      </w:tr>
      <w:tr w:rsidRPr="000F3A99" w:rsidR="000F3A99" w:rsidTr="000F3A99" w14:paraId="42055FA7"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777784" w:rsidRDefault="000F3A99" w14:paraId="6F602EFB" w14:textId="74C89D69">
            <w:pPr>
              <w:spacing w:after="0" w:line="240" w:lineRule="auto"/>
              <w:contextualSpacing/>
              <w:rPr>
                <w:rFonts w:ascii="Times New Roman" w:hAnsi="Times New Roman"/>
                <w:bCs/>
                <w:sz w:val="24"/>
                <w:szCs w:val="24"/>
              </w:rPr>
            </w:pPr>
            <w:r w:rsidRPr="000F3A99">
              <w:rPr>
                <w:rFonts w:ascii="Times New Roman" w:hAnsi="Times New Roman"/>
                <w:bCs/>
                <w:sz w:val="24"/>
                <w:szCs w:val="24"/>
              </w:rPr>
              <w:t xml:space="preserve">Litsentsitasud 800 raamatukogu, </w:t>
            </w:r>
            <w:proofErr w:type="spellStart"/>
            <w:r w:rsidRPr="000F3A99">
              <w:rPr>
                <w:rFonts w:ascii="Times New Roman" w:hAnsi="Times New Roman"/>
                <w:bCs/>
                <w:sz w:val="24"/>
                <w:szCs w:val="24"/>
                <w:lang w:val="en-US"/>
              </w:rPr>
              <w:t>sellest</w:t>
            </w:r>
            <w:proofErr w:type="spellEnd"/>
            <w:r w:rsidRPr="000F3A99">
              <w:rPr>
                <w:rFonts w:ascii="Times New Roman" w:hAnsi="Times New Roman"/>
                <w:bCs/>
                <w:sz w:val="24"/>
                <w:szCs w:val="24"/>
                <w:lang w:val="en-US"/>
              </w:rPr>
              <w:t xml:space="preserve"> </w:t>
            </w:r>
            <w:proofErr w:type="spellStart"/>
            <w:r w:rsidRPr="000F3A99">
              <w:rPr>
                <w:rFonts w:ascii="Times New Roman" w:hAnsi="Times New Roman"/>
                <w:bCs/>
                <w:sz w:val="24"/>
                <w:szCs w:val="24"/>
                <w:lang w:val="en-US"/>
              </w:rPr>
              <w:t>litsentsitasud</w:t>
            </w:r>
            <w:proofErr w:type="spellEnd"/>
            <w:r w:rsidRPr="000F3A99">
              <w:rPr>
                <w:rFonts w:ascii="Times New Roman" w:hAnsi="Times New Roman"/>
                <w:bCs/>
                <w:sz w:val="24"/>
                <w:szCs w:val="24"/>
                <w:lang w:val="en-US"/>
              </w:rPr>
              <w:t xml:space="preserve"> </w:t>
            </w:r>
            <w:proofErr w:type="spellStart"/>
            <w:r w:rsidRPr="000F3A99">
              <w:rPr>
                <w:rFonts w:ascii="Times New Roman" w:hAnsi="Times New Roman"/>
                <w:bCs/>
                <w:sz w:val="24"/>
                <w:szCs w:val="24"/>
                <w:lang w:val="en-US"/>
              </w:rPr>
              <w:t>rahvaraamatukogudele</w:t>
            </w:r>
            <w:proofErr w:type="spellEnd"/>
            <w:r w:rsidRPr="000F3A99">
              <w:rPr>
                <w:rFonts w:ascii="Times New Roman" w:hAnsi="Times New Roman"/>
                <w:bCs/>
                <w:sz w:val="24"/>
                <w:szCs w:val="24"/>
                <w:lang w:val="en-US"/>
              </w:rPr>
              <w:t xml:space="preserve"> (489)</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777784" w:rsidRDefault="000F3A99" w14:paraId="57F736FD" w14:textId="71AC1E53">
            <w:pPr>
              <w:spacing w:after="0" w:line="240" w:lineRule="auto"/>
              <w:contextualSpacing/>
              <w:rPr>
                <w:rFonts w:ascii="Times New Roman" w:hAnsi="Times New Roman"/>
                <w:bCs/>
                <w:sz w:val="24"/>
                <w:szCs w:val="24"/>
              </w:rPr>
            </w:pPr>
            <w:r w:rsidRPr="000F3A99">
              <w:rPr>
                <w:rFonts w:ascii="Times New Roman" w:hAnsi="Times New Roman"/>
                <w:bCs/>
                <w:sz w:val="24"/>
                <w:szCs w:val="24"/>
              </w:rPr>
              <w:t xml:space="preserve">800 000 – </w:t>
            </w:r>
            <w:r w:rsidRPr="000F3A99">
              <w:rPr>
                <w:rFonts w:ascii="Times New Roman" w:hAnsi="Times New Roman"/>
                <w:b/>
                <w:bCs/>
                <w:sz w:val="24"/>
                <w:szCs w:val="24"/>
              </w:rPr>
              <w:t>1 200 000, sellest (500 000 eurot rahvaraamatukogud)</w:t>
            </w:r>
          </w:p>
        </w:tc>
      </w:tr>
      <w:tr w:rsidRPr="000F3A99" w:rsidR="000F3A99" w:rsidTr="000F3A99" w14:paraId="098D5EAD"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777784" w:rsidRDefault="000F3A99" w14:paraId="6333580B" w14:textId="118DE211">
            <w:pPr>
              <w:spacing w:after="0" w:line="240" w:lineRule="auto"/>
              <w:contextualSpacing/>
              <w:rPr>
                <w:rFonts w:ascii="Times New Roman" w:hAnsi="Times New Roman"/>
                <w:bCs/>
                <w:sz w:val="24"/>
                <w:szCs w:val="24"/>
              </w:rPr>
            </w:pPr>
            <w:r w:rsidRPr="000F3A99">
              <w:rPr>
                <w:rFonts w:ascii="Times New Roman" w:hAnsi="Times New Roman"/>
                <w:bCs/>
                <w:sz w:val="24"/>
                <w:szCs w:val="24"/>
              </w:rPr>
              <w:t>Sellest hädavajalikud arendused</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777784" w:rsidRDefault="000F3A99" w14:paraId="43C577AF" w14:textId="0B2665B8">
            <w:pPr>
              <w:spacing w:after="0" w:line="240" w:lineRule="auto"/>
              <w:contextualSpacing/>
              <w:rPr>
                <w:rFonts w:ascii="Times New Roman" w:hAnsi="Times New Roman"/>
                <w:bCs/>
                <w:sz w:val="24"/>
                <w:szCs w:val="24"/>
              </w:rPr>
            </w:pPr>
            <w:r w:rsidRPr="000F3A99">
              <w:rPr>
                <w:rFonts w:ascii="Times New Roman" w:hAnsi="Times New Roman"/>
                <w:bCs/>
                <w:sz w:val="24"/>
                <w:szCs w:val="24"/>
              </w:rPr>
              <w:t>100 000 – 300 000</w:t>
            </w:r>
          </w:p>
        </w:tc>
      </w:tr>
      <w:tr w:rsidRPr="000F3A99" w:rsidR="000F3A99" w:rsidTr="000F3A99" w14:paraId="50408FAC"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0F75CE1F" w14:textId="0A6BFA10">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Sellest hooldus</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35712260" w14:textId="5B78E8F8">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60 000</w:t>
            </w:r>
          </w:p>
        </w:tc>
      </w:tr>
      <w:tr w:rsidRPr="000F3A99" w:rsidR="000F3A99" w:rsidTr="000F3A99" w14:paraId="73FEB21D"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57D4884F" w14:textId="0F44D384">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Sellest majutus</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0F7E1BD7" w14:textId="23F04FD3">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30 000 – 66 000</w:t>
            </w:r>
          </w:p>
        </w:tc>
      </w:tr>
      <w:tr w:rsidRPr="000F3A99" w:rsidR="000F3A99" w:rsidTr="000F3A99" w14:paraId="6C0DC177"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0D03E66B" w14:textId="26ED4557">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 xml:space="preserve">Sellest </w:t>
            </w:r>
            <w:proofErr w:type="spellStart"/>
            <w:r w:rsidRPr="000F3A99">
              <w:rPr>
                <w:rFonts w:ascii="Times New Roman" w:hAnsi="Times New Roman"/>
                <w:bCs/>
                <w:sz w:val="24"/>
                <w:szCs w:val="24"/>
              </w:rPr>
              <w:t>küberturve</w:t>
            </w:r>
            <w:proofErr w:type="spellEnd"/>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69AB4F4A" w14:textId="5CB06047">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15 000 – 35 000</w:t>
            </w:r>
          </w:p>
        </w:tc>
      </w:tr>
      <w:tr w:rsidRPr="000F3A99" w:rsidR="000F3A99" w:rsidTr="000F3A99" w14:paraId="55303695"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66C3EE89" w14:textId="55013105">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Personalikulu</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05A2E4CD" w14:textId="2E988D39">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360 000 – 400 000</w:t>
            </w:r>
          </w:p>
        </w:tc>
      </w:tr>
      <w:tr w:rsidRPr="000F3A99" w:rsidR="000F3A99" w:rsidTr="000F3A99" w14:paraId="2F1A2A00"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35AACF1E" w14:textId="67631C1D">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Sellest hädavajalikud arendused</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74D87555" w14:textId="5C59179D">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100 000 – 300 000</w:t>
            </w:r>
          </w:p>
        </w:tc>
      </w:tr>
      <w:tr w:rsidRPr="000F3A99" w:rsidR="000F3A99" w:rsidTr="000F3A99" w14:paraId="63E24D8F" w14:textId="77777777">
        <w:trPr>
          <w:trHeight w:val="300"/>
        </w:trPr>
        <w:tc>
          <w:tcPr>
            <w:tcW w:w="3465"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19CA200A" w14:textId="0ED03EE7">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Jooksvad kulud kokku:</w:t>
            </w:r>
          </w:p>
        </w:tc>
        <w:tc>
          <w:tcPr>
            <w:tcW w:w="27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0F3A99" w:rsidR="000F3A99" w:rsidP="000F3A99" w:rsidRDefault="000F3A99" w14:paraId="7A3BD188" w14:textId="125E8B0A">
            <w:pPr>
              <w:spacing w:after="0" w:line="240" w:lineRule="auto"/>
              <w:contextualSpacing/>
              <w:jc w:val="both"/>
              <w:rPr>
                <w:rFonts w:ascii="Times New Roman" w:hAnsi="Times New Roman"/>
                <w:bCs/>
                <w:sz w:val="24"/>
                <w:szCs w:val="24"/>
              </w:rPr>
            </w:pPr>
            <w:r w:rsidRPr="000F3A99">
              <w:rPr>
                <w:rFonts w:ascii="Times New Roman" w:hAnsi="Times New Roman"/>
                <w:b/>
                <w:bCs/>
                <w:sz w:val="24"/>
                <w:szCs w:val="24"/>
              </w:rPr>
              <w:t>860 000 – 1 600 000</w:t>
            </w:r>
          </w:p>
        </w:tc>
      </w:tr>
    </w:tbl>
    <w:p w:rsidRPr="000F3A99" w:rsidR="000F3A99" w:rsidP="000F3A99" w:rsidRDefault="000F3A99" w14:paraId="7BC64A3A" w14:textId="360B7A72">
      <w:pPr>
        <w:spacing w:after="0" w:line="240" w:lineRule="auto"/>
        <w:contextualSpacing/>
        <w:jc w:val="both"/>
        <w:rPr>
          <w:rFonts w:ascii="Times New Roman" w:hAnsi="Times New Roman"/>
          <w:bCs/>
          <w:sz w:val="24"/>
          <w:szCs w:val="24"/>
        </w:rPr>
      </w:pPr>
      <w:r w:rsidRPr="000F3A99">
        <w:rPr>
          <w:rFonts w:ascii="Times New Roman" w:hAnsi="Times New Roman"/>
          <w:bCs/>
          <w:sz w:val="24"/>
          <w:szCs w:val="24"/>
        </w:rPr>
        <w:t>** Hinnang kulukomponentidele on antud teiste sarnaste arenduste näitel ja on ligikaudne</w:t>
      </w:r>
      <w:r w:rsidRPr="5D8093F6" w:rsidR="73C054E6">
        <w:rPr>
          <w:rFonts w:ascii="Times New Roman" w:hAnsi="Times New Roman"/>
          <w:sz w:val="24"/>
          <w:szCs w:val="24"/>
        </w:rPr>
        <w:t>,</w:t>
      </w:r>
      <w:r w:rsidRPr="000F3A99">
        <w:rPr>
          <w:rFonts w:ascii="Times New Roman" w:hAnsi="Times New Roman"/>
          <w:bCs/>
          <w:sz w:val="24"/>
          <w:szCs w:val="24"/>
        </w:rPr>
        <w:t xml:space="preserve"> sõltub riigihangete tulemusest ja inflatsioonist. Litsentsitasud on kulupõhised ja arvutatakse liitunud raamatukogude andmete (nt kogude suurus, süsteemiga töötavate töötajate arv) põhjal.</w:t>
      </w:r>
    </w:p>
    <w:p w:rsidR="000F3A99" w:rsidP="00AF6307" w:rsidRDefault="000F3A99" w14:paraId="682E3514" w14:textId="77777777">
      <w:pPr>
        <w:spacing w:after="0" w:line="240" w:lineRule="auto"/>
        <w:contextualSpacing/>
        <w:jc w:val="both"/>
        <w:rPr>
          <w:rFonts w:ascii="Times New Roman" w:hAnsi="Times New Roman"/>
          <w:bCs/>
          <w:sz w:val="24"/>
          <w:szCs w:val="24"/>
        </w:rPr>
      </w:pPr>
    </w:p>
    <w:p w:rsidRPr="008518CB" w:rsidR="008518CB" w:rsidP="5320929D" w:rsidRDefault="008518CB" w14:paraId="03E936BF" w14:textId="08FFC657">
      <w:pPr>
        <w:spacing w:after="0" w:line="240" w:lineRule="auto"/>
        <w:contextualSpacing/>
        <w:jc w:val="both"/>
        <w:rPr>
          <w:rFonts w:ascii="Times New Roman" w:hAnsi="Times New Roman"/>
          <w:sz w:val="24"/>
          <w:szCs w:val="24"/>
        </w:rPr>
      </w:pPr>
      <w:r w:rsidRPr="5320929D">
        <w:rPr>
          <w:rFonts w:ascii="Times New Roman" w:hAnsi="Times New Roman"/>
          <w:sz w:val="24"/>
          <w:szCs w:val="24"/>
        </w:rPr>
        <w:t xml:space="preserve">Andmekogu ülalpidamisega seotud kulud katavad osaliselt (näiteks litsentsitasud) raamatukogude omanikud, v.a personalikulu, mis </w:t>
      </w:r>
      <w:r w:rsidRPr="5320929D" w:rsidR="69C829A3">
        <w:rPr>
          <w:rFonts w:ascii="Times New Roman" w:hAnsi="Times New Roman"/>
          <w:sz w:val="24"/>
          <w:szCs w:val="24"/>
        </w:rPr>
        <w:t>saadakse</w:t>
      </w:r>
      <w:r w:rsidRPr="5320929D">
        <w:rPr>
          <w:rFonts w:ascii="Times New Roman" w:hAnsi="Times New Roman"/>
          <w:sz w:val="24"/>
          <w:szCs w:val="24"/>
        </w:rPr>
        <w:t xml:space="preserve"> riiklike ülesannete ümberkorraldamisest. Raamatukogu poolt makstav tasu kavandatakse proportsionaalsena raamatukogu suurusega ning hinnastamismudeli väljatöötamisel tagatakse lahendus, et see oleks jõukohane </w:t>
      </w:r>
      <w:r w:rsidRPr="5320929D" w:rsidR="191069ED">
        <w:rPr>
          <w:rFonts w:ascii="Times New Roman" w:hAnsi="Times New Roman"/>
          <w:sz w:val="24"/>
          <w:szCs w:val="24"/>
        </w:rPr>
        <w:t xml:space="preserve">ka </w:t>
      </w:r>
      <w:r w:rsidRPr="5320929D">
        <w:rPr>
          <w:rFonts w:ascii="Times New Roman" w:hAnsi="Times New Roman"/>
          <w:sz w:val="24"/>
          <w:szCs w:val="24"/>
        </w:rPr>
        <w:t xml:space="preserve">väiksematele raamatukogudele. </w:t>
      </w:r>
      <w:r w:rsidRPr="5320929D" w:rsidR="4486335C">
        <w:rPr>
          <w:rFonts w:ascii="Times New Roman" w:hAnsi="Times New Roman"/>
          <w:sz w:val="24"/>
          <w:szCs w:val="24"/>
        </w:rPr>
        <w:t>H</w:t>
      </w:r>
      <w:r w:rsidRPr="5320929D" w:rsidR="41A67F5A">
        <w:rPr>
          <w:rFonts w:ascii="Times New Roman" w:hAnsi="Times New Roman"/>
          <w:sz w:val="24"/>
          <w:szCs w:val="24"/>
        </w:rPr>
        <w:t>ä</w:t>
      </w:r>
      <w:r w:rsidRPr="5320929D" w:rsidR="01F3C372">
        <w:rPr>
          <w:rFonts w:ascii="Times New Roman" w:hAnsi="Times New Roman"/>
          <w:sz w:val="24"/>
          <w:szCs w:val="24"/>
        </w:rPr>
        <w:t>davajalike a</w:t>
      </w:r>
      <w:r w:rsidRPr="5320929D" w:rsidR="4F7B3250">
        <w:rPr>
          <w:rFonts w:ascii="Times New Roman" w:hAnsi="Times New Roman"/>
          <w:sz w:val="24"/>
          <w:szCs w:val="24"/>
        </w:rPr>
        <w:t xml:space="preserve">rendustega </w:t>
      </w:r>
      <w:r w:rsidRPr="5320929D" w:rsidR="00998485">
        <w:rPr>
          <w:rFonts w:ascii="Times New Roman" w:hAnsi="Times New Roman"/>
          <w:sz w:val="24"/>
          <w:szCs w:val="24"/>
        </w:rPr>
        <w:t xml:space="preserve">tagatakse </w:t>
      </w:r>
      <w:r w:rsidRPr="5320929D">
        <w:rPr>
          <w:rFonts w:ascii="Times New Roman" w:hAnsi="Times New Roman"/>
          <w:sz w:val="24"/>
          <w:szCs w:val="24"/>
        </w:rPr>
        <w:t xml:space="preserve"> ühilduvus ja ajakohasus erinevate sisemiste ning väliste infosüsteemide vaates.</w:t>
      </w:r>
    </w:p>
    <w:p w:rsidRPr="008518CB" w:rsidR="008518CB" w:rsidP="008518CB" w:rsidRDefault="008518CB" w14:paraId="24E5E267" w14:textId="269B2017">
      <w:pPr>
        <w:spacing w:after="0" w:line="240" w:lineRule="auto"/>
        <w:contextualSpacing/>
        <w:jc w:val="both"/>
        <w:rPr>
          <w:rFonts w:ascii="Times New Roman" w:hAnsi="Times New Roman"/>
          <w:bCs/>
          <w:sz w:val="24"/>
          <w:szCs w:val="24"/>
        </w:rPr>
      </w:pPr>
    </w:p>
    <w:p w:rsidRPr="008518CB" w:rsidR="008518CB" w:rsidP="78EEBA33" w:rsidRDefault="008518CB" w14:paraId="222B58EB" w14:textId="22A4C1C4">
      <w:pPr>
        <w:spacing w:after="0" w:line="240" w:lineRule="auto"/>
        <w:contextualSpacing/>
        <w:jc w:val="both"/>
        <w:rPr>
          <w:rFonts w:ascii="Times New Roman" w:hAnsi="Times New Roman"/>
          <w:sz w:val="24"/>
          <w:szCs w:val="24"/>
        </w:rPr>
      </w:pPr>
      <w:r w:rsidRPr="008C25DC">
        <w:rPr>
          <w:rFonts w:ascii="Times New Roman" w:hAnsi="Times New Roman"/>
          <w:sz w:val="24"/>
          <w:szCs w:val="24"/>
        </w:rPr>
        <w:t>Raamatukogude andmekogu rakendamise riigi ühekordsete kulude eeldatav kogumaksumus on kuni 2,1 miljonit eurot ja kaetakse Euroopa Liidu struktuurivahenditest.</w:t>
      </w:r>
    </w:p>
    <w:p w:rsidRPr="008518CB" w:rsidR="008518CB" w:rsidP="5320929D" w:rsidRDefault="008518CB" w14:paraId="73FEFE7E" w14:textId="12A3F5D8">
      <w:pPr>
        <w:spacing w:after="0" w:line="240" w:lineRule="auto"/>
        <w:contextualSpacing/>
        <w:jc w:val="both"/>
        <w:rPr>
          <w:rFonts w:ascii="Times New Roman" w:hAnsi="Times New Roman"/>
          <w:sz w:val="24"/>
          <w:szCs w:val="24"/>
        </w:rPr>
      </w:pPr>
      <w:r w:rsidRPr="00BC758F">
        <w:rPr>
          <w:rFonts w:ascii="Times New Roman" w:hAnsi="Times New Roman"/>
          <w:sz w:val="24"/>
          <w:szCs w:val="24"/>
        </w:rPr>
        <w:t xml:space="preserve">Raamatukogude andmekogule üleminekuga kaasnev </w:t>
      </w:r>
      <w:r w:rsidRPr="008C25DC">
        <w:rPr>
          <w:rFonts w:ascii="Times New Roman" w:hAnsi="Times New Roman"/>
          <w:sz w:val="24"/>
          <w:szCs w:val="24"/>
        </w:rPr>
        <w:t>iga-aastane</w:t>
      </w:r>
      <w:r w:rsidRPr="00BC758F">
        <w:rPr>
          <w:rFonts w:ascii="Times New Roman" w:hAnsi="Times New Roman"/>
          <w:sz w:val="24"/>
          <w:szCs w:val="24"/>
        </w:rPr>
        <w:t xml:space="preserve"> rahvaraamatukogude teenuse </w:t>
      </w:r>
      <w:r w:rsidRPr="78EEBA33">
        <w:rPr>
          <w:rFonts w:ascii="Times New Roman" w:hAnsi="Times New Roman"/>
          <w:sz w:val="24"/>
          <w:szCs w:val="24"/>
        </w:rPr>
        <w:t xml:space="preserve">ülalpidamiskulu (arendus, majutus, </w:t>
      </w:r>
      <w:proofErr w:type="spellStart"/>
      <w:r w:rsidRPr="78EEBA33">
        <w:rPr>
          <w:rFonts w:ascii="Times New Roman" w:hAnsi="Times New Roman"/>
          <w:sz w:val="24"/>
          <w:szCs w:val="24"/>
        </w:rPr>
        <w:t>küberturve</w:t>
      </w:r>
      <w:proofErr w:type="spellEnd"/>
      <w:r w:rsidRPr="00BC758F">
        <w:rPr>
          <w:rFonts w:ascii="Times New Roman" w:hAnsi="Times New Roman"/>
          <w:sz w:val="24"/>
          <w:szCs w:val="24"/>
        </w:rPr>
        <w:t>) saadakse riiklike raamatukoguteeninduse ülesannete ümberkorraldusest vabanevast ressursist, mis on u 5</w:t>
      </w:r>
      <w:r w:rsidRPr="78EEBA33">
        <w:rPr>
          <w:rFonts w:ascii="Times New Roman" w:hAnsi="Times New Roman"/>
          <w:sz w:val="24"/>
          <w:szCs w:val="24"/>
        </w:rPr>
        <w:t xml:space="preserve">00 000 eurot (vt Tabel 4) ja kaetakse riiklike ülesannete ümberkorraldamise </w:t>
      </w:r>
      <w:r w:rsidRPr="78EEBA33" w:rsidR="7A9F4B32">
        <w:rPr>
          <w:rFonts w:ascii="Times New Roman" w:hAnsi="Times New Roman"/>
          <w:sz w:val="24"/>
          <w:szCs w:val="24"/>
        </w:rPr>
        <w:t xml:space="preserve">ressursist </w:t>
      </w:r>
      <w:r w:rsidRPr="78EEBA33">
        <w:rPr>
          <w:rFonts w:ascii="Times New Roman" w:hAnsi="Times New Roman"/>
          <w:sz w:val="24"/>
          <w:szCs w:val="24"/>
        </w:rPr>
        <w:t>ning riigile lisakulu ette ei näe.</w:t>
      </w:r>
    </w:p>
    <w:p w:rsidRPr="008518CB" w:rsidR="008518CB" w:rsidP="055B207C" w:rsidRDefault="008518CB" w14:paraId="187620C9" w14:textId="1BC20628">
      <w:pPr>
        <w:spacing w:after="0" w:line="240" w:lineRule="auto"/>
        <w:contextualSpacing/>
        <w:jc w:val="both"/>
        <w:rPr>
          <w:rFonts w:ascii="Times New Roman" w:hAnsi="Times New Roman"/>
          <w:sz w:val="24"/>
          <w:szCs w:val="24"/>
        </w:rPr>
      </w:pPr>
      <w:r w:rsidRPr="00BC758F">
        <w:rPr>
          <w:rFonts w:ascii="Times New Roman" w:hAnsi="Times New Roman"/>
          <w:sz w:val="24"/>
          <w:szCs w:val="24"/>
        </w:rPr>
        <w:t xml:space="preserve">Raamatukogude andmekogule üleminekuga kaasnev </w:t>
      </w:r>
      <w:r w:rsidRPr="78EEBA33">
        <w:rPr>
          <w:rFonts w:ascii="Times New Roman" w:hAnsi="Times New Roman"/>
          <w:sz w:val="24"/>
          <w:szCs w:val="24"/>
        </w:rPr>
        <w:t xml:space="preserve">iga-aastane tööjõukulu on 360 000 eurot </w:t>
      </w:r>
      <w:r w:rsidRPr="78EEBA33" w:rsidR="24C293C4">
        <w:rPr>
          <w:rFonts w:ascii="Times New Roman" w:hAnsi="Times New Roman"/>
          <w:sz w:val="24"/>
          <w:szCs w:val="24"/>
        </w:rPr>
        <w:t>sh</w:t>
      </w:r>
      <w:r w:rsidRPr="00BC758F">
        <w:rPr>
          <w:rFonts w:ascii="Times New Roman" w:hAnsi="Times New Roman"/>
          <w:sz w:val="24"/>
          <w:szCs w:val="24"/>
        </w:rPr>
        <w:t xml:space="preserve"> </w:t>
      </w:r>
      <w:r w:rsidRPr="008C25DC">
        <w:rPr>
          <w:rFonts w:ascii="Times New Roman" w:hAnsi="Times New Roman"/>
          <w:sz w:val="24"/>
          <w:szCs w:val="24"/>
        </w:rPr>
        <w:t>koolituskulu</w:t>
      </w:r>
      <w:r w:rsidRPr="008C25DC" w:rsidR="3E032FE5">
        <w:rPr>
          <w:rFonts w:ascii="Times New Roman" w:hAnsi="Times New Roman"/>
          <w:sz w:val="24"/>
          <w:szCs w:val="24"/>
        </w:rPr>
        <w:t>.</w:t>
      </w:r>
      <w:r w:rsidRPr="008C25DC">
        <w:rPr>
          <w:rFonts w:ascii="Times New Roman" w:hAnsi="Times New Roman"/>
          <w:sz w:val="24"/>
          <w:szCs w:val="24"/>
        </w:rPr>
        <w:t xml:space="preserve"> </w:t>
      </w:r>
      <w:r w:rsidRPr="008C25DC" w:rsidR="49F171CC">
        <w:rPr>
          <w:rFonts w:ascii="Times New Roman" w:hAnsi="Times New Roman"/>
          <w:sz w:val="24"/>
          <w:szCs w:val="24"/>
        </w:rPr>
        <w:t xml:space="preserve">Need </w:t>
      </w:r>
      <w:r w:rsidRPr="78EEBA33">
        <w:rPr>
          <w:rFonts w:ascii="Times New Roman" w:hAnsi="Times New Roman"/>
          <w:sz w:val="24"/>
          <w:szCs w:val="24"/>
        </w:rPr>
        <w:t>kaetakse riiklike ülesannete ümberkorraldamise</w:t>
      </w:r>
      <w:r w:rsidRPr="78EEBA33" w:rsidR="5C10FD91">
        <w:rPr>
          <w:rFonts w:ascii="Times New Roman" w:hAnsi="Times New Roman"/>
          <w:sz w:val="24"/>
          <w:szCs w:val="24"/>
        </w:rPr>
        <w:t xml:space="preserve"> tulemusel vabanevast ressursist</w:t>
      </w:r>
      <w:r w:rsidRPr="78EEBA33">
        <w:rPr>
          <w:rFonts w:ascii="Times New Roman" w:hAnsi="Times New Roman"/>
          <w:sz w:val="24"/>
          <w:szCs w:val="24"/>
        </w:rPr>
        <w:t xml:space="preserve">  ning riigile lisakulu ette ei näe.</w:t>
      </w:r>
    </w:p>
    <w:p w:rsidRPr="008518CB" w:rsidR="008518CB" w:rsidP="78EEBA33" w:rsidRDefault="008518CB" w14:paraId="06D47FFC" w14:textId="50019C2A">
      <w:pPr>
        <w:spacing w:after="0" w:line="240" w:lineRule="auto"/>
        <w:contextualSpacing/>
        <w:jc w:val="both"/>
        <w:rPr>
          <w:rFonts w:ascii="Times New Roman" w:hAnsi="Times New Roman"/>
          <w:sz w:val="24"/>
          <w:szCs w:val="24"/>
        </w:rPr>
      </w:pPr>
    </w:p>
    <w:p w:rsidRPr="008518CB" w:rsidR="008518CB" w:rsidP="78EEBA33" w:rsidRDefault="008518CB" w14:paraId="213EAC88" w14:textId="2F8CABE2">
      <w:pPr>
        <w:spacing w:after="0" w:line="240" w:lineRule="auto"/>
        <w:contextualSpacing/>
        <w:jc w:val="both"/>
        <w:rPr>
          <w:rFonts w:ascii="Times New Roman" w:hAnsi="Times New Roman"/>
          <w:sz w:val="24"/>
          <w:szCs w:val="24"/>
        </w:rPr>
      </w:pPr>
      <w:r w:rsidRPr="00BC758F">
        <w:rPr>
          <w:rFonts w:ascii="Times New Roman" w:hAnsi="Times New Roman"/>
          <w:sz w:val="24"/>
          <w:szCs w:val="24"/>
        </w:rPr>
        <w:t xml:space="preserve">Raamatukogu omanikele ehk </w:t>
      </w:r>
      <w:r w:rsidRPr="008C25DC">
        <w:rPr>
          <w:rFonts w:ascii="Times New Roman" w:hAnsi="Times New Roman"/>
          <w:sz w:val="24"/>
          <w:szCs w:val="24"/>
        </w:rPr>
        <w:t>kohalikele omavalitsustele</w:t>
      </w:r>
      <w:r w:rsidRPr="00BC758F">
        <w:rPr>
          <w:rFonts w:ascii="Times New Roman" w:hAnsi="Times New Roman"/>
          <w:sz w:val="24"/>
          <w:szCs w:val="24"/>
        </w:rPr>
        <w:t xml:space="preserve"> lisakulusid ei tule ja iga-aastased andmekoguga seotud kulud </w:t>
      </w:r>
      <w:r w:rsidRPr="78EEBA33">
        <w:rPr>
          <w:rFonts w:ascii="Times New Roman" w:hAnsi="Times New Roman"/>
          <w:sz w:val="24"/>
          <w:szCs w:val="24"/>
        </w:rPr>
        <w:t>jäävad suurusjärku u 500 000 eurot, sest süsteemi kasutamisel võib ette näha litsentsitasusid. Seega on kohalikel omavalitsustel võimalik samade kuludega saavutada kõrgem raamatukoguteenuste tase.</w:t>
      </w:r>
    </w:p>
    <w:p w:rsidRPr="008518CB" w:rsidR="008518CB" w:rsidP="78EEBA33" w:rsidRDefault="008518CB" w14:paraId="7C6DA9E8" w14:textId="23458BEA">
      <w:pPr>
        <w:spacing w:after="0" w:line="240" w:lineRule="auto"/>
        <w:contextualSpacing/>
        <w:jc w:val="both"/>
        <w:rPr>
          <w:rFonts w:ascii="Times New Roman" w:hAnsi="Times New Roman"/>
          <w:sz w:val="24"/>
          <w:szCs w:val="24"/>
        </w:rPr>
      </w:pPr>
      <w:proofErr w:type="spellStart"/>
      <w:r w:rsidRPr="78EEBA33">
        <w:rPr>
          <w:rFonts w:ascii="Times New Roman" w:hAnsi="Times New Roman"/>
          <w:sz w:val="24"/>
          <w:szCs w:val="24"/>
        </w:rPr>
        <w:t>RaRa</w:t>
      </w:r>
      <w:proofErr w:type="spellEnd"/>
      <w:r w:rsidRPr="78EEBA33">
        <w:rPr>
          <w:rFonts w:ascii="Times New Roman" w:hAnsi="Times New Roman"/>
          <w:sz w:val="24"/>
          <w:szCs w:val="24"/>
        </w:rPr>
        <w:t xml:space="preserve"> 2023. aastal läbiviidud turuanalüüsi näitas, et eeldusel kui kõik Eesti raamatukogud liituksid, oleks nende ülalpidamise keskmine aastane turuhind kokku 917 725 eurot. Seega hinnanguliselt ühe raamatukogu aritmeetiline keskmine kulu raamatukogusüsteemi kasutamise eest ühes kuus on ligikaudu 96 eurot (1147 eurot aastas) või 367 eurot aastas raamatukogutöötaja kohta eeldusel, et raamatukoguvõrgus töötab 2500 inimest. Nimetatud aritmeetiline keskmine kulu annab üldistatud pildi aastasest kulust, kuid seda ei saa enne infosüsteemi hanke toimumist erinevat tüüpi raamatukogude liitumisel aluseks võtta.</w:t>
      </w:r>
    </w:p>
    <w:p w:rsidRPr="008518CB" w:rsidR="008518CB" w:rsidP="78EEBA33" w:rsidRDefault="008518CB" w14:paraId="161C1495" w14:textId="423703A7">
      <w:pPr>
        <w:spacing w:after="0" w:line="240" w:lineRule="auto"/>
        <w:contextualSpacing/>
        <w:jc w:val="both"/>
        <w:rPr>
          <w:rFonts w:ascii="Times New Roman" w:hAnsi="Times New Roman"/>
          <w:sz w:val="24"/>
          <w:szCs w:val="24"/>
        </w:rPr>
      </w:pPr>
    </w:p>
    <w:p w:rsidRPr="008518CB" w:rsidR="008518CB" w:rsidP="78EEBA33" w:rsidRDefault="008518CB" w14:paraId="4E4E4FCD" w14:textId="588F59F0">
      <w:pPr>
        <w:spacing w:after="0" w:line="240" w:lineRule="auto"/>
        <w:contextualSpacing/>
        <w:jc w:val="both"/>
        <w:rPr>
          <w:rFonts w:ascii="Times New Roman" w:hAnsi="Times New Roman"/>
          <w:sz w:val="24"/>
          <w:szCs w:val="24"/>
        </w:rPr>
      </w:pPr>
      <w:r w:rsidRPr="78EEBA33">
        <w:rPr>
          <w:rFonts w:ascii="Times New Roman" w:hAnsi="Times New Roman"/>
          <w:sz w:val="24"/>
          <w:szCs w:val="24"/>
        </w:rPr>
        <w:t>Hinnastamine hakkab toimuma vastavalt tarbitavale ressursile (raamatukogude arv, kogude suurus, lugejate arv, töötajate arv vms).</w:t>
      </w:r>
    </w:p>
    <w:p w:rsidRPr="008518CB" w:rsidR="008518CB" w:rsidP="055B207C" w:rsidRDefault="008518CB" w14:paraId="2D5843BD" w14:textId="5AA52AA8">
      <w:pPr>
        <w:spacing w:after="0" w:line="240" w:lineRule="auto"/>
        <w:contextualSpacing/>
        <w:jc w:val="both"/>
        <w:rPr>
          <w:rFonts w:ascii="Times New Roman" w:hAnsi="Times New Roman"/>
          <w:sz w:val="24"/>
          <w:szCs w:val="24"/>
        </w:rPr>
      </w:pPr>
    </w:p>
    <w:p w:rsidRPr="008518CB" w:rsidR="008518CB" w:rsidP="78EEBA33" w:rsidRDefault="008518CB" w14:paraId="2E2B8274" w14:textId="64485809">
      <w:pPr>
        <w:spacing w:after="0" w:line="240" w:lineRule="auto"/>
        <w:contextualSpacing/>
        <w:jc w:val="both"/>
        <w:rPr>
          <w:rFonts w:ascii="Times New Roman" w:hAnsi="Times New Roman"/>
          <w:sz w:val="24"/>
          <w:szCs w:val="24"/>
        </w:rPr>
      </w:pPr>
      <w:r w:rsidRPr="78EEBA33">
        <w:rPr>
          <w:rFonts w:ascii="Times New Roman" w:hAnsi="Times New Roman"/>
          <w:sz w:val="24"/>
          <w:szCs w:val="24"/>
        </w:rPr>
        <w:t>Hinnanguline ülalpidamiskulu võttes aluseks aritmeetilisi keskmisi:</w:t>
      </w:r>
    </w:p>
    <w:p w:rsidRPr="008518CB" w:rsidR="008518CB" w:rsidP="78EEBA33" w:rsidRDefault="008518CB" w14:paraId="563858FB" w14:textId="0B645939">
      <w:pPr>
        <w:spacing w:after="0" w:line="240" w:lineRule="auto"/>
        <w:contextualSpacing/>
        <w:jc w:val="both"/>
        <w:rPr>
          <w:rFonts w:ascii="Times New Roman" w:hAnsi="Times New Roman"/>
          <w:sz w:val="24"/>
          <w:szCs w:val="24"/>
        </w:rPr>
      </w:pPr>
      <w:r w:rsidRPr="78EEBA33">
        <w:rPr>
          <w:rFonts w:ascii="Times New Roman" w:hAnsi="Times New Roman"/>
          <w:sz w:val="24"/>
          <w:szCs w:val="24"/>
        </w:rPr>
        <w:t>Rahvaraamatukogude ülalpidamine - 459 000 eurot;</w:t>
      </w:r>
    </w:p>
    <w:p w:rsidRPr="008518CB" w:rsidR="008518CB" w:rsidP="055B207C" w:rsidRDefault="78B14BB7" w14:paraId="26F76309" w14:textId="1F63219D">
      <w:pPr>
        <w:spacing w:after="0" w:line="240" w:lineRule="auto"/>
        <w:contextualSpacing/>
        <w:jc w:val="both"/>
        <w:rPr>
          <w:rFonts w:ascii="Times New Roman" w:hAnsi="Times New Roman"/>
          <w:sz w:val="24"/>
          <w:szCs w:val="24"/>
        </w:rPr>
      </w:pPr>
      <w:r w:rsidRPr="78EEBA33">
        <w:rPr>
          <w:rFonts w:ascii="Times New Roman" w:hAnsi="Times New Roman"/>
          <w:sz w:val="24"/>
          <w:szCs w:val="24"/>
        </w:rPr>
        <w:t>Rahvusraamatukogu – 36 000 eurot.</w:t>
      </w:r>
    </w:p>
    <w:p w:rsidRPr="008518CB" w:rsidR="008518CB" w:rsidP="78EEBA33" w:rsidRDefault="008518CB" w14:paraId="7B9F09E3" w14:textId="3890B537">
      <w:pPr>
        <w:spacing w:after="0" w:line="240" w:lineRule="auto"/>
        <w:contextualSpacing/>
        <w:jc w:val="both"/>
        <w:rPr>
          <w:rFonts w:ascii="Times New Roman" w:hAnsi="Times New Roman"/>
          <w:sz w:val="24"/>
          <w:szCs w:val="24"/>
        </w:rPr>
      </w:pPr>
    </w:p>
    <w:p w:rsidRPr="008518CB" w:rsidR="008518CB" w:rsidP="78EEBA33" w:rsidRDefault="008518CB" w14:paraId="1F4B3D75" w14:textId="7886C692">
      <w:pPr>
        <w:spacing w:after="0" w:line="240" w:lineRule="auto"/>
        <w:contextualSpacing/>
        <w:jc w:val="both"/>
        <w:rPr>
          <w:rFonts w:ascii="Times New Roman" w:hAnsi="Times New Roman"/>
          <w:sz w:val="24"/>
          <w:szCs w:val="24"/>
        </w:rPr>
      </w:pPr>
      <w:r w:rsidRPr="78EEBA33">
        <w:rPr>
          <w:rFonts w:ascii="Times New Roman" w:hAnsi="Times New Roman"/>
          <w:sz w:val="24"/>
          <w:szCs w:val="24"/>
        </w:rPr>
        <w:t>Uuele andmekogule ülemineku kulu arvutused on hinnangulised, sest lõplikud kulud selguvad infosüsteemi hankimisel 2025. a lõpuks.</w:t>
      </w:r>
    </w:p>
    <w:p w:rsidRPr="008518CB" w:rsidR="008518CB" w:rsidP="055B207C" w:rsidRDefault="008518CB" w14:paraId="24816BE0" w14:textId="3666DB15">
      <w:pPr>
        <w:spacing w:after="0" w:line="240" w:lineRule="auto"/>
        <w:contextualSpacing/>
        <w:jc w:val="both"/>
        <w:rPr>
          <w:rFonts w:ascii="Times New Roman" w:hAnsi="Times New Roman"/>
          <w:sz w:val="24"/>
          <w:szCs w:val="24"/>
        </w:rPr>
      </w:pPr>
      <w:r w:rsidRPr="78EEBA33">
        <w:rPr>
          <w:rFonts w:ascii="Times New Roman" w:hAnsi="Times New Roman"/>
          <w:sz w:val="24"/>
          <w:szCs w:val="24"/>
        </w:rPr>
        <w:t>Eelnõuga seotud andmekogu kulude hinnang on tehtud tuginedes “Raamatukoguteenuste ärianalüüs ja teenusedisain”</w:t>
      </w:r>
      <w:r w:rsidR="00C77BB4">
        <w:rPr>
          <w:rStyle w:val="Allmrkuseviide"/>
          <w:rFonts w:ascii="Times New Roman" w:hAnsi="Times New Roman"/>
          <w:bCs/>
          <w:sz w:val="24"/>
          <w:szCs w:val="24"/>
        </w:rPr>
        <w:footnoteReference w:id="104"/>
      </w:r>
      <w:r w:rsidRPr="78EEBA33">
        <w:rPr>
          <w:rFonts w:ascii="Times New Roman" w:hAnsi="Times New Roman"/>
          <w:sz w:val="24"/>
          <w:szCs w:val="24"/>
        </w:rPr>
        <w:t xml:space="preserve"> ärianalüüsi aruande lõppversioonile, mis valmis 2022. a detsembris ja 2023. a detsembris valminud ”Raamatukogusüsteemi detailanalüüs”</w:t>
      </w:r>
      <w:r w:rsidR="005C5202">
        <w:rPr>
          <w:rStyle w:val="Allmrkuseviide"/>
          <w:rFonts w:ascii="Times New Roman" w:hAnsi="Times New Roman"/>
          <w:bCs/>
          <w:sz w:val="24"/>
          <w:szCs w:val="24"/>
        </w:rPr>
        <w:footnoteReference w:id="105"/>
      </w:r>
      <w:r w:rsidRPr="78EEBA33">
        <w:rPr>
          <w:rFonts w:ascii="Times New Roman" w:hAnsi="Times New Roman"/>
          <w:sz w:val="24"/>
          <w:szCs w:val="24"/>
        </w:rPr>
        <w:t xml:space="preserve"> tulemitele. Täpsem tegelik</w:t>
      </w:r>
      <w:r w:rsidRPr="78EEBA33" w:rsidR="19354B3A">
        <w:rPr>
          <w:rFonts w:ascii="Times New Roman" w:hAnsi="Times New Roman"/>
          <w:sz w:val="24"/>
          <w:szCs w:val="24"/>
        </w:rPr>
        <w:t>u</w:t>
      </w:r>
      <w:r w:rsidRPr="78EEBA33">
        <w:rPr>
          <w:rFonts w:ascii="Times New Roman" w:hAnsi="Times New Roman"/>
          <w:sz w:val="24"/>
          <w:szCs w:val="24"/>
        </w:rPr>
        <w:t xml:space="preserve"> maksumuse hinnang e-kataloogi ja infosüsteemi kogulahendusele on võimalik anda peale e-kataloogi ja raamatukogusüsteemi hankimist 2025.aasta lõpus.</w:t>
      </w:r>
    </w:p>
    <w:p w:rsidR="008518CB" w:rsidP="78EEBA33" w:rsidRDefault="008518CB" w14:paraId="680431A7" w14:textId="77777777">
      <w:pPr>
        <w:spacing w:after="0" w:line="240" w:lineRule="auto"/>
        <w:contextualSpacing/>
        <w:jc w:val="both"/>
        <w:rPr>
          <w:rFonts w:ascii="Times New Roman" w:hAnsi="Times New Roman"/>
          <w:sz w:val="24"/>
          <w:szCs w:val="24"/>
        </w:rPr>
      </w:pPr>
    </w:p>
    <w:p w:rsidRPr="003214DA" w:rsidR="00D32352" w:rsidP="78EEBA33" w:rsidRDefault="00D32352" w14:paraId="3E1F20BB" w14:textId="760CA928">
      <w:pPr>
        <w:spacing w:after="0" w:line="240" w:lineRule="auto"/>
        <w:contextualSpacing/>
        <w:jc w:val="both"/>
        <w:rPr>
          <w:rFonts w:ascii="Times New Roman" w:hAnsi="Times New Roman"/>
          <w:b/>
          <w:bCs/>
          <w:sz w:val="24"/>
          <w:szCs w:val="24"/>
        </w:rPr>
      </w:pPr>
      <w:r w:rsidRPr="003214DA">
        <w:rPr>
          <w:rFonts w:ascii="Times New Roman" w:hAnsi="Times New Roman"/>
          <w:b/>
          <w:bCs/>
          <w:sz w:val="24"/>
          <w:szCs w:val="24"/>
        </w:rPr>
        <w:t xml:space="preserve">7.6. </w:t>
      </w:r>
      <w:r w:rsidRPr="003214DA" w:rsidR="00F72A92">
        <w:rPr>
          <w:rFonts w:ascii="Times New Roman" w:hAnsi="Times New Roman"/>
          <w:b/>
          <w:bCs/>
          <w:sz w:val="24"/>
          <w:szCs w:val="24"/>
        </w:rPr>
        <w:t>Kasutajasõbralik</w:t>
      </w:r>
      <w:r w:rsidRPr="003214DA" w:rsidR="00F65310">
        <w:rPr>
          <w:rFonts w:ascii="Times New Roman" w:hAnsi="Times New Roman"/>
          <w:b/>
          <w:bCs/>
          <w:sz w:val="24"/>
          <w:szCs w:val="24"/>
        </w:rPr>
        <w:t>e</w:t>
      </w:r>
      <w:r w:rsidRPr="003214DA" w:rsidR="00F72A92">
        <w:rPr>
          <w:rFonts w:ascii="Times New Roman" w:hAnsi="Times New Roman"/>
          <w:b/>
          <w:bCs/>
          <w:sz w:val="24"/>
          <w:szCs w:val="24"/>
        </w:rPr>
        <w:t xml:space="preserve"> automaatse</w:t>
      </w:r>
      <w:r w:rsidRPr="003214DA" w:rsidR="00F65310">
        <w:rPr>
          <w:rFonts w:ascii="Times New Roman" w:hAnsi="Times New Roman"/>
          <w:b/>
          <w:bCs/>
          <w:sz w:val="24"/>
          <w:szCs w:val="24"/>
        </w:rPr>
        <w:t>te</w:t>
      </w:r>
      <w:r w:rsidRPr="003214DA" w:rsidR="007A34AD">
        <w:rPr>
          <w:rFonts w:ascii="Times New Roman" w:hAnsi="Times New Roman"/>
          <w:b/>
          <w:bCs/>
          <w:sz w:val="24"/>
          <w:szCs w:val="24"/>
        </w:rPr>
        <w:t xml:space="preserve"> haldusmenetluse </w:t>
      </w:r>
      <w:r w:rsidRPr="003214DA" w:rsidR="00F72A92">
        <w:rPr>
          <w:rFonts w:ascii="Times New Roman" w:hAnsi="Times New Roman"/>
          <w:b/>
          <w:bCs/>
          <w:sz w:val="24"/>
          <w:szCs w:val="24"/>
        </w:rPr>
        <w:t>võimalus</w:t>
      </w:r>
      <w:r w:rsidRPr="003214DA" w:rsidR="00F30694">
        <w:rPr>
          <w:rFonts w:ascii="Times New Roman" w:hAnsi="Times New Roman"/>
          <w:b/>
          <w:bCs/>
          <w:sz w:val="24"/>
          <w:szCs w:val="24"/>
        </w:rPr>
        <w:t>te rakendamine</w:t>
      </w:r>
    </w:p>
    <w:p w:rsidR="003214DA" w:rsidP="78EEBA33" w:rsidRDefault="003214DA" w14:paraId="16520848" w14:textId="77777777">
      <w:pPr>
        <w:spacing w:after="0" w:line="240" w:lineRule="auto"/>
        <w:contextualSpacing/>
        <w:jc w:val="both"/>
        <w:rPr>
          <w:rFonts w:ascii="Times New Roman" w:hAnsi="Times New Roman"/>
          <w:sz w:val="24"/>
          <w:szCs w:val="24"/>
        </w:rPr>
      </w:pPr>
    </w:p>
    <w:p w:rsidRPr="002F63FF" w:rsidR="002F63FF" w:rsidP="78EEBA33" w:rsidRDefault="002F63FF" w14:paraId="2C92F8F3" w14:textId="41D4A887">
      <w:pPr>
        <w:spacing w:after="0" w:line="240" w:lineRule="auto"/>
        <w:contextualSpacing/>
        <w:jc w:val="both"/>
        <w:rPr>
          <w:rFonts w:ascii="Times New Roman" w:hAnsi="Times New Roman"/>
          <w:sz w:val="24"/>
          <w:szCs w:val="24"/>
        </w:rPr>
      </w:pPr>
      <w:r w:rsidRPr="78EEBA33">
        <w:rPr>
          <w:rFonts w:ascii="Times New Roman" w:hAnsi="Times New Roman"/>
          <w:sz w:val="24"/>
          <w:szCs w:val="24"/>
        </w:rPr>
        <w:t xml:space="preserve">Rahvaraamatukogu ja </w:t>
      </w:r>
      <w:proofErr w:type="spellStart"/>
      <w:r w:rsidRPr="78EEBA33">
        <w:rPr>
          <w:rFonts w:ascii="Times New Roman" w:hAnsi="Times New Roman"/>
          <w:sz w:val="24"/>
          <w:szCs w:val="24"/>
        </w:rPr>
        <w:t>RaRa</w:t>
      </w:r>
      <w:proofErr w:type="spellEnd"/>
      <w:r w:rsidRPr="78EEBA33">
        <w:rPr>
          <w:rFonts w:ascii="Times New Roman" w:hAnsi="Times New Roman"/>
          <w:sz w:val="24"/>
          <w:szCs w:val="24"/>
        </w:rPr>
        <w:t xml:space="preserve"> võib eelnõu kohaselt oma ülesannete täitmisel rakendada elektrooniliselt automaatset haldusmenetlust infosüsteemi vahendusel. Eelnõus kirjeldatud automaatsete toimingute kulu sisaldub infosüsteemi hankimise ja rakendamise kulus. Haldusmenetluse automaatsusega seotud vajalike täiendavate arenduste kulu kaetakse iga-aastastest ülalpidamiskuludest või mahukamate projektipõhiste arenduste puhul taotleb </w:t>
      </w:r>
      <w:proofErr w:type="spellStart"/>
      <w:r w:rsidRPr="78EEBA33">
        <w:rPr>
          <w:rFonts w:ascii="Times New Roman" w:hAnsi="Times New Roman"/>
          <w:sz w:val="24"/>
          <w:szCs w:val="24"/>
        </w:rPr>
        <w:t>RaRa</w:t>
      </w:r>
      <w:proofErr w:type="spellEnd"/>
      <w:r w:rsidRPr="78EEBA33">
        <w:rPr>
          <w:rFonts w:ascii="Times New Roman" w:hAnsi="Times New Roman"/>
          <w:sz w:val="24"/>
          <w:szCs w:val="24"/>
        </w:rPr>
        <w:t xml:space="preserve"> kulu SF vahenditest või riigieelarvest.</w:t>
      </w:r>
    </w:p>
    <w:p w:rsidRPr="002F63FF" w:rsidR="002F63FF" w:rsidP="78EEBA33" w:rsidRDefault="002F63FF" w14:paraId="1D6550CE" w14:textId="6E2562C8">
      <w:pPr>
        <w:spacing w:after="0" w:line="240" w:lineRule="auto"/>
        <w:contextualSpacing/>
        <w:jc w:val="both"/>
        <w:rPr>
          <w:rFonts w:ascii="Times New Roman" w:hAnsi="Times New Roman"/>
          <w:sz w:val="24"/>
          <w:szCs w:val="24"/>
        </w:rPr>
      </w:pPr>
      <w:r w:rsidRPr="78EEBA33">
        <w:rPr>
          <w:rFonts w:ascii="Times New Roman" w:hAnsi="Times New Roman"/>
          <w:sz w:val="24"/>
          <w:szCs w:val="24"/>
        </w:rPr>
        <w:t>Automaatsed võimalused on kasulikud nii lugejatele ja külastajatele kui ka raamatukogudele, kuna võimaldavad kiireid ja lihtsaid lahendusi seal, kus pole vaja töötaja vahetut tegevust.</w:t>
      </w:r>
    </w:p>
    <w:p w:rsidRPr="000D2D34" w:rsidR="008F6CE0" w:rsidP="055B207C" w:rsidRDefault="008F6CE0" w14:paraId="0D1ED631" w14:textId="1B2EA097">
      <w:pPr>
        <w:spacing w:after="0" w:line="240" w:lineRule="auto"/>
        <w:contextualSpacing/>
        <w:jc w:val="both"/>
        <w:rPr>
          <w:rFonts w:ascii="Times New Roman" w:hAnsi="Times New Roman"/>
          <w:sz w:val="24"/>
          <w:szCs w:val="24"/>
        </w:rPr>
      </w:pPr>
      <w:proofErr w:type="spellStart"/>
      <w:r w:rsidRPr="78EEBA33">
        <w:rPr>
          <w:rFonts w:ascii="Times New Roman" w:hAnsi="Times New Roman"/>
          <w:sz w:val="24"/>
          <w:szCs w:val="24"/>
        </w:rPr>
        <w:t>KOV-is</w:t>
      </w:r>
      <w:proofErr w:type="spellEnd"/>
      <w:r w:rsidRPr="78EEBA33">
        <w:rPr>
          <w:rFonts w:ascii="Times New Roman" w:hAnsi="Times New Roman"/>
          <w:sz w:val="24"/>
          <w:szCs w:val="24"/>
        </w:rPr>
        <w:t xml:space="preserve">, kus </w:t>
      </w:r>
      <w:r w:rsidRPr="78EEBA33" w:rsidR="00B6024E">
        <w:rPr>
          <w:rFonts w:ascii="Times New Roman" w:hAnsi="Times New Roman"/>
          <w:sz w:val="24"/>
          <w:szCs w:val="24"/>
        </w:rPr>
        <w:t xml:space="preserve">raamatukogu </w:t>
      </w:r>
      <w:r w:rsidRPr="78EEBA33" w:rsidR="004B5433">
        <w:rPr>
          <w:rFonts w:ascii="Times New Roman" w:hAnsi="Times New Roman"/>
          <w:sz w:val="24"/>
          <w:szCs w:val="24"/>
        </w:rPr>
        <w:t xml:space="preserve">kasutab </w:t>
      </w:r>
      <w:r w:rsidRPr="78EEBA33" w:rsidR="00406345">
        <w:rPr>
          <w:rFonts w:ascii="Times New Roman" w:hAnsi="Times New Roman"/>
          <w:sz w:val="24"/>
          <w:szCs w:val="24"/>
        </w:rPr>
        <w:t>automaatsete teavituste</w:t>
      </w:r>
      <w:r w:rsidRPr="78EEBA33" w:rsidR="00E5060C">
        <w:rPr>
          <w:rFonts w:ascii="Times New Roman" w:hAnsi="Times New Roman"/>
          <w:sz w:val="24"/>
          <w:szCs w:val="24"/>
        </w:rPr>
        <w:t xml:space="preserve"> võimalusi</w:t>
      </w:r>
      <w:r w:rsidRPr="78EEBA33" w:rsidR="00DD1900">
        <w:rPr>
          <w:rFonts w:ascii="Times New Roman" w:hAnsi="Times New Roman"/>
          <w:sz w:val="24"/>
          <w:szCs w:val="24"/>
        </w:rPr>
        <w:t xml:space="preserve">, </w:t>
      </w:r>
      <w:r w:rsidRPr="78EEBA33">
        <w:rPr>
          <w:rFonts w:ascii="Times New Roman" w:hAnsi="Times New Roman"/>
          <w:sz w:val="24"/>
          <w:szCs w:val="24"/>
        </w:rPr>
        <w:t xml:space="preserve">võib toimuda teenuse kvaliteedi tõusu, </w:t>
      </w:r>
      <w:r w:rsidRPr="78EEBA33" w:rsidR="00755022">
        <w:rPr>
          <w:rFonts w:ascii="Times New Roman" w:hAnsi="Times New Roman"/>
          <w:sz w:val="24"/>
          <w:szCs w:val="24"/>
        </w:rPr>
        <w:t>mis</w:t>
      </w:r>
      <w:r w:rsidRPr="78EEBA33">
        <w:rPr>
          <w:rFonts w:ascii="Times New Roman" w:hAnsi="Times New Roman"/>
          <w:sz w:val="24"/>
          <w:szCs w:val="24"/>
        </w:rPr>
        <w:t xml:space="preserve"> ei too kaasa kulude kasvu</w:t>
      </w:r>
      <w:r w:rsidRPr="78EEBA33" w:rsidR="00A2018A">
        <w:rPr>
          <w:rFonts w:ascii="Times New Roman" w:hAnsi="Times New Roman"/>
          <w:sz w:val="24"/>
          <w:szCs w:val="24"/>
        </w:rPr>
        <w:t xml:space="preserve">, kuid võib tuua kaasa </w:t>
      </w:r>
      <w:r w:rsidRPr="78EEBA33">
        <w:rPr>
          <w:rFonts w:ascii="Times New Roman" w:hAnsi="Times New Roman"/>
          <w:sz w:val="24"/>
          <w:szCs w:val="24"/>
        </w:rPr>
        <w:t>vähese</w:t>
      </w:r>
      <w:r w:rsidRPr="78EEBA33" w:rsidR="00E8149F">
        <w:rPr>
          <w:rFonts w:ascii="Times New Roman" w:hAnsi="Times New Roman"/>
          <w:sz w:val="24"/>
          <w:szCs w:val="24"/>
        </w:rPr>
        <w:t xml:space="preserve"> </w:t>
      </w:r>
      <w:r w:rsidRPr="78EEBA33">
        <w:rPr>
          <w:rFonts w:ascii="Times New Roman" w:hAnsi="Times New Roman"/>
          <w:sz w:val="24"/>
          <w:szCs w:val="24"/>
        </w:rPr>
        <w:t>kulude kokkuhoiu.</w:t>
      </w:r>
    </w:p>
    <w:p w:rsidRPr="00260890" w:rsidR="00F72A92" w:rsidP="78EEBA33" w:rsidRDefault="00F72A92" w14:paraId="6595AE3D" w14:textId="77777777">
      <w:pPr>
        <w:spacing w:after="0" w:line="240" w:lineRule="auto"/>
        <w:contextualSpacing/>
        <w:jc w:val="both"/>
        <w:rPr>
          <w:rFonts w:ascii="Times New Roman" w:hAnsi="Times New Roman"/>
          <w:sz w:val="24"/>
          <w:szCs w:val="24"/>
        </w:rPr>
      </w:pPr>
    </w:p>
    <w:p w:rsidRPr="00810ADB" w:rsidR="00597609" w:rsidP="78EEBA33" w:rsidRDefault="00597609" w14:paraId="5BE3A2C7" w14:textId="77777777">
      <w:pPr>
        <w:spacing w:after="0" w:line="240" w:lineRule="auto"/>
        <w:contextualSpacing/>
        <w:jc w:val="both"/>
        <w:rPr>
          <w:rFonts w:ascii="Times New Roman" w:hAnsi="Times New Roman"/>
          <w:b/>
          <w:bCs/>
          <w:sz w:val="24"/>
          <w:szCs w:val="24"/>
        </w:rPr>
      </w:pPr>
      <w:r w:rsidRPr="00810ADB">
        <w:rPr>
          <w:rFonts w:ascii="Times New Roman" w:hAnsi="Times New Roman"/>
          <w:b/>
          <w:bCs/>
          <w:sz w:val="24"/>
          <w:szCs w:val="24"/>
        </w:rPr>
        <w:t>8. Rakendusaktid</w:t>
      </w:r>
    </w:p>
    <w:p w:rsidRPr="00AF6307" w:rsidR="00597609" w:rsidP="00AF6307" w:rsidRDefault="00597609" w14:paraId="5BE3A2C8" w14:textId="77777777">
      <w:pPr>
        <w:spacing w:after="0" w:line="240" w:lineRule="auto"/>
        <w:contextualSpacing/>
        <w:jc w:val="both"/>
        <w:rPr>
          <w:rFonts w:ascii="Times New Roman" w:hAnsi="Times New Roman"/>
          <w:sz w:val="24"/>
          <w:szCs w:val="24"/>
        </w:rPr>
      </w:pPr>
    </w:p>
    <w:p w:rsidRPr="00AF6307" w:rsidR="009B422A" w:rsidP="00AF6307" w:rsidRDefault="001C2DBC" w14:paraId="4BD7E066" w14:textId="191F6ECF">
      <w:pPr>
        <w:spacing w:after="0" w:line="240" w:lineRule="auto"/>
        <w:contextualSpacing/>
        <w:jc w:val="both"/>
        <w:rPr>
          <w:rFonts w:ascii="Times New Roman" w:hAnsi="Times New Roman"/>
          <w:sz w:val="24"/>
          <w:szCs w:val="24"/>
        </w:rPr>
      </w:pPr>
      <w:r w:rsidRPr="00AF6307">
        <w:rPr>
          <w:rFonts w:ascii="Times New Roman" w:hAnsi="Times New Roman"/>
          <w:sz w:val="24"/>
          <w:szCs w:val="24"/>
        </w:rPr>
        <w:t>Eelnõusse on kavandatud</w:t>
      </w:r>
      <w:r w:rsidRPr="00AF6307" w:rsidR="00480EAB">
        <w:rPr>
          <w:rFonts w:ascii="Times New Roman" w:hAnsi="Times New Roman"/>
          <w:sz w:val="24"/>
          <w:szCs w:val="24"/>
        </w:rPr>
        <w:t xml:space="preserve"> valdkonna eest vastutavale ministrile</w:t>
      </w:r>
      <w:r w:rsidRPr="00AF6307" w:rsidR="001D546A">
        <w:rPr>
          <w:rFonts w:ascii="Times New Roman" w:hAnsi="Times New Roman"/>
          <w:sz w:val="24"/>
          <w:szCs w:val="24"/>
        </w:rPr>
        <w:t xml:space="preserve"> (kultuuriminister)</w:t>
      </w:r>
      <w:r w:rsidRPr="00AF6307" w:rsidR="00480EAB">
        <w:rPr>
          <w:rFonts w:ascii="Times New Roman" w:hAnsi="Times New Roman"/>
          <w:sz w:val="24"/>
          <w:szCs w:val="24"/>
        </w:rPr>
        <w:t xml:space="preserve"> määruste kehtestamiseks</w:t>
      </w:r>
      <w:r w:rsidRPr="00AF6307">
        <w:rPr>
          <w:rFonts w:ascii="Times New Roman" w:hAnsi="Times New Roman"/>
          <w:sz w:val="24"/>
          <w:szCs w:val="24"/>
        </w:rPr>
        <w:t xml:space="preserve"> järgmised volitusnormid:</w:t>
      </w:r>
    </w:p>
    <w:p w:rsidRPr="003214DA" w:rsidR="009B422A" w:rsidP="00AF6307" w:rsidRDefault="00480EAB" w14:paraId="71DF88E2" w14:textId="77777777">
      <w:pPr>
        <w:pStyle w:val="Loendilik"/>
        <w:numPr>
          <w:ilvl w:val="0"/>
          <w:numId w:val="9"/>
        </w:numPr>
        <w:spacing w:after="0" w:line="240" w:lineRule="auto"/>
        <w:ind w:left="357" w:hanging="357"/>
        <w:jc w:val="both"/>
        <w:rPr>
          <w:rFonts w:ascii="Times New Roman" w:hAnsi="Times New Roman"/>
          <w:sz w:val="24"/>
          <w:szCs w:val="24"/>
        </w:rPr>
      </w:pPr>
      <w:r w:rsidRPr="00AF6307">
        <w:rPr>
          <w:rFonts w:ascii="Times New Roman" w:hAnsi="Times New Roman"/>
          <w:sz w:val="24"/>
          <w:szCs w:val="24"/>
        </w:rPr>
        <w:t xml:space="preserve">eelnõu § 4 lõige 4 (kaalutlusõigusega volitusnorm) – rahvaraamatukogude võrgu loomisel aluseks </w:t>
      </w:r>
      <w:r w:rsidRPr="003214DA">
        <w:rPr>
          <w:rFonts w:ascii="Times New Roman" w:hAnsi="Times New Roman"/>
          <w:sz w:val="24"/>
          <w:szCs w:val="24"/>
        </w:rPr>
        <w:t>võetavatest näitajatest lähtumise täpsemad tingimused ja kord;</w:t>
      </w:r>
      <w:r w:rsidRPr="003214DA" w:rsidR="009B422A">
        <w:rPr>
          <w:rFonts w:ascii="Times New Roman" w:hAnsi="Times New Roman"/>
          <w:sz w:val="24"/>
          <w:szCs w:val="24"/>
        </w:rPr>
        <w:t xml:space="preserve"> </w:t>
      </w:r>
    </w:p>
    <w:p w:rsidRPr="003214DA" w:rsidR="009B422A" w:rsidP="00AF6307" w:rsidRDefault="00480EAB" w14:paraId="04A89FC5" w14:textId="4BCF04D5">
      <w:pPr>
        <w:pStyle w:val="Loendilik"/>
        <w:numPr>
          <w:ilvl w:val="0"/>
          <w:numId w:val="9"/>
        </w:numPr>
        <w:spacing w:after="0" w:line="240" w:lineRule="auto"/>
        <w:ind w:left="357" w:hanging="357"/>
        <w:jc w:val="both"/>
        <w:rPr>
          <w:rFonts w:ascii="Times New Roman" w:hAnsi="Times New Roman"/>
          <w:sz w:val="24"/>
          <w:szCs w:val="24"/>
        </w:rPr>
      </w:pPr>
      <w:r w:rsidRPr="003214DA">
        <w:rPr>
          <w:rFonts w:ascii="Times New Roman" w:hAnsi="Times New Roman"/>
          <w:sz w:val="24"/>
          <w:szCs w:val="24"/>
        </w:rPr>
        <w:t>eelnõu § 7 lõige 3 – rahvaraamatukogu töökorralduse eeskiri;</w:t>
      </w:r>
    </w:p>
    <w:p w:rsidRPr="003214DA" w:rsidR="009B422A" w:rsidP="00AF6307" w:rsidRDefault="00480EAB" w14:paraId="58448B7A" w14:textId="5FF92F67">
      <w:pPr>
        <w:pStyle w:val="Loendilik"/>
        <w:numPr>
          <w:ilvl w:val="0"/>
          <w:numId w:val="9"/>
        </w:numPr>
        <w:spacing w:after="0" w:line="240" w:lineRule="auto"/>
        <w:ind w:left="357" w:hanging="357"/>
        <w:jc w:val="both"/>
        <w:rPr>
          <w:rFonts w:ascii="Times New Roman" w:hAnsi="Times New Roman"/>
          <w:sz w:val="24"/>
          <w:szCs w:val="24"/>
        </w:rPr>
      </w:pPr>
      <w:r w:rsidRPr="003214DA">
        <w:rPr>
          <w:rFonts w:ascii="Times New Roman" w:hAnsi="Times New Roman"/>
          <w:sz w:val="24"/>
          <w:szCs w:val="24"/>
        </w:rPr>
        <w:t>eelnõu § 1</w:t>
      </w:r>
      <w:r w:rsidRPr="003214DA" w:rsidR="00BF1F39">
        <w:rPr>
          <w:rFonts w:ascii="Times New Roman" w:hAnsi="Times New Roman"/>
          <w:sz w:val="24"/>
          <w:szCs w:val="24"/>
        </w:rPr>
        <w:t>3</w:t>
      </w:r>
      <w:r w:rsidRPr="003214DA">
        <w:rPr>
          <w:rFonts w:ascii="Times New Roman" w:hAnsi="Times New Roman"/>
          <w:sz w:val="24"/>
          <w:szCs w:val="24"/>
        </w:rPr>
        <w:t xml:space="preserve"> lõige 8 – riigieelarvest rahvaraamatukogudele või rahvaraamatukogude valdkonnas tegutsevatele muudele asutustele või isikutele antavate toetuste täpsem liigitus ning toetuse taotlemise, taotleja hindamise ja toetuse määramise tingimused ja kord</w:t>
      </w:r>
      <w:r w:rsidRPr="003214DA" w:rsidR="008A5167">
        <w:rPr>
          <w:rFonts w:ascii="Times New Roman" w:hAnsi="Times New Roman"/>
          <w:sz w:val="24"/>
          <w:szCs w:val="24"/>
        </w:rPr>
        <w:t>, samuti</w:t>
      </w:r>
      <w:r w:rsidRPr="003214DA">
        <w:rPr>
          <w:rFonts w:ascii="Times New Roman" w:hAnsi="Times New Roman"/>
          <w:sz w:val="24"/>
          <w:szCs w:val="24"/>
        </w:rPr>
        <w:t xml:space="preserve"> </w:t>
      </w:r>
      <w:r w:rsidRPr="003214DA">
        <w:rPr>
          <w:rFonts w:ascii="Times New Roman" w:hAnsi="Times New Roman"/>
          <w:sz w:val="24"/>
          <w:szCs w:val="24"/>
          <w:lang w:eastAsia="et-EE"/>
        </w:rPr>
        <w:t>riikliku kohustusena raamatukoguteeninduse maakondliku koordineerimise ülesandeid täitva rahvaraamatukog</w:t>
      </w:r>
      <w:r w:rsidRPr="003214DA" w:rsidR="008A5167">
        <w:rPr>
          <w:rFonts w:ascii="Times New Roman" w:hAnsi="Times New Roman"/>
          <w:sz w:val="24"/>
          <w:szCs w:val="24"/>
          <w:lang w:eastAsia="et-EE"/>
        </w:rPr>
        <w:t xml:space="preserve">u </w:t>
      </w:r>
      <w:r w:rsidRPr="003214DA">
        <w:rPr>
          <w:rFonts w:ascii="Times New Roman" w:hAnsi="Times New Roman"/>
          <w:sz w:val="24"/>
          <w:szCs w:val="24"/>
        </w:rPr>
        <w:t>kulude hüvitamise tingimused ja kor</w:t>
      </w:r>
      <w:r w:rsidRPr="003214DA" w:rsidR="008A5167">
        <w:rPr>
          <w:rFonts w:ascii="Times New Roman" w:hAnsi="Times New Roman"/>
          <w:sz w:val="24"/>
          <w:szCs w:val="24"/>
        </w:rPr>
        <w:t>d;</w:t>
      </w:r>
    </w:p>
    <w:p w:rsidRPr="003214DA" w:rsidR="009B422A" w:rsidP="00AF6307" w:rsidRDefault="00784E47" w14:paraId="3A1F1585" w14:textId="55D7929A">
      <w:pPr>
        <w:pStyle w:val="Loendilik"/>
        <w:numPr>
          <w:ilvl w:val="0"/>
          <w:numId w:val="9"/>
        </w:numPr>
        <w:spacing w:after="0" w:line="240" w:lineRule="auto"/>
        <w:ind w:left="357" w:hanging="357"/>
        <w:jc w:val="both"/>
        <w:rPr>
          <w:rFonts w:ascii="Times New Roman" w:hAnsi="Times New Roman"/>
          <w:iCs/>
          <w:sz w:val="24"/>
          <w:szCs w:val="24"/>
        </w:rPr>
      </w:pPr>
      <w:r w:rsidRPr="003214DA">
        <w:rPr>
          <w:rFonts w:ascii="Times New Roman" w:hAnsi="Times New Roman"/>
          <w:sz w:val="24"/>
          <w:szCs w:val="24"/>
        </w:rPr>
        <w:t>eelnõu</w:t>
      </w:r>
      <w:r w:rsidRPr="003214DA">
        <w:rPr>
          <w:rFonts w:ascii="Times New Roman" w:hAnsi="Times New Roman"/>
          <w:i/>
          <w:sz w:val="24"/>
          <w:szCs w:val="24"/>
        </w:rPr>
        <w:t xml:space="preserve"> </w:t>
      </w:r>
      <w:r w:rsidRPr="003214DA">
        <w:rPr>
          <w:rFonts w:ascii="Times New Roman" w:hAnsi="Times New Roman"/>
          <w:iCs/>
          <w:sz w:val="24"/>
          <w:szCs w:val="24"/>
        </w:rPr>
        <w:t>§ 2</w:t>
      </w:r>
      <w:r w:rsidRPr="003214DA" w:rsidR="00BF1F39">
        <w:rPr>
          <w:rFonts w:ascii="Times New Roman" w:hAnsi="Times New Roman"/>
          <w:iCs/>
          <w:sz w:val="24"/>
          <w:szCs w:val="24"/>
        </w:rPr>
        <w:t>2</w:t>
      </w:r>
      <w:r w:rsidRPr="003214DA">
        <w:rPr>
          <w:rFonts w:ascii="Times New Roman" w:hAnsi="Times New Roman"/>
          <w:iCs/>
          <w:sz w:val="24"/>
          <w:szCs w:val="24"/>
        </w:rPr>
        <w:t xml:space="preserve"> lõige 4 </w:t>
      </w:r>
      <w:r w:rsidRPr="003214DA" w:rsidR="00A0752A">
        <w:rPr>
          <w:rFonts w:ascii="Times New Roman" w:hAnsi="Times New Roman"/>
          <w:iCs/>
          <w:sz w:val="24"/>
          <w:szCs w:val="24"/>
        </w:rPr>
        <w:t>–</w:t>
      </w:r>
      <w:r w:rsidRPr="003214DA">
        <w:rPr>
          <w:rFonts w:ascii="Times New Roman" w:hAnsi="Times New Roman"/>
          <w:iCs/>
          <w:sz w:val="24"/>
          <w:szCs w:val="24"/>
        </w:rPr>
        <w:t xml:space="preserve"> </w:t>
      </w:r>
      <w:r w:rsidRPr="003214DA">
        <w:rPr>
          <w:rStyle w:val="normaltextrun"/>
          <w:rFonts w:ascii="Times New Roman" w:hAnsi="Times New Roman"/>
          <w:iCs/>
          <w:color w:val="000000"/>
          <w:sz w:val="24"/>
          <w:szCs w:val="24"/>
          <w:shd w:val="clear" w:color="auto" w:fill="FFFFFF"/>
        </w:rPr>
        <w:t>automaatsete haldusaktide ja toimingute loetelu</w:t>
      </w:r>
      <w:r w:rsidRPr="003214DA">
        <w:rPr>
          <w:rFonts w:ascii="Times New Roman" w:hAnsi="Times New Roman"/>
          <w:iCs/>
          <w:sz w:val="24"/>
          <w:szCs w:val="24"/>
        </w:rPr>
        <w:t>;</w:t>
      </w:r>
    </w:p>
    <w:p w:rsidRPr="003214DA" w:rsidR="009B422A" w:rsidP="00AF6307" w:rsidRDefault="00784E47" w14:paraId="47ABB416" w14:textId="0A80A22B">
      <w:pPr>
        <w:pStyle w:val="Loendilik"/>
        <w:numPr>
          <w:ilvl w:val="0"/>
          <w:numId w:val="9"/>
        </w:numPr>
        <w:spacing w:after="0" w:line="240" w:lineRule="auto"/>
        <w:ind w:left="357" w:hanging="357"/>
        <w:jc w:val="both"/>
        <w:rPr>
          <w:rFonts w:ascii="Times New Roman" w:hAnsi="Times New Roman"/>
          <w:iCs/>
          <w:sz w:val="24"/>
          <w:szCs w:val="24"/>
        </w:rPr>
      </w:pPr>
      <w:r w:rsidRPr="003214DA">
        <w:rPr>
          <w:rFonts w:ascii="Times New Roman" w:hAnsi="Times New Roman"/>
          <w:iCs/>
          <w:sz w:val="24"/>
          <w:szCs w:val="24"/>
        </w:rPr>
        <w:t xml:space="preserve">eelnõu § </w:t>
      </w:r>
      <w:r w:rsidRPr="003214DA" w:rsidR="00BF1F39">
        <w:rPr>
          <w:rFonts w:ascii="Times New Roman" w:hAnsi="Times New Roman"/>
          <w:iCs/>
          <w:sz w:val="24"/>
          <w:szCs w:val="24"/>
        </w:rPr>
        <w:t>29</w:t>
      </w:r>
      <w:r w:rsidRPr="003214DA">
        <w:rPr>
          <w:rFonts w:ascii="Times New Roman" w:hAnsi="Times New Roman"/>
          <w:iCs/>
          <w:sz w:val="24"/>
          <w:szCs w:val="24"/>
        </w:rPr>
        <w:t xml:space="preserve"> punkt 9 (ERRS § 4</w:t>
      </w:r>
      <w:r w:rsidRPr="003214DA">
        <w:rPr>
          <w:rFonts w:ascii="Times New Roman" w:hAnsi="Times New Roman"/>
          <w:iCs/>
          <w:sz w:val="24"/>
          <w:szCs w:val="24"/>
          <w:vertAlign w:val="superscript"/>
        </w:rPr>
        <w:t>1</w:t>
      </w:r>
      <w:r w:rsidRPr="003214DA">
        <w:rPr>
          <w:rFonts w:ascii="Times New Roman" w:hAnsi="Times New Roman"/>
          <w:iCs/>
          <w:sz w:val="24"/>
          <w:szCs w:val="24"/>
        </w:rPr>
        <w:t xml:space="preserve"> lõige 2</w:t>
      </w:r>
      <w:r w:rsidRPr="003214DA" w:rsidR="0036273D">
        <w:rPr>
          <w:rFonts w:ascii="Times New Roman" w:hAnsi="Times New Roman"/>
          <w:iCs/>
          <w:sz w:val="24"/>
          <w:szCs w:val="24"/>
        </w:rPr>
        <w:t>; kaalutlusõigusega volitusnorm)</w:t>
      </w:r>
      <w:r w:rsidRPr="003214DA">
        <w:rPr>
          <w:rFonts w:ascii="Times New Roman" w:hAnsi="Times New Roman"/>
          <w:iCs/>
          <w:sz w:val="24"/>
          <w:szCs w:val="24"/>
        </w:rPr>
        <w:t xml:space="preserve"> – </w:t>
      </w:r>
      <w:proofErr w:type="spellStart"/>
      <w:r w:rsidRPr="003214DA">
        <w:rPr>
          <w:rFonts w:ascii="Times New Roman" w:hAnsi="Times New Roman"/>
          <w:iCs/>
          <w:sz w:val="24"/>
          <w:szCs w:val="24"/>
        </w:rPr>
        <w:t>RaRa-le</w:t>
      </w:r>
      <w:proofErr w:type="spellEnd"/>
      <w:r w:rsidRPr="003214DA">
        <w:rPr>
          <w:rFonts w:ascii="Times New Roman" w:hAnsi="Times New Roman"/>
          <w:iCs/>
          <w:sz w:val="24"/>
          <w:szCs w:val="24"/>
        </w:rPr>
        <w:t xml:space="preserve"> täitmiseks volitatavate riigi haldusülesannete täpsem sisu ning nende täitmise tingimused ja kord</w:t>
      </w:r>
      <w:r w:rsidRPr="003214DA" w:rsidR="00A0752A">
        <w:rPr>
          <w:rFonts w:ascii="Times New Roman" w:hAnsi="Times New Roman"/>
          <w:iCs/>
          <w:sz w:val="24"/>
          <w:szCs w:val="24"/>
        </w:rPr>
        <w:t>;</w:t>
      </w:r>
    </w:p>
    <w:p w:rsidRPr="003214DA" w:rsidR="009B422A" w:rsidP="00AF6307" w:rsidRDefault="00A0752A" w14:paraId="3738CFB7" w14:textId="03DA0F49">
      <w:pPr>
        <w:pStyle w:val="Loendilik"/>
        <w:numPr>
          <w:ilvl w:val="0"/>
          <w:numId w:val="9"/>
        </w:numPr>
        <w:spacing w:after="0" w:line="240" w:lineRule="auto"/>
        <w:ind w:left="357" w:hanging="357"/>
        <w:jc w:val="both"/>
        <w:rPr>
          <w:rStyle w:val="normaltextrun"/>
          <w:rFonts w:ascii="Times New Roman" w:hAnsi="Times New Roman"/>
          <w:iCs/>
          <w:sz w:val="24"/>
          <w:szCs w:val="24"/>
        </w:rPr>
      </w:pPr>
      <w:r w:rsidRPr="003214DA">
        <w:rPr>
          <w:rFonts w:ascii="Times New Roman" w:hAnsi="Times New Roman"/>
          <w:iCs/>
          <w:sz w:val="24"/>
          <w:szCs w:val="24"/>
        </w:rPr>
        <w:t xml:space="preserve">eelnõu § </w:t>
      </w:r>
      <w:r w:rsidRPr="003214DA" w:rsidR="00BF1F39">
        <w:rPr>
          <w:rFonts w:ascii="Times New Roman" w:hAnsi="Times New Roman"/>
          <w:iCs/>
          <w:sz w:val="24"/>
          <w:szCs w:val="24"/>
        </w:rPr>
        <w:t>29</w:t>
      </w:r>
      <w:r w:rsidRPr="003214DA">
        <w:rPr>
          <w:rFonts w:ascii="Times New Roman" w:hAnsi="Times New Roman"/>
          <w:iCs/>
          <w:sz w:val="24"/>
          <w:szCs w:val="24"/>
        </w:rPr>
        <w:t xml:space="preserve"> punkt 15 (ERRS § 7</w:t>
      </w:r>
      <w:r w:rsidRPr="003214DA">
        <w:rPr>
          <w:rFonts w:ascii="Times New Roman" w:hAnsi="Times New Roman"/>
          <w:iCs/>
          <w:sz w:val="24"/>
          <w:szCs w:val="24"/>
          <w:vertAlign w:val="superscript"/>
        </w:rPr>
        <w:t>2</w:t>
      </w:r>
      <w:r w:rsidRPr="003214DA">
        <w:rPr>
          <w:rFonts w:ascii="Times New Roman" w:hAnsi="Times New Roman"/>
          <w:iCs/>
          <w:sz w:val="24"/>
          <w:szCs w:val="24"/>
        </w:rPr>
        <w:t xml:space="preserve"> lõige 4) – </w:t>
      </w:r>
      <w:r w:rsidRPr="003214DA">
        <w:rPr>
          <w:rStyle w:val="normaltextrun"/>
          <w:rFonts w:ascii="Times New Roman" w:hAnsi="Times New Roman"/>
          <w:iCs/>
          <w:color w:val="000000"/>
          <w:sz w:val="24"/>
          <w:szCs w:val="24"/>
          <w:shd w:val="clear" w:color="auto" w:fill="FFFFFF"/>
        </w:rPr>
        <w:t>automaatsete haldusaktide ja toimingute loetelu</w:t>
      </w:r>
      <w:r w:rsidRPr="003214DA" w:rsidR="00C25645">
        <w:rPr>
          <w:rStyle w:val="normaltextrun"/>
          <w:rFonts w:ascii="Times New Roman" w:hAnsi="Times New Roman"/>
          <w:iCs/>
          <w:color w:val="000000"/>
          <w:sz w:val="24"/>
          <w:szCs w:val="24"/>
          <w:shd w:val="clear" w:color="auto" w:fill="FFFFFF"/>
        </w:rPr>
        <w:t>;</w:t>
      </w:r>
      <w:bookmarkStart w:name="_Hlk193107190" w:id="26"/>
    </w:p>
    <w:p w:rsidRPr="003214DA" w:rsidR="009B422A" w:rsidP="00AF6307" w:rsidRDefault="00C25645" w14:paraId="72A7221C" w14:textId="5A4658CF">
      <w:pPr>
        <w:pStyle w:val="Loendilik"/>
        <w:numPr>
          <w:ilvl w:val="0"/>
          <w:numId w:val="9"/>
        </w:numPr>
        <w:spacing w:after="0" w:line="240" w:lineRule="auto"/>
        <w:ind w:left="357" w:hanging="357"/>
        <w:jc w:val="both"/>
        <w:rPr>
          <w:rStyle w:val="normaltextrun"/>
          <w:rFonts w:ascii="Times New Roman" w:hAnsi="Times New Roman"/>
          <w:sz w:val="24"/>
          <w:szCs w:val="24"/>
        </w:rPr>
      </w:pPr>
      <w:r w:rsidRPr="003214DA">
        <w:rPr>
          <w:rStyle w:val="normaltextrun"/>
          <w:rFonts w:ascii="Times New Roman" w:hAnsi="Times New Roman"/>
          <w:iCs/>
          <w:color w:val="000000"/>
          <w:sz w:val="24"/>
          <w:szCs w:val="24"/>
          <w:shd w:val="clear" w:color="auto" w:fill="FFFFFF"/>
        </w:rPr>
        <w:t xml:space="preserve">eelnõu § </w:t>
      </w:r>
      <w:r w:rsidRPr="003214DA" w:rsidR="00BF1F39">
        <w:rPr>
          <w:rStyle w:val="normaltextrun"/>
          <w:rFonts w:ascii="Times New Roman" w:hAnsi="Times New Roman"/>
          <w:iCs/>
          <w:color w:val="000000"/>
          <w:sz w:val="24"/>
          <w:szCs w:val="24"/>
          <w:shd w:val="clear" w:color="auto" w:fill="FFFFFF"/>
        </w:rPr>
        <w:t>29</w:t>
      </w:r>
      <w:r w:rsidRPr="003214DA">
        <w:rPr>
          <w:rStyle w:val="normaltextrun"/>
          <w:rFonts w:ascii="Times New Roman" w:hAnsi="Times New Roman"/>
          <w:iCs/>
          <w:color w:val="000000"/>
          <w:sz w:val="24"/>
          <w:szCs w:val="24"/>
          <w:shd w:val="clear" w:color="auto" w:fill="FFFFFF"/>
        </w:rPr>
        <w:t xml:space="preserve"> punkt 16 (ERRS § 7</w:t>
      </w:r>
      <w:r w:rsidRPr="003214DA">
        <w:rPr>
          <w:rStyle w:val="normaltextrun"/>
          <w:rFonts w:ascii="Times New Roman" w:hAnsi="Times New Roman"/>
          <w:iCs/>
          <w:color w:val="000000"/>
          <w:sz w:val="24"/>
          <w:szCs w:val="24"/>
          <w:shd w:val="clear" w:color="auto" w:fill="FFFFFF"/>
          <w:vertAlign w:val="superscript"/>
        </w:rPr>
        <w:t>6</w:t>
      </w:r>
      <w:r w:rsidRPr="003214DA">
        <w:rPr>
          <w:rStyle w:val="normaltextrun"/>
          <w:rFonts w:ascii="Times New Roman" w:hAnsi="Times New Roman"/>
          <w:iCs/>
          <w:color w:val="000000"/>
          <w:sz w:val="24"/>
          <w:szCs w:val="24"/>
          <w:shd w:val="clear" w:color="auto" w:fill="FFFFFF"/>
        </w:rPr>
        <w:t xml:space="preserve"> lõige 1</w:t>
      </w:r>
      <w:r w:rsidRPr="003214DA">
        <w:rPr>
          <w:rStyle w:val="normaltextrun"/>
          <w:rFonts w:ascii="Times New Roman" w:hAnsi="Times New Roman"/>
          <w:color w:val="000000"/>
          <w:sz w:val="24"/>
          <w:szCs w:val="24"/>
          <w:shd w:val="clear" w:color="auto" w:fill="FFFFFF"/>
        </w:rPr>
        <w:t>)</w:t>
      </w:r>
      <w:bookmarkEnd w:id="26"/>
      <w:r w:rsidRPr="003214DA">
        <w:rPr>
          <w:rStyle w:val="normaltextrun"/>
          <w:rFonts w:ascii="Times New Roman" w:hAnsi="Times New Roman"/>
          <w:color w:val="000000"/>
          <w:sz w:val="24"/>
          <w:szCs w:val="24"/>
          <w:shd w:val="clear" w:color="auto" w:fill="FFFFFF"/>
        </w:rPr>
        <w:t xml:space="preserve"> – raamatukogude andmekogu põhimäärus;</w:t>
      </w:r>
    </w:p>
    <w:p w:rsidRPr="00AF6307" w:rsidR="00784E47" w:rsidP="00AF6307" w:rsidRDefault="00C25645" w14:paraId="57BC28B5" w14:textId="418B22BD">
      <w:pPr>
        <w:pStyle w:val="Loendilik"/>
        <w:numPr>
          <w:ilvl w:val="0"/>
          <w:numId w:val="9"/>
        </w:numPr>
        <w:spacing w:after="0" w:line="240" w:lineRule="auto"/>
        <w:ind w:left="357" w:hanging="357"/>
        <w:jc w:val="both"/>
        <w:rPr>
          <w:rFonts w:ascii="Times New Roman" w:hAnsi="Times New Roman"/>
          <w:sz w:val="24"/>
          <w:szCs w:val="24"/>
        </w:rPr>
      </w:pPr>
      <w:r w:rsidRPr="003214DA">
        <w:rPr>
          <w:rStyle w:val="normaltextrun"/>
          <w:rFonts w:ascii="Times New Roman" w:hAnsi="Times New Roman"/>
          <w:color w:val="000000"/>
          <w:sz w:val="24"/>
          <w:szCs w:val="24"/>
          <w:shd w:val="clear" w:color="auto" w:fill="FFFFFF"/>
        </w:rPr>
        <w:t xml:space="preserve">eelnõu § </w:t>
      </w:r>
      <w:r w:rsidRPr="003214DA" w:rsidR="00BF1F39">
        <w:rPr>
          <w:rStyle w:val="normaltextrun"/>
          <w:rFonts w:ascii="Times New Roman" w:hAnsi="Times New Roman"/>
          <w:color w:val="000000"/>
          <w:sz w:val="24"/>
          <w:szCs w:val="24"/>
          <w:shd w:val="clear" w:color="auto" w:fill="FFFFFF"/>
        </w:rPr>
        <w:t>29</w:t>
      </w:r>
      <w:r w:rsidRPr="003214DA">
        <w:rPr>
          <w:rStyle w:val="normaltextrun"/>
          <w:rFonts w:ascii="Times New Roman" w:hAnsi="Times New Roman"/>
          <w:color w:val="000000"/>
          <w:sz w:val="24"/>
          <w:szCs w:val="24"/>
          <w:shd w:val="clear" w:color="auto" w:fill="FFFFFF"/>
        </w:rPr>
        <w:t xml:space="preserve"> punkt 16 (ERRS § 7</w:t>
      </w:r>
      <w:r w:rsidRPr="003214DA">
        <w:rPr>
          <w:rStyle w:val="normaltextrun"/>
          <w:rFonts w:ascii="Times New Roman" w:hAnsi="Times New Roman"/>
          <w:color w:val="000000"/>
          <w:sz w:val="24"/>
          <w:szCs w:val="24"/>
          <w:shd w:val="clear" w:color="auto" w:fill="FFFFFF"/>
          <w:vertAlign w:val="superscript"/>
        </w:rPr>
        <w:t>7</w:t>
      </w:r>
      <w:r w:rsidRPr="003214DA">
        <w:rPr>
          <w:rStyle w:val="normaltextrun"/>
          <w:rFonts w:ascii="Times New Roman" w:hAnsi="Times New Roman"/>
          <w:color w:val="000000"/>
          <w:sz w:val="24"/>
          <w:szCs w:val="24"/>
          <w:shd w:val="clear" w:color="auto" w:fill="FFFFFF"/>
        </w:rPr>
        <w:t xml:space="preserve"> lõige 2) – </w:t>
      </w:r>
      <w:r w:rsidRPr="003214DA">
        <w:rPr>
          <w:rFonts w:ascii="Times New Roman" w:hAnsi="Times New Roman"/>
          <w:sz w:val="24"/>
          <w:szCs w:val="24"/>
        </w:rPr>
        <w:t>raamatukogude andmekoguga liitumise ja selle kasutamise tasu arvutamise alused ja piirmäärad</w:t>
      </w:r>
      <w:r w:rsidRPr="00455140" w:rsidR="00A0752A">
        <w:rPr>
          <w:rStyle w:val="normaltextrun"/>
          <w:rFonts w:ascii="Times New Roman" w:hAnsi="Times New Roman"/>
          <w:color w:val="000000"/>
          <w:sz w:val="24"/>
          <w:szCs w:val="24"/>
          <w:shd w:val="clear" w:color="auto" w:fill="FFFFFF"/>
        </w:rPr>
        <w:t>.</w:t>
      </w:r>
    </w:p>
    <w:p w:rsidRPr="008E0FC9" w:rsidR="004C0F86" w:rsidP="00AF6307" w:rsidRDefault="004C0F86" w14:paraId="0017FB00" w14:textId="77777777">
      <w:pPr>
        <w:spacing w:after="0" w:line="240" w:lineRule="auto"/>
        <w:contextualSpacing/>
        <w:jc w:val="both"/>
        <w:rPr>
          <w:rFonts w:ascii="Times New Roman" w:hAnsi="Times New Roman"/>
          <w:bCs/>
          <w:sz w:val="24"/>
          <w:szCs w:val="24"/>
        </w:rPr>
      </w:pPr>
    </w:p>
    <w:p w:rsidRPr="00AF6307" w:rsidR="001D546A" w:rsidP="00AF6307" w:rsidRDefault="00023F41" w14:paraId="4949C7D1" w14:textId="11C07FC2">
      <w:pPr>
        <w:spacing w:after="0" w:line="240" w:lineRule="auto"/>
        <w:contextualSpacing/>
        <w:jc w:val="both"/>
        <w:rPr>
          <w:rFonts w:ascii="Times New Roman" w:hAnsi="Times New Roman"/>
          <w:bCs/>
          <w:sz w:val="24"/>
          <w:szCs w:val="24"/>
        </w:rPr>
      </w:pPr>
      <w:r w:rsidRPr="00AF6307">
        <w:rPr>
          <w:rFonts w:ascii="Times New Roman" w:hAnsi="Times New Roman"/>
          <w:bCs/>
          <w:sz w:val="24"/>
          <w:szCs w:val="24"/>
        </w:rPr>
        <w:t>Loetelu</w:t>
      </w:r>
      <w:r w:rsidRPr="00AF6307" w:rsidR="00CA0A27">
        <w:rPr>
          <w:rFonts w:ascii="Times New Roman" w:hAnsi="Times New Roman"/>
          <w:bCs/>
          <w:sz w:val="24"/>
          <w:szCs w:val="24"/>
        </w:rPr>
        <w:t xml:space="preserve">s teise ja kolmandana </w:t>
      </w:r>
      <w:r w:rsidRPr="00AF6307">
        <w:rPr>
          <w:rFonts w:ascii="Times New Roman" w:hAnsi="Times New Roman"/>
          <w:bCs/>
          <w:sz w:val="24"/>
          <w:szCs w:val="24"/>
        </w:rPr>
        <w:t xml:space="preserve">nimetatud volitusnormid sisalduvad ka kehtivas </w:t>
      </w:r>
      <w:proofErr w:type="spellStart"/>
      <w:r w:rsidRPr="00AF6307">
        <w:rPr>
          <w:rFonts w:ascii="Times New Roman" w:hAnsi="Times New Roman"/>
          <w:bCs/>
          <w:sz w:val="24"/>
          <w:szCs w:val="24"/>
        </w:rPr>
        <w:t>RaRS-is</w:t>
      </w:r>
      <w:proofErr w:type="spellEnd"/>
      <w:r w:rsidRPr="00AF6307">
        <w:rPr>
          <w:rFonts w:ascii="Times New Roman" w:hAnsi="Times New Roman"/>
          <w:bCs/>
          <w:sz w:val="24"/>
          <w:szCs w:val="24"/>
        </w:rPr>
        <w:t xml:space="preserve"> (§ 6 lõikes 2 ja § 10 lõikes 4). Nende sõnastust küll täpsustatakse, kuid ei muudeta sellisel määral, et oleks uuesti vaja hinnata nende </w:t>
      </w:r>
      <w:r w:rsidRPr="00AF6307" w:rsidR="005D3674">
        <w:rPr>
          <w:rFonts w:ascii="Times New Roman" w:hAnsi="Times New Roman"/>
          <w:bCs/>
          <w:sz w:val="24"/>
          <w:szCs w:val="24"/>
        </w:rPr>
        <w:t>põhiseaduspärasust</w:t>
      </w:r>
      <w:r w:rsidRPr="00AF6307">
        <w:rPr>
          <w:rFonts w:ascii="Times New Roman" w:hAnsi="Times New Roman"/>
          <w:bCs/>
          <w:sz w:val="24"/>
          <w:szCs w:val="24"/>
        </w:rPr>
        <w:t>.</w:t>
      </w:r>
      <w:r w:rsidRPr="00AF6307" w:rsidR="00C25645">
        <w:rPr>
          <w:rFonts w:ascii="Times New Roman" w:hAnsi="Times New Roman"/>
          <w:bCs/>
          <w:sz w:val="24"/>
          <w:szCs w:val="24"/>
        </w:rPr>
        <w:t xml:space="preserve"> </w:t>
      </w:r>
      <w:r w:rsidRPr="00AF6307" w:rsidR="00FF6D54">
        <w:rPr>
          <w:rFonts w:ascii="Times New Roman" w:hAnsi="Times New Roman"/>
          <w:bCs/>
          <w:sz w:val="24"/>
          <w:szCs w:val="24"/>
        </w:rPr>
        <w:t xml:space="preserve">Teiste volitusnormide vastavust </w:t>
      </w:r>
      <w:proofErr w:type="spellStart"/>
      <w:r w:rsidRPr="00AF6307" w:rsidR="00FF6D54">
        <w:rPr>
          <w:rFonts w:ascii="Times New Roman" w:hAnsi="Times New Roman"/>
          <w:bCs/>
          <w:sz w:val="24"/>
          <w:szCs w:val="24"/>
        </w:rPr>
        <w:t>PS-ile</w:t>
      </w:r>
      <w:proofErr w:type="spellEnd"/>
      <w:r w:rsidRPr="00AF6307" w:rsidR="00FF6D54">
        <w:rPr>
          <w:rFonts w:ascii="Times New Roman" w:hAnsi="Times New Roman"/>
          <w:bCs/>
          <w:sz w:val="24"/>
          <w:szCs w:val="24"/>
        </w:rPr>
        <w:t xml:space="preserve"> on hinnatud vastavate eelnõu sätete selgituste juures.</w:t>
      </w:r>
    </w:p>
    <w:p w:rsidRPr="00AF6307" w:rsidR="00C25645" w:rsidP="00AF6307" w:rsidRDefault="00C25645" w14:paraId="45A53555" w14:textId="77777777">
      <w:pPr>
        <w:spacing w:after="0" w:line="240" w:lineRule="auto"/>
        <w:contextualSpacing/>
        <w:jc w:val="both"/>
        <w:rPr>
          <w:rFonts w:ascii="Times New Roman" w:hAnsi="Times New Roman"/>
          <w:bCs/>
          <w:sz w:val="24"/>
          <w:szCs w:val="24"/>
        </w:rPr>
      </w:pPr>
    </w:p>
    <w:p w:rsidRPr="00AF6307" w:rsidR="001D546A" w:rsidP="00AF6307" w:rsidRDefault="00C25645" w14:paraId="66CF9FCE" w14:textId="1D932B90">
      <w:pPr>
        <w:spacing w:after="0" w:line="240" w:lineRule="auto"/>
        <w:contextualSpacing/>
        <w:jc w:val="both"/>
        <w:rPr>
          <w:rFonts w:ascii="Times New Roman" w:hAnsi="Times New Roman"/>
          <w:bCs/>
          <w:sz w:val="24"/>
          <w:szCs w:val="24"/>
        </w:rPr>
      </w:pPr>
      <w:r w:rsidRPr="00AF6307">
        <w:rPr>
          <w:rFonts w:ascii="Times New Roman" w:hAnsi="Times New Roman"/>
          <w:bCs/>
          <w:sz w:val="24"/>
          <w:szCs w:val="24"/>
        </w:rPr>
        <w:t xml:space="preserve">Käesolevale seletuskirjale ei ole lisatud </w:t>
      </w:r>
      <w:r w:rsidRPr="00AF6307" w:rsidR="00B970B5">
        <w:rPr>
          <w:rFonts w:ascii="Times New Roman" w:hAnsi="Times New Roman"/>
          <w:bCs/>
          <w:sz w:val="24"/>
          <w:szCs w:val="24"/>
        </w:rPr>
        <w:t>nende</w:t>
      </w:r>
      <w:r w:rsidRPr="00AF6307">
        <w:rPr>
          <w:rFonts w:ascii="Times New Roman" w:hAnsi="Times New Roman"/>
          <w:bCs/>
          <w:sz w:val="24"/>
          <w:szCs w:val="24"/>
        </w:rPr>
        <w:t xml:space="preserve"> rakendusaktide kavandeid, </w:t>
      </w:r>
      <w:r w:rsidRPr="00AF6307" w:rsidR="00B970B5">
        <w:rPr>
          <w:rFonts w:ascii="Times New Roman" w:hAnsi="Times New Roman"/>
          <w:bCs/>
          <w:sz w:val="24"/>
          <w:szCs w:val="24"/>
        </w:rPr>
        <w:t>mille</w:t>
      </w:r>
      <w:r w:rsidRPr="00AF6307">
        <w:rPr>
          <w:rFonts w:ascii="Times New Roman" w:hAnsi="Times New Roman"/>
          <w:bCs/>
          <w:sz w:val="24"/>
          <w:szCs w:val="24"/>
        </w:rPr>
        <w:t xml:space="preserve"> kehtestamise vajaduse üle otsustamisel on valdkonna eest vastutaval ministril kaalutlusõigus</w:t>
      </w:r>
      <w:r w:rsidRPr="00AF6307" w:rsidR="00A97263">
        <w:rPr>
          <w:rFonts w:ascii="Times New Roman" w:hAnsi="Times New Roman"/>
          <w:bCs/>
          <w:sz w:val="24"/>
          <w:szCs w:val="24"/>
        </w:rPr>
        <w:t xml:space="preserve">. </w:t>
      </w:r>
      <w:r w:rsidRPr="00AF6307" w:rsidR="00B970B5">
        <w:rPr>
          <w:rFonts w:ascii="Times New Roman" w:hAnsi="Times New Roman"/>
          <w:bCs/>
          <w:sz w:val="24"/>
          <w:szCs w:val="24"/>
        </w:rPr>
        <w:t xml:space="preserve">Kõnealused ministri määrused kehtestatakse üksnes juhul, kui seaduse rakendamise käigus selgub, et </w:t>
      </w:r>
      <w:r w:rsidRPr="00AF6307" w:rsidR="00B970B5">
        <w:rPr>
          <w:rFonts w:ascii="Times New Roman" w:hAnsi="Times New Roman"/>
          <w:sz w:val="24"/>
          <w:szCs w:val="24"/>
        </w:rPr>
        <w:t xml:space="preserve">rahvaraamatukogude võrgu loomisel aluseks võetavad näitajad ja </w:t>
      </w:r>
      <w:proofErr w:type="spellStart"/>
      <w:r w:rsidRPr="00AF6307" w:rsidR="00B970B5">
        <w:rPr>
          <w:rFonts w:ascii="Times New Roman" w:hAnsi="Times New Roman"/>
          <w:sz w:val="24"/>
          <w:szCs w:val="24"/>
        </w:rPr>
        <w:t>RaRa-le</w:t>
      </w:r>
      <w:proofErr w:type="spellEnd"/>
      <w:r w:rsidRPr="00AF6307" w:rsidR="00B970B5">
        <w:rPr>
          <w:rFonts w:ascii="Times New Roman" w:hAnsi="Times New Roman"/>
          <w:sz w:val="24"/>
          <w:szCs w:val="24"/>
        </w:rPr>
        <w:t xml:space="preserve"> täitmiseks volitatavate riigi haldusülesannete sisu vajavad täpsustamist.</w:t>
      </w:r>
    </w:p>
    <w:p w:rsidRPr="00AF6307" w:rsidR="001D546A" w:rsidP="00AF6307" w:rsidRDefault="001D546A" w14:paraId="1F56ED1E" w14:textId="77777777">
      <w:pPr>
        <w:spacing w:after="0" w:line="240" w:lineRule="auto"/>
        <w:contextualSpacing/>
        <w:jc w:val="both"/>
        <w:rPr>
          <w:rFonts w:ascii="Times New Roman" w:hAnsi="Times New Roman"/>
          <w:bCs/>
          <w:sz w:val="24"/>
          <w:szCs w:val="24"/>
        </w:rPr>
      </w:pPr>
    </w:p>
    <w:p w:rsidRPr="00AF6307" w:rsidR="001D546A" w:rsidP="00AF6307" w:rsidRDefault="001D546A" w14:paraId="2B2A95D2" w14:textId="20F1F9D0">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Tulenevalt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(RT I 1998, 103, 1696) kehtetuks tunnistamisest, muutuvad kehtetuks järgmised määrused:</w:t>
      </w:r>
    </w:p>
    <w:p w:rsidRPr="00AF6307" w:rsidR="00CC31D3" w:rsidP="00AF6307" w:rsidRDefault="001D546A" w14:paraId="7AEBF03C" w14:textId="31FAEEBB">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1) </w:t>
      </w:r>
      <w:r w:rsidRPr="00AF6307" w:rsidR="00CC31D3">
        <w:rPr>
          <w:rFonts w:ascii="Times New Roman" w:hAnsi="Times New Roman"/>
          <w:sz w:val="24"/>
          <w:szCs w:val="24"/>
        </w:rPr>
        <w:t>kultuuriministri 25. veebruari 1999. a määrus nr 5 „Rahvaraamatukogude Nõukogu põhimääruse kinnitamine“ (</w:t>
      </w:r>
      <w:hyperlink w:history="1" r:id="rId18">
        <w:r w:rsidRPr="00AF6307" w:rsidR="00CC31D3">
          <w:rPr>
            <w:rStyle w:val="Hperlink"/>
            <w:rFonts w:ascii="Times New Roman" w:hAnsi="Times New Roman"/>
            <w:sz w:val="24"/>
            <w:szCs w:val="24"/>
          </w:rPr>
          <w:t>https://www.riigiteataja.ee/akt/90139</w:t>
        </w:r>
      </w:hyperlink>
      <w:r w:rsidRPr="00AF6307" w:rsidR="00CC31D3">
        <w:rPr>
          <w:rFonts w:ascii="Times New Roman" w:hAnsi="Times New Roman"/>
          <w:sz w:val="24"/>
          <w:szCs w:val="24"/>
        </w:rPr>
        <w:t>);</w:t>
      </w:r>
    </w:p>
    <w:p w:rsidRPr="00AF6307" w:rsidR="001D546A" w:rsidP="00AF6307" w:rsidRDefault="00CC31D3" w14:paraId="2DF3A5A7" w14:textId="4AAFA9DA">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2) </w:t>
      </w:r>
      <w:r w:rsidRPr="00AF6307" w:rsidR="001D546A">
        <w:rPr>
          <w:rFonts w:ascii="Times New Roman" w:hAnsi="Times New Roman"/>
          <w:sz w:val="24"/>
          <w:szCs w:val="24"/>
        </w:rPr>
        <w:t>kultuuriministri 12. juuli 2004. a määrus nr 9 „Rahvaraamatukogu töökorralduse juhend“ (</w:t>
      </w:r>
      <w:hyperlink w:history="1" r:id="rId19">
        <w:r w:rsidRPr="00AF6307" w:rsidR="001D546A">
          <w:rPr>
            <w:rStyle w:val="Hperlink"/>
            <w:rFonts w:ascii="Times New Roman" w:hAnsi="Times New Roman"/>
            <w:sz w:val="24"/>
            <w:szCs w:val="24"/>
          </w:rPr>
          <w:t>https://www.riigiteataja.ee/akt/109042019005</w:t>
        </w:r>
      </w:hyperlink>
      <w:r w:rsidRPr="00AF6307" w:rsidR="001D546A">
        <w:rPr>
          <w:rFonts w:ascii="Times New Roman" w:hAnsi="Times New Roman"/>
          <w:sz w:val="24"/>
          <w:szCs w:val="24"/>
        </w:rPr>
        <w:t>);</w:t>
      </w:r>
    </w:p>
    <w:p w:rsidRPr="00AF6307" w:rsidR="00023451" w:rsidP="00AF6307" w:rsidRDefault="00CC31D3" w14:paraId="5E6BF85B" w14:textId="02A5575A">
      <w:pPr>
        <w:spacing w:after="0" w:line="240" w:lineRule="auto"/>
        <w:contextualSpacing/>
        <w:jc w:val="both"/>
        <w:rPr>
          <w:rFonts w:ascii="Times New Roman" w:hAnsi="Times New Roman"/>
          <w:sz w:val="24"/>
          <w:szCs w:val="24"/>
        </w:rPr>
      </w:pPr>
      <w:r w:rsidRPr="00AF6307">
        <w:rPr>
          <w:rFonts w:ascii="Times New Roman" w:hAnsi="Times New Roman"/>
          <w:sz w:val="24"/>
          <w:szCs w:val="24"/>
        </w:rPr>
        <w:t>3</w:t>
      </w:r>
      <w:r w:rsidRPr="00AF6307" w:rsidR="001D546A">
        <w:rPr>
          <w:rFonts w:ascii="Times New Roman" w:hAnsi="Times New Roman"/>
          <w:sz w:val="24"/>
          <w:szCs w:val="24"/>
        </w:rPr>
        <w:t>) kultuuriministri 9. jaanuari 2015. a määrus nr 1 „Rahvaraamatukogudele riigieelarvest finantseeritavate kulude jaotamise kord“ (</w:t>
      </w:r>
      <w:hyperlink w:history="1" r:id="rId20">
        <w:r w:rsidRPr="00AF6307" w:rsidR="001D546A">
          <w:rPr>
            <w:rStyle w:val="Hperlink"/>
            <w:rFonts w:ascii="Times New Roman" w:hAnsi="Times New Roman"/>
            <w:sz w:val="24"/>
            <w:szCs w:val="24"/>
          </w:rPr>
          <w:t>https://www.riigiteataja.ee/akt/113012015030</w:t>
        </w:r>
      </w:hyperlink>
      <w:r w:rsidRPr="00AF6307" w:rsidR="001D546A">
        <w:rPr>
          <w:rFonts w:ascii="Times New Roman" w:hAnsi="Times New Roman"/>
          <w:sz w:val="24"/>
          <w:szCs w:val="24"/>
        </w:rPr>
        <w:t>)</w:t>
      </w:r>
      <w:r w:rsidRPr="00AF6307" w:rsidR="009502BC">
        <w:rPr>
          <w:rFonts w:ascii="Times New Roman" w:hAnsi="Times New Roman"/>
          <w:sz w:val="24"/>
          <w:szCs w:val="24"/>
        </w:rPr>
        <w:t>.</w:t>
      </w:r>
    </w:p>
    <w:p w:rsidRPr="00AF6307" w:rsidR="00023451" w:rsidP="00AF6307" w:rsidRDefault="00023451" w14:paraId="46138AB2" w14:textId="77777777">
      <w:pPr>
        <w:spacing w:after="0" w:line="240" w:lineRule="auto"/>
        <w:contextualSpacing/>
        <w:jc w:val="both"/>
        <w:rPr>
          <w:rFonts w:ascii="Times New Roman" w:hAnsi="Times New Roman"/>
          <w:sz w:val="24"/>
          <w:szCs w:val="24"/>
        </w:rPr>
      </w:pPr>
    </w:p>
    <w:p w:rsidRPr="00AF6307" w:rsidR="00A44050" w:rsidP="00AF6307" w:rsidRDefault="00023451" w14:paraId="279198FC" w14:textId="349E539A">
      <w:pPr>
        <w:spacing w:after="0" w:line="240" w:lineRule="auto"/>
        <w:contextualSpacing/>
        <w:jc w:val="both"/>
        <w:rPr>
          <w:rFonts w:ascii="Times New Roman" w:hAnsi="Times New Roman"/>
          <w:b/>
          <w:bCs/>
          <w:sz w:val="24"/>
          <w:szCs w:val="24"/>
        </w:rPr>
      </w:pPr>
      <w:r w:rsidRPr="00AF6307">
        <w:rPr>
          <w:rFonts w:ascii="Times New Roman" w:hAnsi="Times New Roman"/>
          <w:sz w:val="24"/>
          <w:szCs w:val="24"/>
        </w:rPr>
        <w:t>Seoses riigieelarvest rahvaraamatukogudele või rahvaraamatukogude valdkonnas tegutsevatele muudele asutustele või isikutele antavaid toetusi puudutava volitusnormi täiendamisega tunnistatakse kehtetuks riigieelarve seaduse § 53</w:t>
      </w:r>
      <w:r w:rsidRPr="00AF6307">
        <w:rPr>
          <w:rFonts w:ascii="Times New Roman" w:hAnsi="Times New Roman"/>
          <w:sz w:val="24"/>
          <w:szCs w:val="24"/>
          <w:vertAlign w:val="superscript"/>
        </w:rPr>
        <w:t>1</w:t>
      </w:r>
      <w:r w:rsidRPr="00AF6307">
        <w:rPr>
          <w:rFonts w:ascii="Times New Roman" w:hAnsi="Times New Roman"/>
          <w:sz w:val="24"/>
          <w:szCs w:val="24"/>
        </w:rPr>
        <w:t xml:space="preserve"> lõike 1 alusel kehtestatud kultuuriministri 21. veebruari 2023. a määrus nr 1 „Rahvaraamatukogudele riigieelarvest finantseeritavate rahvaraamatukogude arendusprojektide toetamise tingimused ja kord“</w:t>
      </w:r>
      <w:r w:rsidR="00C43F81">
        <w:rPr>
          <w:rFonts w:ascii="Times New Roman" w:hAnsi="Times New Roman"/>
          <w:sz w:val="24"/>
          <w:szCs w:val="24"/>
        </w:rPr>
        <w:t xml:space="preserve"> (</w:t>
      </w:r>
      <w:hyperlink w:history="1" r:id="rId21">
        <w:r w:rsidRPr="001932E5" w:rsidR="001932E5">
          <w:rPr>
            <w:rStyle w:val="Hperlink"/>
            <w:rFonts w:ascii="Times New Roman" w:hAnsi="Times New Roman"/>
            <w:sz w:val="24"/>
            <w:szCs w:val="24"/>
          </w:rPr>
          <w:t>https://www.riigiteataja.ee/akt/121102023002?leiaKehtiv</w:t>
        </w:r>
      </w:hyperlink>
      <w:r w:rsidR="00C43F81">
        <w:rPr>
          <w:rFonts w:ascii="Times New Roman" w:hAnsi="Times New Roman"/>
          <w:sz w:val="24"/>
          <w:szCs w:val="24"/>
        </w:rPr>
        <w:t>)</w:t>
      </w:r>
      <w:r w:rsidRPr="00AF6307">
        <w:rPr>
          <w:rFonts w:ascii="Times New Roman" w:hAnsi="Times New Roman"/>
          <w:sz w:val="24"/>
          <w:szCs w:val="24"/>
        </w:rPr>
        <w:t xml:space="preserve">. Nimetatud määruses reguleeritud toetusmeetmed lisatakse eelnõu seadusena jõustumisel </w:t>
      </w:r>
      <w:proofErr w:type="spellStart"/>
      <w:r w:rsidRPr="00AF6307">
        <w:rPr>
          <w:rFonts w:ascii="Times New Roman" w:hAnsi="Times New Roman"/>
          <w:sz w:val="24"/>
          <w:szCs w:val="24"/>
        </w:rPr>
        <w:t>RaRS</w:t>
      </w:r>
      <w:proofErr w:type="spellEnd"/>
      <w:r w:rsidRPr="00AF6307">
        <w:rPr>
          <w:rFonts w:ascii="Times New Roman" w:hAnsi="Times New Roman"/>
          <w:sz w:val="24"/>
          <w:szCs w:val="24"/>
        </w:rPr>
        <w:t>-i alusel kehtestatavasse ministri määrusesse.</w:t>
      </w:r>
    </w:p>
    <w:p w:rsidRPr="00AF6307" w:rsidR="00A44050" w:rsidP="00AF6307" w:rsidRDefault="00A44050" w14:paraId="71B79DC9" w14:textId="77777777">
      <w:pPr>
        <w:spacing w:after="0" w:line="240" w:lineRule="auto"/>
        <w:contextualSpacing/>
        <w:jc w:val="both"/>
        <w:rPr>
          <w:rFonts w:ascii="Times New Roman" w:hAnsi="Times New Roman"/>
          <w:sz w:val="24"/>
          <w:szCs w:val="24"/>
        </w:rPr>
      </w:pPr>
    </w:p>
    <w:p w:rsidRPr="00AF6307" w:rsidR="00597609" w:rsidP="00AF6307" w:rsidRDefault="00597609" w14:paraId="5BE3A2CF" w14:textId="77777777">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9. Seaduse jõustumine</w:t>
      </w:r>
    </w:p>
    <w:p w:rsidRPr="00AF6307" w:rsidR="00597609" w:rsidP="00AF6307" w:rsidRDefault="00597609" w14:paraId="5BE3A2D0" w14:textId="77777777">
      <w:pPr>
        <w:spacing w:after="0" w:line="240" w:lineRule="auto"/>
        <w:contextualSpacing/>
        <w:jc w:val="both"/>
        <w:rPr>
          <w:rFonts w:ascii="Times New Roman" w:hAnsi="Times New Roman"/>
          <w:sz w:val="24"/>
          <w:szCs w:val="24"/>
        </w:rPr>
      </w:pPr>
    </w:p>
    <w:p w:rsidRPr="00AF6307" w:rsidR="007C6E52" w:rsidP="00AF6307" w:rsidRDefault="004C0F86" w14:paraId="5BE3A2D1" w14:textId="6278C30A">
      <w:pPr>
        <w:spacing w:after="0" w:line="240" w:lineRule="auto"/>
        <w:contextualSpacing/>
        <w:jc w:val="both"/>
        <w:rPr>
          <w:rFonts w:ascii="Times New Roman" w:hAnsi="Times New Roman"/>
          <w:sz w:val="24"/>
          <w:szCs w:val="24"/>
        </w:rPr>
      </w:pPr>
      <w:commentRangeStart w:id="823739917"/>
      <w:r w:rsidRPr="111ECF58" w:rsidR="004C0F86">
        <w:rPr>
          <w:rFonts w:ascii="Times New Roman" w:hAnsi="Times New Roman"/>
          <w:sz w:val="24"/>
          <w:szCs w:val="24"/>
        </w:rPr>
        <w:t>Seadus jõustub 202</w:t>
      </w:r>
      <w:r w:rsidRPr="111ECF58" w:rsidR="004B17B2">
        <w:rPr>
          <w:rFonts w:ascii="Times New Roman" w:hAnsi="Times New Roman"/>
          <w:sz w:val="24"/>
          <w:szCs w:val="24"/>
        </w:rPr>
        <w:t>6</w:t>
      </w:r>
      <w:r w:rsidRPr="111ECF58" w:rsidR="00C54BC2">
        <w:rPr>
          <w:rFonts w:ascii="Times New Roman" w:hAnsi="Times New Roman"/>
          <w:sz w:val="24"/>
          <w:szCs w:val="24"/>
        </w:rPr>
        <w:t>. aasta 1. j</w:t>
      </w:r>
      <w:r w:rsidRPr="111ECF58" w:rsidR="004B17B2">
        <w:rPr>
          <w:rFonts w:ascii="Times New Roman" w:hAnsi="Times New Roman"/>
          <w:sz w:val="24"/>
          <w:szCs w:val="24"/>
        </w:rPr>
        <w:t>uulil, osaliselt 2027. aasta 1. jaanuaril</w:t>
      </w:r>
      <w:r w:rsidRPr="111ECF58" w:rsidR="007C6E52">
        <w:rPr>
          <w:rFonts w:ascii="Times New Roman" w:hAnsi="Times New Roman"/>
          <w:sz w:val="24"/>
          <w:szCs w:val="24"/>
        </w:rPr>
        <w:t xml:space="preserve">. </w:t>
      </w:r>
      <w:r w:rsidRPr="111ECF58" w:rsidR="00953B83">
        <w:rPr>
          <w:rFonts w:ascii="Times New Roman" w:hAnsi="Times New Roman"/>
          <w:sz w:val="24"/>
          <w:szCs w:val="24"/>
        </w:rPr>
        <w:t>Kindlal kuupäeval jõustumist on eelistatud üldises korras jõustumisele, kuna see võimaldab paremini ajastada seaduse rakendusakti</w:t>
      </w:r>
      <w:r w:rsidRPr="111ECF58" w:rsidR="004C0F86">
        <w:rPr>
          <w:rFonts w:ascii="Times New Roman" w:hAnsi="Times New Roman"/>
          <w:sz w:val="24"/>
          <w:szCs w:val="24"/>
        </w:rPr>
        <w:t>de</w:t>
      </w:r>
      <w:r w:rsidRPr="111ECF58" w:rsidR="00953B83">
        <w:rPr>
          <w:rFonts w:ascii="Times New Roman" w:hAnsi="Times New Roman"/>
          <w:sz w:val="24"/>
          <w:szCs w:val="24"/>
        </w:rPr>
        <w:t xml:space="preserve"> jõustumist</w:t>
      </w:r>
      <w:r w:rsidRPr="111ECF58" w:rsidR="00ED68D9">
        <w:rPr>
          <w:rFonts w:ascii="Times New Roman" w:hAnsi="Times New Roman"/>
          <w:sz w:val="24"/>
          <w:szCs w:val="24"/>
        </w:rPr>
        <w:t xml:space="preserve">, </w:t>
      </w:r>
      <w:r w:rsidRPr="111ECF58" w:rsidR="00E20994">
        <w:rPr>
          <w:rFonts w:ascii="Times New Roman" w:hAnsi="Times New Roman"/>
          <w:sz w:val="24"/>
          <w:szCs w:val="24"/>
        </w:rPr>
        <w:t xml:space="preserve">nii </w:t>
      </w:r>
      <w:r w:rsidRPr="111ECF58" w:rsidR="00E20994">
        <w:rPr>
          <w:rFonts w:ascii="Times New Roman" w:hAnsi="Times New Roman"/>
          <w:sz w:val="24"/>
          <w:szCs w:val="24"/>
        </w:rPr>
        <w:t>KOV-idel</w:t>
      </w:r>
      <w:r w:rsidRPr="111ECF58" w:rsidR="00E20994">
        <w:rPr>
          <w:rFonts w:ascii="Times New Roman" w:hAnsi="Times New Roman"/>
          <w:sz w:val="24"/>
          <w:szCs w:val="24"/>
        </w:rPr>
        <w:t xml:space="preserve"> kui ka </w:t>
      </w:r>
      <w:r w:rsidRPr="111ECF58" w:rsidR="00E20994">
        <w:rPr>
          <w:rFonts w:ascii="Times New Roman" w:hAnsi="Times New Roman"/>
          <w:sz w:val="24"/>
          <w:szCs w:val="24"/>
        </w:rPr>
        <w:t>RaRa</w:t>
      </w:r>
      <w:r w:rsidRPr="111ECF58" w:rsidR="00E20994">
        <w:rPr>
          <w:rFonts w:ascii="Times New Roman" w:hAnsi="Times New Roman"/>
          <w:sz w:val="24"/>
          <w:szCs w:val="24"/>
        </w:rPr>
        <w:t xml:space="preserve">-l kavandada ja ellu viia maakonnaraamatukogude tegevuse </w:t>
      </w:r>
      <w:r w:rsidRPr="111ECF58" w:rsidR="00E20994">
        <w:rPr>
          <w:rFonts w:ascii="Times New Roman" w:hAnsi="Times New Roman"/>
          <w:sz w:val="24"/>
          <w:szCs w:val="24"/>
        </w:rPr>
        <w:t>järk-järgulise</w:t>
      </w:r>
      <w:r w:rsidRPr="111ECF58" w:rsidR="00E20994">
        <w:rPr>
          <w:rFonts w:ascii="Times New Roman" w:hAnsi="Times New Roman"/>
          <w:sz w:val="24"/>
          <w:szCs w:val="24"/>
        </w:rPr>
        <w:t xml:space="preserve"> lõpetamisega seotud muudatusi</w:t>
      </w:r>
      <w:r w:rsidRPr="111ECF58" w:rsidR="00ED68D9">
        <w:rPr>
          <w:rFonts w:ascii="Times New Roman" w:hAnsi="Times New Roman"/>
          <w:sz w:val="24"/>
          <w:szCs w:val="24"/>
        </w:rPr>
        <w:t xml:space="preserve"> ning tagada raamatukogude andmekogu sujuv kasutuselevõtmine</w:t>
      </w:r>
      <w:r w:rsidRPr="111ECF58" w:rsidR="00953B83">
        <w:rPr>
          <w:rFonts w:ascii="Times New Roman" w:hAnsi="Times New Roman"/>
          <w:sz w:val="24"/>
          <w:szCs w:val="24"/>
        </w:rPr>
        <w:t>.</w:t>
      </w:r>
      <w:commentRangeEnd w:id="823739917"/>
      <w:r>
        <w:rPr>
          <w:rStyle w:val="CommentReference"/>
        </w:rPr>
        <w:commentReference w:id="823739917"/>
      </w:r>
    </w:p>
    <w:p w:rsidRPr="00AF6307" w:rsidR="00597609" w:rsidP="00AF6307" w:rsidRDefault="00597609" w14:paraId="5BE3A2D2" w14:textId="77777777">
      <w:pPr>
        <w:spacing w:after="0" w:line="240" w:lineRule="auto"/>
        <w:contextualSpacing/>
        <w:jc w:val="both"/>
        <w:rPr>
          <w:rFonts w:ascii="Times New Roman" w:hAnsi="Times New Roman"/>
          <w:b/>
          <w:sz w:val="24"/>
          <w:szCs w:val="24"/>
        </w:rPr>
      </w:pPr>
    </w:p>
    <w:p w:rsidRPr="00AF6307" w:rsidR="00597609" w:rsidP="00AF6307" w:rsidRDefault="00597609" w14:paraId="5BE3A2D3" w14:textId="77777777">
      <w:pPr>
        <w:spacing w:after="0" w:line="240" w:lineRule="auto"/>
        <w:contextualSpacing/>
        <w:jc w:val="both"/>
        <w:rPr>
          <w:rFonts w:ascii="Times New Roman" w:hAnsi="Times New Roman"/>
          <w:b/>
          <w:sz w:val="24"/>
          <w:szCs w:val="24"/>
        </w:rPr>
      </w:pPr>
      <w:r w:rsidRPr="00AF6307">
        <w:rPr>
          <w:rFonts w:ascii="Times New Roman" w:hAnsi="Times New Roman"/>
          <w:b/>
          <w:sz w:val="24"/>
          <w:szCs w:val="24"/>
        </w:rPr>
        <w:t>10. Eelnõu kooskõlastamine, huvirühmade kaasamine ja avalik konsultatsioon</w:t>
      </w:r>
    </w:p>
    <w:p w:rsidRPr="00AF6307" w:rsidR="004632DA" w:rsidP="00AF6307" w:rsidRDefault="004632DA" w14:paraId="5BE3A2D4" w14:textId="77777777">
      <w:pPr>
        <w:spacing w:after="0" w:line="240" w:lineRule="auto"/>
        <w:contextualSpacing/>
        <w:jc w:val="both"/>
        <w:rPr>
          <w:rFonts w:ascii="Times New Roman" w:hAnsi="Times New Roman"/>
          <w:b/>
          <w:sz w:val="24"/>
          <w:szCs w:val="24"/>
        </w:rPr>
      </w:pPr>
    </w:p>
    <w:p w:rsidRPr="00AF6307" w:rsidR="00F054AA" w:rsidP="00AF6307" w:rsidRDefault="000C7F0D" w14:paraId="5BE3A2D8" w14:textId="047C59B2">
      <w:pPr>
        <w:autoSpaceDE w:val="0"/>
        <w:autoSpaceDN w:val="0"/>
        <w:adjustRightInd w:val="0"/>
        <w:spacing w:after="0" w:line="240" w:lineRule="auto"/>
        <w:contextualSpacing/>
        <w:jc w:val="both"/>
        <w:rPr>
          <w:rFonts w:ascii="Times New Roman" w:hAnsi="Times New Roman"/>
          <w:color w:val="000000"/>
          <w:sz w:val="24"/>
          <w:szCs w:val="24"/>
        </w:rPr>
      </w:pPr>
      <w:bookmarkStart w:name="_Hlk197686144" w:id="27"/>
      <w:r w:rsidRPr="78EEBA33">
        <w:rPr>
          <w:rFonts w:ascii="Times New Roman" w:hAnsi="Times New Roman"/>
          <w:color w:val="000000" w:themeColor="text1"/>
          <w:sz w:val="24"/>
          <w:szCs w:val="24"/>
        </w:rPr>
        <w:t>Eelnõu esitatakse kooskõlastamiseks kõikidele ministeeriumidele</w:t>
      </w:r>
      <w:r w:rsidRPr="78EEBA33" w:rsidR="009257CD">
        <w:rPr>
          <w:rFonts w:ascii="Times New Roman" w:hAnsi="Times New Roman"/>
          <w:color w:val="000000" w:themeColor="text1"/>
          <w:sz w:val="24"/>
          <w:szCs w:val="24"/>
        </w:rPr>
        <w:t xml:space="preserve">, </w:t>
      </w:r>
      <w:bookmarkStart w:name="_Hlk197686390" w:id="28"/>
      <w:r w:rsidRPr="78EEBA33" w:rsidR="009257CD">
        <w:rPr>
          <w:rFonts w:ascii="Times New Roman" w:hAnsi="Times New Roman"/>
          <w:color w:val="000000" w:themeColor="text1"/>
          <w:sz w:val="24"/>
          <w:szCs w:val="24"/>
        </w:rPr>
        <w:t>Andmekaitse Inspektsioon</w:t>
      </w:r>
      <w:bookmarkEnd w:id="28"/>
      <w:r w:rsidRPr="78EEBA33" w:rsidR="009257CD">
        <w:rPr>
          <w:rFonts w:ascii="Times New Roman" w:hAnsi="Times New Roman"/>
          <w:color w:val="000000" w:themeColor="text1"/>
          <w:sz w:val="24"/>
          <w:szCs w:val="24"/>
        </w:rPr>
        <w:t xml:space="preserve">ile, </w:t>
      </w:r>
      <w:bookmarkStart w:name="_Hlk197686441" w:id="29"/>
      <w:r w:rsidRPr="78EEBA33" w:rsidR="009257CD">
        <w:rPr>
          <w:rFonts w:ascii="Times New Roman" w:hAnsi="Times New Roman"/>
          <w:color w:val="000000" w:themeColor="text1"/>
          <w:sz w:val="24"/>
          <w:szCs w:val="24"/>
        </w:rPr>
        <w:t>Riigi Infosüsteemi Amet</w:t>
      </w:r>
      <w:bookmarkEnd w:id="29"/>
      <w:r w:rsidRPr="78EEBA33" w:rsidR="009257CD">
        <w:rPr>
          <w:rFonts w:ascii="Times New Roman" w:hAnsi="Times New Roman"/>
          <w:color w:val="000000" w:themeColor="text1"/>
          <w:sz w:val="24"/>
          <w:szCs w:val="24"/>
        </w:rPr>
        <w:t>ile</w:t>
      </w:r>
      <w:r w:rsidRPr="78EEBA33">
        <w:rPr>
          <w:rFonts w:ascii="Times New Roman" w:hAnsi="Times New Roman"/>
          <w:color w:val="000000" w:themeColor="text1"/>
          <w:sz w:val="24"/>
          <w:szCs w:val="24"/>
        </w:rPr>
        <w:t xml:space="preserve"> </w:t>
      </w:r>
      <w:r w:rsidRPr="78EEBA33" w:rsidR="009257CD">
        <w:rPr>
          <w:rFonts w:ascii="Times New Roman" w:hAnsi="Times New Roman"/>
          <w:color w:val="000000" w:themeColor="text1"/>
          <w:sz w:val="24"/>
          <w:szCs w:val="24"/>
        </w:rPr>
        <w:t xml:space="preserve">ja </w:t>
      </w:r>
      <w:bookmarkStart w:name="_Hlk197686493" w:id="30"/>
      <w:r w:rsidRPr="78EEBA33" w:rsidR="009257CD">
        <w:rPr>
          <w:rFonts w:ascii="Times New Roman" w:hAnsi="Times New Roman"/>
          <w:color w:val="000000" w:themeColor="text1"/>
          <w:sz w:val="24"/>
          <w:szCs w:val="24"/>
        </w:rPr>
        <w:t>Statistikaamet</w:t>
      </w:r>
      <w:bookmarkEnd w:id="30"/>
      <w:r w:rsidRPr="78EEBA33" w:rsidR="009257CD">
        <w:rPr>
          <w:rFonts w:ascii="Times New Roman" w:hAnsi="Times New Roman"/>
          <w:color w:val="000000" w:themeColor="text1"/>
          <w:sz w:val="24"/>
          <w:szCs w:val="24"/>
        </w:rPr>
        <w:t xml:space="preserve">ile </w:t>
      </w:r>
      <w:r w:rsidRPr="78EEBA33">
        <w:rPr>
          <w:rFonts w:ascii="Times New Roman" w:hAnsi="Times New Roman"/>
          <w:color w:val="000000" w:themeColor="text1"/>
          <w:sz w:val="24"/>
          <w:szCs w:val="24"/>
        </w:rPr>
        <w:t>ning arvamuse avaldamiseks</w:t>
      </w:r>
      <w:r w:rsidRPr="78EEBA33" w:rsidR="00E505F1">
        <w:rPr>
          <w:rFonts w:ascii="Times New Roman" w:hAnsi="Times New Roman"/>
          <w:color w:val="000000" w:themeColor="text1"/>
          <w:sz w:val="24"/>
          <w:szCs w:val="24"/>
        </w:rPr>
        <w:t xml:space="preserve">, </w:t>
      </w:r>
      <w:bookmarkStart w:name="_Hlk197686544" w:id="31"/>
      <w:r w:rsidRPr="78EEBA33">
        <w:rPr>
          <w:rFonts w:ascii="Times New Roman" w:hAnsi="Times New Roman"/>
          <w:color w:val="000000" w:themeColor="text1"/>
          <w:sz w:val="24"/>
          <w:szCs w:val="24"/>
        </w:rPr>
        <w:t>Eesti Linnade ja Valdade Liidule</w:t>
      </w:r>
      <w:bookmarkEnd w:id="31"/>
      <w:r w:rsidRPr="78EEBA33">
        <w:rPr>
          <w:rFonts w:ascii="Times New Roman" w:hAnsi="Times New Roman"/>
          <w:color w:val="000000" w:themeColor="text1"/>
          <w:sz w:val="24"/>
          <w:szCs w:val="24"/>
        </w:rPr>
        <w:t xml:space="preserve">, </w:t>
      </w:r>
      <w:bookmarkStart w:name="_Hlk197686574" w:id="32"/>
      <w:r w:rsidRPr="78EEBA33">
        <w:rPr>
          <w:rFonts w:ascii="Times New Roman" w:hAnsi="Times New Roman"/>
          <w:color w:val="000000" w:themeColor="text1"/>
          <w:sz w:val="24"/>
          <w:szCs w:val="24"/>
        </w:rPr>
        <w:t>Eesti Raamatukoguhoidjate Ühing</w:t>
      </w:r>
      <w:bookmarkEnd w:id="32"/>
      <w:r w:rsidRPr="78EEBA33" w:rsidR="002F776A">
        <w:rPr>
          <w:rFonts w:ascii="Times New Roman" w:hAnsi="Times New Roman"/>
          <w:color w:val="000000" w:themeColor="text1"/>
          <w:sz w:val="24"/>
          <w:szCs w:val="24"/>
        </w:rPr>
        <w:t>ule</w:t>
      </w:r>
      <w:r w:rsidRPr="78EEBA33">
        <w:rPr>
          <w:rFonts w:ascii="Times New Roman" w:hAnsi="Times New Roman"/>
          <w:color w:val="000000" w:themeColor="text1"/>
          <w:sz w:val="24"/>
          <w:szCs w:val="24"/>
        </w:rPr>
        <w:t>, Eesti Raamatukoguvõrgu Konsortsium</w:t>
      </w:r>
      <w:r w:rsidRPr="78EEBA33" w:rsidR="002F776A">
        <w:rPr>
          <w:rFonts w:ascii="Times New Roman" w:hAnsi="Times New Roman"/>
          <w:color w:val="000000" w:themeColor="text1"/>
          <w:sz w:val="24"/>
          <w:szCs w:val="24"/>
        </w:rPr>
        <w:t>ile</w:t>
      </w:r>
      <w:r w:rsidRPr="78EEBA33">
        <w:rPr>
          <w:rFonts w:ascii="Times New Roman" w:hAnsi="Times New Roman"/>
          <w:color w:val="000000" w:themeColor="text1"/>
          <w:sz w:val="24"/>
          <w:szCs w:val="24"/>
        </w:rPr>
        <w:t xml:space="preserve">, </w:t>
      </w:r>
      <w:r w:rsidRPr="78EEBA33" w:rsidR="00D4123F">
        <w:rPr>
          <w:rFonts w:ascii="Times New Roman" w:hAnsi="Times New Roman"/>
          <w:color w:val="000000" w:themeColor="text1"/>
          <w:sz w:val="24"/>
          <w:szCs w:val="24"/>
        </w:rPr>
        <w:t xml:space="preserve">Osaühingule </w:t>
      </w:r>
      <w:proofErr w:type="spellStart"/>
      <w:r w:rsidRPr="78EEBA33" w:rsidR="008C44A0">
        <w:rPr>
          <w:rFonts w:ascii="Times New Roman" w:hAnsi="Times New Roman"/>
          <w:color w:val="000000" w:themeColor="text1"/>
          <w:sz w:val="24"/>
          <w:szCs w:val="24"/>
        </w:rPr>
        <w:t>Urania</w:t>
      </w:r>
      <w:proofErr w:type="spellEnd"/>
      <w:r w:rsidRPr="78EEBA33" w:rsidR="008C44A0">
        <w:rPr>
          <w:rFonts w:ascii="Times New Roman" w:hAnsi="Times New Roman"/>
          <w:color w:val="000000" w:themeColor="text1"/>
          <w:sz w:val="24"/>
          <w:szCs w:val="24"/>
        </w:rPr>
        <w:t xml:space="preserve"> COM</w:t>
      </w:r>
      <w:r w:rsidRPr="78EEBA33" w:rsidR="00BA7E25">
        <w:rPr>
          <w:rFonts w:ascii="Times New Roman" w:hAnsi="Times New Roman"/>
          <w:color w:val="000000" w:themeColor="text1"/>
          <w:sz w:val="24"/>
          <w:szCs w:val="24"/>
        </w:rPr>
        <w:t xml:space="preserve">, </w:t>
      </w:r>
      <w:r w:rsidRPr="78EEBA33" w:rsidR="00CE126C">
        <w:rPr>
          <w:rFonts w:ascii="Times New Roman" w:hAnsi="Times New Roman"/>
          <w:color w:val="000000" w:themeColor="text1"/>
          <w:sz w:val="24"/>
          <w:szCs w:val="24"/>
        </w:rPr>
        <w:t xml:space="preserve">Osaühingule </w:t>
      </w:r>
      <w:proofErr w:type="spellStart"/>
      <w:r w:rsidRPr="78EEBA33" w:rsidR="00CE126C">
        <w:rPr>
          <w:rFonts w:ascii="Times New Roman" w:hAnsi="Times New Roman"/>
          <w:color w:val="000000" w:themeColor="text1"/>
          <w:sz w:val="24"/>
          <w:szCs w:val="24"/>
        </w:rPr>
        <w:t>Deltmar</w:t>
      </w:r>
      <w:proofErr w:type="spellEnd"/>
      <w:r w:rsidRPr="78EEBA33" w:rsidR="00DD658F">
        <w:rPr>
          <w:rFonts w:ascii="Times New Roman" w:hAnsi="Times New Roman"/>
          <w:color w:val="000000" w:themeColor="text1"/>
          <w:sz w:val="24"/>
          <w:szCs w:val="24"/>
        </w:rPr>
        <w:t xml:space="preserve">, </w:t>
      </w:r>
      <w:r w:rsidRPr="78EEBA33">
        <w:rPr>
          <w:rFonts w:ascii="Times New Roman" w:hAnsi="Times New Roman"/>
          <w:color w:val="000000" w:themeColor="text1"/>
          <w:sz w:val="24"/>
          <w:szCs w:val="24"/>
        </w:rPr>
        <w:t xml:space="preserve">Rahvaraamatukogude Nõukogule, Eesti Rahvusraamatukogule, maakonnaraamatukogudele ning suuremate linnade </w:t>
      </w:r>
      <w:r w:rsidR="00B6370D">
        <w:rPr>
          <w:rFonts w:ascii="Times New Roman" w:hAnsi="Times New Roman"/>
          <w:color w:val="000000" w:themeColor="text1"/>
          <w:sz w:val="24"/>
          <w:szCs w:val="24"/>
        </w:rPr>
        <w:t>kesk</w:t>
      </w:r>
      <w:r w:rsidRPr="78EEBA33">
        <w:rPr>
          <w:rFonts w:ascii="Times New Roman" w:hAnsi="Times New Roman"/>
          <w:color w:val="000000" w:themeColor="text1"/>
          <w:sz w:val="24"/>
          <w:szCs w:val="24"/>
        </w:rPr>
        <w:t>raamatukogudele.</w:t>
      </w:r>
    </w:p>
    <w:bookmarkEnd w:id="27"/>
    <w:p w:rsidRPr="00AF6307" w:rsidR="00263E9A" w:rsidP="00AF6307" w:rsidRDefault="00263E9A" w14:paraId="2A2C335E" w14:textId="0D24FCC2">
      <w:pPr>
        <w:spacing w:after="0" w:line="240" w:lineRule="auto"/>
        <w:contextualSpacing/>
        <w:jc w:val="both"/>
        <w:rPr>
          <w:rFonts w:ascii="Times New Roman" w:hAnsi="Times New Roman"/>
          <w:sz w:val="24"/>
          <w:szCs w:val="24"/>
        </w:rPr>
      </w:pPr>
    </w:p>
    <w:p w:rsidRPr="00AF6307" w:rsidR="004C0F86" w:rsidP="00AF6307" w:rsidRDefault="004C0F86" w14:paraId="5F015878" w14:textId="77777777">
      <w:pPr>
        <w:spacing w:after="0" w:line="240" w:lineRule="auto"/>
        <w:contextualSpacing/>
        <w:jc w:val="both"/>
        <w:rPr>
          <w:rFonts w:ascii="Times New Roman" w:hAnsi="Times New Roman"/>
          <w:sz w:val="24"/>
          <w:szCs w:val="24"/>
        </w:rPr>
      </w:pPr>
    </w:p>
    <w:p w:rsidRPr="00AF6307" w:rsidR="00263E9A" w:rsidP="00AF6307" w:rsidRDefault="00263E9A" w14:paraId="7CBB721D" w14:textId="77777777">
      <w:pPr>
        <w:pBdr>
          <w:bottom w:val="single" w:color="auto" w:sz="12" w:space="1"/>
        </w:pBdr>
        <w:spacing w:after="0" w:line="240" w:lineRule="auto"/>
        <w:contextualSpacing/>
        <w:jc w:val="both"/>
        <w:rPr>
          <w:rFonts w:ascii="Times New Roman" w:hAnsi="Times New Roman"/>
          <w:sz w:val="24"/>
          <w:szCs w:val="24"/>
        </w:rPr>
      </w:pPr>
    </w:p>
    <w:p w:rsidRPr="00AF6307" w:rsidR="00263E9A" w:rsidP="00AF6307" w:rsidRDefault="00263E9A" w14:paraId="3E15C1FD" w14:textId="2B173F24">
      <w:pPr>
        <w:spacing w:after="0" w:line="240" w:lineRule="auto"/>
        <w:contextualSpacing/>
        <w:jc w:val="both"/>
        <w:rPr>
          <w:rFonts w:ascii="Times New Roman" w:hAnsi="Times New Roman"/>
          <w:sz w:val="24"/>
          <w:szCs w:val="24"/>
        </w:rPr>
      </w:pPr>
      <w:r w:rsidRPr="00AF6307">
        <w:rPr>
          <w:rFonts w:ascii="Times New Roman" w:hAnsi="Times New Roman"/>
          <w:sz w:val="24"/>
          <w:szCs w:val="24"/>
        </w:rPr>
        <w:t>Algatab Vabariigi Valitsus</w:t>
      </w:r>
      <w:r w:rsidRPr="00AF6307">
        <w:rPr>
          <w:rFonts w:ascii="Times New Roman" w:hAnsi="Times New Roman"/>
          <w:sz w:val="24"/>
          <w:szCs w:val="24"/>
        </w:rPr>
        <w:tab/>
      </w:r>
      <w:r w:rsidRPr="00AF6307">
        <w:rPr>
          <w:rFonts w:ascii="Times New Roman" w:hAnsi="Times New Roman"/>
          <w:sz w:val="24"/>
          <w:szCs w:val="24"/>
        </w:rPr>
        <w:tab/>
      </w:r>
      <w:r w:rsidRPr="00AF6307">
        <w:rPr>
          <w:rFonts w:ascii="Times New Roman" w:hAnsi="Times New Roman"/>
          <w:sz w:val="24"/>
          <w:szCs w:val="24"/>
        </w:rPr>
        <w:t>202</w:t>
      </w:r>
      <w:r w:rsidRPr="00AF6307" w:rsidR="00955E0B">
        <w:rPr>
          <w:rFonts w:ascii="Times New Roman" w:hAnsi="Times New Roman"/>
          <w:sz w:val="24"/>
          <w:szCs w:val="24"/>
        </w:rPr>
        <w:t>5</w:t>
      </w:r>
      <w:r w:rsidRPr="00AF6307">
        <w:rPr>
          <w:rFonts w:ascii="Times New Roman" w:hAnsi="Times New Roman"/>
          <w:sz w:val="24"/>
          <w:szCs w:val="24"/>
        </w:rPr>
        <w:t>. a</w:t>
      </w:r>
    </w:p>
    <w:p w:rsidRPr="00AF6307" w:rsidR="00263E9A" w:rsidP="00AF6307" w:rsidRDefault="00263E9A" w14:paraId="63BFDFB3" w14:textId="77777777">
      <w:pPr>
        <w:spacing w:after="0" w:line="240" w:lineRule="auto"/>
        <w:contextualSpacing/>
        <w:jc w:val="both"/>
        <w:rPr>
          <w:rFonts w:ascii="Times New Roman" w:hAnsi="Times New Roman"/>
          <w:sz w:val="24"/>
          <w:szCs w:val="24"/>
        </w:rPr>
      </w:pPr>
    </w:p>
    <w:p w:rsidRPr="00AF6307" w:rsidR="00263E9A" w:rsidP="00AF6307" w:rsidRDefault="00263E9A" w14:paraId="52F5B93B" w14:textId="77777777">
      <w:pPr>
        <w:spacing w:after="0" w:line="240" w:lineRule="auto"/>
        <w:contextualSpacing/>
        <w:jc w:val="both"/>
        <w:rPr>
          <w:rFonts w:ascii="Times New Roman" w:hAnsi="Times New Roman"/>
          <w:sz w:val="24"/>
          <w:szCs w:val="24"/>
        </w:rPr>
      </w:pPr>
      <w:r w:rsidRPr="00AF6307">
        <w:rPr>
          <w:rFonts w:ascii="Times New Roman" w:hAnsi="Times New Roman"/>
          <w:sz w:val="24"/>
          <w:szCs w:val="24"/>
        </w:rPr>
        <w:t xml:space="preserve">Vabariigi Valitsuse nimel </w:t>
      </w:r>
    </w:p>
    <w:p w:rsidRPr="00AF6307" w:rsidR="00263E9A" w:rsidP="00AF6307" w:rsidRDefault="00263E9A" w14:paraId="37CFF928" w14:textId="77777777">
      <w:pPr>
        <w:spacing w:after="0" w:line="240" w:lineRule="auto"/>
        <w:contextualSpacing/>
        <w:jc w:val="both"/>
        <w:rPr>
          <w:rFonts w:ascii="Times New Roman" w:hAnsi="Times New Roman"/>
          <w:sz w:val="24"/>
          <w:szCs w:val="24"/>
        </w:rPr>
      </w:pPr>
      <w:r w:rsidRPr="00AF6307">
        <w:rPr>
          <w:rFonts w:ascii="Times New Roman" w:hAnsi="Times New Roman"/>
          <w:sz w:val="24"/>
          <w:szCs w:val="24"/>
        </w:rPr>
        <w:t>(</w:t>
      </w:r>
      <w:r w:rsidRPr="00AF6307">
        <w:rPr>
          <w:rFonts w:ascii="Times New Roman" w:hAnsi="Times New Roman"/>
          <w:i/>
          <w:sz w:val="24"/>
          <w:szCs w:val="24"/>
        </w:rPr>
        <w:t>allkirjastatud digitaalselt</w:t>
      </w:r>
      <w:r w:rsidRPr="00AF6307">
        <w:rPr>
          <w:rFonts w:ascii="Times New Roman" w:hAnsi="Times New Roman"/>
          <w:sz w:val="24"/>
          <w:szCs w:val="24"/>
        </w:rPr>
        <w:t>)</w:t>
      </w:r>
    </w:p>
    <w:p w:rsidRPr="00AF6307" w:rsidR="00263E9A" w:rsidP="00AF6307" w:rsidRDefault="00263E9A" w14:paraId="40963C83" w14:textId="77777777">
      <w:pPr>
        <w:spacing w:after="0" w:line="240" w:lineRule="auto"/>
        <w:contextualSpacing/>
        <w:jc w:val="both"/>
        <w:rPr>
          <w:rFonts w:ascii="Times New Roman" w:hAnsi="Times New Roman"/>
          <w:sz w:val="24"/>
          <w:szCs w:val="24"/>
        </w:rPr>
      </w:pPr>
    </w:p>
    <w:p w:rsidRPr="00AF6307" w:rsidR="00263E9A" w:rsidP="00AF6307" w:rsidRDefault="00263E9A" w14:paraId="68A1AB51" w14:textId="77777777">
      <w:pPr>
        <w:spacing w:after="0" w:line="240" w:lineRule="auto"/>
        <w:contextualSpacing/>
        <w:jc w:val="both"/>
        <w:rPr>
          <w:rFonts w:ascii="Times New Roman" w:hAnsi="Times New Roman"/>
          <w:sz w:val="24"/>
          <w:szCs w:val="24"/>
        </w:rPr>
      </w:pPr>
    </w:p>
    <w:p w:rsidRPr="00AF6307" w:rsidR="003C73F5" w:rsidP="00AF6307" w:rsidRDefault="003C73F5" w14:paraId="5BE3A2D9" w14:textId="77777777">
      <w:pPr>
        <w:spacing w:after="0" w:line="240" w:lineRule="auto"/>
        <w:contextualSpacing/>
        <w:jc w:val="center"/>
        <w:rPr>
          <w:rFonts w:ascii="Times New Roman" w:hAnsi="Times New Roman"/>
          <w:b/>
          <w:sz w:val="24"/>
          <w:szCs w:val="24"/>
        </w:rPr>
      </w:pPr>
    </w:p>
    <w:sectPr w:rsidRPr="00AF6307" w:rsidR="003C73F5" w:rsidSect="00B770B5">
      <w:footerReference w:type="default" r:id="rId22"/>
      <w:headerReference w:type="first" r:id="rId23"/>
      <w:pgSz w:w="11906" w:h="16838" w:orient="portrait"/>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L" w:author="Pilleriin Lindsalu - JUSTDIGI" w:date="2025-06-20T10:04:00Z" w:id="0">
    <w:p w:rsidR="00140563" w:rsidP="00140563" w:rsidRDefault="00140563" w14:paraId="1CE6E6EF" w14:textId="77777777">
      <w:pPr>
        <w:pStyle w:val="Kommentaaritekst"/>
      </w:pPr>
      <w:r>
        <w:rPr>
          <w:rStyle w:val="Kommentaariviide"/>
        </w:rPr>
        <w:annotationRef/>
      </w:r>
      <w:r>
        <w:rPr>
          <w:color w:val="000000"/>
        </w:rPr>
        <w:t>Siin peaks vist olema</w:t>
      </w:r>
      <w:r>
        <w:rPr>
          <w:i/>
          <w:iCs/>
          <w:color w:val="000000"/>
        </w:rPr>
        <w:t xml:space="preserve"> rahvaraamatukogu</w:t>
      </w:r>
    </w:p>
  </w:comment>
  <w:comment w:initials="PL" w:author="Pilleriin Lindsalu - JUSTDIGI" w:date="2025-06-20T10:13:00Z" w:id="1">
    <w:p w:rsidR="00912764" w:rsidP="00912764" w:rsidRDefault="00912764" w14:paraId="6887AD57" w14:textId="77777777">
      <w:pPr>
        <w:pStyle w:val="Kommentaaritekst"/>
      </w:pPr>
      <w:r>
        <w:rPr>
          <w:rStyle w:val="Kommentaariviide"/>
        </w:rPr>
        <w:annotationRef/>
      </w:r>
      <w:r>
        <w:rPr>
          <w:color w:val="333333"/>
        </w:rPr>
        <w:t xml:space="preserve">25.05.2025 jõustus hea õigusloome ja normitehnika eeskirja muudatus, millega kehtestati halduskoormuse tasakaalustamise reegel – iga halduskoormust suurendava nõudega tuleb kavandada ka halduskoormust vähendav muudatus (HÕNTE § 1 lg 41). Reegli rakendamise </w:t>
      </w:r>
      <w:hyperlink w:history="1" r:id="rId1">
        <w:r w:rsidRPr="005E38E1">
          <w:rPr>
            <w:rStyle w:val="Hperlink"/>
          </w:rPr>
          <w:t xml:space="preserve">juhis </w:t>
        </w:r>
      </w:hyperlink>
      <w:r>
        <w:rPr>
          <w:color w:val="333333"/>
        </w:rPr>
        <w:t>on kättesaadav meie veebilehel.</w:t>
      </w:r>
    </w:p>
    <w:p w:rsidR="00912764" w:rsidP="00912764" w:rsidRDefault="00912764" w14:paraId="3811D8D8" w14:textId="77777777">
      <w:pPr>
        <w:pStyle w:val="Kommentaaritekst"/>
      </w:pPr>
      <w:r>
        <w:rPr>
          <w:b/>
          <w:bCs/>
          <w:color w:val="333333"/>
        </w:rPr>
        <w:t> </w:t>
      </w:r>
      <w:r>
        <w:rPr>
          <w:color w:val="333333"/>
        </w:rPr>
        <w:t> </w:t>
      </w:r>
    </w:p>
    <w:p w:rsidR="00912764" w:rsidP="00912764" w:rsidRDefault="00912764" w14:paraId="1FB8A213" w14:textId="77777777">
      <w:pPr>
        <w:pStyle w:val="Kommentaaritekst"/>
      </w:pPr>
      <w:r>
        <w:rPr>
          <w:color w:val="333333"/>
        </w:rPr>
        <w:t xml:space="preserve">Sellest tulenevalt palume eelnõu seletuskirja sisukokkuvõttes välja tuua, kas halduskoormus suureneb, väheneb või ei muutu. </w:t>
      </w:r>
    </w:p>
    <w:p w:rsidR="00912764" w:rsidP="00912764" w:rsidRDefault="00912764" w14:paraId="092E70F2" w14:textId="77777777">
      <w:pPr>
        <w:pStyle w:val="Kommentaaritekst"/>
      </w:pPr>
    </w:p>
    <w:p w:rsidR="00912764" w:rsidP="00912764" w:rsidRDefault="00912764" w14:paraId="0C40ED76" w14:textId="77777777">
      <w:pPr>
        <w:pStyle w:val="Kommentaaritekst"/>
      </w:pPr>
      <w:r>
        <w:rPr>
          <w:i/>
          <w:iCs/>
          <w:color w:val="333333"/>
        </w:rPr>
        <w:t>Halduskoormuse all tuleb mõista õigusaktist tulenevate kohustuste täitmisega kaasnevat koormust ettevõtjatele, inimestele või vabaühendustele (ehk haldusevälistele isikutele). Avaliku sektori asutuste kontekstis on asjakohane rääkida töökoormusest.</w:t>
      </w:r>
    </w:p>
  </w:comment>
  <w:comment w:initials="PL" w:author="Pilleriin Lindsalu - JUSTDIGI" w:date="2025-06-20T10:25:00Z" w:id="4">
    <w:p w:rsidR="002E0B67" w:rsidP="002E0B67" w:rsidRDefault="002E0B67" w14:paraId="118BB00B" w14:textId="77777777">
      <w:pPr>
        <w:pStyle w:val="Kommentaaritekst"/>
      </w:pPr>
      <w:r>
        <w:rPr>
          <w:rStyle w:val="Kommentaariviide"/>
        </w:rPr>
        <w:annotationRef/>
      </w:r>
      <w:r>
        <w:rPr>
          <w:color w:val="000000"/>
        </w:rPr>
        <w:t>Kui praegu ei ole seaduse tasemel reguleeritud raamatukogutöötaja haridus- ja kutsenõudeid ning seda nüüd eelnõukohase seadusega tehakse, siis kuidas mõjutab see olemasolevaid töötajaid?</w:t>
      </w:r>
    </w:p>
    <w:p w:rsidR="002E0B67" w:rsidP="002E0B67" w:rsidRDefault="002E0B67" w14:paraId="10946144" w14:textId="77777777">
      <w:pPr>
        <w:pStyle w:val="Kommentaaritekst"/>
      </w:pPr>
      <w:r>
        <w:rPr>
          <w:color w:val="000000"/>
        </w:rPr>
        <w:t>Kas on võimalik, et osa praegusi raamatukogutöötajaid ei vasta nõuetele ning edasise töötamise eeldus on kvalifikatsiooni omandamine?</w:t>
      </w:r>
    </w:p>
  </w:comment>
  <w:comment w:initials="PL" w:author="Pilleriin Lindsalu - JUSTDIGI" w:date="2025-06-20T10:30:00Z" w:id="16">
    <w:p w:rsidR="009B3A65" w:rsidP="009B3A65" w:rsidRDefault="009B3A65" w14:paraId="5AE3135C" w14:textId="77777777">
      <w:pPr>
        <w:pStyle w:val="Kommentaaritekst"/>
      </w:pPr>
      <w:r>
        <w:rPr>
          <w:rStyle w:val="Kommentaariviide"/>
        </w:rPr>
        <w:annotationRef/>
      </w:r>
      <w:r>
        <w:rPr>
          <w:color w:val="000000"/>
        </w:rPr>
        <w:t xml:space="preserve">Mõjuanalüüsis ei ole käsitletud muudatust, millega sätestatakse seaduse tasandil raamatukogutöötajate haridus- ja kutsenõuded. </w:t>
      </w:r>
    </w:p>
    <w:p w:rsidR="009B3A65" w:rsidP="009B3A65" w:rsidRDefault="009B3A65" w14:paraId="70420A6C" w14:textId="77777777">
      <w:pPr>
        <w:pStyle w:val="Kommentaaritekst"/>
      </w:pPr>
      <w:r>
        <w:rPr>
          <w:color w:val="000000"/>
        </w:rPr>
        <w:t xml:space="preserve">Palume muudatust käsitleda ning tuua välja, kuidas mõjutab see praegusi raamatukogutöötajaid ning milline on mõju uute töötajate värbamisele. </w:t>
      </w:r>
    </w:p>
  </w:comment>
  <w:comment w:initials="PL" w:author="Pilleriin Lindsalu - JUSTDIGI" w:date="2025-06-20T10:30:00Z" w:id="17">
    <w:p w:rsidR="001848D5" w:rsidP="001848D5" w:rsidRDefault="00FE211E" w14:paraId="50F527B4" w14:textId="77777777">
      <w:pPr>
        <w:pStyle w:val="Kommentaaritekst"/>
      </w:pPr>
      <w:r>
        <w:rPr>
          <w:rStyle w:val="Kommentaariviide"/>
        </w:rPr>
        <w:annotationRef/>
      </w:r>
      <w:r w:rsidR="001848D5">
        <w:rPr>
          <w:color w:val="000000"/>
          <w:u w:val="single"/>
        </w:rPr>
        <w:t>Vormistuslik soovitus:</w:t>
      </w:r>
    </w:p>
    <w:p w:rsidR="001848D5" w:rsidP="001848D5" w:rsidRDefault="001848D5" w14:paraId="68010712" w14:textId="77777777">
      <w:pPr>
        <w:pStyle w:val="Kommentaaritekst"/>
      </w:pPr>
      <w:r>
        <w:rPr>
          <w:color w:val="000000"/>
        </w:rPr>
        <w:t>mõjuanalüüs sisaldab palju alapealkirju, mis kohati halvendab teksti loetavust. Soovitame läbivalt jätta ära alapealkirjad "</w:t>
      </w:r>
      <w:r>
        <w:rPr>
          <w:i/>
          <w:iCs/>
          <w:color w:val="000000"/>
        </w:rPr>
        <w:t>Avalduva mõju kirjeldus sihtrühmale ja järeldus olulisuse kohta</w:t>
      </w:r>
      <w:r>
        <w:rPr>
          <w:color w:val="000000"/>
        </w:rPr>
        <w:t xml:space="preserve">". </w:t>
      </w:r>
    </w:p>
    <w:p w:rsidR="001848D5" w:rsidP="001848D5" w:rsidRDefault="001848D5" w14:paraId="0155492D" w14:textId="77777777">
      <w:pPr>
        <w:pStyle w:val="Kommentaaritekst"/>
      </w:pPr>
      <w:r>
        <w:rPr>
          <w:color w:val="000000"/>
        </w:rPr>
        <w:t xml:space="preserve">Lisaks on ehk teisigi võimalusi liigendatuse vähendamiseks ja loetavuse parandamiseks. Kasutada võiks ka visuaalseid vahendeid (joonised, skeemid). Näiteks saaks raamatukogude tulevast struktuuri kirjeldada astmelise skeemi abil. Regionaalse mõju kirjeldamisel võib olla abiks Eesti struktuurkaart, kuhu on kantud praegused raamatukogude asukohad. </w:t>
      </w:r>
    </w:p>
  </w:comment>
  <w:comment w:initials="PL" w:author="Pilleriin Lindsalu - JUSTDIGI" w:date="2025-06-20T10:32:00Z" w:id="18">
    <w:p w:rsidR="00CB7661" w:rsidP="00CB7661" w:rsidRDefault="00930BAA" w14:paraId="0E62D9E1" w14:textId="77777777">
      <w:pPr>
        <w:pStyle w:val="Kommentaaritekst"/>
      </w:pPr>
      <w:r>
        <w:rPr>
          <w:rStyle w:val="Kommentaariviide"/>
        </w:rPr>
        <w:annotationRef/>
      </w:r>
      <w:r w:rsidR="00CB7661">
        <w:rPr>
          <w:color w:val="000000"/>
        </w:rPr>
        <w:t>Eelmise lause kordus.</w:t>
      </w:r>
    </w:p>
  </w:comment>
  <w:comment w:initials="PL" w:author="Pilleriin Lindsalu - JUSTDIGI" w:date="2025-06-20T10:34:00Z" w:id="19">
    <w:p w:rsidR="00FC6889" w:rsidP="00FC6889" w:rsidRDefault="001B5BC0" w14:paraId="73CFAE49" w14:textId="77777777">
      <w:pPr>
        <w:pStyle w:val="Kommentaaritekst"/>
      </w:pPr>
      <w:r>
        <w:rPr>
          <w:rStyle w:val="Kommentaariviide"/>
        </w:rPr>
        <w:annotationRef/>
      </w:r>
      <w:r w:rsidR="00FC6889">
        <w:rPr>
          <w:color w:val="000000"/>
        </w:rPr>
        <w:t xml:space="preserve">Palume lause sõnastus üle vaadata. Soovitame teha mitmeks lauseks. </w:t>
      </w:r>
    </w:p>
  </w:comment>
  <w:comment w:initials="PL" w:author="Pilleriin Lindsalu - JUSTDIGI" w:date="2025-06-20T10:37:00Z" w:id="20">
    <w:p w:rsidR="008A4CC8" w:rsidP="008A4CC8" w:rsidRDefault="008A4CC8" w14:paraId="145BD17E" w14:textId="77777777">
      <w:pPr>
        <w:pStyle w:val="Kommentaaritekst"/>
      </w:pPr>
      <w:r>
        <w:rPr>
          <w:rStyle w:val="Kommentaariviide"/>
        </w:rPr>
        <w:annotationRef/>
      </w:r>
      <w:r>
        <w:rPr>
          <w:color w:val="000000"/>
        </w:rPr>
        <w:t>Rahvaraamatukogude praegu ja tulevasi juhte puudutab kahtlemata ka muudatus, millega leevendatakse raamatukogude juhtide haridusnõudeid.</w:t>
      </w:r>
    </w:p>
    <w:p w:rsidR="008A4CC8" w:rsidP="008A4CC8" w:rsidRDefault="008A4CC8" w14:paraId="2180864C" w14:textId="77777777">
      <w:pPr>
        <w:pStyle w:val="Kommentaaritekst"/>
      </w:pPr>
    </w:p>
    <w:p w:rsidR="008A4CC8" w:rsidP="008A4CC8" w:rsidRDefault="008A4CC8" w14:paraId="4B323187" w14:textId="77777777">
      <w:pPr>
        <w:pStyle w:val="Kommentaaritekst"/>
      </w:pPr>
      <w:r>
        <w:rPr>
          <w:color w:val="000000"/>
        </w:rPr>
        <w:t>Soovitame siin ja ka teiste muudatuste juures paari lausega selgitada muudatuse täpset sisu.</w:t>
      </w:r>
    </w:p>
  </w:comment>
  <w:comment w:initials="PL" w:author="Pilleriin Lindsalu - JUSTDIGI" w:date="2025-06-20T10:38:00Z" w:id="21">
    <w:p w:rsidR="00557332" w:rsidP="00557332" w:rsidRDefault="00557332" w14:paraId="2468CEEB" w14:textId="77777777">
      <w:pPr>
        <w:pStyle w:val="Kommentaaritekst"/>
      </w:pPr>
      <w:r>
        <w:rPr>
          <w:rStyle w:val="Kommentaariviide"/>
        </w:rPr>
        <w:annotationRef/>
      </w:r>
      <w:r>
        <w:rPr>
          <w:color w:val="000000"/>
        </w:rPr>
        <w:t>Mõeldud on vist: "</w:t>
      </w:r>
      <w:r>
        <w:rPr>
          <w:i/>
          <w:iCs/>
          <w:color w:val="000000"/>
        </w:rPr>
        <w:t>Kehtiva õiguse kohaselt…</w:t>
      </w:r>
      <w:r>
        <w:rPr>
          <w:color w:val="000000"/>
        </w:rPr>
        <w:t xml:space="preserve">". </w:t>
      </w:r>
    </w:p>
  </w:comment>
  <w:comment w:initials="PL" w:author="Pilleriin Lindsalu - JUSTDIGI" w:date="2025-06-20T10:38:00Z" w:id="22">
    <w:p w:rsidR="00765110" w:rsidP="00765110" w:rsidRDefault="00765110" w14:paraId="14D21E60" w14:textId="77777777">
      <w:pPr>
        <w:pStyle w:val="Kommentaaritekst"/>
      </w:pPr>
      <w:r>
        <w:rPr>
          <w:rStyle w:val="Kommentaariviide"/>
        </w:rPr>
        <w:annotationRef/>
      </w:r>
      <w:r>
        <w:rPr>
          <w:color w:val="000000"/>
        </w:rPr>
        <w:t xml:space="preserve">Palume sõnastus üle vaadata. </w:t>
      </w:r>
    </w:p>
  </w:comment>
  <w:comment w:initials="PL" w:author="Pilleriin Lindsalu - JUSTDIGI" w:date="2025-06-20T10:40:00Z" w:id="25">
    <w:p w:rsidR="005F176C" w:rsidP="005F176C" w:rsidRDefault="005F176C" w14:paraId="755F47D8" w14:textId="77777777">
      <w:pPr>
        <w:pStyle w:val="Kommentaaritekst"/>
      </w:pPr>
      <w:r>
        <w:rPr>
          <w:rStyle w:val="Kommentaariviide"/>
        </w:rPr>
        <w:annotationRef/>
      </w:r>
      <w:r>
        <w:rPr>
          <w:color w:val="000000"/>
        </w:rPr>
        <w:t>Mõju kirjeldamisel võiks lisada näiteid, milliseid haldusmenetlusi on edaspidi võimalik ja kasvas automaatselt läbi viia.</w:t>
      </w:r>
    </w:p>
  </w:comment>
  <w:comment xmlns:w="http://schemas.openxmlformats.org/wordprocessingml/2006/main" w:initials="MJ" w:author="Markus Ühtigi - JUSTDIGI" w:date="2025-06-25T16:49:29" w:id="2079886678">
    <w:p xmlns:w14="http://schemas.microsoft.com/office/word/2010/wordml" xmlns:w="http://schemas.openxmlformats.org/wordprocessingml/2006/main" w:rsidR="24AA02AA" w:rsidRDefault="7EC1AFA9" w14:paraId="1982D15A" w14:textId="4046E734">
      <w:pPr>
        <w:pStyle w:val="CommentText"/>
      </w:pPr>
      <w:r>
        <w:rPr>
          <w:rStyle w:val="CommentReference"/>
        </w:rPr>
        <w:annotationRef/>
      </w:r>
      <w:r w:rsidRPr="24D4E7E8" w:rsidR="0E8D4868">
        <w:t xml:space="preserve">Riigikogu juhatuse 2014. aasta 10. aprilli otsusega nr 70 kehtestatud eelnõu ja seletuskirja vormistamise juhendi kohaselt (lk 2) peaks pealkiri olema suuruses 16 punkti. </w:t>
      </w:r>
    </w:p>
  </w:comment>
  <w:comment xmlns:w="http://schemas.openxmlformats.org/wordprocessingml/2006/main" w:initials="MJ" w:author="Markus Ühtigi - JUSTDIGI" w:date="2025-06-25T16:50:55" w:id="1497948894">
    <w:p xmlns:w14="http://schemas.microsoft.com/office/word/2010/wordml" xmlns:w="http://schemas.openxmlformats.org/wordprocessingml/2006/main" w:rsidR="62E485CB" w:rsidRDefault="7370C1CF" w14:paraId="0477EE8C" w14:textId="09E8BE31">
      <w:pPr>
        <w:pStyle w:val="CommentText"/>
      </w:pPr>
      <w:r>
        <w:rPr>
          <w:rStyle w:val="CommentReference"/>
        </w:rPr>
        <w:annotationRef/>
      </w:r>
      <w:r w:rsidRPr="608F3BF8" w:rsidR="74437221">
        <w:t>Riigikogu juhatuse 2014. aasta 10. aprilli otsusega nr 70 kehtestatud eelnõu ja seletuskirja vormistamise juhendi kohaselt (lk 2) ei kasutata allajoonimist. Sama märkus ka teiste allajoonimiste kohta.</w:t>
      </w:r>
    </w:p>
  </w:comment>
  <w:comment xmlns:w="http://schemas.openxmlformats.org/wordprocessingml/2006/main" w:initials="MJ" w:author="Markus Ühtigi - JUSTDIGI" w:date="2025-06-25T16:53:57" w:id="823739917">
    <w:p xmlns:w14="http://schemas.microsoft.com/office/word/2010/wordml" xmlns:w="http://schemas.openxmlformats.org/wordprocessingml/2006/main" w:rsidR="49D93D20" w:rsidRDefault="6877D2D8" w14:paraId="1015ED7C" w14:textId="1A130178">
      <w:pPr>
        <w:pStyle w:val="CommentText"/>
      </w:pPr>
      <w:r>
        <w:rPr>
          <w:rStyle w:val="CommentReference"/>
        </w:rPr>
        <w:annotationRef/>
      </w:r>
      <w:r w:rsidRPr="2A07054E" w:rsidR="2E4BAB29">
        <w:t>Miks siiski on kaks erinevat jõustumisaega ette nähtud? Võiks selgitada kasvõi ühe lausega sellise erinevuse vajadust.</w:t>
      </w:r>
    </w:p>
  </w:comment>
</w:comments>
</file>

<file path=word/commentsExtended.xml><?xml version="1.0" encoding="utf-8"?>
<w15:commentsEx xmlns:mc="http://schemas.openxmlformats.org/markup-compatibility/2006" xmlns:w15="http://schemas.microsoft.com/office/word/2012/wordml" mc:Ignorable="w15">
  <w15:commentEx w15:done="0" w15:paraId="1CE6E6EF"/>
  <w15:commentEx w15:done="0" w15:paraId="0C40ED76"/>
  <w15:commentEx w15:done="0" w15:paraId="10946144"/>
  <w15:commentEx w15:done="0" w15:paraId="70420A6C"/>
  <w15:commentEx w15:done="0" w15:paraId="0155492D"/>
  <w15:commentEx w15:done="0" w15:paraId="0E62D9E1"/>
  <w15:commentEx w15:done="0" w15:paraId="73CFAE49"/>
  <w15:commentEx w15:done="0" w15:paraId="4B323187"/>
  <w15:commentEx w15:done="0" w15:paraId="2468CEEB"/>
  <w15:commentEx w15:done="0" w15:paraId="14D21E60"/>
  <w15:commentEx w15:done="0" w15:paraId="755F47D8"/>
  <w15:commentEx w15:done="0" w15:paraId="1982D15A"/>
  <w15:commentEx w15:done="0" w15:paraId="0477EE8C"/>
  <w15:commentEx w15:done="0" w15:paraId="1015ED7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9126F0C" w16cex:dateUtc="2025-06-20T07:04:00Z"/>
  <w16cex:commentExtensible w16cex:durableId="1591E2C0" w16cex:dateUtc="2025-06-20T07:13:00Z"/>
  <w16cex:commentExtensible w16cex:durableId="72206E4C" w16cex:dateUtc="2025-06-20T07:25:00Z"/>
  <w16cex:commentExtensible w16cex:durableId="50CEF718" w16cex:dateUtc="2025-06-20T07:30:00Z"/>
  <w16cex:commentExtensible w16cex:durableId="40C744CD" w16cex:dateUtc="2025-06-20T07:30:00Z"/>
  <w16cex:commentExtensible w16cex:durableId="5867AB28" w16cex:dateUtc="2025-06-20T07:32:00Z"/>
  <w16cex:commentExtensible w16cex:durableId="307D5D37" w16cex:dateUtc="2025-06-20T07:34:00Z"/>
  <w16cex:commentExtensible w16cex:durableId="77CC6D5C" w16cex:dateUtc="2025-06-20T07:37:00Z"/>
  <w16cex:commentExtensible w16cex:durableId="3FF02F59" w16cex:dateUtc="2025-06-20T07:38:00Z"/>
  <w16cex:commentExtensible w16cex:durableId="398DC30B" w16cex:dateUtc="2025-06-20T07:38:00Z"/>
  <w16cex:commentExtensible w16cex:durableId="0585F00B" w16cex:dateUtc="2025-06-20T07:40:00Z"/>
  <w16cex:commentExtensible w16cex:durableId="4EBBEA91" w16cex:dateUtc="2025-06-25T13:49:29.15Z"/>
  <w16cex:commentExtensible w16cex:durableId="18D3CABC" w16cex:dateUtc="2025-06-25T13:50:55.92Z"/>
  <w16cex:commentExtensible w16cex:durableId="1CA98984" w16cex:dateUtc="2025-06-25T13:53:57.009Z"/>
</w16cex:commentsExtensible>
</file>

<file path=word/commentsIds.xml><?xml version="1.0" encoding="utf-8"?>
<w16cid:commentsIds xmlns:mc="http://schemas.openxmlformats.org/markup-compatibility/2006" xmlns:w16cid="http://schemas.microsoft.com/office/word/2016/wordml/cid" mc:Ignorable="w16cid">
  <w16cid:commentId w16cid:paraId="1CE6E6EF" w16cid:durableId="09126F0C"/>
  <w16cid:commentId w16cid:paraId="0C40ED76" w16cid:durableId="1591E2C0"/>
  <w16cid:commentId w16cid:paraId="10946144" w16cid:durableId="72206E4C"/>
  <w16cid:commentId w16cid:paraId="70420A6C" w16cid:durableId="50CEF718"/>
  <w16cid:commentId w16cid:paraId="0155492D" w16cid:durableId="40C744CD"/>
  <w16cid:commentId w16cid:paraId="0E62D9E1" w16cid:durableId="5867AB28"/>
  <w16cid:commentId w16cid:paraId="73CFAE49" w16cid:durableId="307D5D37"/>
  <w16cid:commentId w16cid:paraId="4B323187" w16cid:durableId="77CC6D5C"/>
  <w16cid:commentId w16cid:paraId="2468CEEB" w16cid:durableId="3FF02F59"/>
  <w16cid:commentId w16cid:paraId="14D21E60" w16cid:durableId="398DC30B"/>
  <w16cid:commentId w16cid:paraId="755F47D8" w16cid:durableId="0585F00B"/>
  <w16cid:commentId w16cid:paraId="1982D15A" w16cid:durableId="4EBBEA91"/>
  <w16cid:commentId w16cid:paraId="0477EE8C" w16cid:durableId="18D3CABC"/>
  <w16cid:commentId w16cid:paraId="1015ED7C" w16cid:durableId="1CA989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15D8" w:rsidP="003E25F5" w:rsidRDefault="00DC15D8" w14:paraId="2938A1DD" w14:textId="77777777">
      <w:pPr>
        <w:spacing w:after="0" w:line="240" w:lineRule="auto"/>
      </w:pPr>
      <w:r>
        <w:separator/>
      </w:r>
    </w:p>
  </w:endnote>
  <w:endnote w:type="continuationSeparator" w:id="0">
    <w:p w:rsidR="00DC15D8" w:rsidP="003E25F5" w:rsidRDefault="00DC15D8" w14:paraId="13F19776" w14:textId="77777777">
      <w:pPr>
        <w:spacing w:after="0" w:line="240" w:lineRule="auto"/>
      </w:pPr>
      <w:r>
        <w:continuationSeparator/>
      </w:r>
    </w:p>
  </w:endnote>
  <w:endnote w:type="continuationNotice" w:id="1">
    <w:p w:rsidR="00DC15D8" w:rsidRDefault="00DC15D8" w14:paraId="288C0B9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E25F5" w:rsidR="000E149F" w:rsidRDefault="000E149F" w14:paraId="5BE3A2E0" w14:textId="203AA3EA">
    <w:pPr>
      <w:pStyle w:val="Jalus"/>
      <w:jc w:val="center"/>
      <w:rPr>
        <w:rFonts w:ascii="Times New Roman" w:hAnsi="Times New Roman"/>
        <w:sz w:val="24"/>
        <w:szCs w:val="24"/>
      </w:rPr>
    </w:pPr>
    <w:r w:rsidRPr="003E25F5">
      <w:rPr>
        <w:rFonts w:ascii="Times New Roman" w:hAnsi="Times New Roman"/>
        <w:sz w:val="24"/>
        <w:szCs w:val="24"/>
      </w:rPr>
      <w:fldChar w:fldCharType="begin"/>
    </w:r>
    <w:r w:rsidRPr="003E25F5">
      <w:rPr>
        <w:rFonts w:ascii="Times New Roman" w:hAnsi="Times New Roman"/>
        <w:sz w:val="24"/>
        <w:szCs w:val="24"/>
      </w:rPr>
      <w:instrText xml:space="preserve"> PAGE   \* MERGEFORMAT </w:instrText>
    </w:r>
    <w:r w:rsidRPr="003E25F5">
      <w:rPr>
        <w:rFonts w:ascii="Times New Roman" w:hAnsi="Times New Roman"/>
        <w:sz w:val="24"/>
        <w:szCs w:val="24"/>
      </w:rPr>
      <w:fldChar w:fldCharType="separate"/>
    </w:r>
    <w:r w:rsidR="004C0F86">
      <w:rPr>
        <w:rFonts w:ascii="Times New Roman" w:hAnsi="Times New Roman"/>
        <w:noProof/>
        <w:sz w:val="24"/>
        <w:szCs w:val="24"/>
      </w:rPr>
      <w:t>2</w:t>
    </w:r>
    <w:r w:rsidRPr="003E25F5">
      <w:rPr>
        <w:rFonts w:ascii="Times New Roman" w:hAnsi="Times New Roman"/>
        <w:noProof/>
        <w:sz w:val="24"/>
        <w:szCs w:val="24"/>
      </w:rPr>
      <w:fldChar w:fldCharType="end"/>
    </w:r>
  </w:p>
  <w:p w:rsidRPr="003E25F5" w:rsidR="000E149F" w:rsidRDefault="000E149F" w14:paraId="5BE3A2E1" w14:textId="77777777">
    <w:pPr>
      <w:pStyle w:val="Jalus"/>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15D8" w:rsidP="003E25F5" w:rsidRDefault="00DC15D8" w14:paraId="323D1948" w14:textId="77777777">
      <w:pPr>
        <w:spacing w:after="0" w:line="240" w:lineRule="auto"/>
      </w:pPr>
      <w:r>
        <w:separator/>
      </w:r>
    </w:p>
  </w:footnote>
  <w:footnote w:type="continuationSeparator" w:id="0">
    <w:p w:rsidR="00DC15D8" w:rsidP="003E25F5" w:rsidRDefault="00DC15D8" w14:paraId="28800AC9" w14:textId="77777777">
      <w:pPr>
        <w:spacing w:after="0" w:line="240" w:lineRule="auto"/>
      </w:pPr>
      <w:r>
        <w:continuationSeparator/>
      </w:r>
    </w:p>
  </w:footnote>
  <w:footnote w:type="continuationNotice" w:id="1">
    <w:p w:rsidR="00DC15D8" w:rsidRDefault="00DC15D8" w14:paraId="22BD9008" w14:textId="77777777">
      <w:pPr>
        <w:spacing w:after="0" w:line="240" w:lineRule="auto"/>
      </w:pPr>
    </w:p>
  </w:footnote>
  <w:footnote w:id="2">
    <w:p w:rsidRPr="00691C1C" w:rsidR="00746446" w:rsidP="00691C1C" w:rsidRDefault="00746446" w14:paraId="5F3E10F0" w14:textId="5F74C76F">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1">
        <w:r w:rsidRPr="00691C1C">
          <w:rPr>
            <w:rStyle w:val="Hperlink"/>
            <w:rFonts w:ascii="Times New Roman" w:hAnsi="Times New Roman"/>
          </w:rPr>
          <w:t>Vabariigi Valitsuse tegevusprogramm</w:t>
        </w:r>
      </w:hyperlink>
      <w:r w:rsidRPr="00691C1C">
        <w:rPr>
          <w:rFonts w:ascii="Times New Roman" w:hAnsi="Times New Roman"/>
        </w:rPr>
        <w:t xml:space="preserve">. </w:t>
      </w:r>
    </w:p>
  </w:footnote>
  <w:footnote w:id="3">
    <w:p w:rsidRPr="00691C1C" w:rsidR="00AF6307" w:rsidP="00AF6307" w:rsidRDefault="00AF6307" w14:paraId="4E1A72D8" w14:textId="1C353CD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2">
        <w:r w:rsidR="001079A5">
          <w:rPr>
            <w:rStyle w:val="Hperlink"/>
            <w:rFonts w:ascii="Times New Roman" w:hAnsi="Times New Roman"/>
          </w:rPr>
          <w:t xml:space="preserve">Euroopa Parlamendi ja nõukogu määrus (EL) 2016/679 füüsiliste isikute kaitse kohta isikuandmete töötlemisel ja selliste andmete vaba liikumise ning direktiivi 95/46/EÜ kehtetuks tunnistamise kohta (isikuandmete kaitse </w:t>
        </w:r>
        <w:proofErr w:type="spellStart"/>
        <w:r w:rsidR="001079A5">
          <w:rPr>
            <w:rStyle w:val="Hperlink"/>
            <w:rFonts w:ascii="Times New Roman" w:hAnsi="Times New Roman"/>
          </w:rPr>
          <w:t>üldmäärus</w:t>
        </w:r>
        <w:proofErr w:type="spellEnd"/>
        <w:r w:rsidR="001079A5">
          <w:rPr>
            <w:rStyle w:val="Hperlink"/>
            <w:rFonts w:ascii="Times New Roman" w:hAnsi="Times New Roman"/>
          </w:rPr>
          <w:t>) (ELT L 119, 04.05.2016, lk 1–88)</w:t>
        </w:r>
      </w:hyperlink>
      <w:r w:rsidRPr="00691C1C">
        <w:rPr>
          <w:rFonts w:ascii="Times New Roman" w:hAnsi="Times New Roman"/>
        </w:rPr>
        <w:t>.</w:t>
      </w:r>
    </w:p>
  </w:footnote>
  <w:footnote w:id="4">
    <w:p w:rsidRPr="00691C1C" w:rsidR="00B75BA2" w:rsidP="00691C1C" w:rsidRDefault="00B75BA2" w14:paraId="437CD665" w14:textId="0A93522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3">
        <w:r w:rsidRPr="00691C1C">
          <w:rPr>
            <w:rStyle w:val="Hperlink"/>
            <w:rFonts w:ascii="Times New Roman" w:hAnsi="Times New Roman"/>
          </w:rPr>
          <w:t>Rahvaraamatukogu seaduse muutmise ja sellega seonduvalt teiste seaduste muutmise seaduse eelnõu väljatöötamise kavatsus</w:t>
        </w:r>
      </w:hyperlink>
      <w:r w:rsidRPr="00691C1C">
        <w:rPr>
          <w:rFonts w:ascii="Times New Roman" w:hAnsi="Times New Roman"/>
        </w:rPr>
        <w:t xml:space="preserve">. </w:t>
      </w:r>
    </w:p>
  </w:footnote>
  <w:footnote w:id="5">
    <w:p w:rsidRPr="00691C1C" w:rsidR="00B41EE0" w:rsidP="00691C1C" w:rsidRDefault="00B41EE0" w14:paraId="3389C388" w14:textId="7777777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4">
        <w:r w:rsidRPr="00691C1C">
          <w:rPr>
            <w:rStyle w:val="Hperlink"/>
            <w:rFonts w:ascii="Times New Roman" w:hAnsi="Times New Roman"/>
          </w:rPr>
          <w:t>Eesti Rahvusraamatukogu seaduse ja autoriõiguse seaduse muutmise seadus 559 SE</w:t>
        </w:r>
      </w:hyperlink>
      <w:r w:rsidRPr="00691C1C">
        <w:rPr>
          <w:rFonts w:ascii="Times New Roman" w:hAnsi="Times New Roman"/>
        </w:rPr>
        <w:t xml:space="preserve">. </w:t>
      </w:r>
    </w:p>
  </w:footnote>
  <w:footnote w:id="6">
    <w:p w:rsidRPr="00691C1C" w:rsidR="006C0B35" w:rsidP="00691C1C" w:rsidRDefault="006C0B35" w14:paraId="6CFCDF76" w14:textId="40EAA3CA">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5">
        <w:r w:rsidRPr="00691C1C">
          <w:rPr>
            <w:rStyle w:val="Hperlink"/>
            <w:rFonts w:ascii="Times New Roman" w:hAnsi="Times New Roman"/>
            <w:bdr w:val="none" w:color="auto" w:sz="0" w:space="0" w:frame="1"/>
          </w:rPr>
          <w:t>IFLA-UNESCO</w:t>
        </w:r>
        <w:r w:rsidRPr="00691C1C">
          <w:rPr>
            <w:rStyle w:val="Hperlink"/>
            <w:rFonts w:ascii="Times New Roman" w:hAnsi="Times New Roman" w:eastAsia="Times New Roman"/>
            <w:lang w:eastAsia="et-EE"/>
          </w:rPr>
          <w:t xml:space="preserve"> rahvaraamatukogude manifest</w:t>
        </w:r>
      </w:hyperlink>
      <w:r w:rsidRPr="00691C1C">
        <w:rPr>
          <w:rFonts w:ascii="Times New Roman" w:hAnsi="Times New Roman" w:eastAsia="Times New Roman"/>
          <w:lang w:eastAsia="et-EE"/>
        </w:rPr>
        <w:t>.</w:t>
      </w:r>
    </w:p>
  </w:footnote>
  <w:footnote w:id="7">
    <w:p w:rsidRPr="00691C1C" w:rsidR="00B21253" w:rsidP="00691C1C" w:rsidRDefault="00B21253" w14:paraId="72BD069F" w14:textId="049A41D8">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Haridus- ja Teadusministeerium. </w:t>
      </w:r>
      <w:hyperlink w:history="1" r:id="rId6">
        <w:r w:rsidRPr="00691C1C">
          <w:rPr>
            <w:rStyle w:val="Hperlink"/>
            <w:rFonts w:ascii="Times New Roman" w:hAnsi="Times New Roman"/>
          </w:rPr>
          <w:t>Koolitus- või tegevusluba</w:t>
        </w:r>
      </w:hyperlink>
      <w:r w:rsidRPr="00691C1C">
        <w:rPr>
          <w:rFonts w:ascii="Times New Roman" w:hAnsi="Times New Roman"/>
        </w:rPr>
        <w:t>.</w:t>
      </w:r>
    </w:p>
  </w:footnote>
  <w:footnote w:id="8">
    <w:p w:rsidRPr="00691C1C" w:rsidR="00C84709" w:rsidP="00691C1C" w:rsidRDefault="00C84709" w14:paraId="1BC08AF9" w14:textId="1F17D68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Haridus- ja Teadusministeerium. </w:t>
      </w:r>
      <w:hyperlink w:history="1" w:anchor="2022" r:id="rId7">
        <w:r w:rsidRPr="00691C1C">
          <w:rPr>
            <w:rStyle w:val="Hperlink"/>
            <w:rFonts w:ascii="Times New Roman" w:hAnsi="Times New Roman"/>
          </w:rPr>
          <w:t>PISA</w:t>
        </w:r>
      </w:hyperlink>
      <w:r w:rsidRPr="00691C1C">
        <w:rPr>
          <w:rFonts w:ascii="Times New Roman" w:hAnsi="Times New Roman"/>
        </w:rPr>
        <w:t xml:space="preserve">. </w:t>
      </w:r>
    </w:p>
  </w:footnote>
  <w:footnote w:id="9">
    <w:p w:rsidRPr="00691C1C" w:rsidR="00C84709" w:rsidP="00691C1C" w:rsidRDefault="00C84709" w14:paraId="47901934" w14:textId="2CDCBD8F">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Haridus- ja </w:t>
      </w:r>
      <w:proofErr w:type="spellStart"/>
      <w:r w:rsidRPr="00691C1C">
        <w:rPr>
          <w:rFonts w:ascii="Times New Roman" w:hAnsi="Times New Roman"/>
        </w:rPr>
        <w:t>Noorteamet</w:t>
      </w:r>
      <w:proofErr w:type="spellEnd"/>
      <w:r w:rsidRPr="00691C1C">
        <w:rPr>
          <w:rFonts w:ascii="Times New Roman" w:hAnsi="Times New Roman"/>
        </w:rPr>
        <w:t xml:space="preserve">. </w:t>
      </w:r>
      <w:hyperlink w:history="1" r:id="rId8">
        <w:r w:rsidRPr="00691C1C">
          <w:rPr>
            <w:rStyle w:val="Hperlink"/>
            <w:rFonts w:ascii="Times New Roman" w:hAnsi="Times New Roman"/>
          </w:rPr>
          <w:t>PISA 2018 Eesti tulemused</w:t>
        </w:r>
      </w:hyperlink>
      <w:r w:rsidRPr="00691C1C">
        <w:rPr>
          <w:rFonts w:ascii="Times New Roman" w:hAnsi="Times New Roman"/>
        </w:rPr>
        <w:t>.</w:t>
      </w:r>
    </w:p>
  </w:footnote>
  <w:footnote w:id="10">
    <w:p w:rsidRPr="00691C1C" w:rsidR="00B40DFE" w:rsidP="00691C1C" w:rsidRDefault="00B40DFE" w14:paraId="6915FF1C" w14:textId="4EB1844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Haridus- ja Teadusministeerium. </w:t>
      </w:r>
      <w:hyperlink w:history="1" r:id="rId9">
        <w:r w:rsidRPr="00691C1C">
          <w:rPr>
            <w:rStyle w:val="Hperlink"/>
            <w:rFonts w:ascii="Times New Roman" w:hAnsi="Times New Roman"/>
          </w:rPr>
          <w:t>PIAAC</w:t>
        </w:r>
      </w:hyperlink>
      <w:r w:rsidRPr="00691C1C">
        <w:rPr>
          <w:rFonts w:ascii="Times New Roman" w:hAnsi="Times New Roman"/>
        </w:rPr>
        <w:t xml:space="preserve">. </w:t>
      </w:r>
    </w:p>
  </w:footnote>
  <w:footnote w:id="11">
    <w:p w:rsidRPr="00691C1C" w:rsidR="006C0B35" w:rsidP="00691C1C" w:rsidRDefault="006C0B35" w14:paraId="04A1101A" w14:textId="2B60D25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r w:rsidRPr="00691C1C" w:rsidR="00B40DFE">
        <w:rPr>
          <w:rFonts w:ascii="Times New Roman" w:hAnsi="Times New Roman"/>
        </w:rPr>
        <w:t xml:space="preserve">Haridus- ja Teadusministeerium. </w:t>
      </w:r>
      <w:hyperlink w:history="1" w:anchor="aruanded-eesti-keele" r:id="rId10">
        <w:r w:rsidRPr="00691C1C" w:rsidR="00B40DFE">
          <w:rPr>
            <w:rStyle w:val="Hperlink"/>
            <w:rFonts w:ascii="Times New Roman" w:hAnsi="Times New Roman"/>
          </w:rPr>
          <w:t>PIAAC aruanded</w:t>
        </w:r>
      </w:hyperlink>
      <w:r w:rsidRPr="00691C1C" w:rsidR="00B40DFE">
        <w:rPr>
          <w:rFonts w:ascii="Times New Roman" w:hAnsi="Times New Roman"/>
        </w:rPr>
        <w:t>.</w:t>
      </w:r>
    </w:p>
  </w:footnote>
  <w:footnote w:id="12">
    <w:p w:rsidRPr="00691C1C" w:rsidR="000378C8" w:rsidP="00691C1C" w:rsidRDefault="000378C8" w14:paraId="475F3DF4" w14:textId="3C733B90">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proofErr w:type="spellStart"/>
      <w:r w:rsidRPr="00691C1C">
        <w:rPr>
          <w:rFonts w:ascii="Times New Roman" w:hAnsi="Times New Roman"/>
        </w:rPr>
        <w:t>Vikipeedia</w:t>
      </w:r>
      <w:proofErr w:type="spellEnd"/>
      <w:r w:rsidRPr="00691C1C">
        <w:rPr>
          <w:rFonts w:ascii="Times New Roman" w:hAnsi="Times New Roman"/>
        </w:rPr>
        <w:t xml:space="preserve">. </w:t>
      </w:r>
      <w:hyperlink w:history="1" r:id="rId11">
        <w:r w:rsidRPr="00691C1C">
          <w:rPr>
            <w:rStyle w:val="Hperlink"/>
            <w:rFonts w:ascii="Times New Roman" w:hAnsi="Times New Roman"/>
          </w:rPr>
          <w:t>Digilõhe</w:t>
        </w:r>
      </w:hyperlink>
      <w:r w:rsidRPr="00691C1C">
        <w:rPr>
          <w:rFonts w:ascii="Times New Roman" w:hAnsi="Times New Roman"/>
        </w:rPr>
        <w:t>.</w:t>
      </w:r>
    </w:p>
  </w:footnote>
  <w:footnote w:id="13">
    <w:p w:rsidRPr="00691C1C" w:rsidR="000378C8" w:rsidP="00691C1C" w:rsidRDefault="000378C8" w14:paraId="7CC0AB04" w14:textId="6F97BCAB">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Arenguseire Keskus. </w:t>
      </w:r>
      <w:hyperlink w:history="1" r:id="rId12">
        <w:r w:rsidRPr="00691C1C">
          <w:rPr>
            <w:rStyle w:val="Hperlink"/>
            <w:rFonts w:ascii="Times New Roman" w:hAnsi="Times New Roman"/>
          </w:rPr>
          <w:t>Kuidas kaotada digilõhe?</w:t>
        </w:r>
      </w:hyperlink>
    </w:p>
  </w:footnote>
  <w:footnote w:id="14">
    <w:p w:rsidRPr="00691C1C" w:rsidR="006C0B35" w:rsidP="00691C1C" w:rsidRDefault="006C0B35" w14:paraId="6223F65F" w14:textId="7D6224CC">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13">
        <w:r w:rsidRPr="00691C1C">
          <w:rPr>
            <w:rStyle w:val="Hperlink"/>
            <w:rFonts w:ascii="Times New Roman" w:hAnsi="Times New Roman"/>
          </w:rPr>
          <w:t>Eesti inimarengu aruanne 2023</w:t>
        </w:r>
      </w:hyperlink>
      <w:r w:rsidRPr="00691C1C">
        <w:rPr>
          <w:rFonts w:ascii="Times New Roman" w:hAnsi="Times New Roman"/>
        </w:rPr>
        <w:t>.</w:t>
      </w:r>
    </w:p>
  </w:footnote>
  <w:footnote w:id="15">
    <w:p w:rsidRPr="00691C1C" w:rsidR="00836914" w:rsidP="00691C1C" w:rsidRDefault="00836914" w14:paraId="48FA5340" w14:textId="022A4325">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Arenguseire Keskus. </w:t>
      </w:r>
      <w:hyperlink w:history="1" r:id="rId14">
        <w:r w:rsidRPr="00691C1C">
          <w:rPr>
            <w:rStyle w:val="Hperlink"/>
            <w:rFonts w:ascii="Times New Roman" w:hAnsi="Times New Roman"/>
          </w:rPr>
          <w:t>Kuidas kaotada digilõhe?</w:t>
        </w:r>
      </w:hyperlink>
    </w:p>
  </w:footnote>
  <w:footnote w:id="16">
    <w:p w:rsidRPr="00691C1C" w:rsidR="009A7FFD" w:rsidP="00691C1C" w:rsidRDefault="009A7FFD" w14:paraId="7CDF7000" w14:textId="2B2DEC1A">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Technopolis Group ja Ernst &amp; Young Baltic AS. </w:t>
      </w:r>
      <w:hyperlink w:history="1" r:id="rId15">
        <w:r w:rsidRPr="00691C1C">
          <w:rPr>
            <w:rStyle w:val="Hperlink"/>
            <w:rFonts w:ascii="Times New Roman" w:hAnsi="Times New Roman"/>
          </w:rPr>
          <w:t>Jagamismajanduse põhimõtete rakendamine Eesti majandus- ja õigusruumis. Lõpparuanne</w:t>
        </w:r>
      </w:hyperlink>
      <w:r w:rsidRPr="00691C1C">
        <w:rPr>
          <w:rFonts w:ascii="Times New Roman" w:hAnsi="Times New Roman"/>
        </w:rPr>
        <w:t>.</w:t>
      </w:r>
    </w:p>
  </w:footnote>
  <w:footnote w:id="17">
    <w:p w:rsidRPr="00691C1C" w:rsidR="006C0B35" w:rsidP="005C22CA" w:rsidRDefault="006C0B35" w14:paraId="18AF794C" w14:textId="4D359054">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16">
        <w:r w:rsidRPr="00691C1C">
          <w:rPr>
            <w:rStyle w:val="Hperlink"/>
            <w:rFonts w:ascii="Times New Roman" w:hAnsi="Times New Roman"/>
          </w:rPr>
          <w:t xml:space="preserve">Laki </w:t>
        </w:r>
        <w:proofErr w:type="spellStart"/>
        <w:r w:rsidRPr="00691C1C">
          <w:rPr>
            <w:rStyle w:val="Hperlink"/>
            <w:rFonts w:ascii="Times New Roman" w:hAnsi="Times New Roman"/>
          </w:rPr>
          <w:t>yleisistä</w:t>
        </w:r>
        <w:proofErr w:type="spellEnd"/>
        <w:r w:rsidRPr="00691C1C">
          <w:rPr>
            <w:rStyle w:val="Hperlink"/>
            <w:rFonts w:ascii="Times New Roman" w:hAnsi="Times New Roman"/>
          </w:rPr>
          <w:t xml:space="preserve"> </w:t>
        </w:r>
        <w:proofErr w:type="spellStart"/>
        <w:r w:rsidRPr="00691C1C">
          <w:rPr>
            <w:rStyle w:val="Hperlink"/>
            <w:rFonts w:ascii="Times New Roman" w:hAnsi="Times New Roman"/>
          </w:rPr>
          <w:t>kirjastoista</w:t>
        </w:r>
        <w:proofErr w:type="spellEnd"/>
      </w:hyperlink>
      <w:r w:rsidRPr="00691C1C" w:rsidR="008C550E">
        <w:rPr>
          <w:rFonts w:ascii="Times New Roman" w:hAnsi="Times New Roman"/>
        </w:rPr>
        <w:t>.</w:t>
      </w:r>
    </w:p>
  </w:footnote>
  <w:footnote w:id="18">
    <w:p w:rsidR="00F96781" w:rsidP="005C22CA" w:rsidRDefault="00F96781" w14:paraId="786EFA1B" w14:textId="551DD89D">
      <w:pPr>
        <w:pStyle w:val="Allmrkusetekst"/>
        <w:spacing w:after="0" w:line="240" w:lineRule="auto"/>
        <w:rPr>
          <w:rFonts w:ascii="Times New Roman" w:hAnsi="Times New Roman"/>
        </w:rPr>
      </w:pPr>
      <w:r w:rsidRPr="00754BC2">
        <w:rPr>
          <w:rStyle w:val="Allmrkuseviide"/>
          <w:rFonts w:ascii="Times New Roman" w:hAnsi="Times New Roman"/>
        </w:rPr>
        <w:footnoteRef/>
      </w:r>
      <w:r w:rsidRPr="00754BC2">
        <w:rPr>
          <w:rFonts w:ascii="Times New Roman" w:hAnsi="Times New Roman"/>
        </w:rPr>
        <w:t xml:space="preserve"> </w:t>
      </w:r>
      <w:r w:rsidRPr="00754BC2" w:rsidR="00E25362">
        <w:rPr>
          <w:rFonts w:ascii="Times New Roman" w:hAnsi="Times New Roman"/>
        </w:rPr>
        <w:t>IFLA/</w:t>
      </w:r>
      <w:r w:rsidRPr="00754BC2" w:rsidR="00916006">
        <w:rPr>
          <w:rFonts w:ascii="Times New Roman" w:hAnsi="Times New Roman"/>
        </w:rPr>
        <w:t>UNESCO rahvaraamatukogude</w:t>
      </w:r>
      <w:r w:rsidRPr="00754BC2" w:rsidR="00F34F5A">
        <w:rPr>
          <w:rFonts w:ascii="Times New Roman" w:hAnsi="Times New Roman"/>
        </w:rPr>
        <w:t xml:space="preserve"> manifest</w:t>
      </w:r>
      <w:r w:rsidRPr="00754BC2" w:rsidR="00A80F28">
        <w:rPr>
          <w:rFonts w:ascii="Times New Roman" w:hAnsi="Times New Roman"/>
        </w:rPr>
        <w:t xml:space="preserve">. </w:t>
      </w:r>
      <w:hyperlink w:history="1" r:id="rId17">
        <w:r w:rsidRPr="00151431" w:rsidR="005C22CA">
          <w:rPr>
            <w:rStyle w:val="Hperlink"/>
            <w:rFonts w:ascii="Times New Roman" w:hAnsi="Times New Roman"/>
          </w:rPr>
          <w:t>https://repository.ifla.org/server/api/core/bitstreams/c8ec7b1e-d40f-45c2-ab03-ac039b90f3d2/content</w:t>
        </w:r>
      </w:hyperlink>
    </w:p>
    <w:p w:rsidRPr="00754BC2" w:rsidR="005C22CA" w:rsidRDefault="005C22CA" w14:paraId="0EB3BB2E" w14:textId="77777777">
      <w:pPr>
        <w:pStyle w:val="Allmrkusetekst"/>
        <w:rPr>
          <w:rFonts w:ascii="Times New Roman" w:hAnsi="Times New Roman"/>
        </w:rPr>
      </w:pPr>
    </w:p>
  </w:footnote>
  <w:footnote w:id="19">
    <w:p w:rsidRPr="00691C1C" w:rsidR="00E47650" w:rsidP="00691C1C" w:rsidRDefault="00E47650" w14:paraId="6221D799" w14:textId="742FF740">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Riigikantselei. </w:t>
      </w:r>
      <w:hyperlink w:history="1" r:id="rId18">
        <w:r w:rsidRPr="00691C1C">
          <w:rPr>
            <w:rStyle w:val="Hperlink"/>
            <w:rFonts w:ascii="Times New Roman" w:hAnsi="Times New Roman"/>
          </w:rPr>
          <w:t>Ligipääsetavuse rakkerühm</w:t>
        </w:r>
      </w:hyperlink>
      <w:r w:rsidRPr="00691C1C">
        <w:rPr>
          <w:rFonts w:ascii="Times New Roman" w:hAnsi="Times New Roman"/>
        </w:rPr>
        <w:t xml:space="preserve">. </w:t>
      </w:r>
    </w:p>
  </w:footnote>
  <w:footnote w:id="20">
    <w:p w:rsidRPr="00691C1C" w:rsidR="00E47650" w:rsidP="00691C1C" w:rsidRDefault="00E47650" w14:paraId="1880A96A" w14:textId="73E49A64">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Kultuuriministeerium. </w:t>
      </w:r>
      <w:hyperlink w:history="1" r:id="rId19">
        <w:r w:rsidRPr="00691C1C">
          <w:rPr>
            <w:rStyle w:val="Hperlink"/>
            <w:rFonts w:ascii="Times New Roman" w:hAnsi="Times New Roman"/>
            <w:shd w:val="clear" w:color="auto" w:fill="FFFFFF"/>
          </w:rPr>
          <w:t>Kultuuri arengukava 2021–2030</w:t>
        </w:r>
      </w:hyperlink>
      <w:r w:rsidRPr="00691C1C">
        <w:rPr>
          <w:rFonts w:ascii="Times New Roman" w:hAnsi="Times New Roman"/>
          <w:color w:val="000000"/>
          <w:shd w:val="clear" w:color="auto" w:fill="FFFFFF"/>
        </w:rPr>
        <w:t>.</w:t>
      </w:r>
    </w:p>
  </w:footnote>
  <w:footnote w:id="21">
    <w:p w:rsidRPr="00691C1C" w:rsidR="00692C34" w:rsidP="00691C1C" w:rsidRDefault="00692C34" w14:paraId="4A6CF1B7" w14:textId="313F1218">
      <w:pPr>
        <w:pStyle w:val="Allmrkusetekst"/>
        <w:spacing w:after="0" w:line="240" w:lineRule="auto"/>
        <w:contextualSpacing/>
        <w:jc w:val="both"/>
        <w:rPr>
          <w:rFonts w:ascii="Times New Roman" w:hAnsi="Times New Roman"/>
          <w:b/>
          <w:bCs/>
        </w:rPr>
      </w:pPr>
      <w:r w:rsidRPr="00691C1C">
        <w:rPr>
          <w:rStyle w:val="Allmrkuseviide"/>
          <w:rFonts w:ascii="Times New Roman" w:hAnsi="Times New Roman"/>
        </w:rPr>
        <w:footnoteRef/>
      </w:r>
      <w:r w:rsidRPr="00691C1C">
        <w:rPr>
          <w:rFonts w:ascii="Times New Roman" w:hAnsi="Times New Roman"/>
        </w:rPr>
        <w:t xml:space="preserve"> </w:t>
      </w:r>
      <w:r w:rsidRPr="00691C1C" w:rsidR="002F3971">
        <w:rPr>
          <w:rFonts w:ascii="Times New Roman" w:hAnsi="Times New Roman"/>
        </w:rPr>
        <w:t xml:space="preserve">Näiteks majandus- ja kommunikatsiooniministri 28. novembri 2002. a määrusest nr 14 „Nõuded liikumis-, nägemis- ja kuulmispuudega inimeste liikumisvõimaluste tagamiseks üldkasutatavates ehitistes“, ettevõtlus- ja infotehnoloogiaministri 29. mai 2018. a määrusest nr 28 „Puudega inimeste erivajadustest tulenevad nõuded ehitisele“, </w:t>
      </w:r>
      <w:r w:rsidRPr="00691C1C" w:rsidR="00815131">
        <w:rPr>
          <w:rFonts w:ascii="Times New Roman" w:hAnsi="Times New Roman"/>
        </w:rPr>
        <w:t>avaliku teabe seadusest (§ 32)</w:t>
      </w:r>
      <w:r w:rsidRPr="00691C1C" w:rsidR="006A3102">
        <w:rPr>
          <w:rFonts w:ascii="Times New Roman" w:hAnsi="Times New Roman"/>
        </w:rPr>
        <w:t xml:space="preserve"> ning</w:t>
      </w:r>
      <w:r w:rsidRPr="00691C1C" w:rsidR="00815131">
        <w:rPr>
          <w:rFonts w:ascii="Times New Roman" w:hAnsi="Times New Roman"/>
        </w:rPr>
        <w:t xml:space="preserve"> ettevõtlus- ja infotehnoloogiaministri 28. veebruari 2019. a määrusest nr 20 „Veebilehe ja mobiilirakenduse ligipääsetavuse nõuded ning ligipääsetavust kirjeldava teabe avaldamise kord“</w:t>
      </w:r>
      <w:r w:rsidRPr="00691C1C" w:rsidR="006A3102">
        <w:rPr>
          <w:rFonts w:ascii="Times New Roman" w:hAnsi="Times New Roman"/>
        </w:rPr>
        <w:t xml:space="preserve">. Ligipääsetavusnõuete kohta saab rohkem teavet </w:t>
      </w:r>
      <w:hyperlink w:history="1" r:id="rId20">
        <w:r w:rsidRPr="00691C1C" w:rsidR="006A3102">
          <w:rPr>
            <w:rStyle w:val="Hperlink"/>
            <w:rFonts w:ascii="Times New Roman" w:hAnsi="Times New Roman"/>
          </w:rPr>
          <w:t>Tarbijakaitse ja Tehnilise Järelevalve Ametilt</w:t>
        </w:r>
      </w:hyperlink>
      <w:r w:rsidRPr="00691C1C" w:rsidR="006A3102">
        <w:rPr>
          <w:rFonts w:ascii="Times New Roman" w:hAnsi="Times New Roman"/>
        </w:rPr>
        <w:t xml:space="preserve"> ning kultuuri ja spordi ligipääsetavuse osas ka </w:t>
      </w:r>
      <w:hyperlink w:history="1" r:id="rId21">
        <w:r w:rsidRPr="00691C1C" w:rsidR="006A3102">
          <w:rPr>
            <w:rStyle w:val="Hperlink"/>
            <w:rFonts w:ascii="Times New Roman" w:hAnsi="Times New Roman"/>
          </w:rPr>
          <w:t>Kultuuriministeeriumi veebilehelt</w:t>
        </w:r>
      </w:hyperlink>
      <w:r w:rsidRPr="00691C1C" w:rsidR="006A3102">
        <w:rPr>
          <w:rFonts w:ascii="Times New Roman" w:hAnsi="Times New Roman"/>
        </w:rPr>
        <w:t>.</w:t>
      </w:r>
    </w:p>
  </w:footnote>
  <w:footnote w:id="22">
    <w:p w:rsidRPr="00691C1C" w:rsidR="00756A99" w:rsidP="00691C1C" w:rsidRDefault="00756A99" w14:paraId="54AB58FE" w14:textId="7890D713">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22">
        <w:r w:rsidRPr="00691C1C">
          <w:rPr>
            <w:rStyle w:val="Hperlink"/>
            <w:rFonts w:ascii="Times New Roman" w:hAnsi="Times New Roman"/>
          </w:rPr>
          <w:t>Paragrahvi 154 kommentaar 3</w:t>
        </w:r>
      </w:hyperlink>
      <w:r w:rsidRPr="00691C1C">
        <w:rPr>
          <w:rFonts w:ascii="Times New Roman" w:hAnsi="Times New Roman"/>
        </w:rPr>
        <w:t>.</w:t>
      </w:r>
    </w:p>
  </w:footnote>
  <w:footnote w:id="23">
    <w:p w:rsidRPr="00691C1C" w:rsidR="00982423" w:rsidP="00691C1C" w:rsidRDefault="00982423" w14:paraId="15EB5EFD" w14:textId="6797F41A">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23">
        <w:r w:rsidRPr="00691C1C">
          <w:rPr>
            <w:rStyle w:val="Hperlink"/>
            <w:rFonts w:ascii="Times New Roman" w:hAnsi="Times New Roman"/>
          </w:rPr>
          <w:t>Paragrahvi 154 kommentaar 4</w:t>
        </w:r>
      </w:hyperlink>
      <w:r w:rsidRPr="00691C1C">
        <w:rPr>
          <w:rFonts w:ascii="Times New Roman" w:hAnsi="Times New Roman"/>
        </w:rPr>
        <w:t>.</w:t>
      </w:r>
    </w:p>
  </w:footnote>
  <w:footnote w:id="24">
    <w:p w:rsidRPr="00691C1C" w:rsidR="00BD3C6C" w:rsidP="00691C1C" w:rsidRDefault="00BD3C6C" w14:paraId="68961D62" w14:textId="37D81E19">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Rahvaraamatukogu asutamine ja tegevuse lõpetamine on tulevikus (pärast eelnõu seadusena jõustumisele järgnevat rahvaraamatukogude võrgu korrastamist) eeldatavasti pigem harvad juhud, kuna igas </w:t>
      </w:r>
      <w:proofErr w:type="spellStart"/>
      <w:r w:rsidRPr="00691C1C">
        <w:rPr>
          <w:rFonts w:ascii="Times New Roman" w:hAnsi="Times New Roman"/>
        </w:rPr>
        <w:t>KOV-is</w:t>
      </w:r>
      <w:proofErr w:type="spellEnd"/>
      <w:r w:rsidRPr="00691C1C">
        <w:rPr>
          <w:rFonts w:ascii="Times New Roman" w:hAnsi="Times New Roman"/>
        </w:rPr>
        <w:t xml:space="preserve"> peab eelnõu § 5 lõike 1 kohaselt olema ainult üks rahvaraamatukogu ja muudatused saavad edaspidi toimuda struktuuriüksuste tasandil.</w:t>
      </w:r>
    </w:p>
  </w:footnote>
  <w:footnote w:id="25">
    <w:p w:rsidRPr="00691C1C" w:rsidR="00136842" w:rsidP="00691C1C" w:rsidRDefault="00136842" w14:paraId="5CFCC2B5" w14:textId="79077A6C">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sidR="632083B7">
        <w:rPr>
          <w:rFonts w:ascii="Times New Roman" w:hAnsi="Times New Roman"/>
        </w:rPr>
        <w:t xml:space="preserve"> </w:t>
      </w:r>
      <w:r w:rsidRPr="632083B7" w:rsidR="632083B7">
        <w:rPr>
          <w:rFonts w:ascii="Times New Roman" w:hAnsi="Times New Roman"/>
        </w:rPr>
        <w:t xml:space="preserve">Raamatukogude statistika. </w:t>
      </w:r>
      <w:r w:rsidR="632083B7">
        <w:rPr>
          <w:rFonts w:ascii="Times New Roman" w:hAnsi="Times New Roman"/>
        </w:rPr>
        <w:t xml:space="preserve">Eesti Rahvusraamatukogu, </w:t>
      </w:r>
      <w:r w:rsidRPr="00691C1C" w:rsidR="632083B7">
        <w:rPr>
          <w:rFonts w:ascii="Times New Roman" w:hAnsi="Times New Roman"/>
        </w:rPr>
        <w:t>2025</w:t>
      </w:r>
      <w:r w:rsidR="0043631B">
        <w:rPr>
          <w:rFonts w:ascii="Times New Roman" w:hAnsi="Times New Roman"/>
        </w:rPr>
        <w:t xml:space="preserve">. </w:t>
      </w:r>
      <w:r w:rsidRPr="0043631B" w:rsidR="0043631B">
        <w:rPr>
          <w:rFonts w:ascii="Times New Roman" w:hAnsi="Times New Roman"/>
        </w:rPr>
        <w:t>https://www.rara.ee/raamatukogudele/rmtk-statistika/statistika/</w:t>
      </w:r>
      <w:r w:rsidRPr="00691C1C" w:rsidR="632083B7">
        <w:rPr>
          <w:rFonts w:ascii="Times New Roman" w:hAnsi="Times New Roman"/>
        </w:rPr>
        <w:t>.</w:t>
      </w:r>
    </w:p>
  </w:footnote>
  <w:footnote w:id="26">
    <w:p w:rsidRPr="00691C1C" w:rsidR="000C376F" w:rsidP="00691C1C" w:rsidRDefault="000C376F" w14:paraId="3C17B576" w14:textId="518DA97F">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Vt näiteks kultuuriministri 21. veebruari 2023. a määruse nr 1 „Rahvaraamatukogudele riigieelarvest finantseeritavate rahvaraamatukogude arendusprojektide toetamise tingimused ja kord“ § 10 lõike 3 punkti 2.</w:t>
      </w:r>
    </w:p>
  </w:footnote>
  <w:footnote w:id="27">
    <w:p w:rsidRPr="00691C1C" w:rsidR="00C8265E" w:rsidP="00691C1C" w:rsidRDefault="00C8265E" w14:paraId="2D515F52" w14:textId="49150C66">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24">
        <w:r w:rsidRPr="00691C1C">
          <w:rPr>
            <w:rStyle w:val="Hperlink"/>
            <w:rFonts w:ascii="Times New Roman" w:hAnsi="Times New Roman"/>
          </w:rPr>
          <w:t>Kutsestandardid: Raamatukoguhoidja, tase 7</w:t>
        </w:r>
      </w:hyperlink>
      <w:r w:rsidRPr="00691C1C">
        <w:rPr>
          <w:rFonts w:ascii="Times New Roman" w:hAnsi="Times New Roman"/>
        </w:rPr>
        <w:t>.</w:t>
      </w:r>
    </w:p>
  </w:footnote>
  <w:footnote w:id="28">
    <w:p w:rsidRPr="00691C1C" w:rsidR="00C8265E" w:rsidP="00691C1C" w:rsidRDefault="00C8265E" w14:paraId="25C29B9E" w14:textId="478973F4">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25">
        <w:r w:rsidRPr="00691C1C">
          <w:rPr>
            <w:rStyle w:val="Hperlink"/>
            <w:rFonts w:ascii="Times New Roman" w:hAnsi="Times New Roman"/>
          </w:rPr>
          <w:t>Kutsestandardid: Raamatukoguhoidja, tase 8</w:t>
        </w:r>
      </w:hyperlink>
      <w:r w:rsidRPr="00691C1C">
        <w:rPr>
          <w:rFonts w:ascii="Times New Roman" w:hAnsi="Times New Roman"/>
        </w:rPr>
        <w:t>.</w:t>
      </w:r>
    </w:p>
  </w:footnote>
  <w:footnote w:id="29">
    <w:p w:rsidRPr="00691C1C" w:rsidR="0008469A" w:rsidP="00691C1C" w:rsidRDefault="0008469A" w14:paraId="69870F0E" w14:textId="7F323BB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26">
        <w:r w:rsidRPr="00691C1C">
          <w:rPr>
            <w:rStyle w:val="Hperlink"/>
            <w:rFonts w:ascii="Times New Roman" w:hAnsi="Times New Roman"/>
          </w:rPr>
          <w:t>Kutsestandardid: Raamatukoguhoidja, tase 6</w:t>
        </w:r>
      </w:hyperlink>
      <w:r w:rsidRPr="00691C1C">
        <w:rPr>
          <w:rFonts w:ascii="Times New Roman" w:hAnsi="Times New Roman"/>
        </w:rPr>
        <w:t>.</w:t>
      </w:r>
    </w:p>
  </w:footnote>
  <w:footnote w:id="30">
    <w:p w:rsidRPr="00691C1C" w:rsidR="005013B0" w:rsidP="00691C1C" w:rsidRDefault="005013B0" w14:paraId="38C6F525" w14:textId="6D25D8FF">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Kutsestandardi kirjelduses on küll märgitud, et 6. taseme raamatukoguhoidjal on kõrgharidus, aga see ei ole kutse taotlemisel nõutav, vaid soovituslik.</w:t>
      </w:r>
    </w:p>
  </w:footnote>
  <w:footnote w:id="31">
    <w:p w:rsidR="00EF401D" w:rsidP="00571095" w:rsidRDefault="00325283" w14:paraId="3084817F" w14:textId="12D83B80">
      <w:pPr>
        <w:pStyle w:val="Allmrkusetekst"/>
        <w:spacing w:after="0" w:line="240" w:lineRule="auto"/>
      </w:pPr>
      <w:r w:rsidRPr="003662D6">
        <w:rPr>
          <w:rStyle w:val="Allmrkuseviide"/>
          <w:rFonts w:ascii="Times New Roman" w:hAnsi="Times New Roman"/>
        </w:rPr>
        <w:footnoteRef/>
      </w:r>
      <w:r w:rsidRPr="003662D6">
        <w:rPr>
          <w:rFonts w:ascii="Times New Roman" w:hAnsi="Times New Roman"/>
        </w:rPr>
        <w:t xml:space="preserve"> </w:t>
      </w:r>
      <w:r w:rsidRPr="003662D6" w:rsidR="00D93FB9">
        <w:rPr>
          <w:rFonts w:ascii="Times New Roman" w:hAnsi="Times New Roman"/>
        </w:rPr>
        <w:t>Kultuuri arengukava</w:t>
      </w:r>
      <w:r w:rsidRPr="003662D6" w:rsidR="00476C47">
        <w:rPr>
          <w:rFonts w:ascii="Times New Roman" w:hAnsi="Times New Roman"/>
        </w:rPr>
        <w:t xml:space="preserve"> 2021-2030</w:t>
      </w:r>
      <w:r w:rsidRPr="003662D6" w:rsidR="00D5291D">
        <w:rPr>
          <w:rFonts w:ascii="Times New Roman" w:hAnsi="Times New Roman"/>
        </w:rPr>
        <w:t xml:space="preserve">. Lisa 5. </w:t>
      </w:r>
      <w:hyperlink w:history="1" r:id="rId27">
        <w:r w:rsidRPr="003662D6" w:rsidR="003662D6">
          <w:rPr>
            <w:rStyle w:val="Hperlink"/>
            <w:rFonts w:ascii="Times New Roman" w:hAnsi="Times New Roman"/>
          </w:rPr>
          <w:t>https://www.kul.ee/sites/default/files/documents/2022-03/Lisa%205.pdf</w:t>
        </w:r>
      </w:hyperlink>
    </w:p>
  </w:footnote>
  <w:footnote w:id="32">
    <w:p w:rsidR="006E414E" w:rsidP="006E414E" w:rsidRDefault="006E414E" w14:paraId="54DF34C2" w14:textId="590D9E16">
      <w:pPr>
        <w:pStyle w:val="Allmrkusetekst"/>
      </w:pPr>
      <w:r w:rsidRPr="00ED2F13">
        <w:rPr>
          <w:rStyle w:val="Allmrkuseviide"/>
          <w:rFonts w:ascii="Times New Roman" w:hAnsi="Times New Roman"/>
        </w:rPr>
        <w:footnoteRef/>
      </w:r>
      <w:r w:rsidRPr="00ED2F13">
        <w:rPr>
          <w:rFonts w:ascii="Times New Roman" w:hAnsi="Times New Roman"/>
        </w:rPr>
        <w:t xml:space="preserve"> Toetuste Menetlemise Infosüsteem. </w:t>
      </w:r>
      <w:hyperlink w:history="1" r:id="rId28">
        <w:r w:rsidRPr="00ED2F13">
          <w:rPr>
            <w:rStyle w:val="Hperlink"/>
            <w:rFonts w:ascii="Times New Roman" w:hAnsi="Times New Roman"/>
          </w:rPr>
          <w:t>https://toetused.kul.ee/et/login</w:t>
        </w:r>
      </w:hyperlink>
    </w:p>
  </w:footnote>
  <w:footnote w:id="33">
    <w:p w:rsidRPr="00691C1C" w:rsidR="00554DBA" w:rsidP="00691C1C" w:rsidRDefault="00554DBA" w14:paraId="2B0BF538" w14:textId="0879265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Kultuuriministri 9. jaanuari 2015. a määrus nr 1 „Rahvaraamatukogudele riigieelarvest finantseeritavate kulude jaotamise kord“. </w:t>
      </w:r>
    </w:p>
  </w:footnote>
  <w:footnote w:id="34">
    <w:p w:rsidRPr="00691C1C" w:rsidR="00D9523B" w:rsidP="00691C1C" w:rsidRDefault="00D9523B" w14:paraId="355958D0" w14:textId="1C28139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Olulise väärtusega varaline hüve ületab </w:t>
      </w:r>
      <w:proofErr w:type="spellStart"/>
      <w:r w:rsidRPr="00691C1C">
        <w:rPr>
          <w:rFonts w:ascii="Times New Roman" w:hAnsi="Times New Roman"/>
        </w:rPr>
        <w:t>KorS</w:t>
      </w:r>
      <w:proofErr w:type="spellEnd"/>
      <w:r w:rsidRPr="00691C1C">
        <w:rPr>
          <w:rFonts w:ascii="Times New Roman" w:hAnsi="Times New Roman"/>
        </w:rPr>
        <w:t xml:space="preserve"> § 5 lõike 8 punkti 1 kohaselt kehtivat palga alammäära ühes kuus kümnekordselt.</w:t>
      </w:r>
    </w:p>
  </w:footnote>
  <w:footnote w:id="35">
    <w:p w:rsidRPr="00691C1C" w:rsidR="00A16A0F" w:rsidP="00691C1C" w:rsidRDefault="00A16A0F" w14:paraId="4049406A" w14:textId="03749D8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Karistusseadustiku 15.</w:t>
      </w:r>
      <w:r w:rsidR="0010705F">
        <w:rPr>
          <w:rFonts w:ascii="Times New Roman" w:hAnsi="Times New Roman"/>
        </w:rPr>
        <w:t xml:space="preserve"> </w:t>
      </w:r>
      <w:r w:rsidRPr="00691C1C">
        <w:rPr>
          <w:rFonts w:ascii="Times New Roman" w:hAnsi="Times New Roman"/>
        </w:rPr>
        <w:t>peatükis (riigivastased süüteod) sätestatud esimese</w:t>
      </w:r>
      <w:r w:rsidR="0010705F">
        <w:rPr>
          <w:rFonts w:ascii="Times New Roman" w:hAnsi="Times New Roman"/>
        </w:rPr>
        <w:t xml:space="preserve"> </w:t>
      </w:r>
      <w:r w:rsidRPr="00691C1C">
        <w:rPr>
          <w:rFonts w:ascii="Times New Roman" w:hAnsi="Times New Roman"/>
        </w:rPr>
        <w:t>astme kuritegu või 22.</w:t>
      </w:r>
      <w:r w:rsidR="0010705F">
        <w:rPr>
          <w:rFonts w:ascii="Times New Roman" w:hAnsi="Times New Roman"/>
        </w:rPr>
        <w:t xml:space="preserve"> </w:t>
      </w:r>
      <w:r w:rsidRPr="00691C1C">
        <w:rPr>
          <w:rFonts w:ascii="Times New Roman" w:hAnsi="Times New Roman"/>
        </w:rPr>
        <w:t>peatükis (</w:t>
      </w:r>
      <w:proofErr w:type="spellStart"/>
      <w:r w:rsidRPr="00691C1C">
        <w:rPr>
          <w:rFonts w:ascii="Times New Roman" w:hAnsi="Times New Roman"/>
        </w:rPr>
        <w:t>üldohtlikud</w:t>
      </w:r>
      <w:proofErr w:type="spellEnd"/>
      <w:r w:rsidRPr="00691C1C">
        <w:rPr>
          <w:rFonts w:ascii="Times New Roman" w:hAnsi="Times New Roman"/>
        </w:rPr>
        <w:t xml:space="preserve"> süüteod) sätestatud kuritegu.</w:t>
      </w:r>
    </w:p>
  </w:footnote>
  <w:footnote w:id="36">
    <w:p w:rsidRPr="00691C1C" w:rsidR="00D9523B" w:rsidP="00691C1C" w:rsidRDefault="00D9523B" w14:paraId="691A36BC" w14:textId="6FA4BCC1">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Suure väärtusega varaline hüve ületab </w:t>
      </w:r>
      <w:proofErr w:type="spellStart"/>
      <w:r w:rsidRPr="00691C1C">
        <w:rPr>
          <w:rFonts w:ascii="Times New Roman" w:hAnsi="Times New Roman"/>
        </w:rPr>
        <w:t>KorS</w:t>
      </w:r>
      <w:proofErr w:type="spellEnd"/>
      <w:r w:rsidRPr="00691C1C">
        <w:rPr>
          <w:rFonts w:ascii="Times New Roman" w:hAnsi="Times New Roman"/>
        </w:rPr>
        <w:t xml:space="preserve"> § 5 lõike 8 punkti 2 kohaselt kehtivat palga alammäära ühes kuus sajakordselt.</w:t>
      </w:r>
    </w:p>
  </w:footnote>
  <w:footnote w:id="37">
    <w:p w:rsidRPr="00691C1C" w:rsidR="0037633D" w:rsidP="00691C1C" w:rsidRDefault="0037633D" w14:paraId="752E402E" w14:textId="7C30258A">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29">
        <w:r w:rsidRPr="00691C1C">
          <w:rPr>
            <w:rStyle w:val="Hperlink"/>
            <w:rFonts w:ascii="Times New Roman" w:hAnsi="Times New Roman"/>
          </w:rPr>
          <w:t>Avaliku teabe seaduse muutmise ja sellega seonduvalt teiste seaduste muutmise seadus 71 SE</w:t>
        </w:r>
      </w:hyperlink>
      <w:r w:rsidRPr="00691C1C">
        <w:rPr>
          <w:rFonts w:ascii="Times New Roman" w:hAnsi="Times New Roman"/>
        </w:rPr>
        <w:t>.</w:t>
      </w:r>
    </w:p>
  </w:footnote>
  <w:footnote w:id="38">
    <w:p w:rsidRPr="00691C1C" w:rsidR="00731C93" w:rsidP="00691C1C" w:rsidRDefault="00731C93" w14:paraId="7CD0394B" w14:textId="5E1D1691">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30">
        <w:r w:rsidRPr="00691C1C">
          <w:rPr>
            <w:rStyle w:val="Hperlink"/>
            <w:rFonts w:ascii="Times New Roman" w:hAnsi="Times New Roman"/>
          </w:rPr>
          <w:t>Euroopa Parlamendi ja nõukogu direktiiv 2013/37/EL, 26. juuni 2013, millega muudetakse direktiivi 2003/98/EÜ avaliku sektori valduses oleva teabe taaskasutamise kohta (ELT L 175, 27.6.2013, lk 1–8)</w:t>
        </w:r>
      </w:hyperlink>
      <w:r w:rsidRPr="00691C1C">
        <w:rPr>
          <w:rFonts w:ascii="Times New Roman" w:hAnsi="Times New Roman"/>
        </w:rPr>
        <w:t>.</w:t>
      </w:r>
    </w:p>
  </w:footnote>
  <w:footnote w:id="39">
    <w:p w:rsidRPr="00691C1C" w:rsidR="00750A08" w:rsidP="00691C1C" w:rsidRDefault="00750A08" w14:paraId="77A9E1E4" w14:textId="1CF7A733">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31">
        <w:r w:rsidRPr="00691C1C">
          <w:rPr>
            <w:rStyle w:val="Hperlink"/>
            <w:rFonts w:ascii="Times New Roman" w:hAnsi="Times New Roman"/>
          </w:rPr>
          <w:t>Euroopa Parlamendi ja nõukogu direktiiv (EL) 2019/1024, 20. juuni 2019, avaandmete ja avaliku sektori valduses oleva teabe taaskasutamise kohta (uuesti sõnastatud) (ELT L 172, 26.06.2019, lk 56–83)</w:t>
        </w:r>
      </w:hyperlink>
      <w:r w:rsidRPr="00691C1C">
        <w:rPr>
          <w:rFonts w:ascii="Times New Roman" w:hAnsi="Times New Roman"/>
        </w:rPr>
        <w:t>.</w:t>
      </w:r>
    </w:p>
  </w:footnote>
  <w:footnote w:id="40">
    <w:p w:rsidRPr="00691C1C" w:rsidR="00B37113" w:rsidP="00691C1C" w:rsidRDefault="00B37113" w14:paraId="12396DDC" w14:textId="25AD6CD4">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Erinevalt lugeja andmetest ei hakata külastaja isikuandmeid töötlema eelnõuga asutatavas raamatukogude andmekogus. Kuna vajadus külastaja isikuandmete töötlemise järele on eeldatavasti väga harv, ei ole mõistlik nende töötlemiseks andmekogusse eraldi lahendust luua </w:t>
      </w:r>
      <w:r w:rsidRPr="00691C1C" w:rsidR="00A036E2">
        <w:rPr>
          <w:rFonts w:ascii="Times New Roman" w:hAnsi="Times New Roman"/>
        </w:rPr>
        <w:t>ning</w:t>
      </w:r>
      <w:r w:rsidRPr="00691C1C">
        <w:rPr>
          <w:rFonts w:ascii="Times New Roman" w:hAnsi="Times New Roman"/>
        </w:rPr>
        <w:t xml:space="preserve"> kõnealuseid andmeid töödeldakse </w:t>
      </w:r>
      <w:r w:rsidRPr="00691C1C" w:rsidR="00A036E2">
        <w:rPr>
          <w:rFonts w:ascii="Times New Roman" w:hAnsi="Times New Roman"/>
        </w:rPr>
        <w:t>asjaomase rahvaraamatukogu dokumendihaldussüsteemis või mujal vastavalt selle rahvaraamatukogu suhtes kohalduvatele teabehalduse korraldust reguleerivatele aktidele ja juhenditele.</w:t>
      </w:r>
    </w:p>
  </w:footnote>
  <w:footnote w:id="41">
    <w:p w:rsidRPr="00691C1C" w:rsidR="003E5DAD" w:rsidP="00691C1C" w:rsidRDefault="003E5DAD" w14:paraId="2C7E4AAF" w14:textId="004D4E74">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2011. aastal asendati 1 kroon 0,06 euroga, mis vastas eurole ülemineku kursile (1 euro = 15,6466 Eesti krooni).</w:t>
      </w:r>
    </w:p>
  </w:footnote>
  <w:footnote w:id="42">
    <w:p w:rsidRPr="00691C1C" w:rsidR="00C53E3B" w:rsidP="00691C1C" w:rsidRDefault="00C53E3B" w14:paraId="429F26D3" w14:textId="5ACC599A">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proofErr w:type="spellStart"/>
      <w:r w:rsidRPr="00691C1C">
        <w:rPr>
          <w:rFonts w:ascii="Times New Roman" w:hAnsi="Times New Roman"/>
        </w:rPr>
        <w:t>KOV-i</w:t>
      </w:r>
      <w:proofErr w:type="spellEnd"/>
      <w:r w:rsidRPr="00691C1C">
        <w:rPr>
          <w:rFonts w:ascii="Times New Roman" w:hAnsi="Times New Roman"/>
        </w:rPr>
        <w:t xml:space="preserve"> puhul mõnel juhul ka määruse andmist (näiteks rahvaraamatukogu põhimääruse kehtestamine), kuid see ei ole automaatse haldusmenetluse kontekstis relevantne.</w:t>
      </w:r>
    </w:p>
  </w:footnote>
  <w:footnote w:id="43">
    <w:p w:rsidRPr="00691C1C" w:rsidR="00950AE1" w:rsidP="00691C1C" w:rsidRDefault="00950AE1" w14:paraId="22BF235C" w14:textId="2A7FE6A2">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HMS § 40 lõike 3 punkti 2 kohaselt võib haldusmenetluse läbi viia menetlusosalise arvamust ja vastuväiteid ära kuulamata, kui menetlusosalise poolt taotluses või seletuses esitatud andmetest ei kalduta kõrvale ning puudub vajadus lisaandmete saamiseks või sama lõike punkti 3 kohaselt juhul, kui asja ei otsustata selle menetlusosalise kahjuks. </w:t>
      </w:r>
    </w:p>
  </w:footnote>
  <w:footnote w:id="44">
    <w:p w:rsidRPr="00691C1C" w:rsidR="00A225C6" w:rsidP="00691C1C" w:rsidRDefault="00A225C6" w14:paraId="702A6C33" w14:textId="2F86798C">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Sierra, URRAM ja RIKS. </w:t>
      </w:r>
    </w:p>
  </w:footnote>
  <w:footnote w:id="45">
    <w:p w:rsidRPr="00691C1C" w:rsidR="0055408A" w:rsidP="00691C1C" w:rsidRDefault="0055408A" w14:paraId="6954EF88" w14:textId="090FCBE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Andmesubjekt on füüsiline isik ehk inimene, kelle andmeid töödeldakse. </w:t>
      </w:r>
    </w:p>
  </w:footnote>
  <w:footnote w:id="46">
    <w:p w:rsidRPr="00691C1C" w:rsidR="00C946AA" w:rsidP="00691C1C" w:rsidRDefault="00C946AA" w14:paraId="457C5B9E" w14:textId="1375DBEB">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Ei toimuks olemasolevate raamatukogusüsteemide ega asutatava raamatukogude andmekogu vahendusel, vaid KOV peaks soovi korral endale sellise võimaluse ise looma. </w:t>
      </w:r>
    </w:p>
  </w:footnote>
  <w:footnote w:id="47">
    <w:p w:rsidRPr="00691C1C" w:rsidR="0037156A" w:rsidP="00691C1C" w:rsidRDefault="0037156A" w14:paraId="1C41CC28" w14:textId="1219D8C8">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r w:rsidRPr="00691C1C" w:rsidR="009020EC">
        <w:rPr>
          <w:rFonts w:ascii="Times New Roman" w:hAnsi="Times New Roman"/>
        </w:rPr>
        <w:t>Kuivõrd viivist puudutav eelnõu § 21 lõige 1 sisaldab kaalutlusõigust (kas määrata viivis või mitte ja kui määrata, siis kas kõnealuses sättes nimetatud suurima lubatud määra järgi või väiksema määra järgi), saab viivise määramine toimuda automaatselt üksnes juhul, kui KOV on</w:t>
      </w:r>
      <w:r w:rsidRPr="00691C1C">
        <w:rPr>
          <w:rFonts w:ascii="Times New Roman" w:hAnsi="Times New Roman"/>
        </w:rPr>
        <w:t xml:space="preserve"> rahvaraamatukogu kasutamise eeskirjas </w:t>
      </w:r>
      <w:r w:rsidRPr="00691C1C" w:rsidR="009020EC">
        <w:rPr>
          <w:rFonts w:ascii="Times New Roman" w:hAnsi="Times New Roman"/>
        </w:rPr>
        <w:t>otsuse tegemise kriteeriumid sellise täpsusega paika pannud, et inimese sekkumist eeldavat kaalumisruumi enam pole.</w:t>
      </w:r>
    </w:p>
  </w:footnote>
  <w:footnote w:id="48">
    <w:p w:rsidRPr="00691C1C" w:rsidR="00094906" w:rsidP="00691C1C" w:rsidRDefault="00094906" w14:paraId="34D77034" w14:textId="6B80B6DF">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Kuna ka väljaannete ja esemete </w:t>
      </w:r>
      <w:proofErr w:type="spellStart"/>
      <w:r w:rsidRPr="00691C1C">
        <w:rPr>
          <w:rFonts w:ascii="Times New Roman" w:hAnsi="Times New Roman"/>
        </w:rPr>
        <w:t>kojulaenutamise</w:t>
      </w:r>
      <w:proofErr w:type="spellEnd"/>
      <w:r w:rsidRPr="00691C1C">
        <w:rPr>
          <w:rFonts w:ascii="Times New Roman" w:hAnsi="Times New Roman"/>
        </w:rPr>
        <w:t xml:space="preserve"> õiguse ajutist äravõtmist puudutav eelnõu § 21 lõige 6 sisaldab kaalutlusõigust (kas võtta </w:t>
      </w:r>
      <w:proofErr w:type="spellStart"/>
      <w:r w:rsidRPr="00691C1C">
        <w:rPr>
          <w:rFonts w:ascii="Times New Roman" w:hAnsi="Times New Roman"/>
        </w:rPr>
        <w:t>kojulaenutamise</w:t>
      </w:r>
      <w:proofErr w:type="spellEnd"/>
      <w:r w:rsidRPr="00691C1C">
        <w:rPr>
          <w:rFonts w:ascii="Times New Roman" w:hAnsi="Times New Roman"/>
        </w:rPr>
        <w:t xml:space="preserve"> õigus ära või mitte), on automaatne haldusmenetlus siin võimalik jälle vaid eeldusel, et KOV on otsustamise kriteeriumid rahvaraamatukogu kasutamise eeskirjas täpselt kindlaks määranud. </w:t>
      </w:r>
    </w:p>
  </w:footnote>
  <w:footnote w:id="49">
    <w:p w:rsidRPr="00691C1C" w:rsidR="00094906" w:rsidP="00691C1C" w:rsidRDefault="00094906" w14:paraId="7A47E375" w14:textId="76051956">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Eelnõu § 21 lõikes 3 sätestatu eeldab automaatse haldusmenetluse korral samuti täpseid suuniseid rahvaraamatukogu kasutamise eeskirjas</w:t>
      </w:r>
      <w:r w:rsidRPr="00691C1C" w:rsidR="00D211BE">
        <w:rPr>
          <w:rFonts w:ascii="Times New Roman" w:hAnsi="Times New Roman"/>
        </w:rPr>
        <w:t xml:space="preserve"> (määratava tähtaja pikkus</w:t>
      </w:r>
      <w:r w:rsidR="00384BB2">
        <w:rPr>
          <w:rFonts w:ascii="Times New Roman" w:hAnsi="Times New Roman"/>
        </w:rPr>
        <w:t xml:space="preserve"> ja </w:t>
      </w:r>
      <w:r w:rsidRPr="00691C1C" w:rsidR="00D211BE">
        <w:rPr>
          <w:rFonts w:ascii="Times New Roman" w:hAnsi="Times New Roman"/>
        </w:rPr>
        <w:t>kas ettekirjutus tehakse või mitte)</w:t>
      </w:r>
      <w:r w:rsidRPr="00691C1C">
        <w:rPr>
          <w:rFonts w:ascii="Times New Roman" w:hAnsi="Times New Roman"/>
        </w:rPr>
        <w:t xml:space="preserve">. </w:t>
      </w:r>
    </w:p>
  </w:footnote>
  <w:footnote w:id="50">
    <w:p w:rsidRPr="00691C1C" w:rsidR="00C946AA" w:rsidP="00691C1C" w:rsidRDefault="00C946AA" w14:paraId="2DE38A53" w14:textId="4829AD88">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Ka eelnõu § 21 lõikes 5 sätestatu eeldab automaatse haldusmenetluse korral täpseid suuniseid rahvaraamatukogu kasutamise eeskirjas (kas täitmata ettekirjutus suunatakse täitemenetlusse või mitte).</w:t>
      </w:r>
    </w:p>
  </w:footnote>
  <w:footnote w:id="51">
    <w:p w:rsidRPr="00691C1C" w:rsidR="005D3674" w:rsidP="00691C1C" w:rsidRDefault="005D3674" w14:paraId="1148C591" w14:textId="198DC74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32">
        <w:r w:rsidRPr="00691C1C">
          <w:rPr>
            <w:rStyle w:val="Hperlink"/>
            <w:rFonts w:ascii="Times New Roman" w:hAnsi="Times New Roman"/>
          </w:rPr>
          <w:t xml:space="preserve">Paragrahvi 14 kommentaar </w:t>
        </w:r>
        <w:r w:rsidRPr="00691C1C" w:rsidR="00E22DEB">
          <w:rPr>
            <w:rStyle w:val="Hperlink"/>
            <w:rFonts w:ascii="Times New Roman" w:hAnsi="Times New Roman"/>
          </w:rPr>
          <w:t>17</w:t>
        </w:r>
      </w:hyperlink>
      <w:r w:rsidRPr="00691C1C">
        <w:rPr>
          <w:rFonts w:ascii="Times New Roman" w:hAnsi="Times New Roman"/>
        </w:rPr>
        <w:t>.</w:t>
      </w:r>
    </w:p>
  </w:footnote>
  <w:footnote w:id="52">
    <w:p w:rsidRPr="00691C1C" w:rsidR="00E22DEB" w:rsidP="00691C1C" w:rsidRDefault="00E22DEB" w14:paraId="78454869" w14:textId="6439834C">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33">
        <w:r w:rsidRPr="00691C1C">
          <w:rPr>
            <w:rStyle w:val="Hperlink"/>
            <w:rFonts w:ascii="Times New Roman" w:hAnsi="Times New Roman"/>
          </w:rPr>
          <w:t>Paragrahvi 3 kommentaar 3</w:t>
        </w:r>
      </w:hyperlink>
      <w:r w:rsidRPr="00691C1C">
        <w:rPr>
          <w:rFonts w:ascii="Times New Roman" w:hAnsi="Times New Roman"/>
        </w:rPr>
        <w:t>.</w:t>
      </w:r>
    </w:p>
  </w:footnote>
  <w:footnote w:id="53">
    <w:p w:rsidRPr="00691C1C" w:rsidR="00E22DEB" w:rsidP="00691C1C" w:rsidRDefault="00E22DEB" w14:paraId="50B6E77A" w14:textId="1F3249AA">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34">
        <w:r w:rsidRPr="00691C1C">
          <w:rPr>
            <w:rStyle w:val="Hperlink"/>
            <w:rFonts w:ascii="Times New Roman" w:hAnsi="Times New Roman"/>
          </w:rPr>
          <w:t>Paragrahvi 3 kommentaar 6</w:t>
        </w:r>
      </w:hyperlink>
      <w:r w:rsidRPr="00691C1C">
        <w:rPr>
          <w:rFonts w:ascii="Times New Roman" w:hAnsi="Times New Roman"/>
        </w:rPr>
        <w:t>.</w:t>
      </w:r>
    </w:p>
  </w:footnote>
  <w:footnote w:id="54">
    <w:p w:rsidRPr="00691C1C" w:rsidR="00610889" w:rsidP="00691C1C" w:rsidRDefault="00610889" w14:paraId="5E8C0CDC" w14:textId="6216B61C">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Rahvusraamatukogu. </w:t>
      </w:r>
      <w:hyperlink w:history="1" w:anchor="raamatukogude-juhtimistoolaud" r:id="rId35">
        <w:r w:rsidRPr="00691C1C">
          <w:rPr>
            <w:rStyle w:val="Hperlink"/>
            <w:rFonts w:ascii="Times New Roman" w:hAnsi="Times New Roman"/>
          </w:rPr>
          <w:t>Raamatukogude juhtimistöölaud</w:t>
        </w:r>
      </w:hyperlink>
      <w:r w:rsidRPr="00691C1C">
        <w:rPr>
          <w:rFonts w:ascii="Times New Roman" w:hAnsi="Times New Roman"/>
        </w:rPr>
        <w:t>.</w:t>
      </w:r>
    </w:p>
  </w:footnote>
  <w:footnote w:id="55">
    <w:p w:rsidRPr="00691C1C" w:rsidR="005A472C" w:rsidP="00691C1C" w:rsidRDefault="005A472C" w14:paraId="660AC67D" w14:textId="71FA66AD">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sidR="632083B7">
        <w:rPr>
          <w:rFonts w:ascii="Times New Roman" w:hAnsi="Times New Roman"/>
        </w:rPr>
        <w:t xml:space="preserve"> </w:t>
      </w:r>
      <w:r w:rsidRPr="632083B7" w:rsidR="632083B7">
        <w:rPr>
          <w:rFonts w:ascii="Times New Roman" w:hAnsi="Times New Roman"/>
        </w:rPr>
        <w:t>Raamatukogude statistika andmebaas.</w:t>
      </w:r>
      <w:r w:rsidRPr="00691C1C" w:rsidR="632083B7">
        <w:rPr>
          <w:rFonts w:ascii="Times New Roman" w:hAnsi="Times New Roman"/>
        </w:rPr>
        <w:t xml:space="preserve"> </w:t>
      </w:r>
      <w:r w:rsidR="632083B7">
        <w:rPr>
          <w:rFonts w:ascii="Times New Roman" w:hAnsi="Times New Roman"/>
        </w:rPr>
        <w:t>Eesti Rahvusraamatukogu, 2025</w:t>
      </w:r>
      <w:r w:rsidRPr="00691C1C" w:rsidR="632083B7">
        <w:rPr>
          <w:rFonts w:ascii="Times New Roman" w:hAnsi="Times New Roman"/>
        </w:rPr>
        <w:t>.</w:t>
      </w:r>
      <w:r w:rsidR="632083B7">
        <w:rPr>
          <w:rFonts w:ascii="Times New Roman" w:hAnsi="Times New Roman"/>
        </w:rPr>
        <w:t xml:space="preserve"> </w:t>
      </w:r>
    </w:p>
  </w:footnote>
  <w:footnote w:id="56">
    <w:p w:rsidRPr="00691C1C" w:rsidR="00FB000C" w:rsidP="00691C1C" w:rsidRDefault="00FB000C" w14:paraId="3EE0B23F" w14:textId="18B5F988">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Rahvusraamatukogu. </w:t>
      </w:r>
      <w:hyperlink w:history="1" r:id="rId36">
        <w:r w:rsidRPr="00691C1C">
          <w:rPr>
            <w:rStyle w:val="Hperlink"/>
            <w:rFonts w:ascii="Times New Roman" w:hAnsi="Times New Roman"/>
          </w:rPr>
          <w:t>Kutsekoolitus</w:t>
        </w:r>
      </w:hyperlink>
      <w:r w:rsidRPr="00691C1C">
        <w:rPr>
          <w:rFonts w:ascii="Times New Roman" w:hAnsi="Times New Roman"/>
        </w:rPr>
        <w:t>.</w:t>
      </w:r>
    </w:p>
  </w:footnote>
  <w:footnote w:id="57">
    <w:p w:rsidRPr="00691C1C" w:rsidR="00724860" w:rsidP="00691C1C" w:rsidRDefault="00724860" w14:paraId="0B463529" w14:textId="6567BA34">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r w:rsidRPr="00691C1C" w:rsidR="00BE7E3C">
        <w:rPr>
          <w:rFonts w:ascii="Times New Roman" w:hAnsi="Times New Roman"/>
        </w:rPr>
        <w:t>Eesti Rahvusraamatukogu</w:t>
      </w:r>
      <w:r w:rsidRPr="00691C1C">
        <w:rPr>
          <w:rFonts w:ascii="Times New Roman" w:hAnsi="Times New Roman"/>
        </w:rPr>
        <w:t>.</w:t>
      </w:r>
      <w:r w:rsidRPr="00691C1C" w:rsidR="00BE7E3C">
        <w:rPr>
          <w:rFonts w:ascii="Times New Roman" w:hAnsi="Times New Roman"/>
        </w:rPr>
        <w:t xml:space="preserve"> </w:t>
      </w:r>
      <w:hyperlink w:history="1" r:id="rId37">
        <w:r w:rsidRPr="00691C1C" w:rsidR="00BE7E3C">
          <w:rPr>
            <w:rStyle w:val="Hperlink"/>
            <w:rFonts w:ascii="Times New Roman" w:hAnsi="Times New Roman"/>
          </w:rPr>
          <w:t>Arendusprojektid</w:t>
        </w:r>
      </w:hyperlink>
      <w:r w:rsidRPr="00691C1C" w:rsidR="00BE7E3C">
        <w:rPr>
          <w:rFonts w:ascii="Times New Roman" w:hAnsi="Times New Roman"/>
        </w:rPr>
        <w:t>.</w:t>
      </w:r>
    </w:p>
  </w:footnote>
  <w:footnote w:id="58">
    <w:p w:rsidRPr="00691C1C" w:rsidR="004C2A2F" w:rsidP="00691C1C" w:rsidRDefault="004C2A2F" w14:paraId="33FFD4E1" w14:textId="575F49E9">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hyperlink w:history="1" r:id="rId38">
        <w:r w:rsidRPr="00691C1C">
          <w:rPr>
            <w:rStyle w:val="Hperlink"/>
            <w:rFonts w:ascii="Times New Roman" w:hAnsi="Times New Roman"/>
          </w:rPr>
          <w:t>MIRKO</w:t>
        </w:r>
      </w:hyperlink>
      <w:r w:rsidRPr="00691C1C">
        <w:rPr>
          <w:rFonts w:ascii="Times New Roman" w:hAnsi="Times New Roman"/>
        </w:rPr>
        <w:t>.</w:t>
      </w:r>
    </w:p>
  </w:footnote>
  <w:footnote w:id="59">
    <w:p w:rsidRPr="00691C1C" w:rsidR="00F911B2" w:rsidP="00691C1C" w:rsidRDefault="00F911B2" w14:paraId="60AE8158" w14:textId="47988480">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Raamatukoguhoidjate Ühing. </w:t>
      </w:r>
      <w:hyperlink w:history="1" r:id="rId39">
        <w:r w:rsidRPr="00691C1C">
          <w:rPr>
            <w:rStyle w:val="Hperlink"/>
            <w:rFonts w:ascii="Times New Roman" w:hAnsi="Times New Roman"/>
          </w:rPr>
          <w:t>21. sajandi raamatukogu (2016. aasta versioon)</w:t>
        </w:r>
      </w:hyperlink>
      <w:r w:rsidRPr="00691C1C">
        <w:rPr>
          <w:rFonts w:ascii="Times New Roman" w:hAnsi="Times New Roman"/>
        </w:rPr>
        <w:t xml:space="preserve">. </w:t>
      </w:r>
    </w:p>
  </w:footnote>
  <w:footnote w:id="60">
    <w:p w:rsidRPr="00691C1C" w:rsidR="00CD5B10" w:rsidP="00691C1C" w:rsidRDefault="00CD5B10" w14:paraId="15995BE5" w14:textId="06577AB8">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proofErr w:type="spellStart"/>
      <w:r w:rsidRPr="00691C1C">
        <w:rPr>
          <w:rFonts w:ascii="Times New Roman" w:hAnsi="Times New Roman"/>
        </w:rPr>
        <w:t>Murasov</w:t>
      </w:r>
      <w:proofErr w:type="spellEnd"/>
      <w:r w:rsidRPr="00691C1C">
        <w:rPr>
          <w:rFonts w:ascii="Times New Roman" w:hAnsi="Times New Roman"/>
        </w:rPr>
        <w:t xml:space="preserve">, M., </w:t>
      </w:r>
      <w:proofErr w:type="spellStart"/>
      <w:r w:rsidRPr="00691C1C">
        <w:rPr>
          <w:rFonts w:ascii="Times New Roman" w:hAnsi="Times New Roman"/>
        </w:rPr>
        <w:t>Allemann</w:t>
      </w:r>
      <w:proofErr w:type="spellEnd"/>
      <w:r w:rsidRPr="00691C1C">
        <w:rPr>
          <w:rFonts w:ascii="Times New Roman" w:hAnsi="Times New Roman"/>
        </w:rPr>
        <w:t xml:space="preserve">, M., </w:t>
      </w:r>
      <w:proofErr w:type="spellStart"/>
      <w:r w:rsidRPr="00691C1C">
        <w:rPr>
          <w:rFonts w:ascii="Times New Roman" w:hAnsi="Times New Roman"/>
        </w:rPr>
        <w:t>Preegel</w:t>
      </w:r>
      <w:proofErr w:type="spellEnd"/>
      <w:r w:rsidRPr="00691C1C">
        <w:rPr>
          <w:rFonts w:ascii="Times New Roman" w:hAnsi="Times New Roman"/>
        </w:rPr>
        <w:t xml:space="preserve">, K., </w:t>
      </w:r>
      <w:proofErr w:type="spellStart"/>
      <w:r w:rsidRPr="00691C1C">
        <w:rPr>
          <w:rFonts w:ascii="Times New Roman" w:hAnsi="Times New Roman"/>
        </w:rPr>
        <w:t>Michelson</w:t>
      </w:r>
      <w:proofErr w:type="spellEnd"/>
      <w:r w:rsidRPr="00691C1C">
        <w:rPr>
          <w:rFonts w:ascii="Times New Roman" w:hAnsi="Times New Roman"/>
        </w:rPr>
        <w:t xml:space="preserve">, A. (2022). </w:t>
      </w:r>
      <w:hyperlink w:history="1" r:id="rId40">
        <w:r w:rsidRPr="00691C1C">
          <w:rPr>
            <w:rStyle w:val="Hperlink"/>
            <w:rFonts w:ascii="Times New Roman" w:hAnsi="Times New Roman"/>
          </w:rPr>
          <w:t xml:space="preserve">Rahvaraamatukogude rolli analüüs ja ettepanekud </w:t>
        </w:r>
        <w:proofErr w:type="spellStart"/>
        <w:r w:rsidRPr="00691C1C">
          <w:rPr>
            <w:rStyle w:val="Hperlink"/>
            <w:rFonts w:ascii="Times New Roman" w:hAnsi="Times New Roman"/>
          </w:rPr>
          <w:t>valdkondadevahelise</w:t>
        </w:r>
        <w:proofErr w:type="spellEnd"/>
        <w:r w:rsidRPr="00691C1C">
          <w:rPr>
            <w:rStyle w:val="Hperlink"/>
            <w:rFonts w:ascii="Times New Roman" w:hAnsi="Times New Roman"/>
          </w:rPr>
          <w:t xml:space="preserve"> koostöö tõhustamiseks</w:t>
        </w:r>
      </w:hyperlink>
      <w:r w:rsidRPr="00691C1C">
        <w:rPr>
          <w:rFonts w:ascii="Times New Roman" w:hAnsi="Times New Roman"/>
        </w:rPr>
        <w:t xml:space="preserve">. Tallinn: Poliitikauuringute Keskus </w:t>
      </w:r>
      <w:proofErr w:type="spellStart"/>
      <w:r w:rsidRPr="00691C1C">
        <w:rPr>
          <w:rFonts w:ascii="Times New Roman" w:hAnsi="Times New Roman"/>
        </w:rPr>
        <w:t>Praxis</w:t>
      </w:r>
      <w:proofErr w:type="spellEnd"/>
      <w:r w:rsidRPr="00691C1C">
        <w:rPr>
          <w:rFonts w:ascii="Times New Roman" w:hAnsi="Times New Roman"/>
        </w:rPr>
        <w:t>.</w:t>
      </w:r>
    </w:p>
  </w:footnote>
  <w:footnote w:id="61">
    <w:p w:rsidRPr="00691C1C" w:rsidR="00C44EF4" w:rsidP="00691C1C" w:rsidRDefault="00C44EF4" w14:paraId="4F43B077" w14:textId="38B736A5">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Rahvusraamatukogu. </w:t>
      </w:r>
      <w:hyperlink w:history="1" w:anchor="raamatukogude-juhtimistoolaud" r:id="rId41">
        <w:r w:rsidRPr="00691C1C">
          <w:rPr>
            <w:rStyle w:val="Hperlink"/>
            <w:rFonts w:ascii="Times New Roman" w:hAnsi="Times New Roman"/>
          </w:rPr>
          <w:t>Raamatukogude juhtimistöölaud</w:t>
        </w:r>
      </w:hyperlink>
      <w:r w:rsidRPr="00691C1C">
        <w:rPr>
          <w:rFonts w:ascii="Times New Roman" w:hAnsi="Times New Roman"/>
        </w:rPr>
        <w:t>.</w:t>
      </w:r>
    </w:p>
  </w:footnote>
  <w:footnote w:id="62">
    <w:p w:rsidRPr="00691C1C" w:rsidR="00EA0F2F" w:rsidP="00691C1C" w:rsidRDefault="00EA0F2F" w14:paraId="2D8C98A7" w14:textId="67B83021">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Rahvusraamatukogu. </w:t>
      </w:r>
      <w:hyperlink w:history="1" r:id="rId42">
        <w:r w:rsidRPr="00691C1C">
          <w:rPr>
            <w:rStyle w:val="Hperlink"/>
            <w:rFonts w:ascii="Times New Roman" w:hAnsi="Times New Roman"/>
          </w:rPr>
          <w:t>Meedia- ja digipädevuse arendamine</w:t>
        </w:r>
      </w:hyperlink>
      <w:r w:rsidRPr="00691C1C">
        <w:rPr>
          <w:rFonts w:ascii="Times New Roman" w:hAnsi="Times New Roman"/>
        </w:rPr>
        <w:t>.</w:t>
      </w:r>
    </w:p>
  </w:footnote>
  <w:footnote w:id="63">
    <w:p w:rsidRPr="00691C1C" w:rsidR="00EA0F2F" w:rsidP="00691C1C" w:rsidRDefault="00EA0F2F" w14:paraId="18166421" w14:textId="201B5A2D">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r w:rsidRPr="00691C1C" w:rsidR="007660EA">
        <w:rPr>
          <w:rFonts w:ascii="Times New Roman" w:hAnsi="Times New Roman"/>
        </w:rPr>
        <w:t xml:space="preserve">Eesti Lastekirjanduse Keskus. </w:t>
      </w:r>
      <w:hyperlink w:history="1" r:id="rId43">
        <w:r w:rsidRPr="00691C1C" w:rsidR="007660EA">
          <w:rPr>
            <w:rStyle w:val="Hperlink"/>
            <w:rFonts w:ascii="Times New Roman" w:hAnsi="Times New Roman"/>
          </w:rPr>
          <w:t>Lugemisisu</w:t>
        </w:r>
      </w:hyperlink>
      <w:r w:rsidRPr="00691C1C" w:rsidR="007660EA">
        <w:rPr>
          <w:rFonts w:ascii="Times New Roman" w:hAnsi="Times New Roman"/>
        </w:rPr>
        <w:t>.</w:t>
      </w:r>
    </w:p>
  </w:footnote>
  <w:footnote w:id="64">
    <w:p w:rsidRPr="00691C1C" w:rsidR="001C7FC2" w:rsidP="00691C1C" w:rsidRDefault="001C7FC2" w14:paraId="194AEE8F" w14:textId="7777777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44">
        <w:r w:rsidRPr="00691C1C">
          <w:rPr>
            <w:rStyle w:val="Hperlink"/>
            <w:rFonts w:ascii="Times New Roman" w:hAnsi="Times New Roman"/>
          </w:rPr>
          <w:t>Paragrahvi 3 kommentaar 3</w:t>
        </w:r>
      </w:hyperlink>
      <w:r w:rsidRPr="00691C1C">
        <w:rPr>
          <w:rFonts w:ascii="Times New Roman" w:hAnsi="Times New Roman"/>
        </w:rPr>
        <w:t>.</w:t>
      </w:r>
    </w:p>
  </w:footnote>
  <w:footnote w:id="65">
    <w:p w:rsidRPr="00691C1C" w:rsidR="005F1056" w:rsidP="00691C1C" w:rsidRDefault="005F1056" w14:paraId="6D9C9EF9" w14:textId="27EEBBA5">
      <w:pPr>
        <w:spacing w:after="0" w:line="240" w:lineRule="auto"/>
        <w:contextualSpacing/>
        <w:jc w:val="both"/>
        <w:rPr>
          <w:rFonts w:ascii="Times New Roman" w:hAnsi="Times New Roman" w:eastAsia="Times New Roman"/>
          <w:sz w:val="20"/>
          <w:szCs w:val="20"/>
        </w:rPr>
      </w:pPr>
      <w:r w:rsidRPr="00691C1C">
        <w:rPr>
          <w:rStyle w:val="Allmrkuseviide"/>
          <w:rFonts w:ascii="Times New Roman" w:hAnsi="Times New Roman"/>
          <w:sz w:val="20"/>
          <w:szCs w:val="20"/>
        </w:rPr>
        <w:footnoteRef/>
      </w:r>
      <w:r w:rsidRPr="00691C1C">
        <w:rPr>
          <w:rFonts w:ascii="Times New Roman" w:hAnsi="Times New Roman"/>
          <w:sz w:val="20"/>
          <w:szCs w:val="20"/>
        </w:rPr>
        <w:t xml:space="preserve"> </w:t>
      </w:r>
      <w:r w:rsidRPr="00691C1C">
        <w:rPr>
          <w:rFonts w:ascii="Times New Roman" w:hAnsi="Times New Roman" w:eastAsia="Times New Roman"/>
          <w:sz w:val="20"/>
          <w:szCs w:val="20"/>
        </w:rPr>
        <w:t xml:space="preserve">2021. aastal maakonnaraamatukogudes tehtud haldusjärelevalve andmetel jõudsid uued väljaanded rahvaraamatukogudesse ainult ühes maakonnas keskmiselt 2–3 korda kuus, kolmes maakonnas 2 korda kuus, seitsmes maakonnas 1–2 korda kuus ja kolmes maakonnas 1 kord kuus ning ühes maakonnas vastavalt võimalustele. 13 maakonnas oli väljaannete transport rahvaraamatukogudesse korraldatud vastavalt nende endi ja </w:t>
      </w:r>
      <w:proofErr w:type="spellStart"/>
      <w:r w:rsidRPr="00691C1C">
        <w:rPr>
          <w:rFonts w:ascii="Times New Roman" w:hAnsi="Times New Roman" w:eastAsia="Times New Roman"/>
          <w:sz w:val="20"/>
          <w:szCs w:val="20"/>
        </w:rPr>
        <w:t>KOV-ide</w:t>
      </w:r>
      <w:proofErr w:type="spellEnd"/>
      <w:r w:rsidRPr="00691C1C">
        <w:rPr>
          <w:rFonts w:ascii="Times New Roman" w:hAnsi="Times New Roman" w:eastAsia="Times New Roman"/>
          <w:sz w:val="20"/>
          <w:szCs w:val="20"/>
        </w:rPr>
        <w:t xml:space="preserve"> võimalustele. Ainult kaks maakonda olid sõlminud kokkulepe väljaannete tarnijatega, kes viisid tellitud väljaanded ise rahvaraamatukogudele kohale, mis võimaldas uute väljaannete saabumise sagedust suurendada.</w:t>
      </w:r>
    </w:p>
  </w:footnote>
  <w:footnote w:id="66">
    <w:p w:rsidRPr="00691C1C" w:rsidR="00227382" w:rsidP="00691C1C" w:rsidRDefault="00227382" w14:paraId="04D37AC6" w14:textId="29F91B3C">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Rahvusraamatukogu. </w:t>
      </w:r>
      <w:hyperlink w:history="1" r:id="rId45">
        <w:r w:rsidRPr="00691C1C">
          <w:rPr>
            <w:rStyle w:val="Hperlink"/>
            <w:rFonts w:ascii="Times New Roman" w:hAnsi="Times New Roman"/>
          </w:rPr>
          <w:t>Isikuandmete töötlemise kord</w:t>
        </w:r>
      </w:hyperlink>
      <w:r w:rsidRPr="00691C1C">
        <w:rPr>
          <w:rFonts w:ascii="Times New Roman" w:hAnsi="Times New Roman"/>
        </w:rPr>
        <w:t xml:space="preserve">. </w:t>
      </w:r>
    </w:p>
  </w:footnote>
  <w:footnote w:id="67">
    <w:p w:rsidRPr="00691C1C" w:rsidR="001B30EB" w:rsidP="00691C1C" w:rsidRDefault="001B30EB" w14:paraId="0F9D45DC" w14:textId="77777777">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46">
        <w:r w:rsidRPr="00691C1C">
          <w:rPr>
            <w:rStyle w:val="Hperlink"/>
            <w:rFonts w:ascii="Times New Roman" w:hAnsi="Times New Roman"/>
          </w:rPr>
          <w:t>Paragrahvi 3 kommentaar 3</w:t>
        </w:r>
      </w:hyperlink>
      <w:r w:rsidRPr="00691C1C">
        <w:rPr>
          <w:rFonts w:ascii="Times New Roman" w:hAnsi="Times New Roman"/>
        </w:rPr>
        <w:t>.</w:t>
      </w:r>
    </w:p>
  </w:footnote>
  <w:footnote w:id="68">
    <w:p w:rsidRPr="00691C1C" w:rsidR="001B30EB" w:rsidP="00691C1C" w:rsidRDefault="001B30EB" w14:paraId="462BEBC7" w14:textId="3E330B73">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47">
        <w:r w:rsidRPr="00691C1C">
          <w:rPr>
            <w:rStyle w:val="Hperlink"/>
            <w:rFonts w:ascii="Times New Roman" w:hAnsi="Times New Roman"/>
          </w:rPr>
          <w:t>Paragrahvi 3 kommentaar 6</w:t>
        </w:r>
      </w:hyperlink>
      <w:r w:rsidRPr="00691C1C">
        <w:rPr>
          <w:rFonts w:ascii="Times New Roman" w:hAnsi="Times New Roman"/>
        </w:rPr>
        <w:t>.</w:t>
      </w:r>
    </w:p>
  </w:footnote>
  <w:footnote w:id="69">
    <w:p w:rsidRPr="00691C1C" w:rsidR="00E27AC1" w:rsidP="00691C1C" w:rsidRDefault="00E27AC1" w14:paraId="1C02770F" w14:textId="6BAC9259">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48">
        <w:r w:rsidRPr="00691C1C">
          <w:rPr>
            <w:rStyle w:val="Hperlink"/>
            <w:rFonts w:ascii="Times New Roman" w:hAnsi="Times New Roman"/>
          </w:rPr>
          <w:t>Paragrahvi 26 kommentaar 24</w:t>
        </w:r>
      </w:hyperlink>
      <w:r w:rsidRPr="00691C1C">
        <w:rPr>
          <w:rFonts w:ascii="Times New Roman" w:hAnsi="Times New Roman"/>
        </w:rPr>
        <w:t>.</w:t>
      </w:r>
    </w:p>
  </w:footnote>
  <w:footnote w:id="70">
    <w:p w:rsidRPr="00691C1C" w:rsidR="00A524D6" w:rsidP="00691C1C" w:rsidRDefault="00A524D6" w14:paraId="4525471D" w14:textId="03454D9D">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49">
        <w:r w:rsidRPr="00691C1C">
          <w:rPr>
            <w:rStyle w:val="Hperlink"/>
            <w:rFonts w:ascii="Times New Roman" w:hAnsi="Times New Roman"/>
          </w:rPr>
          <w:t xml:space="preserve">Paragrahvi 113 kommentaar </w:t>
        </w:r>
        <w:r w:rsidRPr="00691C1C" w:rsidR="00691C1C">
          <w:rPr>
            <w:rStyle w:val="Hperlink"/>
            <w:rFonts w:ascii="Times New Roman" w:hAnsi="Times New Roman"/>
          </w:rPr>
          <w:t>9</w:t>
        </w:r>
      </w:hyperlink>
      <w:r w:rsidRPr="00691C1C">
        <w:rPr>
          <w:rFonts w:ascii="Times New Roman" w:hAnsi="Times New Roman"/>
        </w:rPr>
        <w:t>.</w:t>
      </w:r>
    </w:p>
  </w:footnote>
  <w:footnote w:id="71">
    <w:p w:rsidRPr="00691C1C" w:rsidR="00691C1C" w:rsidP="00691C1C" w:rsidRDefault="00691C1C" w14:paraId="0CF20AA8" w14:textId="72C6EE85">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Vabariigi põhiseadus. Kommenteeritud väljaanne. </w:t>
      </w:r>
      <w:hyperlink w:history="1" r:id="rId50">
        <w:r w:rsidRPr="00691C1C">
          <w:rPr>
            <w:rStyle w:val="Hperlink"/>
            <w:rFonts w:ascii="Times New Roman" w:hAnsi="Times New Roman"/>
          </w:rPr>
          <w:t>Paragrahvi 113 kommentaar 6</w:t>
        </w:r>
      </w:hyperlink>
      <w:r w:rsidRPr="00691C1C">
        <w:rPr>
          <w:rFonts w:ascii="Times New Roman" w:hAnsi="Times New Roman"/>
        </w:rPr>
        <w:t>.</w:t>
      </w:r>
    </w:p>
  </w:footnote>
  <w:footnote w:id="72">
    <w:p w:rsidRPr="00691C1C" w:rsidR="006C1A64" w:rsidP="00691C1C" w:rsidRDefault="006C1A64" w14:paraId="22EF753F" w14:textId="64D459D0">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Eesti Rahvusraamatukogu. </w:t>
      </w:r>
      <w:hyperlink w:history="1" r:id="rId51">
        <w:r w:rsidRPr="00691C1C">
          <w:rPr>
            <w:rStyle w:val="Hperlink"/>
            <w:rFonts w:ascii="Times New Roman" w:hAnsi="Times New Roman"/>
          </w:rPr>
          <w:t>Põhikiri</w:t>
        </w:r>
      </w:hyperlink>
      <w:r w:rsidRPr="00691C1C">
        <w:rPr>
          <w:rFonts w:ascii="Times New Roman" w:hAnsi="Times New Roman"/>
        </w:rPr>
        <w:t>.</w:t>
      </w:r>
    </w:p>
  </w:footnote>
  <w:footnote w:id="73">
    <w:p w:rsidRPr="00691C1C" w:rsidR="00B75DD2" w:rsidP="00691C1C" w:rsidRDefault="00B75DD2" w14:paraId="0487F797" w14:textId="55FB55C2">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w:t>
      </w:r>
      <w:proofErr w:type="spellStart"/>
      <w:r w:rsidRPr="00691C1C">
        <w:rPr>
          <w:rFonts w:ascii="Times New Roman" w:hAnsi="Times New Roman"/>
        </w:rPr>
        <w:t>SäES</w:t>
      </w:r>
      <w:proofErr w:type="spellEnd"/>
      <w:r w:rsidRPr="00691C1C">
        <w:rPr>
          <w:rFonts w:ascii="Times New Roman" w:hAnsi="Times New Roman"/>
        </w:rPr>
        <w:t xml:space="preserve"> § 18 lõikes 1 viidatakse ERRS § 10 lõike 1 punktile 15, mis vastab ERRS-i 2023. aasta 1. jaanuaril jõustunud redaktsioonis § 10 punktile 15.</w:t>
      </w:r>
    </w:p>
  </w:footnote>
  <w:footnote w:id="74">
    <w:p w:rsidRPr="00691C1C" w:rsidR="00006AE0" w:rsidP="00691C1C" w:rsidRDefault="00006AE0" w14:paraId="228FFCB8" w14:textId="2615CCDE">
      <w:pPr>
        <w:pStyle w:val="Allmrkusetekst"/>
        <w:spacing w:after="0" w:line="240" w:lineRule="auto"/>
        <w:contextualSpacing/>
        <w:jc w:val="both"/>
        <w:rPr>
          <w:rFonts w:ascii="Times New Roman" w:hAnsi="Times New Roman"/>
        </w:rPr>
      </w:pPr>
      <w:r w:rsidRPr="00691C1C">
        <w:rPr>
          <w:rStyle w:val="Allmrkuseviide"/>
          <w:rFonts w:ascii="Times New Roman" w:hAnsi="Times New Roman"/>
        </w:rPr>
        <w:footnoteRef/>
      </w:r>
      <w:r w:rsidRPr="00691C1C">
        <w:rPr>
          <w:rFonts w:ascii="Times New Roman" w:hAnsi="Times New Roman"/>
        </w:rPr>
        <w:t xml:space="preserve"> Eelnevate terminite määratlused on võetud </w:t>
      </w:r>
      <w:hyperlink w:history="1" r:id="rId52">
        <w:r w:rsidRPr="00691C1C">
          <w:rPr>
            <w:rStyle w:val="Hperlink"/>
            <w:rFonts w:ascii="Times New Roman" w:hAnsi="Times New Roman"/>
          </w:rPr>
          <w:t>raamatukogusõnastikust</w:t>
        </w:r>
      </w:hyperlink>
      <w:r w:rsidRPr="00691C1C">
        <w:rPr>
          <w:rFonts w:ascii="Times New Roman" w:hAnsi="Times New Roman"/>
        </w:rPr>
        <w:t>.</w:t>
      </w:r>
    </w:p>
  </w:footnote>
  <w:footnote w:id="75">
    <w:p w:rsidRPr="008E3DBD" w:rsidR="00C43CEB" w:rsidP="008E3DBD" w:rsidRDefault="00C43CEB" w14:paraId="063BFBB4" w14:textId="64F8D9BA">
      <w:pPr>
        <w:pStyle w:val="Allmrkusetekst"/>
        <w:spacing w:after="0" w:line="240" w:lineRule="auto"/>
        <w:contextualSpacing/>
        <w:jc w:val="both"/>
        <w:rPr>
          <w:rFonts w:ascii="Times New Roman" w:hAnsi="Times New Roman"/>
        </w:rPr>
      </w:pPr>
      <w:r w:rsidRPr="008E3DBD">
        <w:rPr>
          <w:rStyle w:val="Allmrkuseviide"/>
          <w:rFonts w:ascii="Times New Roman" w:hAnsi="Times New Roman"/>
        </w:rPr>
        <w:footnoteRef/>
      </w:r>
      <w:r w:rsidRPr="008E3DBD">
        <w:rPr>
          <w:rFonts w:ascii="Times New Roman" w:hAnsi="Times New Roman"/>
        </w:rPr>
        <w:t xml:space="preserve"> </w:t>
      </w:r>
      <w:hyperlink w:history="1" r:id="rId53">
        <w:r w:rsidRPr="008E3DBD">
          <w:rPr>
            <w:rStyle w:val="Hperlink"/>
            <w:rFonts w:ascii="Times New Roman" w:hAnsi="Times New Roman"/>
          </w:rPr>
          <w:t>Euroopa Parlamendi ja nõukogu direktiiv (EL) 2018/958, 28. juuni 2018, milles käsitletakse uute kutsealasid reguleerivate õigusnormide vastuvõtmisele eelnevat proportsionaalsuse kontrolli (ELT L 173, 09.07.2018, lk 25–34)</w:t>
        </w:r>
      </w:hyperlink>
      <w:r w:rsidRPr="008E3DBD">
        <w:rPr>
          <w:rFonts w:ascii="Times New Roman" w:hAnsi="Times New Roman"/>
        </w:rPr>
        <w:t>.</w:t>
      </w:r>
    </w:p>
  </w:footnote>
  <w:footnote w:id="76">
    <w:p w:rsidRPr="008E3DBD" w:rsidR="000D5801" w:rsidP="008E3DBD" w:rsidRDefault="000D5801" w14:paraId="407356F9" w14:textId="2D612EE0">
      <w:pPr>
        <w:pStyle w:val="Allmrkusetekst"/>
        <w:spacing w:after="0" w:line="240" w:lineRule="auto"/>
        <w:contextualSpacing/>
        <w:jc w:val="both"/>
        <w:rPr>
          <w:rFonts w:ascii="Times New Roman" w:hAnsi="Times New Roman"/>
        </w:rPr>
      </w:pPr>
      <w:r w:rsidRPr="008E3DBD">
        <w:rPr>
          <w:rStyle w:val="Allmrkuseviide"/>
          <w:rFonts w:ascii="Times New Roman" w:hAnsi="Times New Roman"/>
        </w:rPr>
        <w:footnoteRef/>
      </w:r>
      <w:r w:rsidRPr="008E3DBD">
        <w:rPr>
          <w:rFonts w:ascii="Times New Roman" w:hAnsi="Times New Roman"/>
        </w:rPr>
        <w:t xml:space="preserve"> </w:t>
      </w:r>
      <w:hyperlink w:history="1" r:id="rId54">
        <w:r w:rsidRPr="008E3DBD">
          <w:rPr>
            <w:rStyle w:val="Hperlink"/>
            <w:rFonts w:ascii="Times New Roman" w:hAnsi="Times New Roman"/>
          </w:rPr>
          <w:t>Haldusjuhis Euroopa Parlamendi ja Nõukogu direktiivi (EL) 2018/958, 28. juuni 2018, milles käsitletakse uute kutsealasid reguleerivate õigusnormide vastuvõtmisele eelnevat proportsionaalsuse kontrolli, rakendamiseks</w:t>
        </w:r>
      </w:hyperlink>
      <w:r w:rsidRPr="008E3DBD">
        <w:rPr>
          <w:rFonts w:ascii="Times New Roman" w:hAnsi="Times New Roman"/>
        </w:rPr>
        <w:t>.</w:t>
      </w:r>
    </w:p>
  </w:footnote>
  <w:footnote w:id="77">
    <w:p w:rsidRPr="008E3DBD" w:rsidR="00F5505C" w:rsidP="008E3DBD" w:rsidRDefault="00F5505C" w14:paraId="744D5949" w14:textId="394BF28A">
      <w:pPr>
        <w:pStyle w:val="Allmrkusetekst"/>
        <w:spacing w:after="0" w:line="240" w:lineRule="auto"/>
        <w:contextualSpacing/>
        <w:jc w:val="both"/>
        <w:rPr>
          <w:rFonts w:ascii="Times New Roman" w:hAnsi="Times New Roman"/>
        </w:rPr>
      </w:pPr>
      <w:r w:rsidRPr="008E3DBD">
        <w:rPr>
          <w:rStyle w:val="Allmrkuseviide"/>
          <w:rFonts w:ascii="Times New Roman" w:hAnsi="Times New Roman"/>
        </w:rPr>
        <w:footnoteRef/>
      </w:r>
      <w:r w:rsidRPr="008E3DBD">
        <w:rPr>
          <w:rFonts w:ascii="Times New Roman" w:hAnsi="Times New Roman"/>
        </w:rPr>
        <w:t xml:space="preserve"> </w:t>
      </w:r>
      <w:hyperlink w:history="1" r:id="rId55">
        <w:r w:rsidRPr="008E3DBD" w:rsidR="001079A5">
          <w:rPr>
            <w:rStyle w:val="Hperlink"/>
            <w:rFonts w:ascii="Times New Roman" w:hAnsi="Times New Roman"/>
          </w:rPr>
          <w:t xml:space="preserve">Euroopa Parlamendi ja nõukogu määrus (EL) 2016/679 füüsiliste isikute kaitse kohta isikuandmete töötlemisel ja selliste andmete vaba liikumise ning direktiivi 95/46/EÜ kehtetuks tunnistamise kohta (isikuandmete kaitse </w:t>
        </w:r>
        <w:proofErr w:type="spellStart"/>
        <w:r w:rsidRPr="008E3DBD" w:rsidR="001079A5">
          <w:rPr>
            <w:rStyle w:val="Hperlink"/>
            <w:rFonts w:ascii="Times New Roman" w:hAnsi="Times New Roman"/>
          </w:rPr>
          <w:t>üldmäärus</w:t>
        </w:r>
        <w:proofErr w:type="spellEnd"/>
        <w:r w:rsidRPr="008E3DBD" w:rsidR="001079A5">
          <w:rPr>
            <w:rStyle w:val="Hperlink"/>
            <w:rFonts w:ascii="Times New Roman" w:hAnsi="Times New Roman"/>
          </w:rPr>
          <w:t>) (ELT L 119, 04.05.2016, lk 1–88)</w:t>
        </w:r>
      </w:hyperlink>
      <w:r w:rsidRPr="008E3DBD">
        <w:rPr>
          <w:rFonts w:ascii="Times New Roman" w:hAnsi="Times New Roman"/>
        </w:rPr>
        <w:t>.</w:t>
      </w:r>
    </w:p>
  </w:footnote>
  <w:footnote w:id="78">
    <w:p w:rsidRPr="008E3DBD" w:rsidR="001952A3" w:rsidP="008E3DBD" w:rsidRDefault="001952A3" w14:paraId="4B73A0C1" w14:textId="2325D092">
      <w:pPr>
        <w:pStyle w:val="Allmrkusetekst"/>
        <w:spacing w:after="0" w:line="240" w:lineRule="auto"/>
        <w:rPr>
          <w:rFonts w:ascii="Times New Roman" w:hAnsi="Times New Roman"/>
        </w:rPr>
      </w:pPr>
      <w:r w:rsidRPr="008E3DBD">
        <w:rPr>
          <w:rStyle w:val="Allmrkuseviide"/>
          <w:rFonts w:ascii="Times New Roman" w:hAnsi="Times New Roman"/>
        </w:rPr>
        <w:footnoteRef/>
      </w:r>
      <w:r w:rsidRPr="008E3DBD">
        <w:rPr>
          <w:rFonts w:ascii="Times New Roman" w:hAnsi="Times New Roman"/>
        </w:rPr>
        <w:t xml:space="preserve"> </w:t>
      </w:r>
      <w:hyperlink w:tgtFrame="_blank" w:history="1" r:id="rId56">
        <w:r w:rsidRPr="008E3DBD">
          <w:rPr>
            <w:rStyle w:val="Hperlink"/>
            <w:rFonts w:ascii="Times New Roman" w:hAnsi="Times New Roman"/>
          </w:rPr>
          <w:t>Raamatukogud ja raamatud. Statistikaamet, 2020.</w:t>
        </w:r>
      </w:hyperlink>
    </w:p>
  </w:footnote>
  <w:footnote w:id="79">
    <w:p w:rsidRPr="008E3DBD" w:rsidR="00DA4B75" w:rsidP="008E3DBD" w:rsidRDefault="00DA4B75" w14:paraId="4272A76E" w14:textId="53AA4F90">
      <w:pPr>
        <w:spacing w:after="0" w:line="240" w:lineRule="auto"/>
        <w:rPr>
          <w:rFonts w:ascii="Times New Roman" w:hAnsi="Times New Roman"/>
          <w:b/>
          <w:bCs/>
          <w:sz w:val="20"/>
          <w:szCs w:val="20"/>
        </w:rPr>
      </w:pPr>
    </w:p>
  </w:footnote>
  <w:footnote w:id="80">
    <w:p w:rsidRPr="008E3DBD" w:rsidR="00111D4A" w:rsidP="008E3DBD" w:rsidRDefault="00111D4A" w14:paraId="5A6ECE7C" w14:textId="5015F0B6">
      <w:pPr>
        <w:pStyle w:val="Allmrkusetekst"/>
        <w:spacing w:after="0" w:line="240" w:lineRule="auto"/>
        <w:rPr>
          <w:rFonts w:ascii="Times New Roman" w:hAnsi="Times New Roman"/>
        </w:rPr>
      </w:pPr>
      <w:r w:rsidRPr="008E3DBD">
        <w:rPr>
          <w:rStyle w:val="Allmrkuseviide"/>
          <w:rFonts w:ascii="Times New Roman" w:hAnsi="Times New Roman"/>
        </w:rPr>
        <w:footnoteRef/>
      </w:r>
      <w:r w:rsidRPr="008E3DBD">
        <w:rPr>
          <w:rFonts w:ascii="Times New Roman" w:hAnsi="Times New Roman"/>
        </w:rPr>
        <w:t xml:space="preserve"> Statistika andmebaas. NH01: NOORED, 2022 (2022. aasta andmed on korrigeeritud 21.05.2024).</w:t>
      </w:r>
    </w:p>
    <w:p w:rsidRPr="008E3DBD" w:rsidR="00111D4A" w:rsidP="00650D9B" w:rsidRDefault="00111D4A" w14:paraId="67F4560B" w14:textId="785B7FBB">
      <w:pPr>
        <w:pStyle w:val="Allmrkusetekst"/>
        <w:spacing w:after="0" w:line="240" w:lineRule="auto"/>
        <w:rPr>
          <w:rFonts w:ascii="Times New Roman" w:hAnsi="Times New Roman"/>
        </w:rPr>
      </w:pPr>
      <w:r w:rsidRPr="008E3DBD">
        <w:rPr>
          <w:rFonts w:ascii="Times New Roman" w:hAnsi="Times New Roman"/>
        </w:rPr>
        <w:t>https://andmed.stat.ee/et/stat/eri-valdkondade-statistika__noorteseire/NH01/table/tableViewLayout2</w:t>
      </w:r>
    </w:p>
    <w:p w:rsidRPr="001952A3" w:rsidR="00111D4A" w:rsidRDefault="00111D4A" w14:paraId="292B5857" w14:textId="2395CC86">
      <w:pPr>
        <w:pStyle w:val="Allmrkusetekst"/>
        <w:rPr>
          <w:rFonts w:ascii="Times New Roman" w:hAnsi="Times New Roman"/>
        </w:rPr>
      </w:pPr>
    </w:p>
  </w:footnote>
  <w:footnote w:id="81">
    <w:p w:rsidRPr="00035B6E" w:rsidR="009043C1" w:rsidP="00D91603" w:rsidRDefault="00B671EC" w14:paraId="508AA0F6" w14:textId="68C2D799">
      <w:pPr>
        <w:pStyle w:val="Allmrkusetekst"/>
        <w:spacing w:after="0" w:line="240" w:lineRule="auto"/>
        <w:rPr>
          <w:rFonts w:ascii="Times New Roman" w:hAnsi="Times New Roman"/>
        </w:rPr>
      </w:pPr>
      <w:r>
        <w:rPr>
          <w:rStyle w:val="Allmrkuseviide"/>
        </w:rPr>
        <w:footnoteRef/>
      </w:r>
      <w:r>
        <w:t xml:space="preserve"> </w:t>
      </w:r>
      <w:r w:rsidRPr="00035B6E" w:rsidR="00B26B49">
        <w:rPr>
          <w:rFonts w:ascii="Times New Roman" w:hAnsi="Times New Roman"/>
        </w:rPr>
        <w:t xml:space="preserve">Registrite ja Infosüsteemide Keskus. </w:t>
      </w:r>
      <w:r w:rsidRPr="00035B6E" w:rsidR="00BD7588">
        <w:rPr>
          <w:rFonts w:ascii="Times New Roman" w:hAnsi="Times New Roman"/>
        </w:rPr>
        <w:t>E-äriregister</w:t>
      </w:r>
      <w:r w:rsidRPr="00035B6E" w:rsidR="004B2198">
        <w:rPr>
          <w:rFonts w:ascii="Times New Roman" w:hAnsi="Times New Roman"/>
        </w:rPr>
        <w:t xml:space="preserve">. https://ariregister.rik.ee/est/statistics? </w:t>
      </w:r>
      <w:r w:rsidRPr="00035B6E" w:rsidR="009043C1">
        <w:rPr>
          <w:rFonts w:ascii="Times New Roman" w:hAnsi="Times New Roman"/>
        </w:rPr>
        <w:t xml:space="preserve">Juriidilised </w:t>
      </w:r>
      <w:r w:rsidRPr="00035B6E" w:rsidR="00967BB6">
        <w:rPr>
          <w:rFonts w:ascii="Times New Roman" w:hAnsi="Times New Roman"/>
        </w:rPr>
        <w:t>isikud</w:t>
      </w:r>
      <w:r w:rsidRPr="00035B6E" w:rsidR="00B26B49">
        <w:rPr>
          <w:rFonts w:ascii="Times New Roman" w:hAnsi="Times New Roman"/>
        </w:rPr>
        <w:t xml:space="preserve"> tegevusala järgi</w:t>
      </w:r>
      <w:r w:rsidRPr="00035B6E" w:rsidR="00035B6E">
        <w:rPr>
          <w:rFonts w:ascii="Times New Roman" w:hAnsi="Times New Roman"/>
        </w:rPr>
        <w:t xml:space="preserve"> s</w:t>
      </w:r>
      <w:r w:rsidRPr="00035B6E" w:rsidR="00E96253">
        <w:rPr>
          <w:rFonts w:ascii="Times New Roman" w:hAnsi="Times New Roman"/>
        </w:rPr>
        <w:t xml:space="preserve">eisuga </w:t>
      </w:r>
      <w:r w:rsidRPr="00035B6E" w:rsidR="00F751DE">
        <w:rPr>
          <w:rFonts w:ascii="Times New Roman" w:hAnsi="Times New Roman"/>
        </w:rPr>
        <w:t>14.aprill</w:t>
      </w:r>
      <w:r w:rsidRPr="00035B6E" w:rsidR="00035B6E">
        <w:rPr>
          <w:rFonts w:ascii="Times New Roman" w:hAnsi="Times New Roman"/>
        </w:rPr>
        <w:t xml:space="preserve"> </w:t>
      </w:r>
      <w:r w:rsidRPr="00035B6E" w:rsidR="00F751DE">
        <w:rPr>
          <w:rFonts w:ascii="Times New Roman" w:hAnsi="Times New Roman"/>
        </w:rPr>
        <w:t>2025</w:t>
      </w:r>
    </w:p>
    <w:p w:rsidR="00B671EC" w:rsidP="00D91603" w:rsidRDefault="009058D4" w14:paraId="2493CB32" w14:textId="2D61A5EA">
      <w:pPr>
        <w:pStyle w:val="Allmrkusetekst"/>
        <w:spacing w:after="0" w:line="240" w:lineRule="auto"/>
      </w:pPr>
      <w:hyperlink r:id="rId57">
        <w:r w:rsidRPr="006E7316">
          <w:rPr>
            <w:rStyle w:val="Hperlink"/>
            <w:rFonts w:ascii="Times New Roman" w:hAnsi="Times New Roman"/>
          </w:rPr>
          <w:t>https://ariregister.rik.ee/est/statistics/detailed/detailed_by_main_area_of_activity/2023/2</w:t>
        </w:r>
      </w:hyperlink>
    </w:p>
  </w:footnote>
  <w:footnote w:id="82">
    <w:p w:rsidR="006F785E" w:rsidP="006E2649" w:rsidRDefault="006F785E" w14:paraId="75CC71FC" w14:textId="62DD4DE5">
      <w:pPr>
        <w:pStyle w:val="Allmrkusetekst"/>
        <w:spacing w:after="0" w:line="240" w:lineRule="auto"/>
      </w:pPr>
      <w:r>
        <w:rPr>
          <w:rStyle w:val="Allmrkuseviide"/>
        </w:rPr>
        <w:footnoteRef/>
      </w:r>
      <w:r>
        <w:t xml:space="preserve"> </w:t>
      </w:r>
      <w:r w:rsidRPr="006F785E">
        <w:rPr>
          <w:rFonts w:ascii="Times New Roman" w:hAnsi="Times New Roman"/>
        </w:rPr>
        <w:t xml:space="preserve">Riigiportaal Eesti.ee. </w:t>
      </w:r>
      <w:hyperlink w:history="1" r:id="rId58">
        <w:r w:rsidRPr="006F785E">
          <w:rPr>
            <w:rStyle w:val="Hperlink"/>
            <w:rFonts w:ascii="Times New Roman" w:hAnsi="Times New Roman"/>
          </w:rPr>
          <w:t>https://www.eesti.ee/eraisik/et/artikkel/eesti-vabariik/kohalikud-omavalitsused</w:t>
        </w:r>
      </w:hyperlink>
    </w:p>
  </w:footnote>
  <w:footnote w:id="83">
    <w:p w:rsidR="00D91603" w:rsidP="00D91603" w:rsidRDefault="00D91603" w14:paraId="76672CE1" w14:textId="42627027">
      <w:pPr>
        <w:pStyle w:val="Allmrkusetekst"/>
        <w:spacing w:after="0" w:line="240" w:lineRule="auto"/>
      </w:pPr>
      <w:r>
        <w:rPr>
          <w:rStyle w:val="Allmrkuseviide"/>
        </w:rPr>
        <w:footnoteRef/>
      </w:r>
      <w:r>
        <w:t xml:space="preserve"> </w:t>
      </w:r>
      <w:r w:rsidRPr="006E7316">
        <w:rPr>
          <w:rFonts w:ascii="Times New Roman" w:hAnsi="Times New Roman"/>
        </w:rPr>
        <w:t>Eesti Rahvusraamatukogu raamatukogude statistika.</w:t>
      </w:r>
      <w:r w:rsidR="006E2649">
        <w:rPr>
          <w:rFonts w:ascii="Times New Roman" w:hAnsi="Times New Roman"/>
        </w:rPr>
        <w:t xml:space="preserve"> </w:t>
      </w:r>
      <w:r w:rsidRPr="006E2649" w:rsidR="006E2649">
        <w:rPr>
          <w:rFonts w:ascii="Times New Roman" w:hAnsi="Times New Roman"/>
        </w:rPr>
        <w:t>https://www.rara.ee/raamatukogudele/rmtk-statistika/statistika/</w:t>
      </w:r>
    </w:p>
  </w:footnote>
  <w:footnote w:id="84">
    <w:p w:rsidRPr="00F94AEF" w:rsidR="006F4A1E" w:rsidP="00F94AEF" w:rsidRDefault="006F4A1E" w14:paraId="52A7B908" w14:textId="77777777">
      <w:pPr>
        <w:pStyle w:val="Allmrkusetekst"/>
        <w:spacing w:after="0" w:line="240" w:lineRule="auto"/>
        <w:rPr>
          <w:rFonts w:ascii="Times New Roman" w:hAnsi="Times New Roman"/>
        </w:rPr>
      </w:pPr>
      <w:r w:rsidRPr="00F94AEF">
        <w:rPr>
          <w:rStyle w:val="Allmrkuseviide"/>
          <w:rFonts w:ascii="Times New Roman" w:hAnsi="Times New Roman"/>
        </w:rPr>
        <w:footnoteRef/>
      </w:r>
      <w:r w:rsidRPr="00F94AEF">
        <w:rPr>
          <w:rFonts w:ascii="Times New Roman" w:hAnsi="Times New Roman"/>
        </w:rPr>
        <w:t xml:space="preserve"> Eesti Statistika. Üldkasutatavad rahvaraamatukogud. 2022 https://andmed.stat.ee/et/stat/sotsiaalelu__kultuur__raamatukogud/KU015/table/tableViewLayout2</w:t>
      </w:r>
    </w:p>
  </w:footnote>
  <w:footnote w:id="85">
    <w:p w:rsidRPr="00F94AEF" w:rsidR="006F4A1E" w:rsidP="00A45411" w:rsidRDefault="006F4A1E" w14:paraId="4445BA16" w14:textId="0C6F6835">
      <w:pPr>
        <w:spacing w:after="0" w:line="240" w:lineRule="auto"/>
        <w:rPr>
          <w:rFonts w:ascii="Times New Roman" w:hAnsi="Times New Roman"/>
        </w:rPr>
      </w:pPr>
      <w:r w:rsidRPr="00F94AEF">
        <w:rPr>
          <w:rStyle w:val="Allmrkuseviide"/>
          <w:rFonts w:ascii="Times New Roman" w:hAnsi="Times New Roman"/>
          <w:sz w:val="20"/>
          <w:szCs w:val="20"/>
        </w:rPr>
        <w:footnoteRef/>
      </w:r>
      <w:r w:rsidRPr="00F94AEF">
        <w:rPr>
          <w:rFonts w:ascii="Times New Roman" w:hAnsi="Times New Roman"/>
          <w:sz w:val="20"/>
          <w:szCs w:val="20"/>
        </w:rPr>
        <w:t xml:space="preserve"> </w:t>
      </w:r>
      <w:r w:rsidRPr="00F94AEF">
        <w:rPr>
          <w:rFonts w:ascii="Times New Roman" w:hAnsi="Times New Roman" w:eastAsia="Times New Roman"/>
          <w:sz w:val="20"/>
          <w:szCs w:val="20"/>
        </w:rPr>
        <w:t>Eesti Koostöö Kogu (2014). „Omavalitsuskorralduse ja regionaalhalduse trendid ja stsenaariumid.“ Tellija: Siseministeerium (</w:t>
      </w:r>
      <w:hyperlink r:id="rId59">
        <w:r w:rsidRPr="00F94AEF">
          <w:rPr>
            <w:rStyle w:val="Hperlink"/>
            <w:rFonts w:ascii="Times New Roman" w:hAnsi="Times New Roman" w:eastAsia="Times New Roman"/>
            <w:sz w:val="20"/>
            <w:szCs w:val="20"/>
          </w:rPr>
          <w:t>http://www.kogu.ee/wp-content/uploads/2014/11/Omavalitsuskorraldus-ja-regionaalhalduse-anal%C3%BC%C3%BCs_loplik_27.11.14.pdf</w:t>
        </w:r>
      </w:hyperlink>
    </w:p>
  </w:footnote>
  <w:footnote w:id="86">
    <w:p w:rsidRPr="00D13DBE" w:rsidR="000B616C" w:rsidP="00D13DBE" w:rsidRDefault="000B616C" w14:paraId="6C9FC9C2" w14:textId="15BDB042">
      <w:pPr>
        <w:pStyle w:val="Allmrkusetekst"/>
        <w:spacing w:after="0" w:line="240" w:lineRule="auto"/>
        <w:rPr>
          <w:rFonts w:ascii="Times New Roman" w:hAnsi="Times New Roman"/>
        </w:rPr>
      </w:pPr>
      <w:r w:rsidRPr="00D13DBE">
        <w:rPr>
          <w:rStyle w:val="Allmrkuseviide"/>
          <w:rFonts w:ascii="Times New Roman" w:hAnsi="Times New Roman"/>
        </w:rPr>
        <w:footnoteRef/>
      </w:r>
      <w:r w:rsidRPr="00D13DBE">
        <w:rPr>
          <w:rFonts w:ascii="Times New Roman" w:hAnsi="Times New Roman"/>
        </w:rPr>
        <w:t xml:space="preserve"> Registrite ja Infosüsteemide Keskus. E</w:t>
      </w:r>
      <w:r w:rsidRPr="00D13DBE" w:rsidR="00A374B5">
        <w:rPr>
          <w:rFonts w:ascii="Times New Roman" w:hAnsi="Times New Roman"/>
        </w:rPr>
        <w:t>-äriregistri portaal</w:t>
      </w:r>
      <w:r w:rsidRPr="00D13DBE" w:rsidR="003F345D">
        <w:rPr>
          <w:rFonts w:ascii="Times New Roman" w:hAnsi="Times New Roman"/>
        </w:rPr>
        <w:t xml:space="preserve">. </w:t>
      </w:r>
      <w:hyperlink w:history="1" r:id="rId60">
        <w:r w:rsidRPr="00D13DBE" w:rsidR="00C86E16">
          <w:rPr>
            <w:rStyle w:val="Hperlink"/>
            <w:rFonts w:ascii="Times New Roman" w:hAnsi="Times New Roman"/>
          </w:rPr>
          <w:t>https://ariregister.rik.ee/est/statistics</w:t>
        </w:r>
      </w:hyperlink>
      <w:r w:rsidRPr="00D13DBE" w:rsidR="00C86E16">
        <w:rPr>
          <w:rFonts w:ascii="Times New Roman" w:hAnsi="Times New Roman"/>
        </w:rPr>
        <w:t xml:space="preserve">. Seisuga </w:t>
      </w:r>
      <w:r w:rsidRPr="00D13DBE" w:rsidR="0030171F">
        <w:rPr>
          <w:rFonts w:ascii="Times New Roman" w:hAnsi="Times New Roman"/>
        </w:rPr>
        <w:t>14. aprill 202</w:t>
      </w:r>
      <w:r w:rsidRPr="00D13DBE" w:rsidR="00D13DBE">
        <w:rPr>
          <w:rFonts w:ascii="Times New Roman" w:hAnsi="Times New Roman"/>
        </w:rPr>
        <w:t>5.</w:t>
      </w:r>
    </w:p>
  </w:footnote>
  <w:footnote w:id="87">
    <w:p w:rsidR="006F4A1E" w:rsidP="006F4A1E" w:rsidRDefault="006F4A1E" w14:paraId="6117D588" w14:textId="31103A58">
      <w:pPr>
        <w:pStyle w:val="Allmrkusetekst"/>
      </w:pPr>
      <w:r w:rsidRPr="00B14534">
        <w:rPr>
          <w:rStyle w:val="Allmrkuseviide"/>
          <w:rFonts w:ascii="Times New Roman" w:hAnsi="Times New Roman"/>
        </w:rPr>
        <w:footnoteRef/>
      </w:r>
      <w:r w:rsidRPr="00B14534">
        <w:rPr>
          <w:rFonts w:ascii="Times New Roman" w:hAnsi="Times New Roman"/>
        </w:rPr>
        <w:t xml:space="preserve"> Eesti Statistika. Üldkasutatavad rahvaraamatukogud. 2022. https://andmed.stat.ee/et/stat/sotsiaalelu__kultuur__raamatukogud/KU01/table/tableViewLayout2</w:t>
      </w:r>
    </w:p>
  </w:footnote>
  <w:footnote w:id="88">
    <w:p w:rsidRPr="00466F3F" w:rsidR="00E03845" w:rsidP="00466F3F" w:rsidRDefault="00E03845" w14:paraId="25215FFC" w14:textId="0BFA4C5F">
      <w:pPr>
        <w:pStyle w:val="Allmrkusetekst"/>
        <w:spacing w:after="0" w:line="240" w:lineRule="auto"/>
        <w:rPr>
          <w:rFonts w:ascii="Times New Roman" w:hAnsi="Times New Roman"/>
        </w:rPr>
      </w:pPr>
      <w:r w:rsidRPr="00466F3F">
        <w:rPr>
          <w:rStyle w:val="Allmrkuseviide"/>
          <w:rFonts w:ascii="Times New Roman" w:hAnsi="Times New Roman"/>
        </w:rPr>
        <w:footnoteRef/>
      </w:r>
      <w:r w:rsidRPr="00466F3F">
        <w:rPr>
          <w:rFonts w:ascii="Times New Roman" w:hAnsi="Times New Roman"/>
        </w:rPr>
        <w:t xml:space="preserve"> </w:t>
      </w:r>
      <w:r w:rsidRPr="00466F3F" w:rsidR="00457DD2">
        <w:rPr>
          <w:rFonts w:ascii="Times New Roman" w:hAnsi="Times New Roman"/>
        </w:rPr>
        <w:t xml:space="preserve">Registrite ja </w:t>
      </w:r>
      <w:r w:rsidRPr="00466F3F" w:rsidR="0011434A">
        <w:rPr>
          <w:rFonts w:ascii="Times New Roman" w:hAnsi="Times New Roman"/>
        </w:rPr>
        <w:t xml:space="preserve">Infosüsteemide </w:t>
      </w:r>
      <w:r w:rsidRPr="00466F3F" w:rsidR="00466F3F">
        <w:rPr>
          <w:rFonts w:ascii="Times New Roman" w:hAnsi="Times New Roman"/>
        </w:rPr>
        <w:t xml:space="preserve">Keskus. </w:t>
      </w:r>
      <w:r w:rsidRPr="00466F3F">
        <w:rPr>
          <w:rFonts w:ascii="Times New Roman" w:hAnsi="Times New Roman"/>
        </w:rPr>
        <w:t>E-äriregister. https://ariregister.rik.ee/est/statistics/registered_entities</w:t>
      </w:r>
    </w:p>
  </w:footnote>
  <w:footnote w:id="89">
    <w:p w:rsidRPr="00975831" w:rsidR="00E12517" w:rsidP="00466F3F" w:rsidRDefault="00E12517" w14:paraId="5D1970C6" w14:textId="6CB28601">
      <w:pPr>
        <w:pStyle w:val="Allmrkusetekst"/>
        <w:spacing w:after="0" w:line="240" w:lineRule="auto"/>
        <w:rPr>
          <w:rFonts w:ascii="Times New Roman" w:hAnsi="Times New Roman"/>
        </w:rPr>
      </w:pPr>
      <w:r w:rsidRPr="00466F3F">
        <w:rPr>
          <w:rStyle w:val="Allmrkuseviide"/>
          <w:rFonts w:ascii="Times New Roman" w:hAnsi="Times New Roman"/>
        </w:rPr>
        <w:footnoteRef/>
      </w:r>
      <w:r w:rsidRPr="00466F3F">
        <w:rPr>
          <w:rFonts w:ascii="Times New Roman" w:hAnsi="Times New Roman"/>
        </w:rPr>
        <w:t xml:space="preserve"> </w:t>
      </w:r>
      <w:r w:rsidRPr="00466F3F" w:rsidR="00B31773">
        <w:rPr>
          <w:rFonts w:ascii="Times New Roman" w:hAnsi="Times New Roman"/>
        </w:rPr>
        <w:t xml:space="preserve">Avaliku sektori statistika. </w:t>
      </w:r>
      <w:r w:rsidRPr="00466F3F" w:rsidR="00AE31E9">
        <w:rPr>
          <w:rFonts w:ascii="Times New Roman" w:hAnsi="Times New Roman"/>
        </w:rPr>
        <w:t>R</w:t>
      </w:r>
      <w:r w:rsidRPr="00466F3F" w:rsidR="00B31773">
        <w:rPr>
          <w:rFonts w:ascii="Times New Roman" w:hAnsi="Times New Roman"/>
        </w:rPr>
        <w:t>ahandusministeerium</w:t>
      </w:r>
      <w:r w:rsidRPr="00466F3F" w:rsidR="00583E2C">
        <w:rPr>
          <w:rFonts w:ascii="Times New Roman" w:hAnsi="Times New Roman"/>
        </w:rPr>
        <w:t xml:space="preserve">. </w:t>
      </w:r>
      <w:r w:rsidRPr="00466F3F" w:rsidR="00EE7E6A">
        <w:rPr>
          <w:rFonts w:ascii="Times New Roman" w:hAnsi="Times New Roman"/>
        </w:rPr>
        <w:t>https://www.fin.ee/riigihaldus-ja-avalik-teenistus-</w:t>
      </w:r>
      <w:r w:rsidRPr="00975831" w:rsidR="00EE7E6A">
        <w:rPr>
          <w:rFonts w:ascii="Times New Roman" w:hAnsi="Times New Roman"/>
        </w:rPr>
        <w:t>kinnisvara/riigihaldus/avaliku-sektori-statistika</w:t>
      </w:r>
    </w:p>
  </w:footnote>
  <w:footnote w:id="90">
    <w:p w:rsidR="00466F3F" w:rsidRDefault="00466F3F" w14:paraId="1A7B1F64" w14:textId="470B593D">
      <w:pPr>
        <w:pStyle w:val="Allmrkusetekst"/>
      </w:pPr>
      <w:r w:rsidRPr="00975831">
        <w:rPr>
          <w:rStyle w:val="Allmrkuseviide"/>
          <w:rFonts w:ascii="Times New Roman" w:hAnsi="Times New Roman"/>
        </w:rPr>
        <w:footnoteRef/>
      </w:r>
      <w:r w:rsidRPr="00975831">
        <w:rPr>
          <w:rFonts w:ascii="Times New Roman" w:hAnsi="Times New Roman"/>
        </w:rPr>
        <w:t xml:space="preserve"> </w:t>
      </w:r>
      <w:r w:rsidR="00975831">
        <w:rPr>
          <w:rFonts w:ascii="Times New Roman" w:hAnsi="Times New Roman"/>
        </w:rPr>
        <w:t>Statistikaamet</w:t>
      </w:r>
      <w:r w:rsidR="00317AA1">
        <w:rPr>
          <w:rFonts w:ascii="Times New Roman" w:hAnsi="Times New Roman"/>
        </w:rPr>
        <w:t xml:space="preserve">. </w:t>
      </w:r>
      <w:r w:rsidRPr="00975831">
        <w:rPr>
          <w:rFonts w:ascii="Times New Roman" w:hAnsi="Times New Roman"/>
        </w:rPr>
        <w:t>Statistika andmebaas</w:t>
      </w:r>
      <w:r w:rsidRPr="00975831" w:rsidR="00975831">
        <w:rPr>
          <w:rFonts w:ascii="Times New Roman" w:hAnsi="Times New Roman"/>
        </w:rPr>
        <w:t>. https://andmed.stat.ee/et/stat</w:t>
      </w:r>
    </w:p>
  </w:footnote>
  <w:footnote w:id="91">
    <w:p w:rsidRPr="00215A6D" w:rsidR="00C63A81" w:rsidP="00C63A81" w:rsidRDefault="00C63A81" w14:paraId="0BEA361E" w14:textId="77777777">
      <w:pPr>
        <w:pStyle w:val="Allmrkusetekst"/>
        <w:rPr>
          <w:rStyle w:val="Hperlink"/>
          <w:rFonts w:ascii="Times New Roman" w:hAnsi="Times New Roman"/>
        </w:rPr>
      </w:pPr>
      <w:r w:rsidRPr="00215A6D">
        <w:rPr>
          <w:rStyle w:val="Allmrkuseviide"/>
          <w:rFonts w:ascii="Times New Roman" w:hAnsi="Times New Roman"/>
        </w:rPr>
        <w:footnoteRef/>
      </w:r>
      <w:r w:rsidRPr="00215A6D">
        <w:rPr>
          <w:rStyle w:val="Allmrkuseviide"/>
          <w:rFonts w:ascii="Times New Roman" w:hAnsi="Times New Roman"/>
        </w:rPr>
        <w:t xml:space="preserve"> </w:t>
      </w:r>
      <w:hyperlink w:history="1" r:id="rId61">
        <w:r w:rsidRPr="00215A6D">
          <w:rPr>
            <w:rStyle w:val="Hperlink"/>
            <w:rFonts w:ascii="Times New Roman" w:hAnsi="Times New Roman"/>
          </w:rPr>
          <w:t>Raamatukoguteenuste ärianalüüs. Lõpparuanne (rara.ee)</w:t>
        </w:r>
      </w:hyperlink>
    </w:p>
  </w:footnote>
  <w:footnote w:id="92">
    <w:p w:rsidRPr="00215A6D" w:rsidR="008A18D5" w:rsidP="00745A3E" w:rsidRDefault="00DE1C3D" w14:paraId="4C786B53" w14:textId="28136EA5">
      <w:pPr>
        <w:pStyle w:val="Allmrkusetekst"/>
        <w:spacing w:after="0" w:line="240" w:lineRule="auto"/>
        <w:rPr>
          <w:rFonts w:ascii="Times New Roman" w:hAnsi="Times New Roman"/>
        </w:rPr>
      </w:pPr>
      <w:r w:rsidRPr="00215A6D">
        <w:rPr>
          <w:rStyle w:val="Allmrkuseviide"/>
          <w:rFonts w:ascii="Times New Roman" w:hAnsi="Times New Roman"/>
        </w:rPr>
        <w:footnoteRef/>
      </w:r>
      <w:r w:rsidRPr="00215A6D">
        <w:rPr>
          <w:rFonts w:ascii="Times New Roman" w:hAnsi="Times New Roman"/>
        </w:rPr>
        <w:t xml:space="preserve"> </w:t>
      </w:r>
      <w:r w:rsidRPr="00215A6D" w:rsidR="00257F3E">
        <w:rPr>
          <w:rFonts w:ascii="Times New Roman" w:hAnsi="Times New Roman"/>
        </w:rPr>
        <w:t>Statistikaamet</w:t>
      </w:r>
      <w:r w:rsidRPr="00215A6D" w:rsidR="00CB1A7D">
        <w:rPr>
          <w:rFonts w:ascii="Times New Roman" w:hAnsi="Times New Roman"/>
        </w:rPr>
        <w:t>. Rahvaraamatukogud.</w:t>
      </w:r>
      <w:r w:rsidRPr="00215A6D" w:rsidR="008A18D5">
        <w:rPr>
          <w:rFonts w:ascii="Times New Roman" w:hAnsi="Times New Roman"/>
        </w:rPr>
        <w:t xml:space="preserve"> </w:t>
      </w:r>
      <w:hyperlink w:history="1" r:id="rId62">
        <w:r w:rsidRPr="00215A6D" w:rsidR="008A18D5">
          <w:rPr>
            <w:rStyle w:val="Hperlink"/>
            <w:rFonts w:ascii="Times New Roman" w:hAnsi="Times New Roman"/>
          </w:rPr>
          <w:t>https://andmed.stat.ee/et/stat/sotsiaalelu__kultuur__raamatukogud/KU01</w:t>
        </w:r>
      </w:hyperlink>
    </w:p>
  </w:footnote>
  <w:footnote w:id="93">
    <w:p w:rsidRPr="00215A6D" w:rsidR="009B3B4F" w:rsidP="00745A3E" w:rsidRDefault="009B3B4F" w14:paraId="7C2167FE" w14:textId="31D83F33">
      <w:pPr>
        <w:pStyle w:val="Allmrkusetekst"/>
        <w:spacing w:after="0" w:line="240" w:lineRule="auto"/>
        <w:rPr>
          <w:rFonts w:ascii="Times New Roman" w:hAnsi="Times New Roman"/>
        </w:rPr>
      </w:pPr>
      <w:r w:rsidRPr="00215A6D">
        <w:rPr>
          <w:rStyle w:val="Allmrkuseviide"/>
          <w:rFonts w:ascii="Times New Roman" w:hAnsi="Times New Roman"/>
        </w:rPr>
        <w:footnoteRef/>
      </w:r>
      <w:r w:rsidRPr="00215A6D">
        <w:rPr>
          <w:rFonts w:ascii="Times New Roman" w:hAnsi="Times New Roman"/>
        </w:rPr>
        <w:t xml:space="preserve"> Statistikaamet</w:t>
      </w:r>
      <w:r w:rsidRPr="00215A6D" w:rsidR="00D35E07">
        <w:rPr>
          <w:rFonts w:ascii="Times New Roman" w:hAnsi="Times New Roman"/>
        </w:rPr>
        <w:t>. Eriala- ja teadusraamatukogud</w:t>
      </w:r>
      <w:r w:rsidRPr="00215A6D" w:rsidR="00343519">
        <w:rPr>
          <w:rFonts w:ascii="Times New Roman" w:hAnsi="Times New Roman"/>
        </w:rPr>
        <w:t xml:space="preserve">. </w:t>
      </w:r>
      <w:r w:rsidRPr="00215A6D" w:rsidR="00753AC7">
        <w:rPr>
          <w:rFonts w:ascii="Times New Roman" w:hAnsi="Times New Roman"/>
        </w:rPr>
        <w:t>https://andmed.stat.ee/et/stat/sotsiaalelu__kultuur__raamatukogud/KU02</w:t>
      </w:r>
    </w:p>
  </w:footnote>
  <w:footnote w:id="94">
    <w:p w:rsidRPr="00745A3E" w:rsidR="00C70CD9" w:rsidP="00745A3E" w:rsidRDefault="00C70CD9" w14:paraId="553D3D25" w14:textId="08504282">
      <w:pPr>
        <w:pStyle w:val="Allmrkusetekst"/>
        <w:spacing w:after="0" w:line="240" w:lineRule="auto"/>
        <w:rPr>
          <w:rFonts w:ascii="Times New Roman" w:hAnsi="Times New Roman"/>
        </w:rPr>
      </w:pPr>
      <w:r w:rsidRPr="00745A3E">
        <w:rPr>
          <w:rStyle w:val="Allmrkuseviide"/>
          <w:rFonts w:ascii="Times New Roman" w:hAnsi="Times New Roman"/>
        </w:rPr>
        <w:footnoteRef/>
      </w:r>
      <w:r w:rsidRPr="00745A3E">
        <w:rPr>
          <w:rFonts w:ascii="Times New Roman" w:hAnsi="Times New Roman"/>
        </w:rPr>
        <w:t xml:space="preserve"> Statistikaamet. Rahvaraamatukogud. </w:t>
      </w:r>
      <w:hyperlink w:history="1" r:id="rId63">
        <w:r w:rsidRPr="00745A3E">
          <w:rPr>
            <w:rStyle w:val="Hperlink"/>
            <w:rFonts w:ascii="Times New Roman" w:hAnsi="Times New Roman"/>
          </w:rPr>
          <w:t>https://andmed.stat.ee/et/stat/sotsiaalelu__kultuur__raamatukogud/KU01</w:t>
        </w:r>
      </w:hyperlink>
    </w:p>
  </w:footnote>
  <w:footnote w:id="95">
    <w:p w:rsidRPr="00745A3E" w:rsidR="00C70CD9" w:rsidP="00745A3E" w:rsidRDefault="00C70CD9" w14:paraId="121A1FCE" w14:textId="682AB13D">
      <w:pPr>
        <w:pStyle w:val="Allmrkusetekst"/>
        <w:spacing w:after="0" w:line="240" w:lineRule="auto"/>
        <w:rPr>
          <w:rFonts w:ascii="Times New Roman" w:hAnsi="Times New Roman"/>
        </w:rPr>
      </w:pPr>
      <w:r w:rsidRPr="00745A3E">
        <w:rPr>
          <w:rStyle w:val="Allmrkuseviide"/>
          <w:rFonts w:ascii="Times New Roman" w:hAnsi="Times New Roman"/>
        </w:rPr>
        <w:footnoteRef/>
      </w:r>
      <w:r w:rsidRPr="00745A3E">
        <w:rPr>
          <w:rFonts w:ascii="Times New Roman" w:hAnsi="Times New Roman"/>
        </w:rPr>
        <w:t xml:space="preserve"> Statistikaamet. Eriala- ja teadusraamatukogud. https://andmed.stat.ee/et/stat/sotsiaalelu__kultuur__raamatukogud/KU02</w:t>
      </w:r>
    </w:p>
  </w:footnote>
  <w:footnote w:id="96">
    <w:p w:rsidRPr="005969EA" w:rsidR="00D91B84" w:rsidRDefault="00D91B84" w14:paraId="397CB302" w14:textId="3C64FCBB">
      <w:pPr>
        <w:pStyle w:val="Allmrkusetekst"/>
        <w:rPr>
          <w:rFonts w:ascii="Times New Roman" w:hAnsi="Times New Roman"/>
        </w:rPr>
      </w:pPr>
      <w:r w:rsidRPr="005969EA">
        <w:rPr>
          <w:rStyle w:val="Allmrkuseviide"/>
          <w:rFonts w:ascii="Times New Roman" w:hAnsi="Times New Roman"/>
        </w:rPr>
        <w:footnoteRef/>
      </w:r>
      <w:r w:rsidRPr="005969EA">
        <w:rPr>
          <w:rFonts w:ascii="Times New Roman" w:hAnsi="Times New Roman"/>
        </w:rPr>
        <w:t xml:space="preserve"> Eesti Rahvusraamatukogu</w:t>
      </w:r>
      <w:r w:rsidR="005969EA">
        <w:rPr>
          <w:rFonts w:ascii="Times New Roman" w:hAnsi="Times New Roman"/>
        </w:rPr>
        <w:t xml:space="preserve">. Raamatukogude </w:t>
      </w:r>
      <w:r w:rsidRPr="005969EA">
        <w:rPr>
          <w:rFonts w:ascii="Times New Roman" w:hAnsi="Times New Roman"/>
        </w:rPr>
        <w:t>statistika</w:t>
      </w:r>
      <w:r w:rsidR="005969EA">
        <w:rPr>
          <w:rFonts w:ascii="Times New Roman" w:hAnsi="Times New Roman"/>
        </w:rPr>
        <w:t>,</w:t>
      </w:r>
      <w:r w:rsidRPr="005969EA" w:rsidR="006D5C56">
        <w:rPr>
          <w:rFonts w:ascii="Times New Roman" w:hAnsi="Times New Roman"/>
        </w:rPr>
        <w:t xml:space="preserve"> </w:t>
      </w:r>
      <w:r w:rsidRPr="005969EA" w:rsidR="00B11B62">
        <w:rPr>
          <w:rFonts w:ascii="Times New Roman" w:hAnsi="Times New Roman"/>
        </w:rPr>
        <w:t>2024</w:t>
      </w:r>
      <w:r w:rsidRPr="005969EA" w:rsidR="005969EA">
        <w:rPr>
          <w:rFonts w:ascii="Times New Roman" w:hAnsi="Times New Roman"/>
        </w:rPr>
        <w:t>. https://www.rara.ee/raamatukogudele/rmtk-statistika/statistika/</w:t>
      </w:r>
    </w:p>
  </w:footnote>
  <w:footnote w:id="97">
    <w:p w:rsidRPr="00262A8A" w:rsidR="006C1FC6" w:rsidP="00262A8A" w:rsidRDefault="006C1FC6" w14:paraId="5E676565" w14:textId="6D014D49">
      <w:pPr>
        <w:pStyle w:val="Allmrkusetekst"/>
        <w:spacing w:after="0" w:line="240" w:lineRule="auto"/>
        <w:rPr>
          <w:rFonts w:ascii="Times New Roman" w:hAnsi="Times New Roman"/>
        </w:rPr>
      </w:pPr>
      <w:r w:rsidRPr="00262A8A">
        <w:rPr>
          <w:rStyle w:val="Allmrkuseviide"/>
          <w:rFonts w:ascii="Times New Roman" w:hAnsi="Times New Roman"/>
        </w:rPr>
        <w:footnoteRef/>
      </w:r>
      <w:r w:rsidRPr="00262A8A">
        <w:rPr>
          <w:rFonts w:ascii="Times New Roman" w:hAnsi="Times New Roman"/>
        </w:rPr>
        <w:t xml:space="preserve"> </w:t>
      </w:r>
      <w:r w:rsidRPr="00262A8A" w:rsidR="00262A8A">
        <w:rPr>
          <w:rFonts w:ascii="Times New Roman" w:hAnsi="Times New Roman"/>
        </w:rPr>
        <w:t>Statistikaamet. Rahvaarv, 2023. https://www.stat.ee/et/avasta-statistikat/valdkonnad/rahvastik/rahvaarv https://www.riigiteataja.ee/aktilisa/3260/2202/1001/83klisa.pdf#</w:t>
      </w:r>
    </w:p>
  </w:footnote>
  <w:footnote w:id="98">
    <w:p w:rsidRPr="00262A8A" w:rsidR="00570414" w:rsidP="00262A8A" w:rsidRDefault="00570414" w14:paraId="149A5A49" w14:textId="35658A7E">
      <w:pPr>
        <w:pStyle w:val="Allmrkusetekst"/>
        <w:spacing w:after="0" w:line="240" w:lineRule="auto"/>
        <w:rPr>
          <w:rFonts w:ascii="Times New Roman" w:hAnsi="Times New Roman"/>
        </w:rPr>
      </w:pPr>
      <w:r w:rsidRPr="00262A8A">
        <w:rPr>
          <w:rStyle w:val="Allmrkuseviide"/>
          <w:rFonts w:ascii="Times New Roman" w:hAnsi="Times New Roman"/>
        </w:rPr>
        <w:footnoteRef/>
      </w:r>
      <w:r w:rsidRPr="00262A8A">
        <w:rPr>
          <w:rFonts w:ascii="Times New Roman" w:hAnsi="Times New Roman"/>
        </w:rPr>
        <w:t xml:space="preserve"> </w:t>
      </w:r>
      <w:r w:rsidRPr="00262A8A" w:rsidR="00D81696">
        <w:rPr>
          <w:rFonts w:ascii="Times New Roman" w:hAnsi="Times New Roman"/>
        </w:rPr>
        <w:t>Statistikaamet. Raamatukogud, 2024.</w:t>
      </w:r>
    </w:p>
  </w:footnote>
  <w:footnote w:id="99">
    <w:p w:rsidRPr="00D81696" w:rsidR="008B749D" w:rsidP="00D81696" w:rsidRDefault="008B749D" w14:paraId="43EB8C73" w14:textId="397A5F67">
      <w:pPr>
        <w:pStyle w:val="Allmrkusetekst"/>
        <w:spacing w:after="0" w:line="240" w:lineRule="auto"/>
        <w:rPr>
          <w:rFonts w:ascii="Times New Roman" w:hAnsi="Times New Roman"/>
        </w:rPr>
      </w:pPr>
      <w:r w:rsidRPr="00D81696">
        <w:rPr>
          <w:rStyle w:val="Allmrkuseviide"/>
          <w:rFonts w:ascii="Times New Roman" w:hAnsi="Times New Roman"/>
        </w:rPr>
        <w:footnoteRef/>
      </w:r>
      <w:r w:rsidRPr="00D81696">
        <w:rPr>
          <w:rFonts w:ascii="Times New Roman" w:hAnsi="Times New Roman"/>
        </w:rPr>
        <w:t xml:space="preserve"> </w:t>
      </w:r>
      <w:hyperlink w:history="1" r:id="rId64">
        <w:r w:rsidRPr="00D81696">
          <w:rPr>
            <w:rStyle w:val="Hperlink"/>
            <w:rFonts w:ascii="Times New Roman" w:hAnsi="Times New Roman"/>
          </w:rPr>
          <w:t>https://kul.ee/kultuurivaartused-ja-digitaalne-kultuuriparand/raamatukogud</w:t>
        </w:r>
      </w:hyperlink>
    </w:p>
  </w:footnote>
  <w:footnote w:id="100">
    <w:p w:rsidRPr="0027733F" w:rsidR="00315210" w:rsidP="008B749D" w:rsidRDefault="00315210" w14:paraId="72987578" w14:textId="42255DC1">
      <w:pPr>
        <w:pStyle w:val="Allmrkusetekst"/>
        <w:spacing w:after="0" w:line="240" w:lineRule="auto"/>
        <w:rPr>
          <w:rFonts w:ascii="Times New Roman" w:hAnsi="Times New Roman"/>
        </w:rPr>
      </w:pPr>
      <w:r w:rsidRPr="008B749D">
        <w:rPr>
          <w:rStyle w:val="Allmrkuseviide"/>
          <w:rFonts w:ascii="Times New Roman" w:hAnsi="Times New Roman"/>
        </w:rPr>
        <w:footnoteRef/>
      </w:r>
      <w:r w:rsidRPr="008B749D">
        <w:rPr>
          <w:rFonts w:ascii="Times New Roman" w:hAnsi="Times New Roman"/>
        </w:rPr>
        <w:t xml:space="preserve"> </w:t>
      </w:r>
      <w:r w:rsidRPr="008B749D" w:rsidR="0027733F">
        <w:rPr>
          <w:rFonts w:ascii="Times New Roman" w:hAnsi="Times New Roman"/>
        </w:rPr>
        <w:t>Raamatukoguteenuste ärianalüüs ja teenusedisain, Ernst &amp; Young Baltic AS, 2022. https://www.rara.ee/wp-</w:t>
      </w:r>
      <w:r w:rsidRPr="0027733F" w:rsidR="0027733F">
        <w:rPr>
          <w:rFonts w:ascii="Times New Roman" w:hAnsi="Times New Roman"/>
        </w:rPr>
        <w:t>content/uploads/2023/03/Raamatukoguteenuste_arianaluus_loppversioon_v4.pdf</w:t>
      </w:r>
    </w:p>
  </w:footnote>
  <w:footnote w:id="101">
    <w:p w:rsidRPr="005C443A" w:rsidR="007948F5" w:rsidP="005C443A" w:rsidRDefault="007948F5" w14:paraId="4A10C579" w14:textId="3E1559C0">
      <w:pPr>
        <w:pStyle w:val="Allmrkusetekst"/>
        <w:spacing w:after="0" w:line="240" w:lineRule="auto"/>
        <w:rPr>
          <w:rFonts w:ascii="Times New Roman" w:hAnsi="Times New Roman"/>
        </w:rPr>
      </w:pPr>
      <w:r w:rsidRPr="005C443A">
        <w:rPr>
          <w:rStyle w:val="Allmrkuseviide"/>
          <w:rFonts w:ascii="Times New Roman" w:hAnsi="Times New Roman"/>
        </w:rPr>
        <w:footnoteRef/>
      </w:r>
      <w:r w:rsidRPr="005C443A">
        <w:rPr>
          <w:rFonts w:ascii="Times New Roman" w:hAnsi="Times New Roman"/>
        </w:rPr>
        <w:t xml:space="preserve"> Raamatukoguteenuste ärianalüüs ja teenusedisain.</w:t>
      </w:r>
      <w:r w:rsidRPr="005C443A" w:rsidR="00BA5243">
        <w:rPr>
          <w:rFonts w:ascii="Times New Roman" w:hAnsi="Times New Roman"/>
        </w:rPr>
        <w:t xml:space="preserve"> </w:t>
      </w:r>
      <w:r w:rsidRPr="005C443A">
        <w:rPr>
          <w:rFonts w:ascii="Times New Roman" w:hAnsi="Times New Roman"/>
        </w:rPr>
        <w:t>Ernst &amp; Young Baltics ja</w:t>
      </w:r>
      <w:r w:rsidRPr="005C443A" w:rsidR="00BA5243">
        <w:rPr>
          <w:rFonts w:ascii="Times New Roman" w:hAnsi="Times New Roman"/>
        </w:rPr>
        <w:t xml:space="preserve"> </w:t>
      </w:r>
      <w:proofErr w:type="spellStart"/>
      <w:r w:rsidRPr="005C443A">
        <w:rPr>
          <w:rFonts w:ascii="Times New Roman" w:hAnsi="Times New Roman"/>
        </w:rPr>
        <w:t>Rethink</w:t>
      </w:r>
      <w:proofErr w:type="spellEnd"/>
      <w:r w:rsidRPr="005C443A" w:rsidR="00BA5243">
        <w:rPr>
          <w:rFonts w:ascii="Times New Roman" w:hAnsi="Times New Roman"/>
        </w:rPr>
        <w:t xml:space="preserve"> </w:t>
      </w:r>
      <w:r w:rsidRPr="005C443A">
        <w:rPr>
          <w:rFonts w:ascii="Times New Roman" w:hAnsi="Times New Roman"/>
        </w:rPr>
        <w:t>agentuur,</w:t>
      </w:r>
      <w:r w:rsidR="0027733F">
        <w:rPr>
          <w:rFonts w:ascii="Times New Roman" w:hAnsi="Times New Roman"/>
        </w:rPr>
        <w:t xml:space="preserve"> </w:t>
      </w:r>
      <w:r w:rsidRPr="005C443A">
        <w:rPr>
          <w:rFonts w:ascii="Times New Roman" w:hAnsi="Times New Roman"/>
        </w:rPr>
        <w:t>2022. https://www.rara.ee/wp-content/uploads/2023/04/Raamatukoguteenuste_arianaluus_loppversioon_v4.pdf</w:t>
      </w:r>
    </w:p>
    <w:p w:rsidR="007948F5" w:rsidRDefault="007948F5" w14:paraId="4A7F6A2A" w14:textId="00749C03">
      <w:pPr>
        <w:pStyle w:val="Allmrkusetekst"/>
      </w:pPr>
    </w:p>
  </w:footnote>
  <w:footnote w:id="102">
    <w:p w:rsidRPr="000C07A8" w:rsidR="000964DF" w:rsidP="000C07A8" w:rsidRDefault="000964DF" w14:paraId="3FF4F66F" w14:textId="4CA3DD2B">
      <w:pPr>
        <w:pStyle w:val="Allmrkusetekst"/>
        <w:spacing w:after="0" w:line="240" w:lineRule="auto"/>
        <w:rPr>
          <w:rFonts w:ascii="Times New Roman" w:hAnsi="Times New Roman"/>
        </w:rPr>
      </w:pPr>
      <w:r w:rsidRPr="000C07A8">
        <w:rPr>
          <w:rStyle w:val="Allmrkuseviide"/>
          <w:rFonts w:ascii="Times New Roman" w:hAnsi="Times New Roman"/>
        </w:rPr>
        <w:footnoteRef/>
      </w:r>
      <w:r w:rsidRPr="000C07A8">
        <w:rPr>
          <w:rFonts w:ascii="Times New Roman" w:hAnsi="Times New Roman"/>
        </w:rPr>
        <w:t xml:space="preserve"> Raamatukoguteenuste ärianalüüs ja teenusedisain. Ernst &amp; Young Baltics ja </w:t>
      </w:r>
      <w:proofErr w:type="spellStart"/>
      <w:r w:rsidRPr="000C07A8">
        <w:rPr>
          <w:rFonts w:ascii="Times New Roman" w:hAnsi="Times New Roman"/>
        </w:rPr>
        <w:t>Rethink</w:t>
      </w:r>
      <w:proofErr w:type="spellEnd"/>
      <w:r w:rsidRPr="000C07A8">
        <w:rPr>
          <w:rFonts w:ascii="Times New Roman" w:hAnsi="Times New Roman"/>
        </w:rPr>
        <w:t xml:space="preserve"> agentuur ,2022. https://www.rara.ee/wp-content/uploads/2023/04/Raamatukoguteenuste_arianaluus_loppversioon_v4.pdf</w:t>
      </w:r>
    </w:p>
  </w:footnote>
  <w:footnote w:id="103">
    <w:p w:rsidRPr="000C07A8" w:rsidR="000C07A8" w:rsidP="000C07A8" w:rsidRDefault="000C07A8" w14:paraId="39C889F3" w14:textId="074D9508">
      <w:pPr>
        <w:pStyle w:val="Allmrkusetekst"/>
        <w:spacing w:after="0" w:line="240" w:lineRule="auto"/>
        <w:rPr>
          <w:rFonts w:ascii="Times New Roman" w:hAnsi="Times New Roman"/>
        </w:rPr>
      </w:pPr>
      <w:r w:rsidRPr="000C07A8">
        <w:rPr>
          <w:rStyle w:val="Allmrkuseviide"/>
          <w:rFonts w:ascii="Times New Roman" w:hAnsi="Times New Roman"/>
        </w:rPr>
        <w:footnoteRef/>
      </w:r>
      <w:r w:rsidRPr="000C07A8">
        <w:rPr>
          <w:rFonts w:ascii="Times New Roman" w:hAnsi="Times New Roman"/>
        </w:rPr>
        <w:t xml:space="preserve"> Vabariigi Valitsuse tegevusprogramm 2023-2027. https://www.valitsus.ee/</w:t>
      </w:r>
    </w:p>
  </w:footnote>
  <w:footnote w:id="104">
    <w:p w:rsidRPr="00C77BB4" w:rsidR="00C77BB4" w:rsidP="00C77BB4" w:rsidRDefault="00C77BB4" w14:paraId="488626A7" w14:textId="0713B891">
      <w:pPr>
        <w:pStyle w:val="Allmrkusetekst"/>
        <w:spacing w:after="0" w:line="240" w:lineRule="auto"/>
        <w:rPr>
          <w:rFonts w:ascii="Times New Roman" w:hAnsi="Times New Roman"/>
        </w:rPr>
      </w:pPr>
      <w:r w:rsidRPr="00C77BB4">
        <w:rPr>
          <w:rStyle w:val="Allmrkuseviide"/>
          <w:rFonts w:ascii="Times New Roman" w:hAnsi="Times New Roman"/>
        </w:rPr>
        <w:footnoteRef/>
      </w:r>
      <w:r w:rsidRPr="00C77BB4">
        <w:rPr>
          <w:rFonts w:ascii="Times New Roman" w:hAnsi="Times New Roman"/>
        </w:rPr>
        <w:t xml:space="preserve"> Raamatukoguteenuste ärianalüüs ja teenusedisain, Ernst &amp; Young Baltic AS, 2022. </w:t>
      </w:r>
      <w:hyperlink w:history="1" r:id="rId65">
        <w:r w:rsidRPr="001E28C4">
          <w:rPr>
            <w:rStyle w:val="Hperlink"/>
            <w:rFonts w:ascii="Times New Roman" w:hAnsi="Times New Roman"/>
          </w:rPr>
          <w:t>https://www.rara.ee/wp-content/uploads/2023/03/Raamatukoguteenuste_arianaluus_loppversioon_v4.pdf</w:t>
        </w:r>
      </w:hyperlink>
    </w:p>
  </w:footnote>
  <w:footnote w:id="105">
    <w:p w:rsidR="005C5202" w:rsidP="00C77BB4" w:rsidRDefault="005C5202" w14:paraId="3B07F05A" w14:textId="29285957">
      <w:pPr>
        <w:pStyle w:val="Allmrkusetekst"/>
        <w:spacing w:after="0" w:line="240" w:lineRule="auto"/>
        <w:rPr>
          <w:rFonts w:ascii="Times New Roman" w:hAnsi="Times New Roman"/>
          <w:u w:val="single"/>
        </w:rPr>
      </w:pPr>
      <w:r w:rsidRPr="00C77BB4">
        <w:rPr>
          <w:rStyle w:val="Allmrkuseviide"/>
          <w:rFonts w:ascii="Times New Roman" w:hAnsi="Times New Roman"/>
        </w:rPr>
        <w:footnoteRef/>
      </w:r>
      <w:r w:rsidRPr="00C77BB4">
        <w:rPr>
          <w:rFonts w:ascii="Times New Roman" w:hAnsi="Times New Roman"/>
        </w:rPr>
        <w:t xml:space="preserve"> Ühtse üleriigilise raamatukogusüsteemi detailanalüüs. 2023, Ernst &amp; Young Baltic AS.</w:t>
      </w:r>
      <w:r w:rsidR="00C77BB4">
        <w:rPr>
          <w:rFonts w:ascii="Times New Roman" w:hAnsi="Times New Roman"/>
        </w:rPr>
        <w:t xml:space="preserve"> </w:t>
      </w:r>
      <w:hyperlink w:history="1" r:id="rId66">
        <w:r w:rsidRPr="00C77BB4" w:rsidR="00C77BB4">
          <w:rPr>
            <w:rStyle w:val="Hperlink"/>
            <w:rFonts w:ascii="Times New Roman" w:hAnsi="Times New Roman"/>
          </w:rPr>
          <w:t>https://www.rara.ee/raamatukogudele/uhtne-raamatukogususteem/</w:t>
        </w:r>
      </w:hyperlink>
    </w:p>
    <w:p w:rsidR="00C77BB4" w:rsidP="00C77BB4" w:rsidRDefault="00C77BB4" w14:paraId="20F52C91" w14:textId="77777777">
      <w:pPr>
        <w:pStyle w:val="Allmrkusetekst"/>
        <w:spacing w:after="0" w:line="240" w:lineRule="auto"/>
        <w:rPr>
          <w:rFonts w:ascii="Times New Roman" w:hAnsi="Times New Roman"/>
          <w:u w:val="single"/>
        </w:rPr>
      </w:pPr>
    </w:p>
    <w:p w:rsidRPr="00C77BB4" w:rsidR="00C77BB4" w:rsidP="00C77BB4" w:rsidRDefault="00C77BB4" w14:paraId="624E8A81" w14:textId="77777777">
      <w:pPr>
        <w:pStyle w:val="Allmrkusetekst"/>
        <w:spacing w:after="0" w:line="240" w:lineRule="auto"/>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E149F" w:rsidP="007648C0" w:rsidRDefault="000E149F" w14:paraId="5BE3A2E6" w14:textId="5FB7CA87">
    <w:pPr>
      <w:pStyle w:val="Pis"/>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77E2E2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28690B64"/>
    <w:multiLevelType w:val="hybridMultilevel"/>
    <w:tmpl w:val="50624362"/>
    <w:lvl w:ilvl="0" w:tplc="968C162E">
      <w:start w:val="8"/>
      <w:numFmt w:val="bullet"/>
      <w:lvlText w:val=""/>
      <w:lvlJc w:val="left"/>
      <w:pPr>
        <w:ind w:left="420" w:hanging="360"/>
      </w:pPr>
      <w:rPr>
        <w:rFonts w:hint="default" w:ascii="Times New Roman" w:hAnsi="Times New Roman" w:eastAsia="Calibri" w:cs="Times New Roman"/>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2" w15:restartNumberingAfterBreak="0">
    <w:nsid w:val="3D4C4D17"/>
    <w:multiLevelType w:val="hybridMultilevel"/>
    <w:tmpl w:val="94BC8EBA"/>
    <w:lvl w:ilvl="0" w:tplc="A8F42A64">
      <w:start w:val="2003"/>
      <w:numFmt w:val="bullet"/>
      <w:lvlText w:val="-"/>
      <w:lvlJc w:val="left"/>
      <w:pPr>
        <w:ind w:left="420" w:hanging="360"/>
      </w:pPr>
      <w:rPr>
        <w:rFonts w:hint="default" w:ascii="Times New Roman" w:hAnsi="Times New Roman" w:eastAsia="Calibri" w:cs="Times New Roman"/>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3" w15:restartNumberingAfterBreak="0">
    <w:nsid w:val="425B4C54"/>
    <w:multiLevelType w:val="hybridMultilevel"/>
    <w:tmpl w:val="B4E070A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43D45C54"/>
    <w:multiLevelType w:val="hybridMultilevel"/>
    <w:tmpl w:val="BC40748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48424450"/>
    <w:multiLevelType w:val="hybridMultilevel"/>
    <w:tmpl w:val="F026689A"/>
    <w:lvl w:ilvl="0" w:tplc="73B6A554">
      <w:numFmt w:val="bullet"/>
      <w:lvlText w:val="-"/>
      <w:lvlJc w:val="left"/>
      <w:pPr>
        <w:ind w:left="420" w:hanging="360"/>
      </w:pPr>
      <w:rPr>
        <w:rFonts w:hint="default" w:ascii="Times New Roman" w:hAnsi="Times New Roman" w:eastAsia="Calibri" w:cs="Times New Roman"/>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6" w15:restartNumberingAfterBreak="0">
    <w:nsid w:val="5739677A"/>
    <w:multiLevelType w:val="hybridMultilevel"/>
    <w:tmpl w:val="0E5EAE48"/>
    <w:lvl w:ilvl="0" w:tplc="73B6A554">
      <w:numFmt w:val="bullet"/>
      <w:lvlText w:val="-"/>
      <w:lvlJc w:val="left"/>
      <w:pPr>
        <w:ind w:left="720" w:hanging="360"/>
      </w:pPr>
      <w:rPr>
        <w:rFonts w:hint="default" w:ascii="Times New Roman" w:hAnsi="Times New Roman" w:eastAsia="Calibri"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62B805F5"/>
    <w:multiLevelType w:val="hybridMultilevel"/>
    <w:tmpl w:val="732004A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6E6998D6"/>
    <w:multiLevelType w:val="hybridMultilevel"/>
    <w:tmpl w:val="D01A157C"/>
    <w:lvl w:ilvl="0" w:tplc="A47CA9DE">
      <w:start w:val="1"/>
      <w:numFmt w:val="bullet"/>
      <w:lvlText w:val=""/>
      <w:lvlJc w:val="left"/>
      <w:pPr>
        <w:ind w:left="720" w:hanging="360"/>
      </w:pPr>
      <w:rPr>
        <w:rFonts w:hint="default" w:ascii="Symbol" w:hAnsi="Symbol"/>
      </w:rPr>
    </w:lvl>
    <w:lvl w:ilvl="1" w:tplc="2EC0C836">
      <w:start w:val="1"/>
      <w:numFmt w:val="bullet"/>
      <w:lvlText w:val="o"/>
      <w:lvlJc w:val="left"/>
      <w:pPr>
        <w:ind w:left="1440" w:hanging="360"/>
      </w:pPr>
      <w:rPr>
        <w:rFonts w:hint="default" w:ascii="Courier New" w:hAnsi="Courier New"/>
      </w:rPr>
    </w:lvl>
    <w:lvl w:ilvl="2" w:tplc="368E66EC">
      <w:start w:val="1"/>
      <w:numFmt w:val="bullet"/>
      <w:lvlText w:val=""/>
      <w:lvlJc w:val="left"/>
      <w:pPr>
        <w:ind w:left="2160" w:hanging="360"/>
      </w:pPr>
      <w:rPr>
        <w:rFonts w:hint="default" w:ascii="Wingdings" w:hAnsi="Wingdings"/>
      </w:rPr>
    </w:lvl>
    <w:lvl w:ilvl="3" w:tplc="D2908BD6">
      <w:start w:val="1"/>
      <w:numFmt w:val="bullet"/>
      <w:lvlText w:val=""/>
      <w:lvlJc w:val="left"/>
      <w:pPr>
        <w:ind w:left="2880" w:hanging="360"/>
      </w:pPr>
      <w:rPr>
        <w:rFonts w:hint="default" w:ascii="Symbol" w:hAnsi="Symbol"/>
      </w:rPr>
    </w:lvl>
    <w:lvl w:ilvl="4" w:tplc="31C003D0">
      <w:start w:val="1"/>
      <w:numFmt w:val="bullet"/>
      <w:lvlText w:val="o"/>
      <w:lvlJc w:val="left"/>
      <w:pPr>
        <w:ind w:left="3600" w:hanging="360"/>
      </w:pPr>
      <w:rPr>
        <w:rFonts w:hint="default" w:ascii="Courier New" w:hAnsi="Courier New"/>
      </w:rPr>
    </w:lvl>
    <w:lvl w:ilvl="5" w:tplc="79EE3EDE">
      <w:start w:val="1"/>
      <w:numFmt w:val="bullet"/>
      <w:lvlText w:val=""/>
      <w:lvlJc w:val="left"/>
      <w:pPr>
        <w:ind w:left="4320" w:hanging="360"/>
      </w:pPr>
      <w:rPr>
        <w:rFonts w:hint="default" w:ascii="Wingdings" w:hAnsi="Wingdings"/>
      </w:rPr>
    </w:lvl>
    <w:lvl w:ilvl="6" w:tplc="314A43CA">
      <w:start w:val="1"/>
      <w:numFmt w:val="bullet"/>
      <w:lvlText w:val=""/>
      <w:lvlJc w:val="left"/>
      <w:pPr>
        <w:ind w:left="5040" w:hanging="360"/>
      </w:pPr>
      <w:rPr>
        <w:rFonts w:hint="default" w:ascii="Symbol" w:hAnsi="Symbol"/>
      </w:rPr>
    </w:lvl>
    <w:lvl w:ilvl="7" w:tplc="F41ED04E">
      <w:start w:val="1"/>
      <w:numFmt w:val="bullet"/>
      <w:lvlText w:val="o"/>
      <w:lvlJc w:val="left"/>
      <w:pPr>
        <w:ind w:left="5760" w:hanging="360"/>
      </w:pPr>
      <w:rPr>
        <w:rFonts w:hint="default" w:ascii="Courier New" w:hAnsi="Courier New"/>
      </w:rPr>
    </w:lvl>
    <w:lvl w:ilvl="8" w:tplc="F490D614">
      <w:start w:val="1"/>
      <w:numFmt w:val="bullet"/>
      <w:lvlText w:val=""/>
      <w:lvlJc w:val="left"/>
      <w:pPr>
        <w:ind w:left="6480" w:hanging="360"/>
      </w:pPr>
      <w:rPr>
        <w:rFonts w:hint="default" w:ascii="Wingdings" w:hAnsi="Wingdings"/>
      </w:rPr>
    </w:lvl>
  </w:abstractNum>
  <w:num w:numId="1" w16cid:durableId="584727302">
    <w:abstractNumId w:val="8"/>
  </w:num>
  <w:num w:numId="2" w16cid:durableId="278411526">
    <w:abstractNumId w:val="4"/>
  </w:num>
  <w:num w:numId="3" w16cid:durableId="726297571">
    <w:abstractNumId w:val="3"/>
  </w:num>
  <w:num w:numId="4" w16cid:durableId="1520311126">
    <w:abstractNumId w:val="7"/>
  </w:num>
  <w:num w:numId="5" w16cid:durableId="1639874252">
    <w:abstractNumId w:val="0"/>
  </w:num>
  <w:num w:numId="6" w16cid:durableId="1964456956">
    <w:abstractNumId w:val="2"/>
  </w:num>
  <w:num w:numId="7" w16cid:durableId="928999535">
    <w:abstractNumId w:val="5"/>
  </w:num>
  <w:num w:numId="8" w16cid:durableId="128016241">
    <w:abstractNumId w:val="1"/>
  </w:num>
  <w:num w:numId="9" w16cid:durableId="1149053129">
    <w:abstractNumId w:val="6"/>
  </w:num>
</w:numbering>
</file>

<file path=word/people.xml><?xml version="1.0" encoding="utf-8"?>
<w15:people xmlns:mc="http://schemas.openxmlformats.org/markup-compatibility/2006" xmlns:w15="http://schemas.microsoft.com/office/word/2012/wordml" mc:Ignorable="w15">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removeDateAndTime/>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81"/>
    <w:rsid w:val="000001D0"/>
    <w:rsid w:val="000002B7"/>
    <w:rsid w:val="00000C0B"/>
    <w:rsid w:val="00000D89"/>
    <w:rsid w:val="00000E97"/>
    <w:rsid w:val="0000148B"/>
    <w:rsid w:val="000014CC"/>
    <w:rsid w:val="00001C59"/>
    <w:rsid w:val="00001DF3"/>
    <w:rsid w:val="00001E4E"/>
    <w:rsid w:val="00002300"/>
    <w:rsid w:val="000023BC"/>
    <w:rsid w:val="0000259E"/>
    <w:rsid w:val="000028D6"/>
    <w:rsid w:val="00002B20"/>
    <w:rsid w:val="000035CE"/>
    <w:rsid w:val="000038DD"/>
    <w:rsid w:val="00003997"/>
    <w:rsid w:val="00003B3B"/>
    <w:rsid w:val="00005F02"/>
    <w:rsid w:val="0000605A"/>
    <w:rsid w:val="000062EC"/>
    <w:rsid w:val="0000673D"/>
    <w:rsid w:val="000068EA"/>
    <w:rsid w:val="00006AE0"/>
    <w:rsid w:val="0000702C"/>
    <w:rsid w:val="00007032"/>
    <w:rsid w:val="00007DB0"/>
    <w:rsid w:val="00010A7C"/>
    <w:rsid w:val="0001240A"/>
    <w:rsid w:val="00012C45"/>
    <w:rsid w:val="0001307B"/>
    <w:rsid w:val="000133F6"/>
    <w:rsid w:val="000136CF"/>
    <w:rsid w:val="0001416D"/>
    <w:rsid w:val="00014661"/>
    <w:rsid w:val="00014AD6"/>
    <w:rsid w:val="00015241"/>
    <w:rsid w:val="00015721"/>
    <w:rsid w:val="00015783"/>
    <w:rsid w:val="00015E31"/>
    <w:rsid w:val="00016BE7"/>
    <w:rsid w:val="00016C67"/>
    <w:rsid w:val="00016CDC"/>
    <w:rsid w:val="000173E8"/>
    <w:rsid w:val="000175A6"/>
    <w:rsid w:val="000203D5"/>
    <w:rsid w:val="000215C4"/>
    <w:rsid w:val="00021776"/>
    <w:rsid w:val="00021B08"/>
    <w:rsid w:val="00021BCD"/>
    <w:rsid w:val="00021D0B"/>
    <w:rsid w:val="00022417"/>
    <w:rsid w:val="000226E4"/>
    <w:rsid w:val="00022889"/>
    <w:rsid w:val="00022976"/>
    <w:rsid w:val="0002299C"/>
    <w:rsid w:val="00022D47"/>
    <w:rsid w:val="00023119"/>
    <w:rsid w:val="00023451"/>
    <w:rsid w:val="00023F41"/>
    <w:rsid w:val="000243E1"/>
    <w:rsid w:val="000248C0"/>
    <w:rsid w:val="00024A18"/>
    <w:rsid w:val="00024B20"/>
    <w:rsid w:val="0002524A"/>
    <w:rsid w:val="000252BE"/>
    <w:rsid w:val="00025917"/>
    <w:rsid w:val="00026554"/>
    <w:rsid w:val="00026595"/>
    <w:rsid w:val="0002674D"/>
    <w:rsid w:val="00030150"/>
    <w:rsid w:val="000301CE"/>
    <w:rsid w:val="000305FD"/>
    <w:rsid w:val="00030F03"/>
    <w:rsid w:val="00031859"/>
    <w:rsid w:val="00031E4A"/>
    <w:rsid w:val="00031FFC"/>
    <w:rsid w:val="00032268"/>
    <w:rsid w:val="00033781"/>
    <w:rsid w:val="000337BA"/>
    <w:rsid w:val="000343D3"/>
    <w:rsid w:val="00034670"/>
    <w:rsid w:val="00034C8B"/>
    <w:rsid w:val="00035B6E"/>
    <w:rsid w:val="000366FD"/>
    <w:rsid w:val="0003673B"/>
    <w:rsid w:val="0003684D"/>
    <w:rsid w:val="00036E87"/>
    <w:rsid w:val="0003714B"/>
    <w:rsid w:val="000378C8"/>
    <w:rsid w:val="00037CC1"/>
    <w:rsid w:val="00037E73"/>
    <w:rsid w:val="00037F93"/>
    <w:rsid w:val="00040048"/>
    <w:rsid w:val="0004071A"/>
    <w:rsid w:val="000409B0"/>
    <w:rsid w:val="00040EAF"/>
    <w:rsid w:val="00040F08"/>
    <w:rsid w:val="00041B4C"/>
    <w:rsid w:val="00041BAD"/>
    <w:rsid w:val="0004222D"/>
    <w:rsid w:val="000422DF"/>
    <w:rsid w:val="000424B7"/>
    <w:rsid w:val="00042B2A"/>
    <w:rsid w:val="0004309D"/>
    <w:rsid w:val="00043849"/>
    <w:rsid w:val="000438E4"/>
    <w:rsid w:val="000439B2"/>
    <w:rsid w:val="000439EC"/>
    <w:rsid w:val="000440C9"/>
    <w:rsid w:val="00044313"/>
    <w:rsid w:val="0004486B"/>
    <w:rsid w:val="00044E6E"/>
    <w:rsid w:val="00044F72"/>
    <w:rsid w:val="000454A7"/>
    <w:rsid w:val="0004600C"/>
    <w:rsid w:val="00046387"/>
    <w:rsid w:val="00046692"/>
    <w:rsid w:val="000469C6"/>
    <w:rsid w:val="00046A9B"/>
    <w:rsid w:val="00046BBE"/>
    <w:rsid w:val="00046E5C"/>
    <w:rsid w:val="000477CE"/>
    <w:rsid w:val="00047B55"/>
    <w:rsid w:val="00047D56"/>
    <w:rsid w:val="00051A20"/>
    <w:rsid w:val="00052810"/>
    <w:rsid w:val="000532B0"/>
    <w:rsid w:val="000538AE"/>
    <w:rsid w:val="000538B6"/>
    <w:rsid w:val="00053AB4"/>
    <w:rsid w:val="00053CDA"/>
    <w:rsid w:val="0005444B"/>
    <w:rsid w:val="000544F3"/>
    <w:rsid w:val="00054B3C"/>
    <w:rsid w:val="00055722"/>
    <w:rsid w:val="000558FB"/>
    <w:rsid w:val="0005609E"/>
    <w:rsid w:val="00056423"/>
    <w:rsid w:val="0006025A"/>
    <w:rsid w:val="000602F4"/>
    <w:rsid w:val="00060A83"/>
    <w:rsid w:val="00060AC1"/>
    <w:rsid w:val="00060E06"/>
    <w:rsid w:val="00060E3B"/>
    <w:rsid w:val="00060EA9"/>
    <w:rsid w:val="0006122E"/>
    <w:rsid w:val="0006140D"/>
    <w:rsid w:val="0006192F"/>
    <w:rsid w:val="00061BD1"/>
    <w:rsid w:val="00061CC2"/>
    <w:rsid w:val="00061DF9"/>
    <w:rsid w:val="00061F82"/>
    <w:rsid w:val="0006261A"/>
    <w:rsid w:val="00063038"/>
    <w:rsid w:val="000634D8"/>
    <w:rsid w:val="00064172"/>
    <w:rsid w:val="00064443"/>
    <w:rsid w:val="00064977"/>
    <w:rsid w:val="0006539D"/>
    <w:rsid w:val="00065746"/>
    <w:rsid w:val="000657FA"/>
    <w:rsid w:val="00065C66"/>
    <w:rsid w:val="000664D7"/>
    <w:rsid w:val="00066C66"/>
    <w:rsid w:val="00066CC5"/>
    <w:rsid w:val="0006711B"/>
    <w:rsid w:val="0006714C"/>
    <w:rsid w:val="0006756E"/>
    <w:rsid w:val="0006774B"/>
    <w:rsid w:val="000677B6"/>
    <w:rsid w:val="0006782F"/>
    <w:rsid w:val="00067D84"/>
    <w:rsid w:val="00067E76"/>
    <w:rsid w:val="0007061E"/>
    <w:rsid w:val="000709CA"/>
    <w:rsid w:val="00070ADD"/>
    <w:rsid w:val="00071158"/>
    <w:rsid w:val="000711F4"/>
    <w:rsid w:val="00071AD4"/>
    <w:rsid w:val="00072564"/>
    <w:rsid w:val="0007317E"/>
    <w:rsid w:val="000732A8"/>
    <w:rsid w:val="00073931"/>
    <w:rsid w:val="00073F3F"/>
    <w:rsid w:val="00074857"/>
    <w:rsid w:val="00074934"/>
    <w:rsid w:val="00074E85"/>
    <w:rsid w:val="00074FEC"/>
    <w:rsid w:val="00075EA3"/>
    <w:rsid w:val="00076364"/>
    <w:rsid w:val="00077976"/>
    <w:rsid w:val="00077AE3"/>
    <w:rsid w:val="0008068E"/>
    <w:rsid w:val="00080D8A"/>
    <w:rsid w:val="000820DF"/>
    <w:rsid w:val="000823C0"/>
    <w:rsid w:val="000827CB"/>
    <w:rsid w:val="00082C73"/>
    <w:rsid w:val="00082CE8"/>
    <w:rsid w:val="000836BD"/>
    <w:rsid w:val="00083C38"/>
    <w:rsid w:val="000840D2"/>
    <w:rsid w:val="00084133"/>
    <w:rsid w:val="0008469A"/>
    <w:rsid w:val="00084714"/>
    <w:rsid w:val="00084759"/>
    <w:rsid w:val="000849CC"/>
    <w:rsid w:val="00084A90"/>
    <w:rsid w:val="00084B22"/>
    <w:rsid w:val="00084B3F"/>
    <w:rsid w:val="00084E23"/>
    <w:rsid w:val="00085EF2"/>
    <w:rsid w:val="00085F01"/>
    <w:rsid w:val="000863FB"/>
    <w:rsid w:val="00086BCE"/>
    <w:rsid w:val="00087315"/>
    <w:rsid w:val="00090FA7"/>
    <w:rsid w:val="0009185C"/>
    <w:rsid w:val="0009234D"/>
    <w:rsid w:val="000928D8"/>
    <w:rsid w:val="00092A10"/>
    <w:rsid w:val="00092A87"/>
    <w:rsid w:val="00092EE8"/>
    <w:rsid w:val="000930B8"/>
    <w:rsid w:val="000940F5"/>
    <w:rsid w:val="00094234"/>
    <w:rsid w:val="0009460B"/>
    <w:rsid w:val="00094906"/>
    <w:rsid w:val="00094EDB"/>
    <w:rsid w:val="00094F97"/>
    <w:rsid w:val="00095413"/>
    <w:rsid w:val="000955E0"/>
    <w:rsid w:val="000959C3"/>
    <w:rsid w:val="00095FD0"/>
    <w:rsid w:val="000964DF"/>
    <w:rsid w:val="000970A1"/>
    <w:rsid w:val="000979D2"/>
    <w:rsid w:val="00097B0B"/>
    <w:rsid w:val="00097F67"/>
    <w:rsid w:val="00097FA3"/>
    <w:rsid w:val="000A0261"/>
    <w:rsid w:val="000A035F"/>
    <w:rsid w:val="000A0BF8"/>
    <w:rsid w:val="000A0F45"/>
    <w:rsid w:val="000A0FBC"/>
    <w:rsid w:val="000A13BB"/>
    <w:rsid w:val="000A1401"/>
    <w:rsid w:val="000A1AE7"/>
    <w:rsid w:val="000A2281"/>
    <w:rsid w:val="000A229A"/>
    <w:rsid w:val="000A3AE1"/>
    <w:rsid w:val="000A3F21"/>
    <w:rsid w:val="000A4128"/>
    <w:rsid w:val="000A49BB"/>
    <w:rsid w:val="000A49D9"/>
    <w:rsid w:val="000A5447"/>
    <w:rsid w:val="000A55FC"/>
    <w:rsid w:val="000A57E9"/>
    <w:rsid w:val="000A60C4"/>
    <w:rsid w:val="000A63B1"/>
    <w:rsid w:val="000A6B4F"/>
    <w:rsid w:val="000A6BF5"/>
    <w:rsid w:val="000B0240"/>
    <w:rsid w:val="000B0593"/>
    <w:rsid w:val="000B069B"/>
    <w:rsid w:val="000B1B19"/>
    <w:rsid w:val="000B271C"/>
    <w:rsid w:val="000B2B19"/>
    <w:rsid w:val="000B2D9C"/>
    <w:rsid w:val="000B319B"/>
    <w:rsid w:val="000B370E"/>
    <w:rsid w:val="000B37F4"/>
    <w:rsid w:val="000B3C4C"/>
    <w:rsid w:val="000B3D7D"/>
    <w:rsid w:val="000B49DF"/>
    <w:rsid w:val="000B4E01"/>
    <w:rsid w:val="000B4FAB"/>
    <w:rsid w:val="000B5606"/>
    <w:rsid w:val="000B5F98"/>
    <w:rsid w:val="000B616C"/>
    <w:rsid w:val="000B65D6"/>
    <w:rsid w:val="000B6E89"/>
    <w:rsid w:val="000B7835"/>
    <w:rsid w:val="000C00BE"/>
    <w:rsid w:val="000C07A8"/>
    <w:rsid w:val="000C0D85"/>
    <w:rsid w:val="000C1005"/>
    <w:rsid w:val="000C1FFD"/>
    <w:rsid w:val="000C2251"/>
    <w:rsid w:val="000C226C"/>
    <w:rsid w:val="000C2BB1"/>
    <w:rsid w:val="000C2BF9"/>
    <w:rsid w:val="000C2F90"/>
    <w:rsid w:val="000C333E"/>
    <w:rsid w:val="000C376F"/>
    <w:rsid w:val="000C3C1A"/>
    <w:rsid w:val="000C4BD3"/>
    <w:rsid w:val="000C4F18"/>
    <w:rsid w:val="000C5746"/>
    <w:rsid w:val="000C6946"/>
    <w:rsid w:val="000C697E"/>
    <w:rsid w:val="000C72C4"/>
    <w:rsid w:val="000C79D7"/>
    <w:rsid w:val="000C7F0D"/>
    <w:rsid w:val="000C7F11"/>
    <w:rsid w:val="000D0658"/>
    <w:rsid w:val="000D0BB8"/>
    <w:rsid w:val="000D0E42"/>
    <w:rsid w:val="000D131D"/>
    <w:rsid w:val="000D1329"/>
    <w:rsid w:val="000D1A54"/>
    <w:rsid w:val="000D2D34"/>
    <w:rsid w:val="000D2D49"/>
    <w:rsid w:val="000D2F6E"/>
    <w:rsid w:val="000D34B3"/>
    <w:rsid w:val="000D38CE"/>
    <w:rsid w:val="000D3F4C"/>
    <w:rsid w:val="000D4192"/>
    <w:rsid w:val="000D43E5"/>
    <w:rsid w:val="000D4C22"/>
    <w:rsid w:val="000D5126"/>
    <w:rsid w:val="000D5499"/>
    <w:rsid w:val="000D5801"/>
    <w:rsid w:val="000D580C"/>
    <w:rsid w:val="000D5849"/>
    <w:rsid w:val="000D6882"/>
    <w:rsid w:val="000D6EB4"/>
    <w:rsid w:val="000D7176"/>
    <w:rsid w:val="000D73E8"/>
    <w:rsid w:val="000D782D"/>
    <w:rsid w:val="000D7CC3"/>
    <w:rsid w:val="000D7CFE"/>
    <w:rsid w:val="000E06BC"/>
    <w:rsid w:val="000E149D"/>
    <w:rsid w:val="000E149F"/>
    <w:rsid w:val="000E1589"/>
    <w:rsid w:val="000E1714"/>
    <w:rsid w:val="000E192F"/>
    <w:rsid w:val="000E2039"/>
    <w:rsid w:val="000E2302"/>
    <w:rsid w:val="000E26F3"/>
    <w:rsid w:val="000E3316"/>
    <w:rsid w:val="000E3754"/>
    <w:rsid w:val="000E37F0"/>
    <w:rsid w:val="000E48EE"/>
    <w:rsid w:val="000E4E1F"/>
    <w:rsid w:val="000E54BD"/>
    <w:rsid w:val="000E59BB"/>
    <w:rsid w:val="000E6830"/>
    <w:rsid w:val="000E6D87"/>
    <w:rsid w:val="000E76F0"/>
    <w:rsid w:val="000E7E0B"/>
    <w:rsid w:val="000F024A"/>
    <w:rsid w:val="000F0F69"/>
    <w:rsid w:val="000F1182"/>
    <w:rsid w:val="000F118F"/>
    <w:rsid w:val="000F1797"/>
    <w:rsid w:val="000F1C9C"/>
    <w:rsid w:val="000F1D79"/>
    <w:rsid w:val="000F2ECF"/>
    <w:rsid w:val="000F2ED2"/>
    <w:rsid w:val="000F32B9"/>
    <w:rsid w:val="000F3447"/>
    <w:rsid w:val="000F383C"/>
    <w:rsid w:val="000F3A99"/>
    <w:rsid w:val="000F40D8"/>
    <w:rsid w:val="000F489C"/>
    <w:rsid w:val="000F5100"/>
    <w:rsid w:val="000F5C0D"/>
    <w:rsid w:val="000F6EE7"/>
    <w:rsid w:val="000F7310"/>
    <w:rsid w:val="000F738A"/>
    <w:rsid w:val="000F798F"/>
    <w:rsid w:val="000F7CB9"/>
    <w:rsid w:val="0010008C"/>
    <w:rsid w:val="00100100"/>
    <w:rsid w:val="0010016C"/>
    <w:rsid w:val="001002D4"/>
    <w:rsid w:val="0010047D"/>
    <w:rsid w:val="001006C1"/>
    <w:rsid w:val="0010086A"/>
    <w:rsid w:val="00100F67"/>
    <w:rsid w:val="00101A64"/>
    <w:rsid w:val="00101B08"/>
    <w:rsid w:val="00102A85"/>
    <w:rsid w:val="00103628"/>
    <w:rsid w:val="0010373E"/>
    <w:rsid w:val="00103B74"/>
    <w:rsid w:val="00104617"/>
    <w:rsid w:val="00104875"/>
    <w:rsid w:val="00104D33"/>
    <w:rsid w:val="0010532E"/>
    <w:rsid w:val="00105CB9"/>
    <w:rsid w:val="00105E72"/>
    <w:rsid w:val="00106257"/>
    <w:rsid w:val="00106DCA"/>
    <w:rsid w:val="00106E0A"/>
    <w:rsid w:val="00106EF8"/>
    <w:rsid w:val="0010705F"/>
    <w:rsid w:val="00107639"/>
    <w:rsid w:val="001079A5"/>
    <w:rsid w:val="00107A2E"/>
    <w:rsid w:val="00110103"/>
    <w:rsid w:val="00110411"/>
    <w:rsid w:val="00110931"/>
    <w:rsid w:val="00110A26"/>
    <w:rsid w:val="00111218"/>
    <w:rsid w:val="001113A2"/>
    <w:rsid w:val="0011142A"/>
    <w:rsid w:val="00111509"/>
    <w:rsid w:val="00111A5C"/>
    <w:rsid w:val="00111D4A"/>
    <w:rsid w:val="001123D6"/>
    <w:rsid w:val="00112BCA"/>
    <w:rsid w:val="001131A1"/>
    <w:rsid w:val="00113ABB"/>
    <w:rsid w:val="00113E69"/>
    <w:rsid w:val="0011403D"/>
    <w:rsid w:val="0011434A"/>
    <w:rsid w:val="001157BF"/>
    <w:rsid w:val="001158C3"/>
    <w:rsid w:val="00115B89"/>
    <w:rsid w:val="001160C3"/>
    <w:rsid w:val="00116D65"/>
    <w:rsid w:val="0011778A"/>
    <w:rsid w:val="001177E9"/>
    <w:rsid w:val="001178FE"/>
    <w:rsid w:val="00117988"/>
    <w:rsid w:val="00117B37"/>
    <w:rsid w:val="00120341"/>
    <w:rsid w:val="00120506"/>
    <w:rsid w:val="001207E2"/>
    <w:rsid w:val="00120B60"/>
    <w:rsid w:val="00120CC0"/>
    <w:rsid w:val="00120DE7"/>
    <w:rsid w:val="00121604"/>
    <w:rsid w:val="00121AAC"/>
    <w:rsid w:val="00121C9E"/>
    <w:rsid w:val="0012223B"/>
    <w:rsid w:val="001222C8"/>
    <w:rsid w:val="0012249F"/>
    <w:rsid w:val="001226A3"/>
    <w:rsid w:val="0012287D"/>
    <w:rsid w:val="00122C80"/>
    <w:rsid w:val="00123040"/>
    <w:rsid w:val="001230AF"/>
    <w:rsid w:val="001236E6"/>
    <w:rsid w:val="00123860"/>
    <w:rsid w:val="00124276"/>
    <w:rsid w:val="00124742"/>
    <w:rsid w:val="00124C56"/>
    <w:rsid w:val="00124EAE"/>
    <w:rsid w:val="001252F3"/>
    <w:rsid w:val="00125A0F"/>
    <w:rsid w:val="00125CF5"/>
    <w:rsid w:val="00125DB5"/>
    <w:rsid w:val="0012639F"/>
    <w:rsid w:val="00127261"/>
    <w:rsid w:val="00127F78"/>
    <w:rsid w:val="00130644"/>
    <w:rsid w:val="00130EC6"/>
    <w:rsid w:val="001310C1"/>
    <w:rsid w:val="001310FD"/>
    <w:rsid w:val="0013139D"/>
    <w:rsid w:val="00131615"/>
    <w:rsid w:val="001316AC"/>
    <w:rsid w:val="00131747"/>
    <w:rsid w:val="001320D2"/>
    <w:rsid w:val="001332BA"/>
    <w:rsid w:val="001335BE"/>
    <w:rsid w:val="0013393F"/>
    <w:rsid w:val="00133C3B"/>
    <w:rsid w:val="00134FC4"/>
    <w:rsid w:val="001352AE"/>
    <w:rsid w:val="001356BD"/>
    <w:rsid w:val="00135775"/>
    <w:rsid w:val="00135868"/>
    <w:rsid w:val="00135B4D"/>
    <w:rsid w:val="00136842"/>
    <w:rsid w:val="00136850"/>
    <w:rsid w:val="00136A35"/>
    <w:rsid w:val="00136A7C"/>
    <w:rsid w:val="0013777F"/>
    <w:rsid w:val="0013784F"/>
    <w:rsid w:val="00137886"/>
    <w:rsid w:val="00140318"/>
    <w:rsid w:val="00140563"/>
    <w:rsid w:val="00140C7A"/>
    <w:rsid w:val="00141537"/>
    <w:rsid w:val="00141620"/>
    <w:rsid w:val="0014192E"/>
    <w:rsid w:val="00141BF1"/>
    <w:rsid w:val="00142976"/>
    <w:rsid w:val="00142C7D"/>
    <w:rsid w:val="00143597"/>
    <w:rsid w:val="001441F6"/>
    <w:rsid w:val="00144731"/>
    <w:rsid w:val="00144D2C"/>
    <w:rsid w:val="00144E0C"/>
    <w:rsid w:val="00145096"/>
    <w:rsid w:val="00145395"/>
    <w:rsid w:val="00145C68"/>
    <w:rsid w:val="00146067"/>
    <w:rsid w:val="00146B35"/>
    <w:rsid w:val="00146DE3"/>
    <w:rsid w:val="0014707F"/>
    <w:rsid w:val="00150208"/>
    <w:rsid w:val="0015032C"/>
    <w:rsid w:val="00150BE2"/>
    <w:rsid w:val="00150EFA"/>
    <w:rsid w:val="0015127A"/>
    <w:rsid w:val="0015159B"/>
    <w:rsid w:val="00151A75"/>
    <w:rsid w:val="00152B34"/>
    <w:rsid w:val="00153572"/>
    <w:rsid w:val="00153CDE"/>
    <w:rsid w:val="001541F8"/>
    <w:rsid w:val="001544E5"/>
    <w:rsid w:val="001548BD"/>
    <w:rsid w:val="00154BA3"/>
    <w:rsid w:val="00154C06"/>
    <w:rsid w:val="00155238"/>
    <w:rsid w:val="0015530C"/>
    <w:rsid w:val="001558CC"/>
    <w:rsid w:val="001558D3"/>
    <w:rsid w:val="00155E0F"/>
    <w:rsid w:val="00156563"/>
    <w:rsid w:val="001565BB"/>
    <w:rsid w:val="00156648"/>
    <w:rsid w:val="00157595"/>
    <w:rsid w:val="00157819"/>
    <w:rsid w:val="00160434"/>
    <w:rsid w:val="00161014"/>
    <w:rsid w:val="0016130E"/>
    <w:rsid w:val="001613E2"/>
    <w:rsid w:val="0016189F"/>
    <w:rsid w:val="001629DE"/>
    <w:rsid w:val="00162A86"/>
    <w:rsid w:val="00162D99"/>
    <w:rsid w:val="00162FC3"/>
    <w:rsid w:val="00163263"/>
    <w:rsid w:val="00163396"/>
    <w:rsid w:val="001636A8"/>
    <w:rsid w:val="00163F3D"/>
    <w:rsid w:val="00164954"/>
    <w:rsid w:val="001649AB"/>
    <w:rsid w:val="001649B6"/>
    <w:rsid w:val="00164A6E"/>
    <w:rsid w:val="001651A5"/>
    <w:rsid w:val="00165329"/>
    <w:rsid w:val="00165519"/>
    <w:rsid w:val="0016564F"/>
    <w:rsid w:val="0016610F"/>
    <w:rsid w:val="00166DF3"/>
    <w:rsid w:val="0016733B"/>
    <w:rsid w:val="001676CC"/>
    <w:rsid w:val="00167782"/>
    <w:rsid w:val="00171464"/>
    <w:rsid w:val="00171A59"/>
    <w:rsid w:val="0017226F"/>
    <w:rsid w:val="00172DFC"/>
    <w:rsid w:val="00172EEF"/>
    <w:rsid w:val="0017301F"/>
    <w:rsid w:val="00173086"/>
    <w:rsid w:val="0017318D"/>
    <w:rsid w:val="00173B9D"/>
    <w:rsid w:val="00173E11"/>
    <w:rsid w:val="0017400E"/>
    <w:rsid w:val="00174060"/>
    <w:rsid w:val="00174165"/>
    <w:rsid w:val="001748E9"/>
    <w:rsid w:val="0017499B"/>
    <w:rsid w:val="00175807"/>
    <w:rsid w:val="00175AFA"/>
    <w:rsid w:val="00176506"/>
    <w:rsid w:val="00176A14"/>
    <w:rsid w:val="00176A1D"/>
    <w:rsid w:val="00176B36"/>
    <w:rsid w:val="00176BED"/>
    <w:rsid w:val="00176C27"/>
    <w:rsid w:val="001770F6"/>
    <w:rsid w:val="0017719E"/>
    <w:rsid w:val="0018099C"/>
    <w:rsid w:val="00180B76"/>
    <w:rsid w:val="00180C2C"/>
    <w:rsid w:val="0018143E"/>
    <w:rsid w:val="00181833"/>
    <w:rsid w:val="001821E6"/>
    <w:rsid w:val="001822FD"/>
    <w:rsid w:val="001829BD"/>
    <w:rsid w:val="00182F8B"/>
    <w:rsid w:val="001830E3"/>
    <w:rsid w:val="00183213"/>
    <w:rsid w:val="001833F9"/>
    <w:rsid w:val="001838EB"/>
    <w:rsid w:val="00183D77"/>
    <w:rsid w:val="00184415"/>
    <w:rsid w:val="001848D5"/>
    <w:rsid w:val="00184D83"/>
    <w:rsid w:val="00185E91"/>
    <w:rsid w:val="00185E9E"/>
    <w:rsid w:val="001860D6"/>
    <w:rsid w:val="0018627B"/>
    <w:rsid w:val="00186DFF"/>
    <w:rsid w:val="00190034"/>
    <w:rsid w:val="00191200"/>
    <w:rsid w:val="001917B6"/>
    <w:rsid w:val="00191981"/>
    <w:rsid w:val="00192049"/>
    <w:rsid w:val="001932E5"/>
    <w:rsid w:val="00193651"/>
    <w:rsid w:val="001938AC"/>
    <w:rsid w:val="00193E5A"/>
    <w:rsid w:val="0019457A"/>
    <w:rsid w:val="001952A3"/>
    <w:rsid w:val="00195C2E"/>
    <w:rsid w:val="00195D86"/>
    <w:rsid w:val="00196423"/>
    <w:rsid w:val="001975AC"/>
    <w:rsid w:val="00197F82"/>
    <w:rsid w:val="001A0786"/>
    <w:rsid w:val="001A09C9"/>
    <w:rsid w:val="001A0DE3"/>
    <w:rsid w:val="001A1BBD"/>
    <w:rsid w:val="001A20A2"/>
    <w:rsid w:val="001A2528"/>
    <w:rsid w:val="001A267D"/>
    <w:rsid w:val="001A2DE0"/>
    <w:rsid w:val="001A39B1"/>
    <w:rsid w:val="001A3BD2"/>
    <w:rsid w:val="001A3E1E"/>
    <w:rsid w:val="001A3F30"/>
    <w:rsid w:val="001A4AB8"/>
    <w:rsid w:val="001A4B23"/>
    <w:rsid w:val="001A5226"/>
    <w:rsid w:val="001A5357"/>
    <w:rsid w:val="001A5702"/>
    <w:rsid w:val="001A59C8"/>
    <w:rsid w:val="001A6776"/>
    <w:rsid w:val="001A6AB2"/>
    <w:rsid w:val="001A75EA"/>
    <w:rsid w:val="001A7630"/>
    <w:rsid w:val="001A7B5D"/>
    <w:rsid w:val="001A7FC2"/>
    <w:rsid w:val="001B0396"/>
    <w:rsid w:val="001B066F"/>
    <w:rsid w:val="001B1D28"/>
    <w:rsid w:val="001B2263"/>
    <w:rsid w:val="001B2C64"/>
    <w:rsid w:val="001B2CF7"/>
    <w:rsid w:val="001B30EB"/>
    <w:rsid w:val="001B329E"/>
    <w:rsid w:val="001B38C7"/>
    <w:rsid w:val="001B3917"/>
    <w:rsid w:val="001B4A5B"/>
    <w:rsid w:val="001B4FE4"/>
    <w:rsid w:val="001B52C6"/>
    <w:rsid w:val="001B5864"/>
    <w:rsid w:val="001B5AEE"/>
    <w:rsid w:val="001B5BC0"/>
    <w:rsid w:val="001B66FC"/>
    <w:rsid w:val="001B704F"/>
    <w:rsid w:val="001B7222"/>
    <w:rsid w:val="001B7339"/>
    <w:rsid w:val="001B7A9A"/>
    <w:rsid w:val="001B7B74"/>
    <w:rsid w:val="001C0256"/>
    <w:rsid w:val="001C035F"/>
    <w:rsid w:val="001C056E"/>
    <w:rsid w:val="001C09BC"/>
    <w:rsid w:val="001C0F5A"/>
    <w:rsid w:val="001C1021"/>
    <w:rsid w:val="001C1622"/>
    <w:rsid w:val="001C1F45"/>
    <w:rsid w:val="001C1FCF"/>
    <w:rsid w:val="001C235E"/>
    <w:rsid w:val="001C25D1"/>
    <w:rsid w:val="001C26CC"/>
    <w:rsid w:val="001C2DBC"/>
    <w:rsid w:val="001C343E"/>
    <w:rsid w:val="001C3C4F"/>
    <w:rsid w:val="001C41CA"/>
    <w:rsid w:val="001C4AA6"/>
    <w:rsid w:val="001C4E8D"/>
    <w:rsid w:val="001C5D9C"/>
    <w:rsid w:val="001C60CC"/>
    <w:rsid w:val="001C6344"/>
    <w:rsid w:val="001C6BD0"/>
    <w:rsid w:val="001C6F30"/>
    <w:rsid w:val="001C7197"/>
    <w:rsid w:val="001C76C4"/>
    <w:rsid w:val="001C7B85"/>
    <w:rsid w:val="001C7C7F"/>
    <w:rsid w:val="001C7FC2"/>
    <w:rsid w:val="001D02E9"/>
    <w:rsid w:val="001D0CE2"/>
    <w:rsid w:val="001D0F17"/>
    <w:rsid w:val="001D1959"/>
    <w:rsid w:val="001D24DC"/>
    <w:rsid w:val="001D2B2D"/>
    <w:rsid w:val="001D2B81"/>
    <w:rsid w:val="001D2B94"/>
    <w:rsid w:val="001D30BE"/>
    <w:rsid w:val="001D3ED1"/>
    <w:rsid w:val="001D546A"/>
    <w:rsid w:val="001D5AD7"/>
    <w:rsid w:val="001D5EED"/>
    <w:rsid w:val="001D6EDB"/>
    <w:rsid w:val="001D7368"/>
    <w:rsid w:val="001D75E5"/>
    <w:rsid w:val="001D78CF"/>
    <w:rsid w:val="001D7BB4"/>
    <w:rsid w:val="001D7C07"/>
    <w:rsid w:val="001E016A"/>
    <w:rsid w:val="001E054C"/>
    <w:rsid w:val="001E08C1"/>
    <w:rsid w:val="001E0C1A"/>
    <w:rsid w:val="001E11A4"/>
    <w:rsid w:val="001E1303"/>
    <w:rsid w:val="001E1E68"/>
    <w:rsid w:val="001E2108"/>
    <w:rsid w:val="001E2797"/>
    <w:rsid w:val="001E32F8"/>
    <w:rsid w:val="001E3695"/>
    <w:rsid w:val="001E453E"/>
    <w:rsid w:val="001E51C7"/>
    <w:rsid w:val="001E56C2"/>
    <w:rsid w:val="001E61E9"/>
    <w:rsid w:val="001E7020"/>
    <w:rsid w:val="001E72F3"/>
    <w:rsid w:val="001E7A31"/>
    <w:rsid w:val="001E7AA9"/>
    <w:rsid w:val="001E7C6F"/>
    <w:rsid w:val="001E7E46"/>
    <w:rsid w:val="001E7FF7"/>
    <w:rsid w:val="001F0788"/>
    <w:rsid w:val="001F160E"/>
    <w:rsid w:val="001F1668"/>
    <w:rsid w:val="001F1964"/>
    <w:rsid w:val="001F1BE1"/>
    <w:rsid w:val="001F385B"/>
    <w:rsid w:val="001F4399"/>
    <w:rsid w:val="001F453F"/>
    <w:rsid w:val="001F4571"/>
    <w:rsid w:val="001F45F5"/>
    <w:rsid w:val="001F49E0"/>
    <w:rsid w:val="001F4B5B"/>
    <w:rsid w:val="001F528B"/>
    <w:rsid w:val="001F534C"/>
    <w:rsid w:val="001F55D3"/>
    <w:rsid w:val="001F5862"/>
    <w:rsid w:val="001F5ABC"/>
    <w:rsid w:val="001F5FA9"/>
    <w:rsid w:val="001F6422"/>
    <w:rsid w:val="001F67A9"/>
    <w:rsid w:val="001F6935"/>
    <w:rsid w:val="001F699B"/>
    <w:rsid w:val="001F6FA9"/>
    <w:rsid w:val="001F72D9"/>
    <w:rsid w:val="001F7859"/>
    <w:rsid w:val="001F7962"/>
    <w:rsid w:val="001F7A38"/>
    <w:rsid w:val="001F7ED9"/>
    <w:rsid w:val="00200427"/>
    <w:rsid w:val="00200E14"/>
    <w:rsid w:val="00200EC1"/>
    <w:rsid w:val="0020194E"/>
    <w:rsid w:val="00201A51"/>
    <w:rsid w:val="00201F21"/>
    <w:rsid w:val="002021C3"/>
    <w:rsid w:val="00202242"/>
    <w:rsid w:val="002022B1"/>
    <w:rsid w:val="00202721"/>
    <w:rsid w:val="00202783"/>
    <w:rsid w:val="0020352F"/>
    <w:rsid w:val="00203E59"/>
    <w:rsid w:val="00203E62"/>
    <w:rsid w:val="002046BB"/>
    <w:rsid w:val="00204C11"/>
    <w:rsid w:val="00205144"/>
    <w:rsid w:val="0020585A"/>
    <w:rsid w:val="00205888"/>
    <w:rsid w:val="00205FE5"/>
    <w:rsid w:val="00206332"/>
    <w:rsid w:val="002063A8"/>
    <w:rsid w:val="00206E18"/>
    <w:rsid w:val="0020711F"/>
    <w:rsid w:val="00207293"/>
    <w:rsid w:val="00207878"/>
    <w:rsid w:val="002079DC"/>
    <w:rsid w:val="00207FF7"/>
    <w:rsid w:val="00210CA5"/>
    <w:rsid w:val="00210CF0"/>
    <w:rsid w:val="00210DBF"/>
    <w:rsid w:val="00210E85"/>
    <w:rsid w:val="0021197F"/>
    <w:rsid w:val="0021198C"/>
    <w:rsid w:val="00211D31"/>
    <w:rsid w:val="00211F41"/>
    <w:rsid w:val="002121B8"/>
    <w:rsid w:val="00212421"/>
    <w:rsid w:val="00212A25"/>
    <w:rsid w:val="00212AAD"/>
    <w:rsid w:val="00212C0C"/>
    <w:rsid w:val="00213604"/>
    <w:rsid w:val="00213A44"/>
    <w:rsid w:val="00214129"/>
    <w:rsid w:val="00214682"/>
    <w:rsid w:val="00214691"/>
    <w:rsid w:val="00215A6D"/>
    <w:rsid w:val="00215A92"/>
    <w:rsid w:val="00215B4E"/>
    <w:rsid w:val="00215CAD"/>
    <w:rsid w:val="00216436"/>
    <w:rsid w:val="00216A3D"/>
    <w:rsid w:val="00217D86"/>
    <w:rsid w:val="00217E5B"/>
    <w:rsid w:val="0022061B"/>
    <w:rsid w:val="00220FD9"/>
    <w:rsid w:val="00221CF5"/>
    <w:rsid w:val="00222A19"/>
    <w:rsid w:val="00223305"/>
    <w:rsid w:val="002237DC"/>
    <w:rsid w:val="00224736"/>
    <w:rsid w:val="00224C50"/>
    <w:rsid w:val="00224F5F"/>
    <w:rsid w:val="002252E7"/>
    <w:rsid w:val="00225873"/>
    <w:rsid w:val="00225B91"/>
    <w:rsid w:val="00225DC1"/>
    <w:rsid w:val="002266E6"/>
    <w:rsid w:val="00227045"/>
    <w:rsid w:val="00227382"/>
    <w:rsid w:val="002301D9"/>
    <w:rsid w:val="0023021F"/>
    <w:rsid w:val="00230577"/>
    <w:rsid w:val="0023058F"/>
    <w:rsid w:val="0023072D"/>
    <w:rsid w:val="00230AB3"/>
    <w:rsid w:val="00230E34"/>
    <w:rsid w:val="00230F34"/>
    <w:rsid w:val="0023167E"/>
    <w:rsid w:val="00231D0F"/>
    <w:rsid w:val="0023212B"/>
    <w:rsid w:val="00232538"/>
    <w:rsid w:val="00232983"/>
    <w:rsid w:val="00232C38"/>
    <w:rsid w:val="00232EFA"/>
    <w:rsid w:val="00232F5E"/>
    <w:rsid w:val="002332DB"/>
    <w:rsid w:val="00233744"/>
    <w:rsid w:val="0023424D"/>
    <w:rsid w:val="00234314"/>
    <w:rsid w:val="00234A90"/>
    <w:rsid w:val="00234F86"/>
    <w:rsid w:val="0023506B"/>
    <w:rsid w:val="00235622"/>
    <w:rsid w:val="00235890"/>
    <w:rsid w:val="00236083"/>
    <w:rsid w:val="00236DFD"/>
    <w:rsid w:val="00237294"/>
    <w:rsid w:val="002372C4"/>
    <w:rsid w:val="002402AD"/>
    <w:rsid w:val="00240B61"/>
    <w:rsid w:val="002412D6"/>
    <w:rsid w:val="002416D8"/>
    <w:rsid w:val="0024256E"/>
    <w:rsid w:val="00242A61"/>
    <w:rsid w:val="00243AA2"/>
    <w:rsid w:val="002440D3"/>
    <w:rsid w:val="002442BA"/>
    <w:rsid w:val="002455EE"/>
    <w:rsid w:val="00245C90"/>
    <w:rsid w:val="00246244"/>
    <w:rsid w:val="002463EE"/>
    <w:rsid w:val="002464E3"/>
    <w:rsid w:val="0024662C"/>
    <w:rsid w:val="00246AFA"/>
    <w:rsid w:val="00246EB4"/>
    <w:rsid w:val="002477BE"/>
    <w:rsid w:val="00247A25"/>
    <w:rsid w:val="00250057"/>
    <w:rsid w:val="002504BE"/>
    <w:rsid w:val="002504C5"/>
    <w:rsid w:val="0025056F"/>
    <w:rsid w:val="00251502"/>
    <w:rsid w:val="002515B9"/>
    <w:rsid w:val="002519B4"/>
    <w:rsid w:val="00252084"/>
    <w:rsid w:val="0025267E"/>
    <w:rsid w:val="00252C25"/>
    <w:rsid w:val="00252CCD"/>
    <w:rsid w:val="00252DCA"/>
    <w:rsid w:val="00252F68"/>
    <w:rsid w:val="00252FF1"/>
    <w:rsid w:val="002538A3"/>
    <w:rsid w:val="00254B54"/>
    <w:rsid w:val="00255216"/>
    <w:rsid w:val="00255774"/>
    <w:rsid w:val="002559FD"/>
    <w:rsid w:val="00255D8F"/>
    <w:rsid w:val="00255E91"/>
    <w:rsid w:val="002562AE"/>
    <w:rsid w:val="002563FC"/>
    <w:rsid w:val="002567B3"/>
    <w:rsid w:val="00256B40"/>
    <w:rsid w:val="00256C9B"/>
    <w:rsid w:val="00257F3E"/>
    <w:rsid w:val="002604D6"/>
    <w:rsid w:val="00260753"/>
    <w:rsid w:val="00260890"/>
    <w:rsid w:val="00260D14"/>
    <w:rsid w:val="002612BD"/>
    <w:rsid w:val="00261323"/>
    <w:rsid w:val="002621ED"/>
    <w:rsid w:val="00262A8A"/>
    <w:rsid w:val="00262D10"/>
    <w:rsid w:val="00262D13"/>
    <w:rsid w:val="00263913"/>
    <w:rsid w:val="00263E9A"/>
    <w:rsid w:val="002642A6"/>
    <w:rsid w:val="002647F1"/>
    <w:rsid w:val="002648B6"/>
    <w:rsid w:val="00264935"/>
    <w:rsid w:val="00264EB5"/>
    <w:rsid w:val="00265185"/>
    <w:rsid w:val="00265B26"/>
    <w:rsid w:val="00265FE9"/>
    <w:rsid w:val="002662A3"/>
    <w:rsid w:val="00266AAC"/>
    <w:rsid w:val="00266F03"/>
    <w:rsid w:val="0026739E"/>
    <w:rsid w:val="00267738"/>
    <w:rsid w:val="00270BBF"/>
    <w:rsid w:val="00270FD8"/>
    <w:rsid w:val="002712AA"/>
    <w:rsid w:val="00271604"/>
    <w:rsid w:val="0027319B"/>
    <w:rsid w:val="002734EB"/>
    <w:rsid w:val="002740B7"/>
    <w:rsid w:val="002747BA"/>
    <w:rsid w:val="00274D0F"/>
    <w:rsid w:val="00274FDA"/>
    <w:rsid w:val="002757F0"/>
    <w:rsid w:val="002765E0"/>
    <w:rsid w:val="002768C9"/>
    <w:rsid w:val="00276BDF"/>
    <w:rsid w:val="0027733F"/>
    <w:rsid w:val="00277708"/>
    <w:rsid w:val="0028049D"/>
    <w:rsid w:val="00280D73"/>
    <w:rsid w:val="00280E07"/>
    <w:rsid w:val="00281031"/>
    <w:rsid w:val="00281456"/>
    <w:rsid w:val="00281703"/>
    <w:rsid w:val="00281767"/>
    <w:rsid w:val="00281B24"/>
    <w:rsid w:val="00282368"/>
    <w:rsid w:val="002825CA"/>
    <w:rsid w:val="00282DEF"/>
    <w:rsid w:val="002832C3"/>
    <w:rsid w:val="0028392F"/>
    <w:rsid w:val="00283BD0"/>
    <w:rsid w:val="00284A5A"/>
    <w:rsid w:val="00284BA3"/>
    <w:rsid w:val="0028537B"/>
    <w:rsid w:val="00285742"/>
    <w:rsid w:val="0028672C"/>
    <w:rsid w:val="0028715E"/>
    <w:rsid w:val="00287480"/>
    <w:rsid w:val="00287607"/>
    <w:rsid w:val="00290C0E"/>
    <w:rsid w:val="00290E54"/>
    <w:rsid w:val="0029271A"/>
    <w:rsid w:val="00292ED6"/>
    <w:rsid w:val="0029328C"/>
    <w:rsid w:val="0029397C"/>
    <w:rsid w:val="00293A0D"/>
    <w:rsid w:val="00293AF5"/>
    <w:rsid w:val="002941D0"/>
    <w:rsid w:val="00294CC5"/>
    <w:rsid w:val="00295AF7"/>
    <w:rsid w:val="002963B9"/>
    <w:rsid w:val="002965FD"/>
    <w:rsid w:val="00296607"/>
    <w:rsid w:val="002966DC"/>
    <w:rsid w:val="0029677F"/>
    <w:rsid w:val="00297144"/>
    <w:rsid w:val="00297B18"/>
    <w:rsid w:val="00297DF7"/>
    <w:rsid w:val="00297E25"/>
    <w:rsid w:val="002A0433"/>
    <w:rsid w:val="002A0870"/>
    <w:rsid w:val="002A0953"/>
    <w:rsid w:val="002A19B0"/>
    <w:rsid w:val="002A1B49"/>
    <w:rsid w:val="002A2F43"/>
    <w:rsid w:val="002A39F4"/>
    <w:rsid w:val="002A41D0"/>
    <w:rsid w:val="002A49BE"/>
    <w:rsid w:val="002A4B81"/>
    <w:rsid w:val="002A4FFE"/>
    <w:rsid w:val="002A5337"/>
    <w:rsid w:val="002A55C5"/>
    <w:rsid w:val="002A570D"/>
    <w:rsid w:val="002A5CE6"/>
    <w:rsid w:val="002A6022"/>
    <w:rsid w:val="002A658A"/>
    <w:rsid w:val="002A7768"/>
    <w:rsid w:val="002A786A"/>
    <w:rsid w:val="002B0539"/>
    <w:rsid w:val="002B0E0B"/>
    <w:rsid w:val="002B0ED2"/>
    <w:rsid w:val="002B166B"/>
    <w:rsid w:val="002B20D0"/>
    <w:rsid w:val="002B3476"/>
    <w:rsid w:val="002B36A6"/>
    <w:rsid w:val="002B411C"/>
    <w:rsid w:val="002B4C5A"/>
    <w:rsid w:val="002B5694"/>
    <w:rsid w:val="002B5749"/>
    <w:rsid w:val="002B57D3"/>
    <w:rsid w:val="002B5D77"/>
    <w:rsid w:val="002B5F80"/>
    <w:rsid w:val="002B61AC"/>
    <w:rsid w:val="002B6254"/>
    <w:rsid w:val="002B640A"/>
    <w:rsid w:val="002B6FF6"/>
    <w:rsid w:val="002B705A"/>
    <w:rsid w:val="002B753A"/>
    <w:rsid w:val="002B7FBB"/>
    <w:rsid w:val="002C002E"/>
    <w:rsid w:val="002C0693"/>
    <w:rsid w:val="002C0992"/>
    <w:rsid w:val="002C0DF5"/>
    <w:rsid w:val="002C1052"/>
    <w:rsid w:val="002C11C7"/>
    <w:rsid w:val="002C1DD6"/>
    <w:rsid w:val="002C2D61"/>
    <w:rsid w:val="002C320E"/>
    <w:rsid w:val="002C3306"/>
    <w:rsid w:val="002C37D2"/>
    <w:rsid w:val="002C3D5D"/>
    <w:rsid w:val="002C4175"/>
    <w:rsid w:val="002C41C6"/>
    <w:rsid w:val="002C42CA"/>
    <w:rsid w:val="002C445F"/>
    <w:rsid w:val="002C468B"/>
    <w:rsid w:val="002C47CD"/>
    <w:rsid w:val="002C48AB"/>
    <w:rsid w:val="002C4A56"/>
    <w:rsid w:val="002C4ADC"/>
    <w:rsid w:val="002C4CCC"/>
    <w:rsid w:val="002C5970"/>
    <w:rsid w:val="002C59FE"/>
    <w:rsid w:val="002C5EC4"/>
    <w:rsid w:val="002C6671"/>
    <w:rsid w:val="002C68AD"/>
    <w:rsid w:val="002C68DE"/>
    <w:rsid w:val="002C6C4D"/>
    <w:rsid w:val="002C6CAF"/>
    <w:rsid w:val="002C70B5"/>
    <w:rsid w:val="002C77B5"/>
    <w:rsid w:val="002C7E7D"/>
    <w:rsid w:val="002D01AC"/>
    <w:rsid w:val="002D06A3"/>
    <w:rsid w:val="002D06DE"/>
    <w:rsid w:val="002D08D0"/>
    <w:rsid w:val="002D1093"/>
    <w:rsid w:val="002D11D4"/>
    <w:rsid w:val="002D150E"/>
    <w:rsid w:val="002D1805"/>
    <w:rsid w:val="002D1DA7"/>
    <w:rsid w:val="002D260B"/>
    <w:rsid w:val="002D2908"/>
    <w:rsid w:val="002D2FA7"/>
    <w:rsid w:val="002D4831"/>
    <w:rsid w:val="002D4AAB"/>
    <w:rsid w:val="002D4E3E"/>
    <w:rsid w:val="002D5580"/>
    <w:rsid w:val="002D55DB"/>
    <w:rsid w:val="002D611D"/>
    <w:rsid w:val="002D619E"/>
    <w:rsid w:val="002D6320"/>
    <w:rsid w:val="002D6EDE"/>
    <w:rsid w:val="002D7398"/>
    <w:rsid w:val="002D74F7"/>
    <w:rsid w:val="002D7519"/>
    <w:rsid w:val="002E0502"/>
    <w:rsid w:val="002E09C4"/>
    <w:rsid w:val="002E0B67"/>
    <w:rsid w:val="002E0EAD"/>
    <w:rsid w:val="002E1B38"/>
    <w:rsid w:val="002E1B52"/>
    <w:rsid w:val="002E1C04"/>
    <w:rsid w:val="002E20F9"/>
    <w:rsid w:val="002E31A1"/>
    <w:rsid w:val="002E35B7"/>
    <w:rsid w:val="002E3777"/>
    <w:rsid w:val="002E3917"/>
    <w:rsid w:val="002E3B04"/>
    <w:rsid w:val="002E3C33"/>
    <w:rsid w:val="002E3E34"/>
    <w:rsid w:val="002E3E8E"/>
    <w:rsid w:val="002E48C1"/>
    <w:rsid w:val="002E4C78"/>
    <w:rsid w:val="002E5035"/>
    <w:rsid w:val="002E5554"/>
    <w:rsid w:val="002E634B"/>
    <w:rsid w:val="002E759A"/>
    <w:rsid w:val="002E7846"/>
    <w:rsid w:val="002E7FEF"/>
    <w:rsid w:val="002F01BB"/>
    <w:rsid w:val="002F0B67"/>
    <w:rsid w:val="002F0BFF"/>
    <w:rsid w:val="002F0F58"/>
    <w:rsid w:val="002F106B"/>
    <w:rsid w:val="002F16D9"/>
    <w:rsid w:val="002F1F50"/>
    <w:rsid w:val="002F20B7"/>
    <w:rsid w:val="002F2C98"/>
    <w:rsid w:val="002F2D40"/>
    <w:rsid w:val="002F34F1"/>
    <w:rsid w:val="002F351A"/>
    <w:rsid w:val="002F37D9"/>
    <w:rsid w:val="002F3971"/>
    <w:rsid w:val="002F39C0"/>
    <w:rsid w:val="002F3A5D"/>
    <w:rsid w:val="002F4702"/>
    <w:rsid w:val="002F47B6"/>
    <w:rsid w:val="002F480C"/>
    <w:rsid w:val="002F4B97"/>
    <w:rsid w:val="002F4F41"/>
    <w:rsid w:val="002F4F7C"/>
    <w:rsid w:val="002F505C"/>
    <w:rsid w:val="002F50DA"/>
    <w:rsid w:val="002F50EF"/>
    <w:rsid w:val="002F5472"/>
    <w:rsid w:val="002F5CB1"/>
    <w:rsid w:val="002F5F40"/>
    <w:rsid w:val="002F5F96"/>
    <w:rsid w:val="002F6213"/>
    <w:rsid w:val="002F63FF"/>
    <w:rsid w:val="002F654B"/>
    <w:rsid w:val="002F66A4"/>
    <w:rsid w:val="002F6CA3"/>
    <w:rsid w:val="002F6D54"/>
    <w:rsid w:val="002F776A"/>
    <w:rsid w:val="002F7B75"/>
    <w:rsid w:val="00300286"/>
    <w:rsid w:val="003005A3"/>
    <w:rsid w:val="0030171F"/>
    <w:rsid w:val="00301A61"/>
    <w:rsid w:val="00301BC9"/>
    <w:rsid w:val="003020F0"/>
    <w:rsid w:val="003027C9"/>
    <w:rsid w:val="00302F91"/>
    <w:rsid w:val="0030327B"/>
    <w:rsid w:val="00303319"/>
    <w:rsid w:val="00303399"/>
    <w:rsid w:val="003033FD"/>
    <w:rsid w:val="00304618"/>
    <w:rsid w:val="00304D7E"/>
    <w:rsid w:val="00305581"/>
    <w:rsid w:val="00305DD1"/>
    <w:rsid w:val="003063CD"/>
    <w:rsid w:val="00306527"/>
    <w:rsid w:val="0030658A"/>
    <w:rsid w:val="00306935"/>
    <w:rsid w:val="00306AC0"/>
    <w:rsid w:val="00306FC9"/>
    <w:rsid w:val="00307086"/>
    <w:rsid w:val="00307260"/>
    <w:rsid w:val="0030731F"/>
    <w:rsid w:val="00307A81"/>
    <w:rsid w:val="00307DE8"/>
    <w:rsid w:val="00310311"/>
    <w:rsid w:val="003104EE"/>
    <w:rsid w:val="00310814"/>
    <w:rsid w:val="00310A01"/>
    <w:rsid w:val="00310E33"/>
    <w:rsid w:val="0031107F"/>
    <w:rsid w:val="003112AF"/>
    <w:rsid w:val="00311EE8"/>
    <w:rsid w:val="003125BA"/>
    <w:rsid w:val="0031281D"/>
    <w:rsid w:val="00312AE9"/>
    <w:rsid w:val="0031316D"/>
    <w:rsid w:val="0031323D"/>
    <w:rsid w:val="003133F7"/>
    <w:rsid w:val="003135C4"/>
    <w:rsid w:val="00313923"/>
    <w:rsid w:val="00313E01"/>
    <w:rsid w:val="00313E70"/>
    <w:rsid w:val="00314087"/>
    <w:rsid w:val="003146CF"/>
    <w:rsid w:val="003151D0"/>
    <w:rsid w:val="00315210"/>
    <w:rsid w:val="0031537B"/>
    <w:rsid w:val="00315670"/>
    <w:rsid w:val="00315846"/>
    <w:rsid w:val="003159FC"/>
    <w:rsid w:val="00316065"/>
    <w:rsid w:val="003175E1"/>
    <w:rsid w:val="003177F3"/>
    <w:rsid w:val="00317AA1"/>
    <w:rsid w:val="00317B07"/>
    <w:rsid w:val="00317CF0"/>
    <w:rsid w:val="00320458"/>
    <w:rsid w:val="00321107"/>
    <w:rsid w:val="003214DA"/>
    <w:rsid w:val="003214DD"/>
    <w:rsid w:val="003217BD"/>
    <w:rsid w:val="00321EF7"/>
    <w:rsid w:val="003227F4"/>
    <w:rsid w:val="00322981"/>
    <w:rsid w:val="00323210"/>
    <w:rsid w:val="00323284"/>
    <w:rsid w:val="00323E36"/>
    <w:rsid w:val="00324384"/>
    <w:rsid w:val="00325283"/>
    <w:rsid w:val="003261AE"/>
    <w:rsid w:val="003261BA"/>
    <w:rsid w:val="0032726A"/>
    <w:rsid w:val="003275CE"/>
    <w:rsid w:val="00327661"/>
    <w:rsid w:val="00327894"/>
    <w:rsid w:val="003301FF"/>
    <w:rsid w:val="0033067F"/>
    <w:rsid w:val="00330F65"/>
    <w:rsid w:val="0033175B"/>
    <w:rsid w:val="0033242C"/>
    <w:rsid w:val="0033254F"/>
    <w:rsid w:val="003329E9"/>
    <w:rsid w:val="00334DC0"/>
    <w:rsid w:val="00334EE1"/>
    <w:rsid w:val="003360E9"/>
    <w:rsid w:val="003363AB"/>
    <w:rsid w:val="0033699A"/>
    <w:rsid w:val="00336A4A"/>
    <w:rsid w:val="00336EBC"/>
    <w:rsid w:val="003370E5"/>
    <w:rsid w:val="003373E5"/>
    <w:rsid w:val="00337B32"/>
    <w:rsid w:val="003402F2"/>
    <w:rsid w:val="00340647"/>
    <w:rsid w:val="00340919"/>
    <w:rsid w:val="00341099"/>
    <w:rsid w:val="00341160"/>
    <w:rsid w:val="00341CAF"/>
    <w:rsid w:val="00341D45"/>
    <w:rsid w:val="0034250C"/>
    <w:rsid w:val="003433AD"/>
    <w:rsid w:val="00343519"/>
    <w:rsid w:val="003437C2"/>
    <w:rsid w:val="00343F87"/>
    <w:rsid w:val="003442C2"/>
    <w:rsid w:val="0034445C"/>
    <w:rsid w:val="003446E1"/>
    <w:rsid w:val="00344C55"/>
    <w:rsid w:val="00344C62"/>
    <w:rsid w:val="00344CF4"/>
    <w:rsid w:val="0034507E"/>
    <w:rsid w:val="00345216"/>
    <w:rsid w:val="00345470"/>
    <w:rsid w:val="003460EA"/>
    <w:rsid w:val="00346D31"/>
    <w:rsid w:val="00346D62"/>
    <w:rsid w:val="003471AF"/>
    <w:rsid w:val="003471C9"/>
    <w:rsid w:val="00347A84"/>
    <w:rsid w:val="00347C58"/>
    <w:rsid w:val="00347DFD"/>
    <w:rsid w:val="00347FC7"/>
    <w:rsid w:val="0035000B"/>
    <w:rsid w:val="0035093A"/>
    <w:rsid w:val="00350BFA"/>
    <w:rsid w:val="00350EBF"/>
    <w:rsid w:val="00350FE6"/>
    <w:rsid w:val="00351327"/>
    <w:rsid w:val="00351549"/>
    <w:rsid w:val="003515B5"/>
    <w:rsid w:val="00351DE9"/>
    <w:rsid w:val="00351F76"/>
    <w:rsid w:val="00352258"/>
    <w:rsid w:val="0035237C"/>
    <w:rsid w:val="00352B38"/>
    <w:rsid w:val="0035303E"/>
    <w:rsid w:val="003538E3"/>
    <w:rsid w:val="0035392A"/>
    <w:rsid w:val="00353B33"/>
    <w:rsid w:val="00353CA5"/>
    <w:rsid w:val="003544C9"/>
    <w:rsid w:val="003551B3"/>
    <w:rsid w:val="00355648"/>
    <w:rsid w:val="00356F2B"/>
    <w:rsid w:val="00357576"/>
    <w:rsid w:val="00357589"/>
    <w:rsid w:val="00357750"/>
    <w:rsid w:val="0035796B"/>
    <w:rsid w:val="00357AAE"/>
    <w:rsid w:val="00357CE5"/>
    <w:rsid w:val="0035A9B0"/>
    <w:rsid w:val="00361D9D"/>
    <w:rsid w:val="00362469"/>
    <w:rsid w:val="003625BD"/>
    <w:rsid w:val="0036273D"/>
    <w:rsid w:val="00362F5D"/>
    <w:rsid w:val="0036349E"/>
    <w:rsid w:val="003636AF"/>
    <w:rsid w:val="00363CC9"/>
    <w:rsid w:val="003646FB"/>
    <w:rsid w:val="00365697"/>
    <w:rsid w:val="00365880"/>
    <w:rsid w:val="00365CEE"/>
    <w:rsid w:val="003662D6"/>
    <w:rsid w:val="003667F0"/>
    <w:rsid w:val="00367957"/>
    <w:rsid w:val="00367BE5"/>
    <w:rsid w:val="003700C1"/>
    <w:rsid w:val="00370A09"/>
    <w:rsid w:val="00370C75"/>
    <w:rsid w:val="0037156A"/>
    <w:rsid w:val="00372DF6"/>
    <w:rsid w:val="00372E06"/>
    <w:rsid w:val="00373697"/>
    <w:rsid w:val="00373B18"/>
    <w:rsid w:val="00374050"/>
    <w:rsid w:val="00374AC0"/>
    <w:rsid w:val="003750C9"/>
    <w:rsid w:val="003753A4"/>
    <w:rsid w:val="00375486"/>
    <w:rsid w:val="00375A78"/>
    <w:rsid w:val="00375EA7"/>
    <w:rsid w:val="00375F28"/>
    <w:rsid w:val="0037633D"/>
    <w:rsid w:val="00376873"/>
    <w:rsid w:val="00376E1F"/>
    <w:rsid w:val="00377C7C"/>
    <w:rsid w:val="00377DD5"/>
    <w:rsid w:val="00380412"/>
    <w:rsid w:val="0038067F"/>
    <w:rsid w:val="003813DD"/>
    <w:rsid w:val="003815B7"/>
    <w:rsid w:val="00381655"/>
    <w:rsid w:val="003834FC"/>
    <w:rsid w:val="00383B39"/>
    <w:rsid w:val="003840F7"/>
    <w:rsid w:val="00384574"/>
    <w:rsid w:val="003846A4"/>
    <w:rsid w:val="003847EB"/>
    <w:rsid w:val="00384BB2"/>
    <w:rsid w:val="00384C56"/>
    <w:rsid w:val="00384CB9"/>
    <w:rsid w:val="00384EC8"/>
    <w:rsid w:val="00384F18"/>
    <w:rsid w:val="003855B4"/>
    <w:rsid w:val="00385CF9"/>
    <w:rsid w:val="00385FEB"/>
    <w:rsid w:val="003865E1"/>
    <w:rsid w:val="00386E2A"/>
    <w:rsid w:val="00386EC0"/>
    <w:rsid w:val="00387F02"/>
    <w:rsid w:val="0039013E"/>
    <w:rsid w:val="00390162"/>
    <w:rsid w:val="00390737"/>
    <w:rsid w:val="00390C1D"/>
    <w:rsid w:val="003910B9"/>
    <w:rsid w:val="00391518"/>
    <w:rsid w:val="00391837"/>
    <w:rsid w:val="003924EC"/>
    <w:rsid w:val="003925E1"/>
    <w:rsid w:val="00392C14"/>
    <w:rsid w:val="00393A14"/>
    <w:rsid w:val="00394625"/>
    <w:rsid w:val="003947CC"/>
    <w:rsid w:val="00394C5A"/>
    <w:rsid w:val="00394FCF"/>
    <w:rsid w:val="003956B4"/>
    <w:rsid w:val="00395969"/>
    <w:rsid w:val="00395BBC"/>
    <w:rsid w:val="003969E3"/>
    <w:rsid w:val="00396F69"/>
    <w:rsid w:val="0039781C"/>
    <w:rsid w:val="003A035E"/>
    <w:rsid w:val="003A0523"/>
    <w:rsid w:val="003A0AF5"/>
    <w:rsid w:val="003A0B62"/>
    <w:rsid w:val="003A1F61"/>
    <w:rsid w:val="003A2EE4"/>
    <w:rsid w:val="003A3A35"/>
    <w:rsid w:val="003A3C0C"/>
    <w:rsid w:val="003A3F86"/>
    <w:rsid w:val="003A4094"/>
    <w:rsid w:val="003A45DF"/>
    <w:rsid w:val="003A48AB"/>
    <w:rsid w:val="003A50A9"/>
    <w:rsid w:val="003A5251"/>
    <w:rsid w:val="003A52FF"/>
    <w:rsid w:val="003A6584"/>
    <w:rsid w:val="003A66C8"/>
    <w:rsid w:val="003A6F7C"/>
    <w:rsid w:val="003A7CE6"/>
    <w:rsid w:val="003A7CF5"/>
    <w:rsid w:val="003B02ED"/>
    <w:rsid w:val="003B06CD"/>
    <w:rsid w:val="003B071F"/>
    <w:rsid w:val="003B0F16"/>
    <w:rsid w:val="003B1089"/>
    <w:rsid w:val="003B113F"/>
    <w:rsid w:val="003B12B6"/>
    <w:rsid w:val="003B1510"/>
    <w:rsid w:val="003B1FF8"/>
    <w:rsid w:val="003B2276"/>
    <w:rsid w:val="003B24A0"/>
    <w:rsid w:val="003B24F4"/>
    <w:rsid w:val="003B26D6"/>
    <w:rsid w:val="003B26F9"/>
    <w:rsid w:val="003B27CE"/>
    <w:rsid w:val="003B29F4"/>
    <w:rsid w:val="003B2B73"/>
    <w:rsid w:val="003B314A"/>
    <w:rsid w:val="003B575D"/>
    <w:rsid w:val="003B589C"/>
    <w:rsid w:val="003B5C14"/>
    <w:rsid w:val="003B6E28"/>
    <w:rsid w:val="003B7242"/>
    <w:rsid w:val="003B78DB"/>
    <w:rsid w:val="003B7E6F"/>
    <w:rsid w:val="003B7FCF"/>
    <w:rsid w:val="003C0368"/>
    <w:rsid w:val="003C03B4"/>
    <w:rsid w:val="003C0A65"/>
    <w:rsid w:val="003C24F6"/>
    <w:rsid w:val="003C27BA"/>
    <w:rsid w:val="003C3034"/>
    <w:rsid w:val="003C3D9A"/>
    <w:rsid w:val="003C4220"/>
    <w:rsid w:val="003C47FB"/>
    <w:rsid w:val="003C4813"/>
    <w:rsid w:val="003C4F1E"/>
    <w:rsid w:val="003C4F4D"/>
    <w:rsid w:val="003C51F9"/>
    <w:rsid w:val="003C53B3"/>
    <w:rsid w:val="003C5C3A"/>
    <w:rsid w:val="003C5D4E"/>
    <w:rsid w:val="003C6299"/>
    <w:rsid w:val="003C659E"/>
    <w:rsid w:val="003C6627"/>
    <w:rsid w:val="003C6BAD"/>
    <w:rsid w:val="003C6C10"/>
    <w:rsid w:val="003C6EF3"/>
    <w:rsid w:val="003C702A"/>
    <w:rsid w:val="003C7379"/>
    <w:rsid w:val="003C73F5"/>
    <w:rsid w:val="003C7750"/>
    <w:rsid w:val="003C7ECF"/>
    <w:rsid w:val="003D02BA"/>
    <w:rsid w:val="003D04D1"/>
    <w:rsid w:val="003D0523"/>
    <w:rsid w:val="003D16EA"/>
    <w:rsid w:val="003D1735"/>
    <w:rsid w:val="003D2340"/>
    <w:rsid w:val="003D24C9"/>
    <w:rsid w:val="003D2640"/>
    <w:rsid w:val="003D36C5"/>
    <w:rsid w:val="003D38E7"/>
    <w:rsid w:val="003D41CA"/>
    <w:rsid w:val="003D43A9"/>
    <w:rsid w:val="003D4775"/>
    <w:rsid w:val="003D4BD0"/>
    <w:rsid w:val="003D4E16"/>
    <w:rsid w:val="003D5460"/>
    <w:rsid w:val="003D569E"/>
    <w:rsid w:val="003D663A"/>
    <w:rsid w:val="003D6B44"/>
    <w:rsid w:val="003D6B55"/>
    <w:rsid w:val="003D6F19"/>
    <w:rsid w:val="003D73F1"/>
    <w:rsid w:val="003D75A4"/>
    <w:rsid w:val="003D7795"/>
    <w:rsid w:val="003D7F5C"/>
    <w:rsid w:val="003E0298"/>
    <w:rsid w:val="003E057C"/>
    <w:rsid w:val="003E077F"/>
    <w:rsid w:val="003E0DCB"/>
    <w:rsid w:val="003E1955"/>
    <w:rsid w:val="003E21C2"/>
    <w:rsid w:val="003E25F5"/>
    <w:rsid w:val="003E2FAD"/>
    <w:rsid w:val="003E40D4"/>
    <w:rsid w:val="003E4806"/>
    <w:rsid w:val="003E48B8"/>
    <w:rsid w:val="003E4B1E"/>
    <w:rsid w:val="003E4F61"/>
    <w:rsid w:val="003E5DAD"/>
    <w:rsid w:val="003E5F90"/>
    <w:rsid w:val="003E60F3"/>
    <w:rsid w:val="003E65AE"/>
    <w:rsid w:val="003E65F7"/>
    <w:rsid w:val="003E691E"/>
    <w:rsid w:val="003E6BC3"/>
    <w:rsid w:val="003E70C3"/>
    <w:rsid w:val="003E7EB8"/>
    <w:rsid w:val="003F04D1"/>
    <w:rsid w:val="003F09DC"/>
    <w:rsid w:val="003F1603"/>
    <w:rsid w:val="003F1900"/>
    <w:rsid w:val="003F33AD"/>
    <w:rsid w:val="003F345D"/>
    <w:rsid w:val="003F38F8"/>
    <w:rsid w:val="003F3A1C"/>
    <w:rsid w:val="003F3FD5"/>
    <w:rsid w:val="003F4004"/>
    <w:rsid w:val="003F4608"/>
    <w:rsid w:val="003F4C5C"/>
    <w:rsid w:val="003F4DA5"/>
    <w:rsid w:val="003F4EF7"/>
    <w:rsid w:val="003F5333"/>
    <w:rsid w:val="003F540C"/>
    <w:rsid w:val="003F5794"/>
    <w:rsid w:val="003F588F"/>
    <w:rsid w:val="003F5E3B"/>
    <w:rsid w:val="003F792D"/>
    <w:rsid w:val="003F7DA4"/>
    <w:rsid w:val="00400342"/>
    <w:rsid w:val="00400B5A"/>
    <w:rsid w:val="00400CA3"/>
    <w:rsid w:val="00400DBF"/>
    <w:rsid w:val="00401678"/>
    <w:rsid w:val="00401DC2"/>
    <w:rsid w:val="00402504"/>
    <w:rsid w:val="004025A6"/>
    <w:rsid w:val="00403A24"/>
    <w:rsid w:val="00403C7F"/>
    <w:rsid w:val="00404D57"/>
    <w:rsid w:val="00406345"/>
    <w:rsid w:val="004064E0"/>
    <w:rsid w:val="004069C2"/>
    <w:rsid w:val="00406CB8"/>
    <w:rsid w:val="004072A5"/>
    <w:rsid w:val="0040744D"/>
    <w:rsid w:val="00407D55"/>
    <w:rsid w:val="00410400"/>
    <w:rsid w:val="00410B05"/>
    <w:rsid w:val="00410BE8"/>
    <w:rsid w:val="0041152E"/>
    <w:rsid w:val="00411F80"/>
    <w:rsid w:val="00412586"/>
    <w:rsid w:val="00412CB6"/>
    <w:rsid w:val="0041351F"/>
    <w:rsid w:val="00413783"/>
    <w:rsid w:val="00413794"/>
    <w:rsid w:val="00413939"/>
    <w:rsid w:val="00413E04"/>
    <w:rsid w:val="0041477B"/>
    <w:rsid w:val="00415B48"/>
    <w:rsid w:val="00415EC3"/>
    <w:rsid w:val="00415F1D"/>
    <w:rsid w:val="00416447"/>
    <w:rsid w:val="00416DC2"/>
    <w:rsid w:val="00417736"/>
    <w:rsid w:val="00417A34"/>
    <w:rsid w:val="004203E5"/>
    <w:rsid w:val="00420B5E"/>
    <w:rsid w:val="004219C3"/>
    <w:rsid w:val="00421FE0"/>
    <w:rsid w:val="00422129"/>
    <w:rsid w:val="004224FF"/>
    <w:rsid w:val="004226A0"/>
    <w:rsid w:val="004228FC"/>
    <w:rsid w:val="00423286"/>
    <w:rsid w:val="00423AC2"/>
    <w:rsid w:val="00424872"/>
    <w:rsid w:val="00424A93"/>
    <w:rsid w:val="00424E55"/>
    <w:rsid w:val="004253A3"/>
    <w:rsid w:val="0042584B"/>
    <w:rsid w:val="00426792"/>
    <w:rsid w:val="0042709D"/>
    <w:rsid w:val="00427B99"/>
    <w:rsid w:val="00430084"/>
    <w:rsid w:val="004311BE"/>
    <w:rsid w:val="00432916"/>
    <w:rsid w:val="004335E7"/>
    <w:rsid w:val="00433BB1"/>
    <w:rsid w:val="00433F67"/>
    <w:rsid w:val="004340B6"/>
    <w:rsid w:val="00434975"/>
    <w:rsid w:val="00434B85"/>
    <w:rsid w:val="0043631B"/>
    <w:rsid w:val="00436E75"/>
    <w:rsid w:val="004376E5"/>
    <w:rsid w:val="0044057D"/>
    <w:rsid w:val="0044083A"/>
    <w:rsid w:val="004411A3"/>
    <w:rsid w:val="0044141F"/>
    <w:rsid w:val="00441731"/>
    <w:rsid w:val="00441C7E"/>
    <w:rsid w:val="00442AFB"/>
    <w:rsid w:val="00444292"/>
    <w:rsid w:val="00444D60"/>
    <w:rsid w:val="004458B3"/>
    <w:rsid w:val="00445AA9"/>
    <w:rsid w:val="00445B67"/>
    <w:rsid w:val="00445DAC"/>
    <w:rsid w:val="00445E63"/>
    <w:rsid w:val="00446FCD"/>
    <w:rsid w:val="004471A6"/>
    <w:rsid w:val="004471F5"/>
    <w:rsid w:val="004478E1"/>
    <w:rsid w:val="00447CD3"/>
    <w:rsid w:val="00447FA3"/>
    <w:rsid w:val="00450A12"/>
    <w:rsid w:val="00450CB0"/>
    <w:rsid w:val="00450DF3"/>
    <w:rsid w:val="00451CCE"/>
    <w:rsid w:val="00451E28"/>
    <w:rsid w:val="00452780"/>
    <w:rsid w:val="00452A21"/>
    <w:rsid w:val="004532E7"/>
    <w:rsid w:val="00453847"/>
    <w:rsid w:val="004540E9"/>
    <w:rsid w:val="004541C2"/>
    <w:rsid w:val="00454E82"/>
    <w:rsid w:val="00455140"/>
    <w:rsid w:val="00455613"/>
    <w:rsid w:val="004556A4"/>
    <w:rsid w:val="00455882"/>
    <w:rsid w:val="00455AB6"/>
    <w:rsid w:val="00455FEF"/>
    <w:rsid w:val="00456A8C"/>
    <w:rsid w:val="00457213"/>
    <w:rsid w:val="00457658"/>
    <w:rsid w:val="0045788D"/>
    <w:rsid w:val="00457DD2"/>
    <w:rsid w:val="00460319"/>
    <w:rsid w:val="00460790"/>
    <w:rsid w:val="00460A51"/>
    <w:rsid w:val="00460F1D"/>
    <w:rsid w:val="004610AD"/>
    <w:rsid w:val="004619F8"/>
    <w:rsid w:val="00461DB3"/>
    <w:rsid w:val="00462117"/>
    <w:rsid w:val="00462387"/>
    <w:rsid w:val="004625EC"/>
    <w:rsid w:val="004632DA"/>
    <w:rsid w:val="004639F0"/>
    <w:rsid w:val="00463AD5"/>
    <w:rsid w:val="00464460"/>
    <w:rsid w:val="0046447A"/>
    <w:rsid w:val="004653F3"/>
    <w:rsid w:val="0046550D"/>
    <w:rsid w:val="00465A33"/>
    <w:rsid w:val="00465B75"/>
    <w:rsid w:val="00465B86"/>
    <w:rsid w:val="00466272"/>
    <w:rsid w:val="00466D3C"/>
    <w:rsid w:val="00466DCA"/>
    <w:rsid w:val="00466F3F"/>
    <w:rsid w:val="00467508"/>
    <w:rsid w:val="00467592"/>
    <w:rsid w:val="00467B08"/>
    <w:rsid w:val="00470DE9"/>
    <w:rsid w:val="00470E01"/>
    <w:rsid w:val="00471006"/>
    <w:rsid w:val="00471479"/>
    <w:rsid w:val="004717D2"/>
    <w:rsid w:val="00471B95"/>
    <w:rsid w:val="00472096"/>
    <w:rsid w:val="004720B0"/>
    <w:rsid w:val="004723AE"/>
    <w:rsid w:val="00472607"/>
    <w:rsid w:val="00473101"/>
    <w:rsid w:val="004737A4"/>
    <w:rsid w:val="0047381E"/>
    <w:rsid w:val="0047388E"/>
    <w:rsid w:val="00473B6D"/>
    <w:rsid w:val="00473C11"/>
    <w:rsid w:val="00473E4D"/>
    <w:rsid w:val="0047440C"/>
    <w:rsid w:val="00474CBC"/>
    <w:rsid w:val="00474DE0"/>
    <w:rsid w:val="00474EDA"/>
    <w:rsid w:val="004750F8"/>
    <w:rsid w:val="00475989"/>
    <w:rsid w:val="004759A3"/>
    <w:rsid w:val="00475B6D"/>
    <w:rsid w:val="00475D16"/>
    <w:rsid w:val="00476103"/>
    <w:rsid w:val="004766EB"/>
    <w:rsid w:val="00476B65"/>
    <w:rsid w:val="00476C06"/>
    <w:rsid w:val="00476C47"/>
    <w:rsid w:val="00476DA2"/>
    <w:rsid w:val="004774EF"/>
    <w:rsid w:val="00477820"/>
    <w:rsid w:val="00480CA1"/>
    <w:rsid w:val="00480DC2"/>
    <w:rsid w:val="00480EAB"/>
    <w:rsid w:val="0048141D"/>
    <w:rsid w:val="00481DE5"/>
    <w:rsid w:val="00482299"/>
    <w:rsid w:val="00482450"/>
    <w:rsid w:val="004829A8"/>
    <w:rsid w:val="00482A7A"/>
    <w:rsid w:val="00482BAB"/>
    <w:rsid w:val="00483751"/>
    <w:rsid w:val="00484B9D"/>
    <w:rsid w:val="004851BD"/>
    <w:rsid w:val="0048569A"/>
    <w:rsid w:val="0048571D"/>
    <w:rsid w:val="00485746"/>
    <w:rsid w:val="00485AD0"/>
    <w:rsid w:val="004861F5"/>
    <w:rsid w:val="00486244"/>
    <w:rsid w:val="00486B0D"/>
    <w:rsid w:val="00486C1F"/>
    <w:rsid w:val="00486F53"/>
    <w:rsid w:val="0048702D"/>
    <w:rsid w:val="0048707F"/>
    <w:rsid w:val="0048754D"/>
    <w:rsid w:val="0048776F"/>
    <w:rsid w:val="004902FB"/>
    <w:rsid w:val="0049057A"/>
    <w:rsid w:val="0049096D"/>
    <w:rsid w:val="00490D4C"/>
    <w:rsid w:val="004910D3"/>
    <w:rsid w:val="0049134A"/>
    <w:rsid w:val="0049144A"/>
    <w:rsid w:val="00491628"/>
    <w:rsid w:val="004919D7"/>
    <w:rsid w:val="004922D7"/>
    <w:rsid w:val="0049238D"/>
    <w:rsid w:val="00492542"/>
    <w:rsid w:val="004925AD"/>
    <w:rsid w:val="004927DB"/>
    <w:rsid w:val="00492ABC"/>
    <w:rsid w:val="004930F7"/>
    <w:rsid w:val="00493298"/>
    <w:rsid w:val="00493403"/>
    <w:rsid w:val="00493711"/>
    <w:rsid w:val="0049475A"/>
    <w:rsid w:val="00494B6D"/>
    <w:rsid w:val="004952A8"/>
    <w:rsid w:val="00495577"/>
    <w:rsid w:val="00495AF0"/>
    <w:rsid w:val="00495E4E"/>
    <w:rsid w:val="004961A7"/>
    <w:rsid w:val="00496599"/>
    <w:rsid w:val="00496723"/>
    <w:rsid w:val="0049692F"/>
    <w:rsid w:val="004969FB"/>
    <w:rsid w:val="00496E59"/>
    <w:rsid w:val="00496F10"/>
    <w:rsid w:val="00497075"/>
    <w:rsid w:val="0049749F"/>
    <w:rsid w:val="004A0561"/>
    <w:rsid w:val="004A057F"/>
    <w:rsid w:val="004A0B80"/>
    <w:rsid w:val="004A0BC4"/>
    <w:rsid w:val="004A0D63"/>
    <w:rsid w:val="004A1BBC"/>
    <w:rsid w:val="004A2E83"/>
    <w:rsid w:val="004A395D"/>
    <w:rsid w:val="004A3A0F"/>
    <w:rsid w:val="004A3FFE"/>
    <w:rsid w:val="004A4593"/>
    <w:rsid w:val="004A4B1D"/>
    <w:rsid w:val="004A4C59"/>
    <w:rsid w:val="004A4E4B"/>
    <w:rsid w:val="004A4FEC"/>
    <w:rsid w:val="004A6480"/>
    <w:rsid w:val="004A6767"/>
    <w:rsid w:val="004A67BB"/>
    <w:rsid w:val="004A709E"/>
    <w:rsid w:val="004A718A"/>
    <w:rsid w:val="004A7585"/>
    <w:rsid w:val="004A774F"/>
    <w:rsid w:val="004A77CA"/>
    <w:rsid w:val="004A7D8E"/>
    <w:rsid w:val="004B0107"/>
    <w:rsid w:val="004B022A"/>
    <w:rsid w:val="004B0373"/>
    <w:rsid w:val="004B065E"/>
    <w:rsid w:val="004B13D2"/>
    <w:rsid w:val="004B17B2"/>
    <w:rsid w:val="004B17DE"/>
    <w:rsid w:val="004B1843"/>
    <w:rsid w:val="004B18CF"/>
    <w:rsid w:val="004B1E5D"/>
    <w:rsid w:val="004B20CF"/>
    <w:rsid w:val="004B2198"/>
    <w:rsid w:val="004B23EF"/>
    <w:rsid w:val="004B24CC"/>
    <w:rsid w:val="004B2CF9"/>
    <w:rsid w:val="004B32A5"/>
    <w:rsid w:val="004B3518"/>
    <w:rsid w:val="004B3942"/>
    <w:rsid w:val="004B3CC2"/>
    <w:rsid w:val="004B3E34"/>
    <w:rsid w:val="004B3FDA"/>
    <w:rsid w:val="004B47ED"/>
    <w:rsid w:val="004B4CC8"/>
    <w:rsid w:val="004B4E6C"/>
    <w:rsid w:val="004B5433"/>
    <w:rsid w:val="004B568C"/>
    <w:rsid w:val="004B5E29"/>
    <w:rsid w:val="004B619A"/>
    <w:rsid w:val="004B625A"/>
    <w:rsid w:val="004B7185"/>
    <w:rsid w:val="004B7D15"/>
    <w:rsid w:val="004C02D6"/>
    <w:rsid w:val="004C0AAD"/>
    <w:rsid w:val="004C0F86"/>
    <w:rsid w:val="004C149E"/>
    <w:rsid w:val="004C14A6"/>
    <w:rsid w:val="004C1969"/>
    <w:rsid w:val="004C1DB8"/>
    <w:rsid w:val="004C2A2F"/>
    <w:rsid w:val="004C2D6E"/>
    <w:rsid w:val="004C2EC4"/>
    <w:rsid w:val="004C33EE"/>
    <w:rsid w:val="004C4508"/>
    <w:rsid w:val="004C4852"/>
    <w:rsid w:val="004C51D2"/>
    <w:rsid w:val="004C5C03"/>
    <w:rsid w:val="004C77C6"/>
    <w:rsid w:val="004C7B52"/>
    <w:rsid w:val="004C7E69"/>
    <w:rsid w:val="004D0664"/>
    <w:rsid w:val="004D1330"/>
    <w:rsid w:val="004D14A4"/>
    <w:rsid w:val="004D1596"/>
    <w:rsid w:val="004D1A09"/>
    <w:rsid w:val="004D1E40"/>
    <w:rsid w:val="004D1EF5"/>
    <w:rsid w:val="004D229F"/>
    <w:rsid w:val="004D232B"/>
    <w:rsid w:val="004D23CE"/>
    <w:rsid w:val="004D308B"/>
    <w:rsid w:val="004D33FA"/>
    <w:rsid w:val="004D3FDF"/>
    <w:rsid w:val="004D5DF7"/>
    <w:rsid w:val="004D6304"/>
    <w:rsid w:val="004D6568"/>
    <w:rsid w:val="004D67A5"/>
    <w:rsid w:val="004E050F"/>
    <w:rsid w:val="004E07FF"/>
    <w:rsid w:val="004E1146"/>
    <w:rsid w:val="004E166F"/>
    <w:rsid w:val="004E19E1"/>
    <w:rsid w:val="004E1A62"/>
    <w:rsid w:val="004E1BCB"/>
    <w:rsid w:val="004E2CEB"/>
    <w:rsid w:val="004E2DE6"/>
    <w:rsid w:val="004E36BB"/>
    <w:rsid w:val="004E3B04"/>
    <w:rsid w:val="004E3C31"/>
    <w:rsid w:val="004E3C45"/>
    <w:rsid w:val="004E45D4"/>
    <w:rsid w:val="004E58DC"/>
    <w:rsid w:val="004E5C01"/>
    <w:rsid w:val="004E6625"/>
    <w:rsid w:val="004E69CF"/>
    <w:rsid w:val="004E6F92"/>
    <w:rsid w:val="004E7428"/>
    <w:rsid w:val="004E7881"/>
    <w:rsid w:val="004F007C"/>
    <w:rsid w:val="004F027D"/>
    <w:rsid w:val="004F03C9"/>
    <w:rsid w:val="004F1145"/>
    <w:rsid w:val="004F124D"/>
    <w:rsid w:val="004F1905"/>
    <w:rsid w:val="004F1A48"/>
    <w:rsid w:val="004F1FED"/>
    <w:rsid w:val="004F212B"/>
    <w:rsid w:val="004F215E"/>
    <w:rsid w:val="004F23FB"/>
    <w:rsid w:val="004F3A79"/>
    <w:rsid w:val="004F4416"/>
    <w:rsid w:val="004F4BF8"/>
    <w:rsid w:val="004F5288"/>
    <w:rsid w:val="004F5346"/>
    <w:rsid w:val="004F573A"/>
    <w:rsid w:val="004F5A3A"/>
    <w:rsid w:val="004F6936"/>
    <w:rsid w:val="004F7706"/>
    <w:rsid w:val="004F7846"/>
    <w:rsid w:val="004F7903"/>
    <w:rsid w:val="004F7F22"/>
    <w:rsid w:val="0050038B"/>
    <w:rsid w:val="005003F6"/>
    <w:rsid w:val="00500679"/>
    <w:rsid w:val="00500F9A"/>
    <w:rsid w:val="0050106E"/>
    <w:rsid w:val="005013B0"/>
    <w:rsid w:val="005015E8"/>
    <w:rsid w:val="00501694"/>
    <w:rsid w:val="005016F3"/>
    <w:rsid w:val="0050175F"/>
    <w:rsid w:val="00501902"/>
    <w:rsid w:val="00501F14"/>
    <w:rsid w:val="0050214C"/>
    <w:rsid w:val="005022DF"/>
    <w:rsid w:val="0050235B"/>
    <w:rsid w:val="0050239C"/>
    <w:rsid w:val="005032C6"/>
    <w:rsid w:val="00503910"/>
    <w:rsid w:val="0050416B"/>
    <w:rsid w:val="0050470B"/>
    <w:rsid w:val="005051A8"/>
    <w:rsid w:val="00505465"/>
    <w:rsid w:val="00507290"/>
    <w:rsid w:val="00507BEF"/>
    <w:rsid w:val="00510530"/>
    <w:rsid w:val="00510B68"/>
    <w:rsid w:val="00511BA5"/>
    <w:rsid w:val="0051238B"/>
    <w:rsid w:val="0051266F"/>
    <w:rsid w:val="0051298B"/>
    <w:rsid w:val="00512AEE"/>
    <w:rsid w:val="005139CC"/>
    <w:rsid w:val="00513F2E"/>
    <w:rsid w:val="0051496A"/>
    <w:rsid w:val="0051496B"/>
    <w:rsid w:val="005149DD"/>
    <w:rsid w:val="0051501C"/>
    <w:rsid w:val="005151B6"/>
    <w:rsid w:val="00515C9F"/>
    <w:rsid w:val="005165E4"/>
    <w:rsid w:val="00517C3F"/>
    <w:rsid w:val="0052030A"/>
    <w:rsid w:val="00520A5D"/>
    <w:rsid w:val="005217F7"/>
    <w:rsid w:val="00521F57"/>
    <w:rsid w:val="005229CB"/>
    <w:rsid w:val="00522BFC"/>
    <w:rsid w:val="00523591"/>
    <w:rsid w:val="005239F7"/>
    <w:rsid w:val="00523B6E"/>
    <w:rsid w:val="0052459E"/>
    <w:rsid w:val="005247A0"/>
    <w:rsid w:val="0052492F"/>
    <w:rsid w:val="00524D97"/>
    <w:rsid w:val="00524F9D"/>
    <w:rsid w:val="0052535E"/>
    <w:rsid w:val="005255CD"/>
    <w:rsid w:val="00525F62"/>
    <w:rsid w:val="005260F3"/>
    <w:rsid w:val="00526B6A"/>
    <w:rsid w:val="005307FE"/>
    <w:rsid w:val="00530F04"/>
    <w:rsid w:val="00531268"/>
    <w:rsid w:val="00531F6F"/>
    <w:rsid w:val="00532090"/>
    <w:rsid w:val="00532295"/>
    <w:rsid w:val="0053245D"/>
    <w:rsid w:val="00532DF1"/>
    <w:rsid w:val="00533023"/>
    <w:rsid w:val="0053413A"/>
    <w:rsid w:val="005347BB"/>
    <w:rsid w:val="00534A2A"/>
    <w:rsid w:val="00534AD6"/>
    <w:rsid w:val="0053505F"/>
    <w:rsid w:val="005350A1"/>
    <w:rsid w:val="00535113"/>
    <w:rsid w:val="005366F6"/>
    <w:rsid w:val="00536882"/>
    <w:rsid w:val="00536AE9"/>
    <w:rsid w:val="00536E0C"/>
    <w:rsid w:val="005371B8"/>
    <w:rsid w:val="00537275"/>
    <w:rsid w:val="0054021F"/>
    <w:rsid w:val="005403E1"/>
    <w:rsid w:val="005410C7"/>
    <w:rsid w:val="0054165E"/>
    <w:rsid w:val="00542113"/>
    <w:rsid w:val="00542DEF"/>
    <w:rsid w:val="00543B2F"/>
    <w:rsid w:val="005441C5"/>
    <w:rsid w:val="0054452A"/>
    <w:rsid w:val="00544835"/>
    <w:rsid w:val="00544874"/>
    <w:rsid w:val="00544ABE"/>
    <w:rsid w:val="0054508F"/>
    <w:rsid w:val="00545A3D"/>
    <w:rsid w:val="00545AD7"/>
    <w:rsid w:val="00545C20"/>
    <w:rsid w:val="00545E39"/>
    <w:rsid w:val="005464B9"/>
    <w:rsid w:val="00546A30"/>
    <w:rsid w:val="00546A44"/>
    <w:rsid w:val="00546E30"/>
    <w:rsid w:val="00547B68"/>
    <w:rsid w:val="00550D7F"/>
    <w:rsid w:val="00551610"/>
    <w:rsid w:val="005518E6"/>
    <w:rsid w:val="00551C6B"/>
    <w:rsid w:val="00552311"/>
    <w:rsid w:val="005525BB"/>
    <w:rsid w:val="00552616"/>
    <w:rsid w:val="0055284E"/>
    <w:rsid w:val="00552B8B"/>
    <w:rsid w:val="00553677"/>
    <w:rsid w:val="00553BC7"/>
    <w:rsid w:val="0055406B"/>
    <w:rsid w:val="0055408A"/>
    <w:rsid w:val="00554856"/>
    <w:rsid w:val="00554863"/>
    <w:rsid w:val="0055493E"/>
    <w:rsid w:val="00554C6E"/>
    <w:rsid w:val="00554DBA"/>
    <w:rsid w:val="00555407"/>
    <w:rsid w:val="00556338"/>
    <w:rsid w:val="00556566"/>
    <w:rsid w:val="005567D9"/>
    <w:rsid w:val="00556ABF"/>
    <w:rsid w:val="00556F6B"/>
    <w:rsid w:val="00557332"/>
    <w:rsid w:val="005604AB"/>
    <w:rsid w:val="00560604"/>
    <w:rsid w:val="0056082C"/>
    <w:rsid w:val="00560873"/>
    <w:rsid w:val="0056118D"/>
    <w:rsid w:val="00561937"/>
    <w:rsid w:val="00562942"/>
    <w:rsid w:val="00562BA0"/>
    <w:rsid w:val="00562EC6"/>
    <w:rsid w:val="00562ECD"/>
    <w:rsid w:val="0056398E"/>
    <w:rsid w:val="00563C1F"/>
    <w:rsid w:val="00563F0A"/>
    <w:rsid w:val="00564289"/>
    <w:rsid w:val="0056452C"/>
    <w:rsid w:val="005646E3"/>
    <w:rsid w:val="00566010"/>
    <w:rsid w:val="00566320"/>
    <w:rsid w:val="0056694E"/>
    <w:rsid w:val="005669D9"/>
    <w:rsid w:val="005671CD"/>
    <w:rsid w:val="00567F05"/>
    <w:rsid w:val="00570414"/>
    <w:rsid w:val="0057074B"/>
    <w:rsid w:val="00570DEE"/>
    <w:rsid w:val="00571095"/>
    <w:rsid w:val="00571129"/>
    <w:rsid w:val="005711F0"/>
    <w:rsid w:val="00571256"/>
    <w:rsid w:val="005716C1"/>
    <w:rsid w:val="005717CA"/>
    <w:rsid w:val="00571EEE"/>
    <w:rsid w:val="005724E3"/>
    <w:rsid w:val="00572A53"/>
    <w:rsid w:val="00573E67"/>
    <w:rsid w:val="00573FC6"/>
    <w:rsid w:val="00574255"/>
    <w:rsid w:val="00574AFB"/>
    <w:rsid w:val="005752B6"/>
    <w:rsid w:val="00575C9C"/>
    <w:rsid w:val="005760D8"/>
    <w:rsid w:val="005768C5"/>
    <w:rsid w:val="00576E81"/>
    <w:rsid w:val="005776F3"/>
    <w:rsid w:val="00580858"/>
    <w:rsid w:val="00581502"/>
    <w:rsid w:val="0058219E"/>
    <w:rsid w:val="00582951"/>
    <w:rsid w:val="005831C7"/>
    <w:rsid w:val="00583E2C"/>
    <w:rsid w:val="00583EAB"/>
    <w:rsid w:val="0058431C"/>
    <w:rsid w:val="00584F47"/>
    <w:rsid w:val="00585EB6"/>
    <w:rsid w:val="0058658C"/>
    <w:rsid w:val="005866FB"/>
    <w:rsid w:val="005869C3"/>
    <w:rsid w:val="0058741F"/>
    <w:rsid w:val="005878F5"/>
    <w:rsid w:val="00587A8D"/>
    <w:rsid w:val="00590316"/>
    <w:rsid w:val="005908A0"/>
    <w:rsid w:val="00590F13"/>
    <w:rsid w:val="0059122F"/>
    <w:rsid w:val="005918A0"/>
    <w:rsid w:val="00591DA9"/>
    <w:rsid w:val="0059344E"/>
    <w:rsid w:val="00593532"/>
    <w:rsid w:val="00593558"/>
    <w:rsid w:val="0059362B"/>
    <w:rsid w:val="00593C46"/>
    <w:rsid w:val="005941A4"/>
    <w:rsid w:val="005941F4"/>
    <w:rsid w:val="00595449"/>
    <w:rsid w:val="00595D64"/>
    <w:rsid w:val="0059609C"/>
    <w:rsid w:val="005964DD"/>
    <w:rsid w:val="005964EC"/>
    <w:rsid w:val="005966B0"/>
    <w:rsid w:val="005969EA"/>
    <w:rsid w:val="00596AD2"/>
    <w:rsid w:val="005975B9"/>
    <w:rsid w:val="00597609"/>
    <w:rsid w:val="005976CE"/>
    <w:rsid w:val="005976D2"/>
    <w:rsid w:val="00597851"/>
    <w:rsid w:val="00597975"/>
    <w:rsid w:val="00597D34"/>
    <w:rsid w:val="00597DAC"/>
    <w:rsid w:val="005A0523"/>
    <w:rsid w:val="005A08A7"/>
    <w:rsid w:val="005A0934"/>
    <w:rsid w:val="005A0E8E"/>
    <w:rsid w:val="005A11AC"/>
    <w:rsid w:val="005A17C0"/>
    <w:rsid w:val="005A1DA4"/>
    <w:rsid w:val="005A289B"/>
    <w:rsid w:val="005A2EFB"/>
    <w:rsid w:val="005A3293"/>
    <w:rsid w:val="005A33C1"/>
    <w:rsid w:val="005A3526"/>
    <w:rsid w:val="005A375D"/>
    <w:rsid w:val="005A4645"/>
    <w:rsid w:val="005A472C"/>
    <w:rsid w:val="005A483C"/>
    <w:rsid w:val="005A4AB1"/>
    <w:rsid w:val="005A4E4C"/>
    <w:rsid w:val="005A53DD"/>
    <w:rsid w:val="005A54FC"/>
    <w:rsid w:val="005A5A6A"/>
    <w:rsid w:val="005A6460"/>
    <w:rsid w:val="005A64CC"/>
    <w:rsid w:val="005A6593"/>
    <w:rsid w:val="005A6E04"/>
    <w:rsid w:val="005A73B6"/>
    <w:rsid w:val="005A73EE"/>
    <w:rsid w:val="005A757F"/>
    <w:rsid w:val="005B09E1"/>
    <w:rsid w:val="005B0B3E"/>
    <w:rsid w:val="005B0F54"/>
    <w:rsid w:val="005B1264"/>
    <w:rsid w:val="005B1411"/>
    <w:rsid w:val="005B1988"/>
    <w:rsid w:val="005B2024"/>
    <w:rsid w:val="005B26E2"/>
    <w:rsid w:val="005B2DC9"/>
    <w:rsid w:val="005B416E"/>
    <w:rsid w:val="005B4302"/>
    <w:rsid w:val="005B4382"/>
    <w:rsid w:val="005B5C5A"/>
    <w:rsid w:val="005B5D26"/>
    <w:rsid w:val="005B63A3"/>
    <w:rsid w:val="005B66F4"/>
    <w:rsid w:val="005B6E04"/>
    <w:rsid w:val="005B7608"/>
    <w:rsid w:val="005B7B56"/>
    <w:rsid w:val="005C0E03"/>
    <w:rsid w:val="005C22CA"/>
    <w:rsid w:val="005C27DF"/>
    <w:rsid w:val="005C2C69"/>
    <w:rsid w:val="005C2D27"/>
    <w:rsid w:val="005C3105"/>
    <w:rsid w:val="005C347F"/>
    <w:rsid w:val="005C3F7B"/>
    <w:rsid w:val="005C443A"/>
    <w:rsid w:val="005C4777"/>
    <w:rsid w:val="005C4887"/>
    <w:rsid w:val="005C4981"/>
    <w:rsid w:val="005C504E"/>
    <w:rsid w:val="005C516F"/>
    <w:rsid w:val="005C5202"/>
    <w:rsid w:val="005C543F"/>
    <w:rsid w:val="005C553C"/>
    <w:rsid w:val="005C5614"/>
    <w:rsid w:val="005C59A7"/>
    <w:rsid w:val="005C5D3B"/>
    <w:rsid w:val="005C5DD9"/>
    <w:rsid w:val="005C66AC"/>
    <w:rsid w:val="005C6A95"/>
    <w:rsid w:val="005C7071"/>
    <w:rsid w:val="005C72D1"/>
    <w:rsid w:val="005C72DF"/>
    <w:rsid w:val="005C747C"/>
    <w:rsid w:val="005C7867"/>
    <w:rsid w:val="005C7A90"/>
    <w:rsid w:val="005C7BB8"/>
    <w:rsid w:val="005D0154"/>
    <w:rsid w:val="005D08DE"/>
    <w:rsid w:val="005D0A46"/>
    <w:rsid w:val="005D0F5E"/>
    <w:rsid w:val="005D1748"/>
    <w:rsid w:val="005D185C"/>
    <w:rsid w:val="005D1CF6"/>
    <w:rsid w:val="005D263A"/>
    <w:rsid w:val="005D2F4E"/>
    <w:rsid w:val="005D3674"/>
    <w:rsid w:val="005D3731"/>
    <w:rsid w:val="005D3920"/>
    <w:rsid w:val="005D3FA9"/>
    <w:rsid w:val="005D42A0"/>
    <w:rsid w:val="005D456C"/>
    <w:rsid w:val="005D45F5"/>
    <w:rsid w:val="005D4DA4"/>
    <w:rsid w:val="005D5B26"/>
    <w:rsid w:val="005D5F14"/>
    <w:rsid w:val="005D668A"/>
    <w:rsid w:val="005D6D7A"/>
    <w:rsid w:val="005D71F8"/>
    <w:rsid w:val="005D75EA"/>
    <w:rsid w:val="005E0399"/>
    <w:rsid w:val="005E1266"/>
    <w:rsid w:val="005E14DF"/>
    <w:rsid w:val="005E15F8"/>
    <w:rsid w:val="005E18EF"/>
    <w:rsid w:val="005E2593"/>
    <w:rsid w:val="005E2A44"/>
    <w:rsid w:val="005E2C1E"/>
    <w:rsid w:val="005E2C5D"/>
    <w:rsid w:val="005E305B"/>
    <w:rsid w:val="005E368C"/>
    <w:rsid w:val="005E36C0"/>
    <w:rsid w:val="005E4018"/>
    <w:rsid w:val="005E4569"/>
    <w:rsid w:val="005E4C25"/>
    <w:rsid w:val="005E5139"/>
    <w:rsid w:val="005E5181"/>
    <w:rsid w:val="005E56F1"/>
    <w:rsid w:val="005E5713"/>
    <w:rsid w:val="005E625E"/>
    <w:rsid w:val="005E6271"/>
    <w:rsid w:val="005E63B8"/>
    <w:rsid w:val="005E6447"/>
    <w:rsid w:val="005E6F5F"/>
    <w:rsid w:val="005E70B7"/>
    <w:rsid w:val="005E7F7E"/>
    <w:rsid w:val="005F1056"/>
    <w:rsid w:val="005F149C"/>
    <w:rsid w:val="005F160B"/>
    <w:rsid w:val="005F16F8"/>
    <w:rsid w:val="005F176C"/>
    <w:rsid w:val="005F1D27"/>
    <w:rsid w:val="005F2297"/>
    <w:rsid w:val="005F2938"/>
    <w:rsid w:val="005F2FB2"/>
    <w:rsid w:val="005F3F8E"/>
    <w:rsid w:val="005F40EA"/>
    <w:rsid w:val="005F419F"/>
    <w:rsid w:val="005F4610"/>
    <w:rsid w:val="005F5410"/>
    <w:rsid w:val="005F55D3"/>
    <w:rsid w:val="005F58E3"/>
    <w:rsid w:val="005F5B46"/>
    <w:rsid w:val="005F64F4"/>
    <w:rsid w:val="005F6ABA"/>
    <w:rsid w:val="005F6C47"/>
    <w:rsid w:val="005F70AD"/>
    <w:rsid w:val="005F77A1"/>
    <w:rsid w:val="005F797B"/>
    <w:rsid w:val="0060057D"/>
    <w:rsid w:val="00600BCD"/>
    <w:rsid w:val="00600BD5"/>
    <w:rsid w:val="006024C8"/>
    <w:rsid w:val="00602BE8"/>
    <w:rsid w:val="0060330D"/>
    <w:rsid w:val="00603738"/>
    <w:rsid w:val="00603779"/>
    <w:rsid w:val="006044F6"/>
    <w:rsid w:val="006046F8"/>
    <w:rsid w:val="00604B40"/>
    <w:rsid w:val="006055CC"/>
    <w:rsid w:val="00605BE1"/>
    <w:rsid w:val="00605D96"/>
    <w:rsid w:val="00605E43"/>
    <w:rsid w:val="00606CDC"/>
    <w:rsid w:val="006073DE"/>
    <w:rsid w:val="00607535"/>
    <w:rsid w:val="00607602"/>
    <w:rsid w:val="00607D53"/>
    <w:rsid w:val="00607E2D"/>
    <w:rsid w:val="00607FC2"/>
    <w:rsid w:val="006100E0"/>
    <w:rsid w:val="00610344"/>
    <w:rsid w:val="00610849"/>
    <w:rsid w:val="00610889"/>
    <w:rsid w:val="006109CA"/>
    <w:rsid w:val="006109CB"/>
    <w:rsid w:val="00610E21"/>
    <w:rsid w:val="00611449"/>
    <w:rsid w:val="0061146E"/>
    <w:rsid w:val="00611475"/>
    <w:rsid w:val="0061147B"/>
    <w:rsid w:val="00611715"/>
    <w:rsid w:val="00611E17"/>
    <w:rsid w:val="006124D9"/>
    <w:rsid w:val="0061289C"/>
    <w:rsid w:val="006136EB"/>
    <w:rsid w:val="00613B17"/>
    <w:rsid w:val="00613F70"/>
    <w:rsid w:val="00613F95"/>
    <w:rsid w:val="00614BCA"/>
    <w:rsid w:val="00614ECF"/>
    <w:rsid w:val="006153FD"/>
    <w:rsid w:val="00615C6C"/>
    <w:rsid w:val="00615EC6"/>
    <w:rsid w:val="006170DE"/>
    <w:rsid w:val="0061752B"/>
    <w:rsid w:val="00617CD9"/>
    <w:rsid w:val="00617EFE"/>
    <w:rsid w:val="00621AC0"/>
    <w:rsid w:val="00621F56"/>
    <w:rsid w:val="00622227"/>
    <w:rsid w:val="006223EF"/>
    <w:rsid w:val="0062249B"/>
    <w:rsid w:val="006224F4"/>
    <w:rsid w:val="00623591"/>
    <w:rsid w:val="006235A0"/>
    <w:rsid w:val="006235E9"/>
    <w:rsid w:val="006248CE"/>
    <w:rsid w:val="00625C43"/>
    <w:rsid w:val="00625C5B"/>
    <w:rsid w:val="00626272"/>
    <w:rsid w:val="00626CC1"/>
    <w:rsid w:val="006275F0"/>
    <w:rsid w:val="00630041"/>
    <w:rsid w:val="00630762"/>
    <w:rsid w:val="006308F7"/>
    <w:rsid w:val="0063095E"/>
    <w:rsid w:val="006309CA"/>
    <w:rsid w:val="0063200A"/>
    <w:rsid w:val="00632AA5"/>
    <w:rsid w:val="00632E43"/>
    <w:rsid w:val="00633AE5"/>
    <w:rsid w:val="00633F53"/>
    <w:rsid w:val="006342E4"/>
    <w:rsid w:val="00634AA4"/>
    <w:rsid w:val="0063562D"/>
    <w:rsid w:val="006358E6"/>
    <w:rsid w:val="00635CFC"/>
    <w:rsid w:val="00636647"/>
    <w:rsid w:val="0063671B"/>
    <w:rsid w:val="006368B4"/>
    <w:rsid w:val="006369F4"/>
    <w:rsid w:val="006379A6"/>
    <w:rsid w:val="00637D4A"/>
    <w:rsid w:val="00637E5F"/>
    <w:rsid w:val="00637EEE"/>
    <w:rsid w:val="0064046F"/>
    <w:rsid w:val="00640E16"/>
    <w:rsid w:val="00640E3D"/>
    <w:rsid w:val="00641000"/>
    <w:rsid w:val="00641138"/>
    <w:rsid w:val="006419DA"/>
    <w:rsid w:val="0064206D"/>
    <w:rsid w:val="006421A2"/>
    <w:rsid w:val="00642328"/>
    <w:rsid w:val="00642937"/>
    <w:rsid w:val="00642D70"/>
    <w:rsid w:val="00642ECD"/>
    <w:rsid w:val="006436FC"/>
    <w:rsid w:val="00643C24"/>
    <w:rsid w:val="00643E0D"/>
    <w:rsid w:val="00644692"/>
    <w:rsid w:val="00644948"/>
    <w:rsid w:val="00644E91"/>
    <w:rsid w:val="00645053"/>
    <w:rsid w:val="006453E0"/>
    <w:rsid w:val="00646252"/>
    <w:rsid w:val="006465B6"/>
    <w:rsid w:val="00646728"/>
    <w:rsid w:val="006471E5"/>
    <w:rsid w:val="0064744C"/>
    <w:rsid w:val="006477B1"/>
    <w:rsid w:val="00647A1A"/>
    <w:rsid w:val="00647AE5"/>
    <w:rsid w:val="006504C9"/>
    <w:rsid w:val="006505AA"/>
    <w:rsid w:val="0065096B"/>
    <w:rsid w:val="00650BE6"/>
    <w:rsid w:val="00650D9B"/>
    <w:rsid w:val="0065120A"/>
    <w:rsid w:val="00651CFF"/>
    <w:rsid w:val="00651FF3"/>
    <w:rsid w:val="006532A3"/>
    <w:rsid w:val="006535E8"/>
    <w:rsid w:val="0065387E"/>
    <w:rsid w:val="00654303"/>
    <w:rsid w:val="006557ED"/>
    <w:rsid w:val="00655B50"/>
    <w:rsid w:val="00656522"/>
    <w:rsid w:val="00657269"/>
    <w:rsid w:val="006572B1"/>
    <w:rsid w:val="006577A8"/>
    <w:rsid w:val="006600FD"/>
    <w:rsid w:val="00660655"/>
    <w:rsid w:val="006607C7"/>
    <w:rsid w:val="00660AE1"/>
    <w:rsid w:val="00660DE8"/>
    <w:rsid w:val="00660DF9"/>
    <w:rsid w:val="00660E57"/>
    <w:rsid w:val="006610D6"/>
    <w:rsid w:val="00661400"/>
    <w:rsid w:val="006615C6"/>
    <w:rsid w:val="00661E06"/>
    <w:rsid w:val="0066222A"/>
    <w:rsid w:val="00662B65"/>
    <w:rsid w:val="006638AF"/>
    <w:rsid w:val="006638B5"/>
    <w:rsid w:val="00663B25"/>
    <w:rsid w:val="00663EA6"/>
    <w:rsid w:val="00663EE1"/>
    <w:rsid w:val="00663F56"/>
    <w:rsid w:val="00664208"/>
    <w:rsid w:val="00664249"/>
    <w:rsid w:val="00664281"/>
    <w:rsid w:val="00664569"/>
    <w:rsid w:val="00664B6A"/>
    <w:rsid w:val="0066506C"/>
    <w:rsid w:val="00665A50"/>
    <w:rsid w:val="00665FDE"/>
    <w:rsid w:val="00666481"/>
    <w:rsid w:val="00666CF5"/>
    <w:rsid w:val="00666EC1"/>
    <w:rsid w:val="006677C0"/>
    <w:rsid w:val="00667B56"/>
    <w:rsid w:val="00667FE0"/>
    <w:rsid w:val="0067015A"/>
    <w:rsid w:val="00670A2A"/>
    <w:rsid w:val="006715B7"/>
    <w:rsid w:val="006715F7"/>
    <w:rsid w:val="00671736"/>
    <w:rsid w:val="006717C8"/>
    <w:rsid w:val="006718F8"/>
    <w:rsid w:val="00671C1A"/>
    <w:rsid w:val="00671E2F"/>
    <w:rsid w:val="00671FD4"/>
    <w:rsid w:val="00672081"/>
    <w:rsid w:val="006724C0"/>
    <w:rsid w:val="00672699"/>
    <w:rsid w:val="00672F1C"/>
    <w:rsid w:val="006732E9"/>
    <w:rsid w:val="0067353E"/>
    <w:rsid w:val="006736C7"/>
    <w:rsid w:val="0067376A"/>
    <w:rsid w:val="0067518C"/>
    <w:rsid w:val="00676521"/>
    <w:rsid w:val="00676CA4"/>
    <w:rsid w:val="00676CAE"/>
    <w:rsid w:val="0067765D"/>
    <w:rsid w:val="00677782"/>
    <w:rsid w:val="00677FCD"/>
    <w:rsid w:val="00680052"/>
    <w:rsid w:val="0068034E"/>
    <w:rsid w:val="006803A7"/>
    <w:rsid w:val="00680DD5"/>
    <w:rsid w:val="00680EB0"/>
    <w:rsid w:val="0068148F"/>
    <w:rsid w:val="00681866"/>
    <w:rsid w:val="0068198A"/>
    <w:rsid w:val="00681AC8"/>
    <w:rsid w:val="00681ACC"/>
    <w:rsid w:val="00682084"/>
    <w:rsid w:val="00682255"/>
    <w:rsid w:val="006822E8"/>
    <w:rsid w:val="00682D6C"/>
    <w:rsid w:val="00683850"/>
    <w:rsid w:val="00684B27"/>
    <w:rsid w:val="00684EA0"/>
    <w:rsid w:val="00685072"/>
    <w:rsid w:val="006859B1"/>
    <w:rsid w:val="00685FAA"/>
    <w:rsid w:val="006863C8"/>
    <w:rsid w:val="00686A1F"/>
    <w:rsid w:val="00687043"/>
    <w:rsid w:val="00687059"/>
    <w:rsid w:val="0068737A"/>
    <w:rsid w:val="00687430"/>
    <w:rsid w:val="0068781C"/>
    <w:rsid w:val="00690063"/>
    <w:rsid w:val="00690220"/>
    <w:rsid w:val="006904D3"/>
    <w:rsid w:val="00690682"/>
    <w:rsid w:val="00690A3F"/>
    <w:rsid w:val="006914DA"/>
    <w:rsid w:val="00691C00"/>
    <w:rsid w:val="00691C1C"/>
    <w:rsid w:val="00691CB8"/>
    <w:rsid w:val="00691EF1"/>
    <w:rsid w:val="00692577"/>
    <w:rsid w:val="006928A2"/>
    <w:rsid w:val="00692C34"/>
    <w:rsid w:val="006933CF"/>
    <w:rsid w:val="006943A2"/>
    <w:rsid w:val="006946B8"/>
    <w:rsid w:val="00694A3D"/>
    <w:rsid w:val="00695464"/>
    <w:rsid w:val="00695DC5"/>
    <w:rsid w:val="006965DF"/>
    <w:rsid w:val="00696B07"/>
    <w:rsid w:val="00696D3A"/>
    <w:rsid w:val="00696DF0"/>
    <w:rsid w:val="00696F6D"/>
    <w:rsid w:val="006977F6"/>
    <w:rsid w:val="00697C1C"/>
    <w:rsid w:val="00697D2E"/>
    <w:rsid w:val="00697DEA"/>
    <w:rsid w:val="006A0C60"/>
    <w:rsid w:val="006A0CB7"/>
    <w:rsid w:val="006A0D96"/>
    <w:rsid w:val="006A0EAE"/>
    <w:rsid w:val="006A0F6E"/>
    <w:rsid w:val="006A1FF4"/>
    <w:rsid w:val="006A2044"/>
    <w:rsid w:val="006A2C36"/>
    <w:rsid w:val="006A3102"/>
    <w:rsid w:val="006A348B"/>
    <w:rsid w:val="006A35CC"/>
    <w:rsid w:val="006A361D"/>
    <w:rsid w:val="006A46CE"/>
    <w:rsid w:val="006A4C25"/>
    <w:rsid w:val="006A5585"/>
    <w:rsid w:val="006A5AEC"/>
    <w:rsid w:val="006A6069"/>
    <w:rsid w:val="006A6172"/>
    <w:rsid w:val="006A6B39"/>
    <w:rsid w:val="006A703C"/>
    <w:rsid w:val="006A7190"/>
    <w:rsid w:val="006A7B3C"/>
    <w:rsid w:val="006A7E77"/>
    <w:rsid w:val="006B0477"/>
    <w:rsid w:val="006B061F"/>
    <w:rsid w:val="006B0784"/>
    <w:rsid w:val="006B0BBC"/>
    <w:rsid w:val="006B0C90"/>
    <w:rsid w:val="006B15F5"/>
    <w:rsid w:val="006B22D5"/>
    <w:rsid w:val="006B2706"/>
    <w:rsid w:val="006B2875"/>
    <w:rsid w:val="006B297D"/>
    <w:rsid w:val="006B3A55"/>
    <w:rsid w:val="006B3E24"/>
    <w:rsid w:val="006B3F4B"/>
    <w:rsid w:val="006B4012"/>
    <w:rsid w:val="006B4459"/>
    <w:rsid w:val="006B4465"/>
    <w:rsid w:val="006B456B"/>
    <w:rsid w:val="006B4966"/>
    <w:rsid w:val="006B4A83"/>
    <w:rsid w:val="006B4DB9"/>
    <w:rsid w:val="006B4E94"/>
    <w:rsid w:val="006B52DC"/>
    <w:rsid w:val="006B576C"/>
    <w:rsid w:val="006B5E40"/>
    <w:rsid w:val="006B601A"/>
    <w:rsid w:val="006B6171"/>
    <w:rsid w:val="006B7219"/>
    <w:rsid w:val="006B73C6"/>
    <w:rsid w:val="006B75CE"/>
    <w:rsid w:val="006B7CD1"/>
    <w:rsid w:val="006C0B35"/>
    <w:rsid w:val="006C0E0A"/>
    <w:rsid w:val="006C0F27"/>
    <w:rsid w:val="006C123F"/>
    <w:rsid w:val="006C1380"/>
    <w:rsid w:val="006C178F"/>
    <w:rsid w:val="006C1A64"/>
    <w:rsid w:val="006C1D5B"/>
    <w:rsid w:val="006C1FC6"/>
    <w:rsid w:val="006C24C8"/>
    <w:rsid w:val="006C32D5"/>
    <w:rsid w:val="006C365F"/>
    <w:rsid w:val="006C3875"/>
    <w:rsid w:val="006C3A2D"/>
    <w:rsid w:val="006C530C"/>
    <w:rsid w:val="006C534B"/>
    <w:rsid w:val="006C5417"/>
    <w:rsid w:val="006C545C"/>
    <w:rsid w:val="006C555F"/>
    <w:rsid w:val="006C5E87"/>
    <w:rsid w:val="006C5EDE"/>
    <w:rsid w:val="006C6335"/>
    <w:rsid w:val="006C64F7"/>
    <w:rsid w:val="006C65AB"/>
    <w:rsid w:val="006D005B"/>
    <w:rsid w:val="006D038B"/>
    <w:rsid w:val="006D09FC"/>
    <w:rsid w:val="006D14F5"/>
    <w:rsid w:val="006D1851"/>
    <w:rsid w:val="006D2BEB"/>
    <w:rsid w:val="006D3037"/>
    <w:rsid w:val="006D342D"/>
    <w:rsid w:val="006D3441"/>
    <w:rsid w:val="006D3460"/>
    <w:rsid w:val="006D388D"/>
    <w:rsid w:val="006D3974"/>
    <w:rsid w:val="006D406E"/>
    <w:rsid w:val="006D4094"/>
    <w:rsid w:val="006D43B4"/>
    <w:rsid w:val="006D4AB6"/>
    <w:rsid w:val="006D4C0C"/>
    <w:rsid w:val="006D4E77"/>
    <w:rsid w:val="006D515E"/>
    <w:rsid w:val="006D57E1"/>
    <w:rsid w:val="006D5C56"/>
    <w:rsid w:val="006D5DD9"/>
    <w:rsid w:val="006D5E73"/>
    <w:rsid w:val="006D5EA2"/>
    <w:rsid w:val="006D5EF3"/>
    <w:rsid w:val="006D625C"/>
    <w:rsid w:val="006D6604"/>
    <w:rsid w:val="006D6760"/>
    <w:rsid w:val="006D6822"/>
    <w:rsid w:val="006D6986"/>
    <w:rsid w:val="006D6F0E"/>
    <w:rsid w:val="006D73B6"/>
    <w:rsid w:val="006D741E"/>
    <w:rsid w:val="006D74EC"/>
    <w:rsid w:val="006D758A"/>
    <w:rsid w:val="006D77C4"/>
    <w:rsid w:val="006D79FE"/>
    <w:rsid w:val="006D7E41"/>
    <w:rsid w:val="006DA310"/>
    <w:rsid w:val="006E0052"/>
    <w:rsid w:val="006E01DC"/>
    <w:rsid w:val="006E0206"/>
    <w:rsid w:val="006E1804"/>
    <w:rsid w:val="006E1BA7"/>
    <w:rsid w:val="006E1C18"/>
    <w:rsid w:val="006E2649"/>
    <w:rsid w:val="006E3A2C"/>
    <w:rsid w:val="006E3DF6"/>
    <w:rsid w:val="006E3EF5"/>
    <w:rsid w:val="006E3F09"/>
    <w:rsid w:val="006E414E"/>
    <w:rsid w:val="006E4873"/>
    <w:rsid w:val="006E4A78"/>
    <w:rsid w:val="006E4DAA"/>
    <w:rsid w:val="006E5330"/>
    <w:rsid w:val="006E5952"/>
    <w:rsid w:val="006E59BA"/>
    <w:rsid w:val="006E5B9C"/>
    <w:rsid w:val="006E5C44"/>
    <w:rsid w:val="006E64BB"/>
    <w:rsid w:val="006E689A"/>
    <w:rsid w:val="006E6D7D"/>
    <w:rsid w:val="006E6D81"/>
    <w:rsid w:val="006E72E1"/>
    <w:rsid w:val="006E77E0"/>
    <w:rsid w:val="006E7970"/>
    <w:rsid w:val="006E7D0C"/>
    <w:rsid w:val="006E7DF0"/>
    <w:rsid w:val="006E7F90"/>
    <w:rsid w:val="006EDCB5"/>
    <w:rsid w:val="006F07F1"/>
    <w:rsid w:val="006F0A52"/>
    <w:rsid w:val="006F17FD"/>
    <w:rsid w:val="006F1FA8"/>
    <w:rsid w:val="006F2EB6"/>
    <w:rsid w:val="006F4427"/>
    <w:rsid w:val="006F4940"/>
    <w:rsid w:val="006F4A1E"/>
    <w:rsid w:val="006F4A2F"/>
    <w:rsid w:val="006F5682"/>
    <w:rsid w:val="006F5AD3"/>
    <w:rsid w:val="006F6292"/>
    <w:rsid w:val="006F63AD"/>
    <w:rsid w:val="006F6D48"/>
    <w:rsid w:val="006F6DC3"/>
    <w:rsid w:val="006F7121"/>
    <w:rsid w:val="006F73F8"/>
    <w:rsid w:val="006F77B7"/>
    <w:rsid w:val="006F785E"/>
    <w:rsid w:val="006F79EF"/>
    <w:rsid w:val="006F7C98"/>
    <w:rsid w:val="0070020F"/>
    <w:rsid w:val="007006C1"/>
    <w:rsid w:val="007006F5"/>
    <w:rsid w:val="007008F2"/>
    <w:rsid w:val="00700BB6"/>
    <w:rsid w:val="00700FE8"/>
    <w:rsid w:val="00701019"/>
    <w:rsid w:val="00701D39"/>
    <w:rsid w:val="00702CEE"/>
    <w:rsid w:val="00702F41"/>
    <w:rsid w:val="0070384E"/>
    <w:rsid w:val="00703CF9"/>
    <w:rsid w:val="00703EE4"/>
    <w:rsid w:val="00704626"/>
    <w:rsid w:val="00704F24"/>
    <w:rsid w:val="00705B35"/>
    <w:rsid w:val="00705B89"/>
    <w:rsid w:val="0070613E"/>
    <w:rsid w:val="007064BF"/>
    <w:rsid w:val="00706723"/>
    <w:rsid w:val="0070697D"/>
    <w:rsid w:val="007071CC"/>
    <w:rsid w:val="00707431"/>
    <w:rsid w:val="007075B3"/>
    <w:rsid w:val="00707798"/>
    <w:rsid w:val="0071088D"/>
    <w:rsid w:val="0071169D"/>
    <w:rsid w:val="00711917"/>
    <w:rsid w:val="00711CDC"/>
    <w:rsid w:val="00711DD9"/>
    <w:rsid w:val="00712687"/>
    <w:rsid w:val="007128D9"/>
    <w:rsid w:val="00712BE6"/>
    <w:rsid w:val="00712E2A"/>
    <w:rsid w:val="0071394C"/>
    <w:rsid w:val="00713A2B"/>
    <w:rsid w:val="0071413B"/>
    <w:rsid w:val="00714704"/>
    <w:rsid w:val="007148B7"/>
    <w:rsid w:val="00714D49"/>
    <w:rsid w:val="00715048"/>
    <w:rsid w:val="007151FD"/>
    <w:rsid w:val="00716D3B"/>
    <w:rsid w:val="00716DC5"/>
    <w:rsid w:val="007172BC"/>
    <w:rsid w:val="00717AA8"/>
    <w:rsid w:val="00717F59"/>
    <w:rsid w:val="00717F6C"/>
    <w:rsid w:val="00720432"/>
    <w:rsid w:val="0072048C"/>
    <w:rsid w:val="00720639"/>
    <w:rsid w:val="00720857"/>
    <w:rsid w:val="0072156C"/>
    <w:rsid w:val="00722466"/>
    <w:rsid w:val="0072300A"/>
    <w:rsid w:val="007232BA"/>
    <w:rsid w:val="0072360E"/>
    <w:rsid w:val="00723A85"/>
    <w:rsid w:val="00723FDF"/>
    <w:rsid w:val="007242AC"/>
    <w:rsid w:val="00724860"/>
    <w:rsid w:val="007251A1"/>
    <w:rsid w:val="00725396"/>
    <w:rsid w:val="00725CC4"/>
    <w:rsid w:val="00725FFD"/>
    <w:rsid w:val="007260E6"/>
    <w:rsid w:val="007265F2"/>
    <w:rsid w:val="007267D2"/>
    <w:rsid w:val="00726DF0"/>
    <w:rsid w:val="00726F23"/>
    <w:rsid w:val="007279F5"/>
    <w:rsid w:val="00727DC4"/>
    <w:rsid w:val="00730868"/>
    <w:rsid w:val="0073098A"/>
    <w:rsid w:val="00730F02"/>
    <w:rsid w:val="007314B9"/>
    <w:rsid w:val="007318CA"/>
    <w:rsid w:val="00731C93"/>
    <w:rsid w:val="00731D62"/>
    <w:rsid w:val="00732A0B"/>
    <w:rsid w:val="00732C74"/>
    <w:rsid w:val="00733035"/>
    <w:rsid w:val="0073398A"/>
    <w:rsid w:val="00733A6F"/>
    <w:rsid w:val="00734D04"/>
    <w:rsid w:val="007354D9"/>
    <w:rsid w:val="00735BB4"/>
    <w:rsid w:val="00735CEC"/>
    <w:rsid w:val="0073650F"/>
    <w:rsid w:val="007367C2"/>
    <w:rsid w:val="00736ACD"/>
    <w:rsid w:val="00736E17"/>
    <w:rsid w:val="00737158"/>
    <w:rsid w:val="0073727D"/>
    <w:rsid w:val="00737460"/>
    <w:rsid w:val="007374B5"/>
    <w:rsid w:val="00740A79"/>
    <w:rsid w:val="00740B11"/>
    <w:rsid w:val="00740CF0"/>
    <w:rsid w:val="0074211D"/>
    <w:rsid w:val="0074214A"/>
    <w:rsid w:val="007425D6"/>
    <w:rsid w:val="007426D3"/>
    <w:rsid w:val="00742715"/>
    <w:rsid w:val="00742A07"/>
    <w:rsid w:val="00743381"/>
    <w:rsid w:val="00743B35"/>
    <w:rsid w:val="00743C3D"/>
    <w:rsid w:val="00743EE2"/>
    <w:rsid w:val="007446D3"/>
    <w:rsid w:val="00744DE6"/>
    <w:rsid w:val="00744F99"/>
    <w:rsid w:val="00745323"/>
    <w:rsid w:val="007454AB"/>
    <w:rsid w:val="0074592E"/>
    <w:rsid w:val="00745A3E"/>
    <w:rsid w:val="00745B50"/>
    <w:rsid w:val="00745D18"/>
    <w:rsid w:val="00746446"/>
    <w:rsid w:val="00746757"/>
    <w:rsid w:val="00746AD4"/>
    <w:rsid w:val="00746D90"/>
    <w:rsid w:val="00747009"/>
    <w:rsid w:val="007474A9"/>
    <w:rsid w:val="00747B57"/>
    <w:rsid w:val="00747FB2"/>
    <w:rsid w:val="0075081B"/>
    <w:rsid w:val="00750A08"/>
    <w:rsid w:val="00751868"/>
    <w:rsid w:val="00751FF7"/>
    <w:rsid w:val="007521C7"/>
    <w:rsid w:val="0075290D"/>
    <w:rsid w:val="00752F14"/>
    <w:rsid w:val="007534BF"/>
    <w:rsid w:val="00753AC7"/>
    <w:rsid w:val="007548CB"/>
    <w:rsid w:val="00754BC2"/>
    <w:rsid w:val="00754E26"/>
    <w:rsid w:val="00755022"/>
    <w:rsid w:val="007553CF"/>
    <w:rsid w:val="00755507"/>
    <w:rsid w:val="00755662"/>
    <w:rsid w:val="0075626B"/>
    <w:rsid w:val="00756A19"/>
    <w:rsid w:val="00756A99"/>
    <w:rsid w:val="00757179"/>
    <w:rsid w:val="007571B0"/>
    <w:rsid w:val="00757263"/>
    <w:rsid w:val="0075732C"/>
    <w:rsid w:val="00757695"/>
    <w:rsid w:val="007576D7"/>
    <w:rsid w:val="00757865"/>
    <w:rsid w:val="007579F6"/>
    <w:rsid w:val="00757A5E"/>
    <w:rsid w:val="00757F91"/>
    <w:rsid w:val="00760B76"/>
    <w:rsid w:val="007614DC"/>
    <w:rsid w:val="00761864"/>
    <w:rsid w:val="00761B54"/>
    <w:rsid w:val="007623B7"/>
    <w:rsid w:val="00762615"/>
    <w:rsid w:val="0076272A"/>
    <w:rsid w:val="00762C73"/>
    <w:rsid w:val="00762C75"/>
    <w:rsid w:val="00763621"/>
    <w:rsid w:val="00763B41"/>
    <w:rsid w:val="007643BB"/>
    <w:rsid w:val="0076473D"/>
    <w:rsid w:val="007647DB"/>
    <w:rsid w:val="007648C0"/>
    <w:rsid w:val="00764DEC"/>
    <w:rsid w:val="00765110"/>
    <w:rsid w:val="007660EA"/>
    <w:rsid w:val="007661A2"/>
    <w:rsid w:val="007667DC"/>
    <w:rsid w:val="007668BB"/>
    <w:rsid w:val="007675DE"/>
    <w:rsid w:val="007677D4"/>
    <w:rsid w:val="00770012"/>
    <w:rsid w:val="00770816"/>
    <w:rsid w:val="00770B29"/>
    <w:rsid w:val="00770C08"/>
    <w:rsid w:val="00770CDA"/>
    <w:rsid w:val="0077108D"/>
    <w:rsid w:val="00771FD3"/>
    <w:rsid w:val="00772673"/>
    <w:rsid w:val="00772A60"/>
    <w:rsid w:val="00773359"/>
    <w:rsid w:val="00773AF7"/>
    <w:rsid w:val="00773E1D"/>
    <w:rsid w:val="00774126"/>
    <w:rsid w:val="00774287"/>
    <w:rsid w:val="00774889"/>
    <w:rsid w:val="00774D14"/>
    <w:rsid w:val="007752AA"/>
    <w:rsid w:val="0077564A"/>
    <w:rsid w:val="0077644F"/>
    <w:rsid w:val="0077726F"/>
    <w:rsid w:val="00777784"/>
    <w:rsid w:val="00777B25"/>
    <w:rsid w:val="00780772"/>
    <w:rsid w:val="007813C9"/>
    <w:rsid w:val="007819E2"/>
    <w:rsid w:val="00781A79"/>
    <w:rsid w:val="00782E52"/>
    <w:rsid w:val="00782F16"/>
    <w:rsid w:val="00782FA0"/>
    <w:rsid w:val="00783029"/>
    <w:rsid w:val="007838BC"/>
    <w:rsid w:val="007839C2"/>
    <w:rsid w:val="00783AE0"/>
    <w:rsid w:val="00783DD6"/>
    <w:rsid w:val="00784E47"/>
    <w:rsid w:val="00784F7E"/>
    <w:rsid w:val="00785CF2"/>
    <w:rsid w:val="00785D40"/>
    <w:rsid w:val="0078672C"/>
    <w:rsid w:val="007869CC"/>
    <w:rsid w:val="007869D2"/>
    <w:rsid w:val="00786F6F"/>
    <w:rsid w:val="00787ACA"/>
    <w:rsid w:val="00790204"/>
    <w:rsid w:val="00790DB0"/>
    <w:rsid w:val="00791CB1"/>
    <w:rsid w:val="0079224D"/>
    <w:rsid w:val="00792978"/>
    <w:rsid w:val="00792ACA"/>
    <w:rsid w:val="00792BF6"/>
    <w:rsid w:val="00793208"/>
    <w:rsid w:val="00793286"/>
    <w:rsid w:val="007938B4"/>
    <w:rsid w:val="00793C1E"/>
    <w:rsid w:val="00793E42"/>
    <w:rsid w:val="0079485E"/>
    <w:rsid w:val="007948F5"/>
    <w:rsid w:val="007953B4"/>
    <w:rsid w:val="0079651E"/>
    <w:rsid w:val="0079715C"/>
    <w:rsid w:val="00797420"/>
    <w:rsid w:val="00797586"/>
    <w:rsid w:val="00797720"/>
    <w:rsid w:val="007978F3"/>
    <w:rsid w:val="00797A2A"/>
    <w:rsid w:val="00797F05"/>
    <w:rsid w:val="007A00E2"/>
    <w:rsid w:val="007A042A"/>
    <w:rsid w:val="007A0563"/>
    <w:rsid w:val="007A0703"/>
    <w:rsid w:val="007A0854"/>
    <w:rsid w:val="007A0AD3"/>
    <w:rsid w:val="007A0F1A"/>
    <w:rsid w:val="007A14C1"/>
    <w:rsid w:val="007A1CAD"/>
    <w:rsid w:val="007A1FDB"/>
    <w:rsid w:val="007A24C6"/>
    <w:rsid w:val="007A28CA"/>
    <w:rsid w:val="007A2A4D"/>
    <w:rsid w:val="007A3223"/>
    <w:rsid w:val="007A34AD"/>
    <w:rsid w:val="007A3761"/>
    <w:rsid w:val="007A38A4"/>
    <w:rsid w:val="007A43AB"/>
    <w:rsid w:val="007A4F81"/>
    <w:rsid w:val="007A4FCD"/>
    <w:rsid w:val="007A54BF"/>
    <w:rsid w:val="007A5C1C"/>
    <w:rsid w:val="007A5F2B"/>
    <w:rsid w:val="007A5F5C"/>
    <w:rsid w:val="007A6B69"/>
    <w:rsid w:val="007A6BFE"/>
    <w:rsid w:val="007A6E93"/>
    <w:rsid w:val="007A72D4"/>
    <w:rsid w:val="007A75F5"/>
    <w:rsid w:val="007A7836"/>
    <w:rsid w:val="007B0244"/>
    <w:rsid w:val="007B0361"/>
    <w:rsid w:val="007B077B"/>
    <w:rsid w:val="007B0BEF"/>
    <w:rsid w:val="007B14CE"/>
    <w:rsid w:val="007B1DB8"/>
    <w:rsid w:val="007B23B3"/>
    <w:rsid w:val="007B2E88"/>
    <w:rsid w:val="007B3829"/>
    <w:rsid w:val="007B3A30"/>
    <w:rsid w:val="007B3EB4"/>
    <w:rsid w:val="007B42ED"/>
    <w:rsid w:val="007B45E9"/>
    <w:rsid w:val="007B486C"/>
    <w:rsid w:val="007B509A"/>
    <w:rsid w:val="007B50FB"/>
    <w:rsid w:val="007B524A"/>
    <w:rsid w:val="007B6939"/>
    <w:rsid w:val="007B6E03"/>
    <w:rsid w:val="007B701E"/>
    <w:rsid w:val="007B7785"/>
    <w:rsid w:val="007B77CC"/>
    <w:rsid w:val="007C0559"/>
    <w:rsid w:val="007C07FD"/>
    <w:rsid w:val="007C0915"/>
    <w:rsid w:val="007C0CB7"/>
    <w:rsid w:val="007C0E87"/>
    <w:rsid w:val="007C1592"/>
    <w:rsid w:val="007C1866"/>
    <w:rsid w:val="007C1A33"/>
    <w:rsid w:val="007C1C57"/>
    <w:rsid w:val="007C1D5B"/>
    <w:rsid w:val="007C256E"/>
    <w:rsid w:val="007C26DA"/>
    <w:rsid w:val="007C29B5"/>
    <w:rsid w:val="007C2C1C"/>
    <w:rsid w:val="007C2F10"/>
    <w:rsid w:val="007C31B9"/>
    <w:rsid w:val="007C3FAB"/>
    <w:rsid w:val="007C436C"/>
    <w:rsid w:val="007C443D"/>
    <w:rsid w:val="007C518B"/>
    <w:rsid w:val="007C59C7"/>
    <w:rsid w:val="007C5BB8"/>
    <w:rsid w:val="007C5D8D"/>
    <w:rsid w:val="007C5F31"/>
    <w:rsid w:val="007C6E52"/>
    <w:rsid w:val="007C73F4"/>
    <w:rsid w:val="007C767F"/>
    <w:rsid w:val="007C76A8"/>
    <w:rsid w:val="007C7BC2"/>
    <w:rsid w:val="007C7DC3"/>
    <w:rsid w:val="007C7F5A"/>
    <w:rsid w:val="007D1CE6"/>
    <w:rsid w:val="007D2404"/>
    <w:rsid w:val="007D2B0D"/>
    <w:rsid w:val="007D2F1F"/>
    <w:rsid w:val="007D3010"/>
    <w:rsid w:val="007D3115"/>
    <w:rsid w:val="007D32CF"/>
    <w:rsid w:val="007D34B0"/>
    <w:rsid w:val="007D3516"/>
    <w:rsid w:val="007D4651"/>
    <w:rsid w:val="007D4AB2"/>
    <w:rsid w:val="007D4C60"/>
    <w:rsid w:val="007D530C"/>
    <w:rsid w:val="007D547C"/>
    <w:rsid w:val="007D5CA6"/>
    <w:rsid w:val="007D5ED7"/>
    <w:rsid w:val="007D63C4"/>
    <w:rsid w:val="007D677D"/>
    <w:rsid w:val="007D6B58"/>
    <w:rsid w:val="007D7337"/>
    <w:rsid w:val="007E096B"/>
    <w:rsid w:val="007E1D98"/>
    <w:rsid w:val="007E1FE4"/>
    <w:rsid w:val="007E2273"/>
    <w:rsid w:val="007E3910"/>
    <w:rsid w:val="007E3BDD"/>
    <w:rsid w:val="007E3C3B"/>
    <w:rsid w:val="007E4497"/>
    <w:rsid w:val="007E462E"/>
    <w:rsid w:val="007E4896"/>
    <w:rsid w:val="007E5509"/>
    <w:rsid w:val="007E572F"/>
    <w:rsid w:val="007E5A1B"/>
    <w:rsid w:val="007E632D"/>
    <w:rsid w:val="007E63CB"/>
    <w:rsid w:val="007E6484"/>
    <w:rsid w:val="007E649B"/>
    <w:rsid w:val="007E661D"/>
    <w:rsid w:val="007E71A7"/>
    <w:rsid w:val="007E7CF9"/>
    <w:rsid w:val="007F0398"/>
    <w:rsid w:val="007F043A"/>
    <w:rsid w:val="007F04DB"/>
    <w:rsid w:val="007F122F"/>
    <w:rsid w:val="007F133F"/>
    <w:rsid w:val="007F18FD"/>
    <w:rsid w:val="007F1A7D"/>
    <w:rsid w:val="007F1F92"/>
    <w:rsid w:val="007F26E2"/>
    <w:rsid w:val="007F2BD0"/>
    <w:rsid w:val="007F3079"/>
    <w:rsid w:val="007F3117"/>
    <w:rsid w:val="007F330A"/>
    <w:rsid w:val="007F3CE5"/>
    <w:rsid w:val="007F4096"/>
    <w:rsid w:val="007F45D5"/>
    <w:rsid w:val="007F4848"/>
    <w:rsid w:val="007F4AB6"/>
    <w:rsid w:val="007F507C"/>
    <w:rsid w:val="007F6656"/>
    <w:rsid w:val="007F7129"/>
    <w:rsid w:val="007F796D"/>
    <w:rsid w:val="007F7C92"/>
    <w:rsid w:val="00800B9D"/>
    <w:rsid w:val="00801251"/>
    <w:rsid w:val="00801BEF"/>
    <w:rsid w:val="008021F1"/>
    <w:rsid w:val="0080298E"/>
    <w:rsid w:val="00802E0A"/>
    <w:rsid w:val="00803806"/>
    <w:rsid w:val="00803A6D"/>
    <w:rsid w:val="00803EEC"/>
    <w:rsid w:val="00803FFC"/>
    <w:rsid w:val="00804332"/>
    <w:rsid w:val="00804C22"/>
    <w:rsid w:val="00805061"/>
    <w:rsid w:val="008054E5"/>
    <w:rsid w:val="0080710E"/>
    <w:rsid w:val="008077BB"/>
    <w:rsid w:val="00807C6E"/>
    <w:rsid w:val="00810909"/>
    <w:rsid w:val="008109FF"/>
    <w:rsid w:val="00810ADB"/>
    <w:rsid w:val="008111B1"/>
    <w:rsid w:val="00811DC2"/>
    <w:rsid w:val="0081279C"/>
    <w:rsid w:val="008127DE"/>
    <w:rsid w:val="00813552"/>
    <w:rsid w:val="0081365A"/>
    <w:rsid w:val="00813C90"/>
    <w:rsid w:val="008141C8"/>
    <w:rsid w:val="00814755"/>
    <w:rsid w:val="00814896"/>
    <w:rsid w:val="00814AA9"/>
    <w:rsid w:val="00814FAB"/>
    <w:rsid w:val="00815131"/>
    <w:rsid w:val="0081515C"/>
    <w:rsid w:val="00815672"/>
    <w:rsid w:val="008169CA"/>
    <w:rsid w:val="008171AA"/>
    <w:rsid w:val="008178AA"/>
    <w:rsid w:val="00820132"/>
    <w:rsid w:val="00820571"/>
    <w:rsid w:val="00820709"/>
    <w:rsid w:val="0082092B"/>
    <w:rsid w:val="00820F16"/>
    <w:rsid w:val="00821C06"/>
    <w:rsid w:val="008222D2"/>
    <w:rsid w:val="00822BF2"/>
    <w:rsid w:val="008230EA"/>
    <w:rsid w:val="0082365B"/>
    <w:rsid w:val="00823814"/>
    <w:rsid w:val="00823E7A"/>
    <w:rsid w:val="0082421E"/>
    <w:rsid w:val="0082454F"/>
    <w:rsid w:val="00824692"/>
    <w:rsid w:val="0082481E"/>
    <w:rsid w:val="0082552B"/>
    <w:rsid w:val="008258FF"/>
    <w:rsid w:val="008259EC"/>
    <w:rsid w:val="00825C1A"/>
    <w:rsid w:val="008260AE"/>
    <w:rsid w:val="00826320"/>
    <w:rsid w:val="00827614"/>
    <w:rsid w:val="008304FE"/>
    <w:rsid w:val="008317EA"/>
    <w:rsid w:val="00831BB6"/>
    <w:rsid w:val="0083220C"/>
    <w:rsid w:val="00832815"/>
    <w:rsid w:val="00832D2F"/>
    <w:rsid w:val="0083383E"/>
    <w:rsid w:val="0083454A"/>
    <w:rsid w:val="008349D8"/>
    <w:rsid w:val="00834A96"/>
    <w:rsid w:val="008351BD"/>
    <w:rsid w:val="008360AD"/>
    <w:rsid w:val="008364F9"/>
    <w:rsid w:val="00836523"/>
    <w:rsid w:val="00836914"/>
    <w:rsid w:val="00836C82"/>
    <w:rsid w:val="008371F9"/>
    <w:rsid w:val="00837458"/>
    <w:rsid w:val="00837E51"/>
    <w:rsid w:val="008400BC"/>
    <w:rsid w:val="0084016D"/>
    <w:rsid w:val="00840B9C"/>
    <w:rsid w:val="00840F84"/>
    <w:rsid w:val="00841901"/>
    <w:rsid w:val="00841D64"/>
    <w:rsid w:val="008423B0"/>
    <w:rsid w:val="0084340C"/>
    <w:rsid w:val="00843494"/>
    <w:rsid w:val="00843588"/>
    <w:rsid w:val="0084387A"/>
    <w:rsid w:val="00844089"/>
    <w:rsid w:val="0084417C"/>
    <w:rsid w:val="0084420E"/>
    <w:rsid w:val="008456BC"/>
    <w:rsid w:val="008459C4"/>
    <w:rsid w:val="00846B8E"/>
    <w:rsid w:val="00846CE1"/>
    <w:rsid w:val="00847464"/>
    <w:rsid w:val="0085061C"/>
    <w:rsid w:val="00850DFC"/>
    <w:rsid w:val="008516F9"/>
    <w:rsid w:val="008518CB"/>
    <w:rsid w:val="00852050"/>
    <w:rsid w:val="00852074"/>
    <w:rsid w:val="00852427"/>
    <w:rsid w:val="008524E4"/>
    <w:rsid w:val="0085256B"/>
    <w:rsid w:val="00852939"/>
    <w:rsid w:val="00852DCB"/>
    <w:rsid w:val="00853033"/>
    <w:rsid w:val="00853629"/>
    <w:rsid w:val="008538F7"/>
    <w:rsid w:val="00854D7B"/>
    <w:rsid w:val="008572A1"/>
    <w:rsid w:val="0085757B"/>
    <w:rsid w:val="008575A3"/>
    <w:rsid w:val="0085783E"/>
    <w:rsid w:val="0086028C"/>
    <w:rsid w:val="00860736"/>
    <w:rsid w:val="00860A05"/>
    <w:rsid w:val="00860B9C"/>
    <w:rsid w:val="00860BA7"/>
    <w:rsid w:val="008614ED"/>
    <w:rsid w:val="0086275C"/>
    <w:rsid w:val="0086315F"/>
    <w:rsid w:val="00863795"/>
    <w:rsid w:val="00863EB7"/>
    <w:rsid w:val="0086468A"/>
    <w:rsid w:val="00864F26"/>
    <w:rsid w:val="00865CED"/>
    <w:rsid w:val="008662F5"/>
    <w:rsid w:val="00866B06"/>
    <w:rsid w:val="00866E90"/>
    <w:rsid w:val="00866FAE"/>
    <w:rsid w:val="00867533"/>
    <w:rsid w:val="00867730"/>
    <w:rsid w:val="00867AEC"/>
    <w:rsid w:val="00867CE6"/>
    <w:rsid w:val="00867FB0"/>
    <w:rsid w:val="00870D9F"/>
    <w:rsid w:val="00870E12"/>
    <w:rsid w:val="0087117D"/>
    <w:rsid w:val="008716AA"/>
    <w:rsid w:val="00871A4E"/>
    <w:rsid w:val="00871D9E"/>
    <w:rsid w:val="008720A6"/>
    <w:rsid w:val="00872D27"/>
    <w:rsid w:val="00873206"/>
    <w:rsid w:val="00873B30"/>
    <w:rsid w:val="00873B7D"/>
    <w:rsid w:val="0087401C"/>
    <w:rsid w:val="008740D0"/>
    <w:rsid w:val="008752CC"/>
    <w:rsid w:val="008756DB"/>
    <w:rsid w:val="00875EC8"/>
    <w:rsid w:val="0087713C"/>
    <w:rsid w:val="008778C9"/>
    <w:rsid w:val="00877E1F"/>
    <w:rsid w:val="008804D0"/>
    <w:rsid w:val="008807A2"/>
    <w:rsid w:val="00880AE4"/>
    <w:rsid w:val="00880CB4"/>
    <w:rsid w:val="00880E6E"/>
    <w:rsid w:val="00881236"/>
    <w:rsid w:val="008814AD"/>
    <w:rsid w:val="00881E71"/>
    <w:rsid w:val="0088230E"/>
    <w:rsid w:val="0088327E"/>
    <w:rsid w:val="008832E1"/>
    <w:rsid w:val="00883521"/>
    <w:rsid w:val="00883649"/>
    <w:rsid w:val="00883917"/>
    <w:rsid w:val="00883BA9"/>
    <w:rsid w:val="00884084"/>
    <w:rsid w:val="008850B5"/>
    <w:rsid w:val="00885416"/>
    <w:rsid w:val="00885A27"/>
    <w:rsid w:val="0088698F"/>
    <w:rsid w:val="00886FB3"/>
    <w:rsid w:val="0088702C"/>
    <w:rsid w:val="008875AB"/>
    <w:rsid w:val="00887DAC"/>
    <w:rsid w:val="0089006E"/>
    <w:rsid w:val="008909BD"/>
    <w:rsid w:val="00891025"/>
    <w:rsid w:val="00891CC5"/>
    <w:rsid w:val="00892757"/>
    <w:rsid w:val="00893572"/>
    <w:rsid w:val="008938C1"/>
    <w:rsid w:val="0089482C"/>
    <w:rsid w:val="00894A0F"/>
    <w:rsid w:val="00894C41"/>
    <w:rsid w:val="00894CA4"/>
    <w:rsid w:val="00894E3E"/>
    <w:rsid w:val="00894F2E"/>
    <w:rsid w:val="008950C4"/>
    <w:rsid w:val="008969BA"/>
    <w:rsid w:val="00896DD2"/>
    <w:rsid w:val="00897C44"/>
    <w:rsid w:val="00897C48"/>
    <w:rsid w:val="00897CCA"/>
    <w:rsid w:val="008A00DB"/>
    <w:rsid w:val="008A01C4"/>
    <w:rsid w:val="008A02A4"/>
    <w:rsid w:val="008A0C38"/>
    <w:rsid w:val="008A13E5"/>
    <w:rsid w:val="008A18D5"/>
    <w:rsid w:val="008A1A88"/>
    <w:rsid w:val="008A1DD8"/>
    <w:rsid w:val="008A2327"/>
    <w:rsid w:val="008A25FF"/>
    <w:rsid w:val="008A2F85"/>
    <w:rsid w:val="008A33D7"/>
    <w:rsid w:val="008A3448"/>
    <w:rsid w:val="008A372F"/>
    <w:rsid w:val="008A3A3B"/>
    <w:rsid w:val="008A3D0B"/>
    <w:rsid w:val="008A407F"/>
    <w:rsid w:val="008A4CC8"/>
    <w:rsid w:val="008A5032"/>
    <w:rsid w:val="008A5167"/>
    <w:rsid w:val="008A5291"/>
    <w:rsid w:val="008A5421"/>
    <w:rsid w:val="008A5562"/>
    <w:rsid w:val="008A6388"/>
    <w:rsid w:val="008A6919"/>
    <w:rsid w:val="008A6C93"/>
    <w:rsid w:val="008A7815"/>
    <w:rsid w:val="008B0095"/>
    <w:rsid w:val="008B03CF"/>
    <w:rsid w:val="008B0BF2"/>
    <w:rsid w:val="008B0D34"/>
    <w:rsid w:val="008B1E3C"/>
    <w:rsid w:val="008B337B"/>
    <w:rsid w:val="008B342B"/>
    <w:rsid w:val="008B3AC7"/>
    <w:rsid w:val="008B3B3D"/>
    <w:rsid w:val="008B3B43"/>
    <w:rsid w:val="008B4A31"/>
    <w:rsid w:val="008B4C9C"/>
    <w:rsid w:val="008B4E44"/>
    <w:rsid w:val="008B4EB4"/>
    <w:rsid w:val="008B5B3D"/>
    <w:rsid w:val="008B5C8D"/>
    <w:rsid w:val="008B637B"/>
    <w:rsid w:val="008B6552"/>
    <w:rsid w:val="008B6B05"/>
    <w:rsid w:val="008B6F7E"/>
    <w:rsid w:val="008B730F"/>
    <w:rsid w:val="008B749D"/>
    <w:rsid w:val="008B75AA"/>
    <w:rsid w:val="008B79F8"/>
    <w:rsid w:val="008C043C"/>
    <w:rsid w:val="008C0927"/>
    <w:rsid w:val="008C0F6B"/>
    <w:rsid w:val="008C140C"/>
    <w:rsid w:val="008C1F31"/>
    <w:rsid w:val="008C20DF"/>
    <w:rsid w:val="008C2253"/>
    <w:rsid w:val="008C25DC"/>
    <w:rsid w:val="008C33E7"/>
    <w:rsid w:val="008C3EEC"/>
    <w:rsid w:val="008C446C"/>
    <w:rsid w:val="008C44A0"/>
    <w:rsid w:val="008C450D"/>
    <w:rsid w:val="008C5139"/>
    <w:rsid w:val="008C550E"/>
    <w:rsid w:val="008C553E"/>
    <w:rsid w:val="008C5AB2"/>
    <w:rsid w:val="008C5F74"/>
    <w:rsid w:val="008C6226"/>
    <w:rsid w:val="008C65E3"/>
    <w:rsid w:val="008C7035"/>
    <w:rsid w:val="008C7AB9"/>
    <w:rsid w:val="008C7F0B"/>
    <w:rsid w:val="008D0422"/>
    <w:rsid w:val="008D126F"/>
    <w:rsid w:val="008D161E"/>
    <w:rsid w:val="008D230D"/>
    <w:rsid w:val="008D2646"/>
    <w:rsid w:val="008D2C05"/>
    <w:rsid w:val="008D3152"/>
    <w:rsid w:val="008D3E81"/>
    <w:rsid w:val="008D407F"/>
    <w:rsid w:val="008D45A4"/>
    <w:rsid w:val="008D468D"/>
    <w:rsid w:val="008D5518"/>
    <w:rsid w:val="008D6D95"/>
    <w:rsid w:val="008D6E11"/>
    <w:rsid w:val="008D7222"/>
    <w:rsid w:val="008D72CE"/>
    <w:rsid w:val="008D75E2"/>
    <w:rsid w:val="008E04A6"/>
    <w:rsid w:val="008E0FC9"/>
    <w:rsid w:val="008E1292"/>
    <w:rsid w:val="008E1663"/>
    <w:rsid w:val="008E1679"/>
    <w:rsid w:val="008E1AEB"/>
    <w:rsid w:val="008E1FDB"/>
    <w:rsid w:val="008E28D1"/>
    <w:rsid w:val="008E2AE6"/>
    <w:rsid w:val="008E3374"/>
    <w:rsid w:val="008E3DBD"/>
    <w:rsid w:val="008E3F05"/>
    <w:rsid w:val="008E4D52"/>
    <w:rsid w:val="008E500B"/>
    <w:rsid w:val="008E5908"/>
    <w:rsid w:val="008E5A45"/>
    <w:rsid w:val="008E5C4B"/>
    <w:rsid w:val="008E61F9"/>
    <w:rsid w:val="008E6375"/>
    <w:rsid w:val="008E6596"/>
    <w:rsid w:val="008E6B4A"/>
    <w:rsid w:val="008E73E6"/>
    <w:rsid w:val="008E7740"/>
    <w:rsid w:val="008E7A29"/>
    <w:rsid w:val="008E7F67"/>
    <w:rsid w:val="008F011B"/>
    <w:rsid w:val="008F04B7"/>
    <w:rsid w:val="008F061B"/>
    <w:rsid w:val="008F0876"/>
    <w:rsid w:val="008F097A"/>
    <w:rsid w:val="008F0A05"/>
    <w:rsid w:val="008F146A"/>
    <w:rsid w:val="008F2081"/>
    <w:rsid w:val="008F2DD8"/>
    <w:rsid w:val="008F2FB7"/>
    <w:rsid w:val="008F33F6"/>
    <w:rsid w:val="008F3660"/>
    <w:rsid w:val="008F39D1"/>
    <w:rsid w:val="008F3C03"/>
    <w:rsid w:val="008F3CC7"/>
    <w:rsid w:val="008F44ED"/>
    <w:rsid w:val="008F4B0D"/>
    <w:rsid w:val="008F4DCB"/>
    <w:rsid w:val="008F5631"/>
    <w:rsid w:val="008F5754"/>
    <w:rsid w:val="008F5A3E"/>
    <w:rsid w:val="008F5FD7"/>
    <w:rsid w:val="008F65C1"/>
    <w:rsid w:val="008F6686"/>
    <w:rsid w:val="008F6CE0"/>
    <w:rsid w:val="008F6FB8"/>
    <w:rsid w:val="008F7277"/>
    <w:rsid w:val="008F7AAB"/>
    <w:rsid w:val="008F7C9A"/>
    <w:rsid w:val="008F7E06"/>
    <w:rsid w:val="008F7E21"/>
    <w:rsid w:val="009005E1"/>
    <w:rsid w:val="00900DFA"/>
    <w:rsid w:val="0090123C"/>
    <w:rsid w:val="00901BD7"/>
    <w:rsid w:val="00901E3C"/>
    <w:rsid w:val="009020EC"/>
    <w:rsid w:val="00902CA4"/>
    <w:rsid w:val="00903148"/>
    <w:rsid w:val="009033A4"/>
    <w:rsid w:val="00903B6E"/>
    <w:rsid w:val="00903F59"/>
    <w:rsid w:val="009043C1"/>
    <w:rsid w:val="009043EA"/>
    <w:rsid w:val="00904A59"/>
    <w:rsid w:val="0090585F"/>
    <w:rsid w:val="009058D4"/>
    <w:rsid w:val="00905F38"/>
    <w:rsid w:val="00906BCF"/>
    <w:rsid w:val="00906FF1"/>
    <w:rsid w:val="0090750F"/>
    <w:rsid w:val="00907930"/>
    <w:rsid w:val="00907F74"/>
    <w:rsid w:val="00910089"/>
    <w:rsid w:val="009101FD"/>
    <w:rsid w:val="00910695"/>
    <w:rsid w:val="00911015"/>
    <w:rsid w:val="00911134"/>
    <w:rsid w:val="00911416"/>
    <w:rsid w:val="009114A0"/>
    <w:rsid w:val="00911943"/>
    <w:rsid w:val="00911DE9"/>
    <w:rsid w:val="0091224E"/>
    <w:rsid w:val="00912764"/>
    <w:rsid w:val="0091337C"/>
    <w:rsid w:val="00913CF3"/>
    <w:rsid w:val="00913D41"/>
    <w:rsid w:val="0091414E"/>
    <w:rsid w:val="00914BF1"/>
    <w:rsid w:val="00915425"/>
    <w:rsid w:val="009156F1"/>
    <w:rsid w:val="00915A76"/>
    <w:rsid w:val="00916006"/>
    <w:rsid w:val="0091674E"/>
    <w:rsid w:val="00916A16"/>
    <w:rsid w:val="00916B1C"/>
    <w:rsid w:val="00916B40"/>
    <w:rsid w:val="00916CAA"/>
    <w:rsid w:val="00916EB5"/>
    <w:rsid w:val="009171E0"/>
    <w:rsid w:val="00917BA1"/>
    <w:rsid w:val="00920669"/>
    <w:rsid w:val="00921082"/>
    <w:rsid w:val="00921672"/>
    <w:rsid w:val="00923453"/>
    <w:rsid w:val="00923A82"/>
    <w:rsid w:val="00923CA1"/>
    <w:rsid w:val="00923D93"/>
    <w:rsid w:val="009240A3"/>
    <w:rsid w:val="00924407"/>
    <w:rsid w:val="00924932"/>
    <w:rsid w:val="00924AA2"/>
    <w:rsid w:val="00925325"/>
    <w:rsid w:val="00925650"/>
    <w:rsid w:val="009257CD"/>
    <w:rsid w:val="009257F2"/>
    <w:rsid w:val="00926664"/>
    <w:rsid w:val="00926751"/>
    <w:rsid w:val="00926929"/>
    <w:rsid w:val="0092748E"/>
    <w:rsid w:val="00927711"/>
    <w:rsid w:val="00927828"/>
    <w:rsid w:val="009279BC"/>
    <w:rsid w:val="00927AEE"/>
    <w:rsid w:val="00930BAA"/>
    <w:rsid w:val="009317AD"/>
    <w:rsid w:val="00931963"/>
    <w:rsid w:val="009319A8"/>
    <w:rsid w:val="00931E1F"/>
    <w:rsid w:val="0093207B"/>
    <w:rsid w:val="00932DEC"/>
    <w:rsid w:val="0093313D"/>
    <w:rsid w:val="00933A9D"/>
    <w:rsid w:val="00933AB1"/>
    <w:rsid w:val="00933EC3"/>
    <w:rsid w:val="00934048"/>
    <w:rsid w:val="00934118"/>
    <w:rsid w:val="00934EE3"/>
    <w:rsid w:val="00935B8C"/>
    <w:rsid w:val="00935D0C"/>
    <w:rsid w:val="00935DA9"/>
    <w:rsid w:val="00936195"/>
    <w:rsid w:val="00936E1A"/>
    <w:rsid w:val="0093707E"/>
    <w:rsid w:val="00937629"/>
    <w:rsid w:val="00937682"/>
    <w:rsid w:val="00937996"/>
    <w:rsid w:val="009406FE"/>
    <w:rsid w:val="00940D65"/>
    <w:rsid w:val="0094165D"/>
    <w:rsid w:val="009419C6"/>
    <w:rsid w:val="00941D8F"/>
    <w:rsid w:val="00941F61"/>
    <w:rsid w:val="009425FF"/>
    <w:rsid w:val="0094280C"/>
    <w:rsid w:val="00943653"/>
    <w:rsid w:val="009440F5"/>
    <w:rsid w:val="00944B82"/>
    <w:rsid w:val="00944D2B"/>
    <w:rsid w:val="00946233"/>
    <w:rsid w:val="00946702"/>
    <w:rsid w:val="00946FF5"/>
    <w:rsid w:val="00947106"/>
    <w:rsid w:val="00947692"/>
    <w:rsid w:val="00947C76"/>
    <w:rsid w:val="00947DCF"/>
    <w:rsid w:val="009500AB"/>
    <w:rsid w:val="009502BC"/>
    <w:rsid w:val="0095034E"/>
    <w:rsid w:val="00950456"/>
    <w:rsid w:val="00950AE1"/>
    <w:rsid w:val="00951120"/>
    <w:rsid w:val="009512AE"/>
    <w:rsid w:val="00951332"/>
    <w:rsid w:val="00951D97"/>
    <w:rsid w:val="00952F62"/>
    <w:rsid w:val="00953A3D"/>
    <w:rsid w:val="00953B83"/>
    <w:rsid w:val="00953FFC"/>
    <w:rsid w:val="00954E3B"/>
    <w:rsid w:val="009556A5"/>
    <w:rsid w:val="00955A04"/>
    <w:rsid w:val="00955C3A"/>
    <w:rsid w:val="00955E0B"/>
    <w:rsid w:val="009565E8"/>
    <w:rsid w:val="00956915"/>
    <w:rsid w:val="00957AD4"/>
    <w:rsid w:val="0096014D"/>
    <w:rsid w:val="00960163"/>
    <w:rsid w:val="0096029D"/>
    <w:rsid w:val="009606FC"/>
    <w:rsid w:val="0096098F"/>
    <w:rsid w:val="00960E78"/>
    <w:rsid w:val="009614F6"/>
    <w:rsid w:val="009615C9"/>
    <w:rsid w:val="00961839"/>
    <w:rsid w:val="0096186A"/>
    <w:rsid w:val="00961E81"/>
    <w:rsid w:val="0096281C"/>
    <w:rsid w:val="00962CC6"/>
    <w:rsid w:val="00963DA9"/>
    <w:rsid w:val="009643D7"/>
    <w:rsid w:val="00964992"/>
    <w:rsid w:val="00964C4D"/>
    <w:rsid w:val="00964E0E"/>
    <w:rsid w:val="00965231"/>
    <w:rsid w:val="00965672"/>
    <w:rsid w:val="0096574B"/>
    <w:rsid w:val="00965BA0"/>
    <w:rsid w:val="00966260"/>
    <w:rsid w:val="0096630B"/>
    <w:rsid w:val="009668AA"/>
    <w:rsid w:val="009669E4"/>
    <w:rsid w:val="009671EC"/>
    <w:rsid w:val="00967BB6"/>
    <w:rsid w:val="00967BC5"/>
    <w:rsid w:val="00967F6F"/>
    <w:rsid w:val="009708E4"/>
    <w:rsid w:val="00970CB1"/>
    <w:rsid w:val="00971807"/>
    <w:rsid w:val="0097198A"/>
    <w:rsid w:val="00971A78"/>
    <w:rsid w:val="00971C14"/>
    <w:rsid w:val="0097261F"/>
    <w:rsid w:val="00973EA8"/>
    <w:rsid w:val="00974838"/>
    <w:rsid w:val="00974D14"/>
    <w:rsid w:val="00974DCB"/>
    <w:rsid w:val="00975138"/>
    <w:rsid w:val="00975310"/>
    <w:rsid w:val="00975337"/>
    <w:rsid w:val="00975831"/>
    <w:rsid w:val="00975B63"/>
    <w:rsid w:val="0097626D"/>
    <w:rsid w:val="00976D29"/>
    <w:rsid w:val="009770E0"/>
    <w:rsid w:val="0097742B"/>
    <w:rsid w:val="00977758"/>
    <w:rsid w:val="00980447"/>
    <w:rsid w:val="009806A0"/>
    <w:rsid w:val="0098098F"/>
    <w:rsid w:val="00980CCA"/>
    <w:rsid w:val="00980D0F"/>
    <w:rsid w:val="00981115"/>
    <w:rsid w:val="009816D5"/>
    <w:rsid w:val="009821A7"/>
    <w:rsid w:val="00982423"/>
    <w:rsid w:val="00982465"/>
    <w:rsid w:val="009826A9"/>
    <w:rsid w:val="009827C8"/>
    <w:rsid w:val="00982B0A"/>
    <w:rsid w:val="0098387A"/>
    <w:rsid w:val="00983A9E"/>
    <w:rsid w:val="00983B9F"/>
    <w:rsid w:val="00983D1B"/>
    <w:rsid w:val="0098491C"/>
    <w:rsid w:val="00984987"/>
    <w:rsid w:val="00984EB4"/>
    <w:rsid w:val="0098539F"/>
    <w:rsid w:val="0098581D"/>
    <w:rsid w:val="00985FB8"/>
    <w:rsid w:val="009876C7"/>
    <w:rsid w:val="00987746"/>
    <w:rsid w:val="0098796D"/>
    <w:rsid w:val="00990366"/>
    <w:rsid w:val="009905FB"/>
    <w:rsid w:val="00990842"/>
    <w:rsid w:val="0099084A"/>
    <w:rsid w:val="00990F3D"/>
    <w:rsid w:val="00991871"/>
    <w:rsid w:val="00991DA1"/>
    <w:rsid w:val="009920D3"/>
    <w:rsid w:val="0099224A"/>
    <w:rsid w:val="0099302A"/>
    <w:rsid w:val="00993FB1"/>
    <w:rsid w:val="00994155"/>
    <w:rsid w:val="009942C5"/>
    <w:rsid w:val="0099432C"/>
    <w:rsid w:val="00994378"/>
    <w:rsid w:val="009944D1"/>
    <w:rsid w:val="00994574"/>
    <w:rsid w:val="00995001"/>
    <w:rsid w:val="00995083"/>
    <w:rsid w:val="00995364"/>
    <w:rsid w:val="00995625"/>
    <w:rsid w:val="00995815"/>
    <w:rsid w:val="0099608E"/>
    <w:rsid w:val="009973F5"/>
    <w:rsid w:val="0099746F"/>
    <w:rsid w:val="009974EB"/>
    <w:rsid w:val="00997862"/>
    <w:rsid w:val="00997913"/>
    <w:rsid w:val="00997F4E"/>
    <w:rsid w:val="00997FB5"/>
    <w:rsid w:val="00998485"/>
    <w:rsid w:val="009A0181"/>
    <w:rsid w:val="009A0357"/>
    <w:rsid w:val="009A0E2A"/>
    <w:rsid w:val="009A115C"/>
    <w:rsid w:val="009A128C"/>
    <w:rsid w:val="009A14FF"/>
    <w:rsid w:val="009A16E5"/>
    <w:rsid w:val="009A1C0F"/>
    <w:rsid w:val="009A1CCC"/>
    <w:rsid w:val="009A21A4"/>
    <w:rsid w:val="009A287E"/>
    <w:rsid w:val="009A28CB"/>
    <w:rsid w:val="009A2B6F"/>
    <w:rsid w:val="009A2FD3"/>
    <w:rsid w:val="009A3126"/>
    <w:rsid w:val="009A3779"/>
    <w:rsid w:val="009A3F3D"/>
    <w:rsid w:val="009A4B69"/>
    <w:rsid w:val="009A4F5C"/>
    <w:rsid w:val="009A50FB"/>
    <w:rsid w:val="009A5117"/>
    <w:rsid w:val="009A5345"/>
    <w:rsid w:val="009A5802"/>
    <w:rsid w:val="009A5F79"/>
    <w:rsid w:val="009A604D"/>
    <w:rsid w:val="009A6965"/>
    <w:rsid w:val="009A7279"/>
    <w:rsid w:val="009A753B"/>
    <w:rsid w:val="009A77A6"/>
    <w:rsid w:val="009A7A5A"/>
    <w:rsid w:val="009A7E3B"/>
    <w:rsid w:val="009A7FFD"/>
    <w:rsid w:val="009B011E"/>
    <w:rsid w:val="009B0406"/>
    <w:rsid w:val="009B0C53"/>
    <w:rsid w:val="009B0CFD"/>
    <w:rsid w:val="009B0DED"/>
    <w:rsid w:val="009B1053"/>
    <w:rsid w:val="009B1560"/>
    <w:rsid w:val="009B16AF"/>
    <w:rsid w:val="009B171F"/>
    <w:rsid w:val="009B19EE"/>
    <w:rsid w:val="009B1A45"/>
    <w:rsid w:val="009B20B1"/>
    <w:rsid w:val="009B20DA"/>
    <w:rsid w:val="009B2A12"/>
    <w:rsid w:val="009B2EB5"/>
    <w:rsid w:val="009B3073"/>
    <w:rsid w:val="009B35C8"/>
    <w:rsid w:val="009B3A65"/>
    <w:rsid w:val="009B3B4F"/>
    <w:rsid w:val="009B422A"/>
    <w:rsid w:val="009B42CF"/>
    <w:rsid w:val="009B437E"/>
    <w:rsid w:val="009B4D35"/>
    <w:rsid w:val="009B4E47"/>
    <w:rsid w:val="009B4F38"/>
    <w:rsid w:val="009B5252"/>
    <w:rsid w:val="009B52B2"/>
    <w:rsid w:val="009B53AE"/>
    <w:rsid w:val="009B5581"/>
    <w:rsid w:val="009B56BC"/>
    <w:rsid w:val="009B5A60"/>
    <w:rsid w:val="009B5B71"/>
    <w:rsid w:val="009B61D1"/>
    <w:rsid w:val="009B7881"/>
    <w:rsid w:val="009C05F0"/>
    <w:rsid w:val="009C100C"/>
    <w:rsid w:val="009C1289"/>
    <w:rsid w:val="009C1C88"/>
    <w:rsid w:val="009C25BD"/>
    <w:rsid w:val="009C382D"/>
    <w:rsid w:val="009C3B95"/>
    <w:rsid w:val="009C41DD"/>
    <w:rsid w:val="009C476D"/>
    <w:rsid w:val="009C4C84"/>
    <w:rsid w:val="009C4FF5"/>
    <w:rsid w:val="009C50E2"/>
    <w:rsid w:val="009C5DEF"/>
    <w:rsid w:val="009C5EF2"/>
    <w:rsid w:val="009C6427"/>
    <w:rsid w:val="009C657D"/>
    <w:rsid w:val="009C6C3D"/>
    <w:rsid w:val="009C757C"/>
    <w:rsid w:val="009C77C5"/>
    <w:rsid w:val="009D0456"/>
    <w:rsid w:val="009D0F87"/>
    <w:rsid w:val="009D16E9"/>
    <w:rsid w:val="009D1F87"/>
    <w:rsid w:val="009D1FF9"/>
    <w:rsid w:val="009D2938"/>
    <w:rsid w:val="009D2995"/>
    <w:rsid w:val="009D2C1F"/>
    <w:rsid w:val="009D2DC1"/>
    <w:rsid w:val="009D377A"/>
    <w:rsid w:val="009D394F"/>
    <w:rsid w:val="009D3ABB"/>
    <w:rsid w:val="009D3DC4"/>
    <w:rsid w:val="009D4464"/>
    <w:rsid w:val="009D4AC2"/>
    <w:rsid w:val="009D513B"/>
    <w:rsid w:val="009D596A"/>
    <w:rsid w:val="009D64D4"/>
    <w:rsid w:val="009D6EF3"/>
    <w:rsid w:val="009D7099"/>
    <w:rsid w:val="009D7597"/>
    <w:rsid w:val="009D7B45"/>
    <w:rsid w:val="009E0FF0"/>
    <w:rsid w:val="009E142C"/>
    <w:rsid w:val="009E198B"/>
    <w:rsid w:val="009E1A24"/>
    <w:rsid w:val="009E27C4"/>
    <w:rsid w:val="009E327C"/>
    <w:rsid w:val="009E3989"/>
    <w:rsid w:val="009E3FAC"/>
    <w:rsid w:val="009E4129"/>
    <w:rsid w:val="009E4142"/>
    <w:rsid w:val="009E41C5"/>
    <w:rsid w:val="009E48BE"/>
    <w:rsid w:val="009E6079"/>
    <w:rsid w:val="009E62D5"/>
    <w:rsid w:val="009E68C8"/>
    <w:rsid w:val="009E6C6F"/>
    <w:rsid w:val="009E6C9D"/>
    <w:rsid w:val="009E7C6A"/>
    <w:rsid w:val="009E7CD6"/>
    <w:rsid w:val="009E7D24"/>
    <w:rsid w:val="009F0AB1"/>
    <w:rsid w:val="009F0B2C"/>
    <w:rsid w:val="009F0FF5"/>
    <w:rsid w:val="009F124D"/>
    <w:rsid w:val="009F2076"/>
    <w:rsid w:val="009F235A"/>
    <w:rsid w:val="009F23E0"/>
    <w:rsid w:val="009F24C6"/>
    <w:rsid w:val="009F29FF"/>
    <w:rsid w:val="009F2CD6"/>
    <w:rsid w:val="009F2E09"/>
    <w:rsid w:val="009F338D"/>
    <w:rsid w:val="009F3C32"/>
    <w:rsid w:val="009F4145"/>
    <w:rsid w:val="009F41EC"/>
    <w:rsid w:val="009F503E"/>
    <w:rsid w:val="009F56D1"/>
    <w:rsid w:val="009F6775"/>
    <w:rsid w:val="009F6940"/>
    <w:rsid w:val="009F6AF6"/>
    <w:rsid w:val="009F7045"/>
    <w:rsid w:val="009F70A7"/>
    <w:rsid w:val="009F70AC"/>
    <w:rsid w:val="00A002A8"/>
    <w:rsid w:val="00A00C3C"/>
    <w:rsid w:val="00A015BD"/>
    <w:rsid w:val="00A01778"/>
    <w:rsid w:val="00A018C1"/>
    <w:rsid w:val="00A021E5"/>
    <w:rsid w:val="00A0267A"/>
    <w:rsid w:val="00A02D04"/>
    <w:rsid w:val="00A036E2"/>
    <w:rsid w:val="00A03961"/>
    <w:rsid w:val="00A03D51"/>
    <w:rsid w:val="00A05188"/>
    <w:rsid w:val="00A057C6"/>
    <w:rsid w:val="00A060B1"/>
    <w:rsid w:val="00A066C8"/>
    <w:rsid w:val="00A06A8E"/>
    <w:rsid w:val="00A06DBA"/>
    <w:rsid w:val="00A0752A"/>
    <w:rsid w:val="00A07808"/>
    <w:rsid w:val="00A078DD"/>
    <w:rsid w:val="00A11043"/>
    <w:rsid w:val="00A110BA"/>
    <w:rsid w:val="00A11394"/>
    <w:rsid w:val="00A11F7F"/>
    <w:rsid w:val="00A125AD"/>
    <w:rsid w:val="00A12FA7"/>
    <w:rsid w:val="00A12FD8"/>
    <w:rsid w:val="00A134A3"/>
    <w:rsid w:val="00A13BC0"/>
    <w:rsid w:val="00A13D48"/>
    <w:rsid w:val="00A140F9"/>
    <w:rsid w:val="00A14122"/>
    <w:rsid w:val="00A14704"/>
    <w:rsid w:val="00A14F30"/>
    <w:rsid w:val="00A14FD1"/>
    <w:rsid w:val="00A15250"/>
    <w:rsid w:val="00A16A0F"/>
    <w:rsid w:val="00A16CD7"/>
    <w:rsid w:val="00A170A9"/>
    <w:rsid w:val="00A17DD3"/>
    <w:rsid w:val="00A2018A"/>
    <w:rsid w:val="00A205D3"/>
    <w:rsid w:val="00A20726"/>
    <w:rsid w:val="00A20F7E"/>
    <w:rsid w:val="00A21C65"/>
    <w:rsid w:val="00A21D3C"/>
    <w:rsid w:val="00A221D3"/>
    <w:rsid w:val="00A22496"/>
    <w:rsid w:val="00A225C6"/>
    <w:rsid w:val="00A23190"/>
    <w:rsid w:val="00A23CE3"/>
    <w:rsid w:val="00A23E5E"/>
    <w:rsid w:val="00A24AAE"/>
    <w:rsid w:val="00A24FF2"/>
    <w:rsid w:val="00A25ADB"/>
    <w:rsid w:val="00A26D63"/>
    <w:rsid w:val="00A27728"/>
    <w:rsid w:val="00A30850"/>
    <w:rsid w:val="00A309CC"/>
    <w:rsid w:val="00A3117F"/>
    <w:rsid w:val="00A313FD"/>
    <w:rsid w:val="00A3185A"/>
    <w:rsid w:val="00A3254A"/>
    <w:rsid w:val="00A325DC"/>
    <w:rsid w:val="00A33755"/>
    <w:rsid w:val="00A34553"/>
    <w:rsid w:val="00A35849"/>
    <w:rsid w:val="00A358B7"/>
    <w:rsid w:val="00A361E4"/>
    <w:rsid w:val="00A3690D"/>
    <w:rsid w:val="00A36A10"/>
    <w:rsid w:val="00A36D3B"/>
    <w:rsid w:val="00A373CC"/>
    <w:rsid w:val="00A374B5"/>
    <w:rsid w:val="00A37507"/>
    <w:rsid w:val="00A37E71"/>
    <w:rsid w:val="00A404CC"/>
    <w:rsid w:val="00A40557"/>
    <w:rsid w:val="00A413F2"/>
    <w:rsid w:val="00A41B41"/>
    <w:rsid w:val="00A41BFE"/>
    <w:rsid w:val="00A422DC"/>
    <w:rsid w:val="00A42AE5"/>
    <w:rsid w:val="00A4340C"/>
    <w:rsid w:val="00A438F5"/>
    <w:rsid w:val="00A43F73"/>
    <w:rsid w:val="00A44050"/>
    <w:rsid w:val="00A44338"/>
    <w:rsid w:val="00A44783"/>
    <w:rsid w:val="00A45411"/>
    <w:rsid w:val="00A45777"/>
    <w:rsid w:val="00A45BC6"/>
    <w:rsid w:val="00A45F12"/>
    <w:rsid w:val="00A461B0"/>
    <w:rsid w:val="00A46889"/>
    <w:rsid w:val="00A50020"/>
    <w:rsid w:val="00A505F7"/>
    <w:rsid w:val="00A51D05"/>
    <w:rsid w:val="00A524D6"/>
    <w:rsid w:val="00A52671"/>
    <w:rsid w:val="00A52715"/>
    <w:rsid w:val="00A532A4"/>
    <w:rsid w:val="00A53913"/>
    <w:rsid w:val="00A53C1C"/>
    <w:rsid w:val="00A53F9B"/>
    <w:rsid w:val="00A5406D"/>
    <w:rsid w:val="00A54071"/>
    <w:rsid w:val="00A541EC"/>
    <w:rsid w:val="00A543FC"/>
    <w:rsid w:val="00A54435"/>
    <w:rsid w:val="00A54F04"/>
    <w:rsid w:val="00A5533C"/>
    <w:rsid w:val="00A5582F"/>
    <w:rsid w:val="00A56319"/>
    <w:rsid w:val="00A5632D"/>
    <w:rsid w:val="00A567C4"/>
    <w:rsid w:val="00A56D20"/>
    <w:rsid w:val="00A57B67"/>
    <w:rsid w:val="00A57E64"/>
    <w:rsid w:val="00A601BF"/>
    <w:rsid w:val="00A6022B"/>
    <w:rsid w:val="00A61204"/>
    <w:rsid w:val="00A61AD9"/>
    <w:rsid w:val="00A62393"/>
    <w:rsid w:val="00A626DC"/>
    <w:rsid w:val="00A62731"/>
    <w:rsid w:val="00A62BCD"/>
    <w:rsid w:val="00A62BFC"/>
    <w:rsid w:val="00A6372F"/>
    <w:rsid w:val="00A641CB"/>
    <w:rsid w:val="00A64AD5"/>
    <w:rsid w:val="00A64E1D"/>
    <w:rsid w:val="00A64F36"/>
    <w:rsid w:val="00A64F95"/>
    <w:rsid w:val="00A65070"/>
    <w:rsid w:val="00A6537F"/>
    <w:rsid w:val="00A655E3"/>
    <w:rsid w:val="00A65EAD"/>
    <w:rsid w:val="00A66286"/>
    <w:rsid w:val="00A668A0"/>
    <w:rsid w:val="00A66CC1"/>
    <w:rsid w:val="00A66F45"/>
    <w:rsid w:val="00A66F70"/>
    <w:rsid w:val="00A670E2"/>
    <w:rsid w:val="00A6739E"/>
    <w:rsid w:val="00A675F4"/>
    <w:rsid w:val="00A70675"/>
    <w:rsid w:val="00A70EB5"/>
    <w:rsid w:val="00A71F6E"/>
    <w:rsid w:val="00A7240E"/>
    <w:rsid w:val="00A72A0D"/>
    <w:rsid w:val="00A73265"/>
    <w:rsid w:val="00A73B91"/>
    <w:rsid w:val="00A74735"/>
    <w:rsid w:val="00A75695"/>
    <w:rsid w:val="00A768E7"/>
    <w:rsid w:val="00A7742C"/>
    <w:rsid w:val="00A776A8"/>
    <w:rsid w:val="00A77903"/>
    <w:rsid w:val="00A77C8B"/>
    <w:rsid w:val="00A77D15"/>
    <w:rsid w:val="00A806BF"/>
    <w:rsid w:val="00A80B0C"/>
    <w:rsid w:val="00A80DC5"/>
    <w:rsid w:val="00A80EEF"/>
    <w:rsid w:val="00A80F28"/>
    <w:rsid w:val="00A82094"/>
    <w:rsid w:val="00A820B5"/>
    <w:rsid w:val="00A8364D"/>
    <w:rsid w:val="00A84A0C"/>
    <w:rsid w:val="00A851E9"/>
    <w:rsid w:val="00A8539E"/>
    <w:rsid w:val="00A857CE"/>
    <w:rsid w:val="00A85992"/>
    <w:rsid w:val="00A85F91"/>
    <w:rsid w:val="00A86BF0"/>
    <w:rsid w:val="00A8749F"/>
    <w:rsid w:val="00A879B9"/>
    <w:rsid w:val="00A87E9C"/>
    <w:rsid w:val="00A90047"/>
    <w:rsid w:val="00A90DDA"/>
    <w:rsid w:val="00A90EC4"/>
    <w:rsid w:val="00A9118B"/>
    <w:rsid w:val="00A91334"/>
    <w:rsid w:val="00A91408"/>
    <w:rsid w:val="00A91893"/>
    <w:rsid w:val="00A923A1"/>
    <w:rsid w:val="00A9294D"/>
    <w:rsid w:val="00A933C4"/>
    <w:rsid w:val="00A93E76"/>
    <w:rsid w:val="00A93FE6"/>
    <w:rsid w:val="00A94103"/>
    <w:rsid w:val="00A94966"/>
    <w:rsid w:val="00A94D85"/>
    <w:rsid w:val="00A9522D"/>
    <w:rsid w:val="00A9561A"/>
    <w:rsid w:val="00A96012"/>
    <w:rsid w:val="00A96238"/>
    <w:rsid w:val="00A963B8"/>
    <w:rsid w:val="00A964A0"/>
    <w:rsid w:val="00A9653B"/>
    <w:rsid w:val="00A965AF"/>
    <w:rsid w:val="00A96645"/>
    <w:rsid w:val="00A96CE9"/>
    <w:rsid w:val="00A97263"/>
    <w:rsid w:val="00A976E8"/>
    <w:rsid w:val="00A97714"/>
    <w:rsid w:val="00AA032C"/>
    <w:rsid w:val="00AA0427"/>
    <w:rsid w:val="00AA05DF"/>
    <w:rsid w:val="00AA0704"/>
    <w:rsid w:val="00AA0A9F"/>
    <w:rsid w:val="00AA0D52"/>
    <w:rsid w:val="00AA1B14"/>
    <w:rsid w:val="00AA1C06"/>
    <w:rsid w:val="00AA204A"/>
    <w:rsid w:val="00AA260C"/>
    <w:rsid w:val="00AA2E34"/>
    <w:rsid w:val="00AA3094"/>
    <w:rsid w:val="00AA3865"/>
    <w:rsid w:val="00AA40BD"/>
    <w:rsid w:val="00AA4990"/>
    <w:rsid w:val="00AA5E2D"/>
    <w:rsid w:val="00AA716C"/>
    <w:rsid w:val="00AA7B45"/>
    <w:rsid w:val="00AA7DEC"/>
    <w:rsid w:val="00AA7F96"/>
    <w:rsid w:val="00AB0235"/>
    <w:rsid w:val="00AB068F"/>
    <w:rsid w:val="00AB075C"/>
    <w:rsid w:val="00AB0925"/>
    <w:rsid w:val="00AB0B6C"/>
    <w:rsid w:val="00AB0CFD"/>
    <w:rsid w:val="00AB101E"/>
    <w:rsid w:val="00AB13C2"/>
    <w:rsid w:val="00AB1A59"/>
    <w:rsid w:val="00AB213C"/>
    <w:rsid w:val="00AB2484"/>
    <w:rsid w:val="00AB26DB"/>
    <w:rsid w:val="00AB282E"/>
    <w:rsid w:val="00AB2A7A"/>
    <w:rsid w:val="00AB3172"/>
    <w:rsid w:val="00AB335A"/>
    <w:rsid w:val="00AB345A"/>
    <w:rsid w:val="00AB3744"/>
    <w:rsid w:val="00AB3895"/>
    <w:rsid w:val="00AB3B15"/>
    <w:rsid w:val="00AB3B22"/>
    <w:rsid w:val="00AB3FE7"/>
    <w:rsid w:val="00AB40BF"/>
    <w:rsid w:val="00AB4417"/>
    <w:rsid w:val="00AB478C"/>
    <w:rsid w:val="00AB4928"/>
    <w:rsid w:val="00AB5604"/>
    <w:rsid w:val="00AB560F"/>
    <w:rsid w:val="00AB57A3"/>
    <w:rsid w:val="00AB5A64"/>
    <w:rsid w:val="00AB67E1"/>
    <w:rsid w:val="00AB6881"/>
    <w:rsid w:val="00AB6DD4"/>
    <w:rsid w:val="00AB7675"/>
    <w:rsid w:val="00AB7B42"/>
    <w:rsid w:val="00AB7E83"/>
    <w:rsid w:val="00AC0E98"/>
    <w:rsid w:val="00AC1095"/>
    <w:rsid w:val="00AC111B"/>
    <w:rsid w:val="00AC11FE"/>
    <w:rsid w:val="00AC122F"/>
    <w:rsid w:val="00AC1731"/>
    <w:rsid w:val="00AC1DED"/>
    <w:rsid w:val="00AC22AA"/>
    <w:rsid w:val="00AC260D"/>
    <w:rsid w:val="00AC2A8B"/>
    <w:rsid w:val="00AC3301"/>
    <w:rsid w:val="00AC330E"/>
    <w:rsid w:val="00AC3374"/>
    <w:rsid w:val="00AC3BA5"/>
    <w:rsid w:val="00AC3FD5"/>
    <w:rsid w:val="00AC41EA"/>
    <w:rsid w:val="00AC4943"/>
    <w:rsid w:val="00AC4A2E"/>
    <w:rsid w:val="00AC4AB7"/>
    <w:rsid w:val="00AC4FE8"/>
    <w:rsid w:val="00AC504F"/>
    <w:rsid w:val="00AC5DE7"/>
    <w:rsid w:val="00AC66A4"/>
    <w:rsid w:val="00AC6722"/>
    <w:rsid w:val="00AC6DE1"/>
    <w:rsid w:val="00AC7C51"/>
    <w:rsid w:val="00AC7F2C"/>
    <w:rsid w:val="00AC7F7B"/>
    <w:rsid w:val="00AD11DD"/>
    <w:rsid w:val="00AD1DA3"/>
    <w:rsid w:val="00AD2168"/>
    <w:rsid w:val="00AD29A1"/>
    <w:rsid w:val="00AD29E6"/>
    <w:rsid w:val="00AD2C99"/>
    <w:rsid w:val="00AD2D2C"/>
    <w:rsid w:val="00AD38F4"/>
    <w:rsid w:val="00AD406A"/>
    <w:rsid w:val="00AD40FA"/>
    <w:rsid w:val="00AD4AF9"/>
    <w:rsid w:val="00AD4D39"/>
    <w:rsid w:val="00AD51E0"/>
    <w:rsid w:val="00AD5EC7"/>
    <w:rsid w:val="00AD78E1"/>
    <w:rsid w:val="00AE04C1"/>
    <w:rsid w:val="00AE1587"/>
    <w:rsid w:val="00AE1BF9"/>
    <w:rsid w:val="00AE1C63"/>
    <w:rsid w:val="00AE21E4"/>
    <w:rsid w:val="00AE288B"/>
    <w:rsid w:val="00AE2BC6"/>
    <w:rsid w:val="00AE31E9"/>
    <w:rsid w:val="00AE3D43"/>
    <w:rsid w:val="00AE3D50"/>
    <w:rsid w:val="00AE4857"/>
    <w:rsid w:val="00AE492F"/>
    <w:rsid w:val="00AE4FC1"/>
    <w:rsid w:val="00AE5990"/>
    <w:rsid w:val="00AE5CF2"/>
    <w:rsid w:val="00AE60FD"/>
    <w:rsid w:val="00AE6BCE"/>
    <w:rsid w:val="00AE7E6B"/>
    <w:rsid w:val="00AF0065"/>
    <w:rsid w:val="00AF0268"/>
    <w:rsid w:val="00AF092B"/>
    <w:rsid w:val="00AF0A29"/>
    <w:rsid w:val="00AF0CD3"/>
    <w:rsid w:val="00AF0F08"/>
    <w:rsid w:val="00AF2485"/>
    <w:rsid w:val="00AF24FD"/>
    <w:rsid w:val="00AF27CB"/>
    <w:rsid w:val="00AF2AD6"/>
    <w:rsid w:val="00AF2CC7"/>
    <w:rsid w:val="00AF2F9D"/>
    <w:rsid w:val="00AF3CFB"/>
    <w:rsid w:val="00AF43EE"/>
    <w:rsid w:val="00AF57B1"/>
    <w:rsid w:val="00AF5E8D"/>
    <w:rsid w:val="00AF6093"/>
    <w:rsid w:val="00AF61C8"/>
    <w:rsid w:val="00AF62E8"/>
    <w:rsid w:val="00AF6307"/>
    <w:rsid w:val="00AF6986"/>
    <w:rsid w:val="00AF6E97"/>
    <w:rsid w:val="00AF6F7B"/>
    <w:rsid w:val="00AF6FF5"/>
    <w:rsid w:val="00AF746F"/>
    <w:rsid w:val="00AF7562"/>
    <w:rsid w:val="00AF7797"/>
    <w:rsid w:val="00B00D21"/>
    <w:rsid w:val="00B019FD"/>
    <w:rsid w:val="00B0209B"/>
    <w:rsid w:val="00B0225D"/>
    <w:rsid w:val="00B022F4"/>
    <w:rsid w:val="00B0266A"/>
    <w:rsid w:val="00B0317F"/>
    <w:rsid w:val="00B03E73"/>
    <w:rsid w:val="00B04452"/>
    <w:rsid w:val="00B0445F"/>
    <w:rsid w:val="00B060F4"/>
    <w:rsid w:val="00B0673F"/>
    <w:rsid w:val="00B069A6"/>
    <w:rsid w:val="00B06C6C"/>
    <w:rsid w:val="00B06DB0"/>
    <w:rsid w:val="00B06E28"/>
    <w:rsid w:val="00B06F84"/>
    <w:rsid w:val="00B06FBA"/>
    <w:rsid w:val="00B07560"/>
    <w:rsid w:val="00B07564"/>
    <w:rsid w:val="00B075D2"/>
    <w:rsid w:val="00B07959"/>
    <w:rsid w:val="00B11512"/>
    <w:rsid w:val="00B11541"/>
    <w:rsid w:val="00B11742"/>
    <w:rsid w:val="00B11A2C"/>
    <w:rsid w:val="00B11B62"/>
    <w:rsid w:val="00B120B9"/>
    <w:rsid w:val="00B129DF"/>
    <w:rsid w:val="00B12FBD"/>
    <w:rsid w:val="00B13CD1"/>
    <w:rsid w:val="00B14073"/>
    <w:rsid w:val="00B144A2"/>
    <w:rsid w:val="00B14CA9"/>
    <w:rsid w:val="00B14D51"/>
    <w:rsid w:val="00B14FAD"/>
    <w:rsid w:val="00B152BF"/>
    <w:rsid w:val="00B15325"/>
    <w:rsid w:val="00B15413"/>
    <w:rsid w:val="00B15615"/>
    <w:rsid w:val="00B156D3"/>
    <w:rsid w:val="00B1573B"/>
    <w:rsid w:val="00B16261"/>
    <w:rsid w:val="00B163CB"/>
    <w:rsid w:val="00B16860"/>
    <w:rsid w:val="00B16A58"/>
    <w:rsid w:val="00B16C9C"/>
    <w:rsid w:val="00B171E4"/>
    <w:rsid w:val="00B17606"/>
    <w:rsid w:val="00B17B77"/>
    <w:rsid w:val="00B2060B"/>
    <w:rsid w:val="00B20869"/>
    <w:rsid w:val="00B21253"/>
    <w:rsid w:val="00B21A27"/>
    <w:rsid w:val="00B22B11"/>
    <w:rsid w:val="00B22D6C"/>
    <w:rsid w:val="00B2317B"/>
    <w:rsid w:val="00B23A40"/>
    <w:rsid w:val="00B2400F"/>
    <w:rsid w:val="00B2411B"/>
    <w:rsid w:val="00B2448A"/>
    <w:rsid w:val="00B24513"/>
    <w:rsid w:val="00B24AFB"/>
    <w:rsid w:val="00B2502F"/>
    <w:rsid w:val="00B257FC"/>
    <w:rsid w:val="00B25D73"/>
    <w:rsid w:val="00B260DF"/>
    <w:rsid w:val="00B262B0"/>
    <w:rsid w:val="00B2633C"/>
    <w:rsid w:val="00B26470"/>
    <w:rsid w:val="00B26B49"/>
    <w:rsid w:val="00B26C3E"/>
    <w:rsid w:val="00B27CE9"/>
    <w:rsid w:val="00B27F1D"/>
    <w:rsid w:val="00B3040E"/>
    <w:rsid w:val="00B30998"/>
    <w:rsid w:val="00B3104A"/>
    <w:rsid w:val="00B31616"/>
    <w:rsid w:val="00B31773"/>
    <w:rsid w:val="00B31CBF"/>
    <w:rsid w:val="00B31E02"/>
    <w:rsid w:val="00B31FB0"/>
    <w:rsid w:val="00B3256C"/>
    <w:rsid w:val="00B32AFF"/>
    <w:rsid w:val="00B32BA6"/>
    <w:rsid w:val="00B33ED7"/>
    <w:rsid w:val="00B34EAD"/>
    <w:rsid w:val="00B35437"/>
    <w:rsid w:val="00B35853"/>
    <w:rsid w:val="00B36A4C"/>
    <w:rsid w:val="00B36D06"/>
    <w:rsid w:val="00B36E03"/>
    <w:rsid w:val="00B36FD2"/>
    <w:rsid w:val="00B37095"/>
    <w:rsid w:val="00B37113"/>
    <w:rsid w:val="00B37171"/>
    <w:rsid w:val="00B372F8"/>
    <w:rsid w:val="00B37326"/>
    <w:rsid w:val="00B37364"/>
    <w:rsid w:val="00B3742D"/>
    <w:rsid w:val="00B3762A"/>
    <w:rsid w:val="00B37F8D"/>
    <w:rsid w:val="00B40078"/>
    <w:rsid w:val="00B403F7"/>
    <w:rsid w:val="00B40412"/>
    <w:rsid w:val="00B40681"/>
    <w:rsid w:val="00B40715"/>
    <w:rsid w:val="00B40B43"/>
    <w:rsid w:val="00B40BD7"/>
    <w:rsid w:val="00B40DFE"/>
    <w:rsid w:val="00B41952"/>
    <w:rsid w:val="00B419C5"/>
    <w:rsid w:val="00B41EE0"/>
    <w:rsid w:val="00B4304E"/>
    <w:rsid w:val="00B43146"/>
    <w:rsid w:val="00B433FA"/>
    <w:rsid w:val="00B436CB"/>
    <w:rsid w:val="00B436E5"/>
    <w:rsid w:val="00B43A44"/>
    <w:rsid w:val="00B44012"/>
    <w:rsid w:val="00B440DD"/>
    <w:rsid w:val="00B44605"/>
    <w:rsid w:val="00B44EF2"/>
    <w:rsid w:val="00B45080"/>
    <w:rsid w:val="00B4526A"/>
    <w:rsid w:val="00B452A9"/>
    <w:rsid w:val="00B454AC"/>
    <w:rsid w:val="00B45A8D"/>
    <w:rsid w:val="00B45E59"/>
    <w:rsid w:val="00B45E5F"/>
    <w:rsid w:val="00B4641B"/>
    <w:rsid w:val="00B46B57"/>
    <w:rsid w:val="00B46C15"/>
    <w:rsid w:val="00B46C78"/>
    <w:rsid w:val="00B46CA7"/>
    <w:rsid w:val="00B46E7B"/>
    <w:rsid w:val="00B472CB"/>
    <w:rsid w:val="00B47395"/>
    <w:rsid w:val="00B47A3B"/>
    <w:rsid w:val="00B50220"/>
    <w:rsid w:val="00B50519"/>
    <w:rsid w:val="00B5101D"/>
    <w:rsid w:val="00B51438"/>
    <w:rsid w:val="00B519FE"/>
    <w:rsid w:val="00B51AF8"/>
    <w:rsid w:val="00B51D77"/>
    <w:rsid w:val="00B53042"/>
    <w:rsid w:val="00B53733"/>
    <w:rsid w:val="00B537DB"/>
    <w:rsid w:val="00B5388E"/>
    <w:rsid w:val="00B53F89"/>
    <w:rsid w:val="00B543C8"/>
    <w:rsid w:val="00B54B27"/>
    <w:rsid w:val="00B54D82"/>
    <w:rsid w:val="00B54FC2"/>
    <w:rsid w:val="00B55CD5"/>
    <w:rsid w:val="00B56588"/>
    <w:rsid w:val="00B5694D"/>
    <w:rsid w:val="00B56976"/>
    <w:rsid w:val="00B569B5"/>
    <w:rsid w:val="00B56B2D"/>
    <w:rsid w:val="00B575FA"/>
    <w:rsid w:val="00B57B22"/>
    <w:rsid w:val="00B6024E"/>
    <w:rsid w:val="00B6094A"/>
    <w:rsid w:val="00B60D7B"/>
    <w:rsid w:val="00B61148"/>
    <w:rsid w:val="00B61356"/>
    <w:rsid w:val="00B613B0"/>
    <w:rsid w:val="00B61B72"/>
    <w:rsid w:val="00B62D10"/>
    <w:rsid w:val="00B63303"/>
    <w:rsid w:val="00B6370D"/>
    <w:rsid w:val="00B63765"/>
    <w:rsid w:val="00B63D22"/>
    <w:rsid w:val="00B64351"/>
    <w:rsid w:val="00B6438B"/>
    <w:rsid w:val="00B64912"/>
    <w:rsid w:val="00B64EA8"/>
    <w:rsid w:val="00B64F37"/>
    <w:rsid w:val="00B650D9"/>
    <w:rsid w:val="00B65177"/>
    <w:rsid w:val="00B65C34"/>
    <w:rsid w:val="00B66399"/>
    <w:rsid w:val="00B671EC"/>
    <w:rsid w:val="00B6759B"/>
    <w:rsid w:val="00B676AA"/>
    <w:rsid w:val="00B6789A"/>
    <w:rsid w:val="00B67DA0"/>
    <w:rsid w:val="00B67E06"/>
    <w:rsid w:val="00B700E3"/>
    <w:rsid w:val="00B703A6"/>
    <w:rsid w:val="00B70D04"/>
    <w:rsid w:val="00B70ECD"/>
    <w:rsid w:val="00B71189"/>
    <w:rsid w:val="00B7124C"/>
    <w:rsid w:val="00B71812"/>
    <w:rsid w:val="00B719B1"/>
    <w:rsid w:val="00B71C9F"/>
    <w:rsid w:val="00B72173"/>
    <w:rsid w:val="00B72B82"/>
    <w:rsid w:val="00B73153"/>
    <w:rsid w:val="00B73661"/>
    <w:rsid w:val="00B736F6"/>
    <w:rsid w:val="00B74E3F"/>
    <w:rsid w:val="00B7520C"/>
    <w:rsid w:val="00B755B4"/>
    <w:rsid w:val="00B756E0"/>
    <w:rsid w:val="00B758BC"/>
    <w:rsid w:val="00B75BA2"/>
    <w:rsid w:val="00B75DD2"/>
    <w:rsid w:val="00B75E1B"/>
    <w:rsid w:val="00B75E4E"/>
    <w:rsid w:val="00B75EDF"/>
    <w:rsid w:val="00B761A2"/>
    <w:rsid w:val="00B76900"/>
    <w:rsid w:val="00B76975"/>
    <w:rsid w:val="00B769D4"/>
    <w:rsid w:val="00B76DFB"/>
    <w:rsid w:val="00B770B5"/>
    <w:rsid w:val="00B77207"/>
    <w:rsid w:val="00B778E8"/>
    <w:rsid w:val="00B77BCD"/>
    <w:rsid w:val="00B77CF1"/>
    <w:rsid w:val="00B77E14"/>
    <w:rsid w:val="00B7B96F"/>
    <w:rsid w:val="00B80543"/>
    <w:rsid w:val="00B8087B"/>
    <w:rsid w:val="00B808F1"/>
    <w:rsid w:val="00B80B3E"/>
    <w:rsid w:val="00B80E1E"/>
    <w:rsid w:val="00B81BB8"/>
    <w:rsid w:val="00B81E2B"/>
    <w:rsid w:val="00B82788"/>
    <w:rsid w:val="00B82D40"/>
    <w:rsid w:val="00B82DE5"/>
    <w:rsid w:val="00B83637"/>
    <w:rsid w:val="00B83664"/>
    <w:rsid w:val="00B838CD"/>
    <w:rsid w:val="00B83A8D"/>
    <w:rsid w:val="00B83E7F"/>
    <w:rsid w:val="00B83E9B"/>
    <w:rsid w:val="00B84086"/>
    <w:rsid w:val="00B8411F"/>
    <w:rsid w:val="00B84249"/>
    <w:rsid w:val="00B8453E"/>
    <w:rsid w:val="00B847E2"/>
    <w:rsid w:val="00B84FA6"/>
    <w:rsid w:val="00B8511E"/>
    <w:rsid w:val="00B854F5"/>
    <w:rsid w:val="00B855AC"/>
    <w:rsid w:val="00B85CEC"/>
    <w:rsid w:val="00B85E77"/>
    <w:rsid w:val="00B8673D"/>
    <w:rsid w:val="00B86C32"/>
    <w:rsid w:val="00B878D4"/>
    <w:rsid w:val="00B87CDC"/>
    <w:rsid w:val="00B87E0F"/>
    <w:rsid w:val="00B9017F"/>
    <w:rsid w:val="00B90A5F"/>
    <w:rsid w:val="00B90F2D"/>
    <w:rsid w:val="00B91037"/>
    <w:rsid w:val="00B910AE"/>
    <w:rsid w:val="00B9110A"/>
    <w:rsid w:val="00B9146F"/>
    <w:rsid w:val="00B919EB"/>
    <w:rsid w:val="00B91D54"/>
    <w:rsid w:val="00B91E31"/>
    <w:rsid w:val="00B92045"/>
    <w:rsid w:val="00B92077"/>
    <w:rsid w:val="00B928FB"/>
    <w:rsid w:val="00B92D39"/>
    <w:rsid w:val="00B92FB3"/>
    <w:rsid w:val="00B93AE8"/>
    <w:rsid w:val="00B93F3C"/>
    <w:rsid w:val="00B943B4"/>
    <w:rsid w:val="00B94671"/>
    <w:rsid w:val="00B947EE"/>
    <w:rsid w:val="00B94873"/>
    <w:rsid w:val="00B94F85"/>
    <w:rsid w:val="00B95C66"/>
    <w:rsid w:val="00B9643D"/>
    <w:rsid w:val="00B96899"/>
    <w:rsid w:val="00B96B17"/>
    <w:rsid w:val="00B96BD3"/>
    <w:rsid w:val="00B97054"/>
    <w:rsid w:val="00B970B5"/>
    <w:rsid w:val="00B97756"/>
    <w:rsid w:val="00B97A52"/>
    <w:rsid w:val="00B97F8B"/>
    <w:rsid w:val="00B97F9F"/>
    <w:rsid w:val="00BA01AF"/>
    <w:rsid w:val="00BA0D10"/>
    <w:rsid w:val="00BA1247"/>
    <w:rsid w:val="00BA184D"/>
    <w:rsid w:val="00BA18FE"/>
    <w:rsid w:val="00BA1CBB"/>
    <w:rsid w:val="00BA1EE1"/>
    <w:rsid w:val="00BA1F3E"/>
    <w:rsid w:val="00BA1F94"/>
    <w:rsid w:val="00BA22D7"/>
    <w:rsid w:val="00BA22FA"/>
    <w:rsid w:val="00BA2413"/>
    <w:rsid w:val="00BA31B5"/>
    <w:rsid w:val="00BA38BE"/>
    <w:rsid w:val="00BA4292"/>
    <w:rsid w:val="00BA4334"/>
    <w:rsid w:val="00BA45F7"/>
    <w:rsid w:val="00BA470D"/>
    <w:rsid w:val="00BA4D98"/>
    <w:rsid w:val="00BA4FB5"/>
    <w:rsid w:val="00BA5243"/>
    <w:rsid w:val="00BA52A8"/>
    <w:rsid w:val="00BA5B1A"/>
    <w:rsid w:val="00BA5E4B"/>
    <w:rsid w:val="00BA6988"/>
    <w:rsid w:val="00BA6D85"/>
    <w:rsid w:val="00BA6F26"/>
    <w:rsid w:val="00BA7962"/>
    <w:rsid w:val="00BA7E25"/>
    <w:rsid w:val="00BA7FB7"/>
    <w:rsid w:val="00BB0128"/>
    <w:rsid w:val="00BB016C"/>
    <w:rsid w:val="00BB018B"/>
    <w:rsid w:val="00BB0361"/>
    <w:rsid w:val="00BB047E"/>
    <w:rsid w:val="00BB059C"/>
    <w:rsid w:val="00BB08A9"/>
    <w:rsid w:val="00BB1099"/>
    <w:rsid w:val="00BB1A7F"/>
    <w:rsid w:val="00BB2701"/>
    <w:rsid w:val="00BB279B"/>
    <w:rsid w:val="00BB287A"/>
    <w:rsid w:val="00BB2BC6"/>
    <w:rsid w:val="00BB35DC"/>
    <w:rsid w:val="00BB5C6E"/>
    <w:rsid w:val="00BB677A"/>
    <w:rsid w:val="00BB6E0D"/>
    <w:rsid w:val="00BB7388"/>
    <w:rsid w:val="00BB77C0"/>
    <w:rsid w:val="00BB7B60"/>
    <w:rsid w:val="00BB7F00"/>
    <w:rsid w:val="00BC0540"/>
    <w:rsid w:val="00BC0713"/>
    <w:rsid w:val="00BC1C10"/>
    <w:rsid w:val="00BC31A2"/>
    <w:rsid w:val="00BC3289"/>
    <w:rsid w:val="00BC3D6F"/>
    <w:rsid w:val="00BC3D95"/>
    <w:rsid w:val="00BC41F4"/>
    <w:rsid w:val="00BC477C"/>
    <w:rsid w:val="00BC5184"/>
    <w:rsid w:val="00BC5307"/>
    <w:rsid w:val="00BC57B1"/>
    <w:rsid w:val="00BC58DD"/>
    <w:rsid w:val="00BC5941"/>
    <w:rsid w:val="00BC595A"/>
    <w:rsid w:val="00BC59A8"/>
    <w:rsid w:val="00BC6622"/>
    <w:rsid w:val="00BC66E7"/>
    <w:rsid w:val="00BC69A2"/>
    <w:rsid w:val="00BC6D38"/>
    <w:rsid w:val="00BC7272"/>
    <w:rsid w:val="00BC758F"/>
    <w:rsid w:val="00BC76F7"/>
    <w:rsid w:val="00BD00F0"/>
    <w:rsid w:val="00BD11AF"/>
    <w:rsid w:val="00BD1FA2"/>
    <w:rsid w:val="00BD2AE7"/>
    <w:rsid w:val="00BD30C9"/>
    <w:rsid w:val="00BD32DD"/>
    <w:rsid w:val="00BD344F"/>
    <w:rsid w:val="00BD3608"/>
    <w:rsid w:val="00BD3C6C"/>
    <w:rsid w:val="00BD3E64"/>
    <w:rsid w:val="00BD3F4D"/>
    <w:rsid w:val="00BD456E"/>
    <w:rsid w:val="00BD4F83"/>
    <w:rsid w:val="00BD537A"/>
    <w:rsid w:val="00BD53EE"/>
    <w:rsid w:val="00BD545E"/>
    <w:rsid w:val="00BD59C1"/>
    <w:rsid w:val="00BD6435"/>
    <w:rsid w:val="00BD6CC1"/>
    <w:rsid w:val="00BD7588"/>
    <w:rsid w:val="00BD75D4"/>
    <w:rsid w:val="00BD7D39"/>
    <w:rsid w:val="00BE0B6E"/>
    <w:rsid w:val="00BE0C4F"/>
    <w:rsid w:val="00BE1B05"/>
    <w:rsid w:val="00BE1C6F"/>
    <w:rsid w:val="00BE315A"/>
    <w:rsid w:val="00BE37AD"/>
    <w:rsid w:val="00BE383B"/>
    <w:rsid w:val="00BE40C6"/>
    <w:rsid w:val="00BE42F9"/>
    <w:rsid w:val="00BE4444"/>
    <w:rsid w:val="00BE4DE6"/>
    <w:rsid w:val="00BE6305"/>
    <w:rsid w:val="00BE6335"/>
    <w:rsid w:val="00BE6376"/>
    <w:rsid w:val="00BE6594"/>
    <w:rsid w:val="00BE7822"/>
    <w:rsid w:val="00BE7E3C"/>
    <w:rsid w:val="00BF01D2"/>
    <w:rsid w:val="00BF0376"/>
    <w:rsid w:val="00BF0390"/>
    <w:rsid w:val="00BF0DE7"/>
    <w:rsid w:val="00BF175A"/>
    <w:rsid w:val="00BF1906"/>
    <w:rsid w:val="00BF1C16"/>
    <w:rsid w:val="00BF1F39"/>
    <w:rsid w:val="00BF20BF"/>
    <w:rsid w:val="00BF2F47"/>
    <w:rsid w:val="00BF2F78"/>
    <w:rsid w:val="00BF32FE"/>
    <w:rsid w:val="00BF34A9"/>
    <w:rsid w:val="00BF354C"/>
    <w:rsid w:val="00BF35F7"/>
    <w:rsid w:val="00BF38B4"/>
    <w:rsid w:val="00BF39F6"/>
    <w:rsid w:val="00BF3C50"/>
    <w:rsid w:val="00BF4ACE"/>
    <w:rsid w:val="00BF4DC8"/>
    <w:rsid w:val="00BF506F"/>
    <w:rsid w:val="00BF50A3"/>
    <w:rsid w:val="00BF54D4"/>
    <w:rsid w:val="00BF55B2"/>
    <w:rsid w:val="00BF58CE"/>
    <w:rsid w:val="00BF5FC8"/>
    <w:rsid w:val="00BF6F40"/>
    <w:rsid w:val="00BF7A93"/>
    <w:rsid w:val="00BF7B6F"/>
    <w:rsid w:val="00C00EFB"/>
    <w:rsid w:val="00C00EFD"/>
    <w:rsid w:val="00C0244B"/>
    <w:rsid w:val="00C026FB"/>
    <w:rsid w:val="00C0296B"/>
    <w:rsid w:val="00C029D0"/>
    <w:rsid w:val="00C029FD"/>
    <w:rsid w:val="00C031F1"/>
    <w:rsid w:val="00C03A26"/>
    <w:rsid w:val="00C04261"/>
    <w:rsid w:val="00C04BA2"/>
    <w:rsid w:val="00C04CC9"/>
    <w:rsid w:val="00C05D97"/>
    <w:rsid w:val="00C0641E"/>
    <w:rsid w:val="00C07248"/>
    <w:rsid w:val="00C07E92"/>
    <w:rsid w:val="00C11169"/>
    <w:rsid w:val="00C1175F"/>
    <w:rsid w:val="00C11A8E"/>
    <w:rsid w:val="00C1202C"/>
    <w:rsid w:val="00C1263F"/>
    <w:rsid w:val="00C13472"/>
    <w:rsid w:val="00C134EC"/>
    <w:rsid w:val="00C15114"/>
    <w:rsid w:val="00C151EA"/>
    <w:rsid w:val="00C15311"/>
    <w:rsid w:val="00C1592A"/>
    <w:rsid w:val="00C165D6"/>
    <w:rsid w:val="00C17261"/>
    <w:rsid w:val="00C20043"/>
    <w:rsid w:val="00C204DE"/>
    <w:rsid w:val="00C20CE5"/>
    <w:rsid w:val="00C20DA1"/>
    <w:rsid w:val="00C21048"/>
    <w:rsid w:val="00C212FE"/>
    <w:rsid w:val="00C21C36"/>
    <w:rsid w:val="00C21CEF"/>
    <w:rsid w:val="00C21D46"/>
    <w:rsid w:val="00C2250E"/>
    <w:rsid w:val="00C226EC"/>
    <w:rsid w:val="00C239C5"/>
    <w:rsid w:val="00C2441D"/>
    <w:rsid w:val="00C249F5"/>
    <w:rsid w:val="00C24ADC"/>
    <w:rsid w:val="00C24C0D"/>
    <w:rsid w:val="00C24D1E"/>
    <w:rsid w:val="00C25191"/>
    <w:rsid w:val="00C251B5"/>
    <w:rsid w:val="00C25645"/>
    <w:rsid w:val="00C256DB"/>
    <w:rsid w:val="00C25D42"/>
    <w:rsid w:val="00C26366"/>
    <w:rsid w:val="00C263D4"/>
    <w:rsid w:val="00C269F7"/>
    <w:rsid w:val="00C26F8E"/>
    <w:rsid w:val="00C2716C"/>
    <w:rsid w:val="00C2773D"/>
    <w:rsid w:val="00C27A9B"/>
    <w:rsid w:val="00C3008D"/>
    <w:rsid w:val="00C30899"/>
    <w:rsid w:val="00C30D83"/>
    <w:rsid w:val="00C30EA2"/>
    <w:rsid w:val="00C31A56"/>
    <w:rsid w:val="00C31ACA"/>
    <w:rsid w:val="00C3251B"/>
    <w:rsid w:val="00C327CC"/>
    <w:rsid w:val="00C328DB"/>
    <w:rsid w:val="00C32B6F"/>
    <w:rsid w:val="00C335E9"/>
    <w:rsid w:val="00C336BC"/>
    <w:rsid w:val="00C33CC2"/>
    <w:rsid w:val="00C33DDC"/>
    <w:rsid w:val="00C33E22"/>
    <w:rsid w:val="00C340B7"/>
    <w:rsid w:val="00C3490D"/>
    <w:rsid w:val="00C3494B"/>
    <w:rsid w:val="00C34CF9"/>
    <w:rsid w:val="00C34DEB"/>
    <w:rsid w:val="00C35A63"/>
    <w:rsid w:val="00C35DB0"/>
    <w:rsid w:val="00C35E1B"/>
    <w:rsid w:val="00C3688D"/>
    <w:rsid w:val="00C37995"/>
    <w:rsid w:val="00C37E26"/>
    <w:rsid w:val="00C40A44"/>
    <w:rsid w:val="00C413F4"/>
    <w:rsid w:val="00C41655"/>
    <w:rsid w:val="00C41BC0"/>
    <w:rsid w:val="00C4235F"/>
    <w:rsid w:val="00C428C5"/>
    <w:rsid w:val="00C4320B"/>
    <w:rsid w:val="00C43C06"/>
    <w:rsid w:val="00C43CEB"/>
    <w:rsid w:val="00C43F81"/>
    <w:rsid w:val="00C44105"/>
    <w:rsid w:val="00C44246"/>
    <w:rsid w:val="00C443D7"/>
    <w:rsid w:val="00C44922"/>
    <w:rsid w:val="00C44EF4"/>
    <w:rsid w:val="00C44FC0"/>
    <w:rsid w:val="00C461A4"/>
    <w:rsid w:val="00C461DF"/>
    <w:rsid w:val="00C4627B"/>
    <w:rsid w:val="00C46308"/>
    <w:rsid w:val="00C4668B"/>
    <w:rsid w:val="00C47360"/>
    <w:rsid w:val="00C47831"/>
    <w:rsid w:val="00C479A9"/>
    <w:rsid w:val="00C47A52"/>
    <w:rsid w:val="00C47C76"/>
    <w:rsid w:val="00C47D3F"/>
    <w:rsid w:val="00C50058"/>
    <w:rsid w:val="00C508EA"/>
    <w:rsid w:val="00C5091D"/>
    <w:rsid w:val="00C50AB2"/>
    <w:rsid w:val="00C5115A"/>
    <w:rsid w:val="00C5155E"/>
    <w:rsid w:val="00C51F8E"/>
    <w:rsid w:val="00C52302"/>
    <w:rsid w:val="00C52B77"/>
    <w:rsid w:val="00C53974"/>
    <w:rsid w:val="00C53E3B"/>
    <w:rsid w:val="00C540BB"/>
    <w:rsid w:val="00C542C0"/>
    <w:rsid w:val="00C546E0"/>
    <w:rsid w:val="00C54721"/>
    <w:rsid w:val="00C54A7E"/>
    <w:rsid w:val="00C54BC2"/>
    <w:rsid w:val="00C552B3"/>
    <w:rsid w:val="00C55950"/>
    <w:rsid w:val="00C55D04"/>
    <w:rsid w:val="00C5600D"/>
    <w:rsid w:val="00C56F25"/>
    <w:rsid w:val="00C57053"/>
    <w:rsid w:val="00C5745C"/>
    <w:rsid w:val="00C57632"/>
    <w:rsid w:val="00C5799F"/>
    <w:rsid w:val="00C6088D"/>
    <w:rsid w:val="00C609DB"/>
    <w:rsid w:val="00C614FA"/>
    <w:rsid w:val="00C6155B"/>
    <w:rsid w:val="00C6192E"/>
    <w:rsid w:val="00C61F51"/>
    <w:rsid w:val="00C624D1"/>
    <w:rsid w:val="00C62799"/>
    <w:rsid w:val="00C627B4"/>
    <w:rsid w:val="00C62F48"/>
    <w:rsid w:val="00C631E9"/>
    <w:rsid w:val="00C6332D"/>
    <w:rsid w:val="00C63401"/>
    <w:rsid w:val="00C635D9"/>
    <w:rsid w:val="00C63A81"/>
    <w:rsid w:val="00C6452A"/>
    <w:rsid w:val="00C6480D"/>
    <w:rsid w:val="00C6496B"/>
    <w:rsid w:val="00C64B04"/>
    <w:rsid w:val="00C64B4D"/>
    <w:rsid w:val="00C65C9E"/>
    <w:rsid w:val="00C65E84"/>
    <w:rsid w:val="00C65FA5"/>
    <w:rsid w:val="00C66A5B"/>
    <w:rsid w:val="00C67274"/>
    <w:rsid w:val="00C67289"/>
    <w:rsid w:val="00C67B05"/>
    <w:rsid w:val="00C67B19"/>
    <w:rsid w:val="00C70655"/>
    <w:rsid w:val="00C70CD9"/>
    <w:rsid w:val="00C71A64"/>
    <w:rsid w:val="00C71EB8"/>
    <w:rsid w:val="00C7237A"/>
    <w:rsid w:val="00C7291D"/>
    <w:rsid w:val="00C735CD"/>
    <w:rsid w:val="00C73BCF"/>
    <w:rsid w:val="00C73F58"/>
    <w:rsid w:val="00C741BE"/>
    <w:rsid w:val="00C7444D"/>
    <w:rsid w:val="00C746C8"/>
    <w:rsid w:val="00C7502C"/>
    <w:rsid w:val="00C752B8"/>
    <w:rsid w:val="00C76122"/>
    <w:rsid w:val="00C762D3"/>
    <w:rsid w:val="00C76380"/>
    <w:rsid w:val="00C7664D"/>
    <w:rsid w:val="00C77BB4"/>
    <w:rsid w:val="00C77EAC"/>
    <w:rsid w:val="00C80905"/>
    <w:rsid w:val="00C80EB4"/>
    <w:rsid w:val="00C81644"/>
    <w:rsid w:val="00C81A79"/>
    <w:rsid w:val="00C81BA9"/>
    <w:rsid w:val="00C81BEF"/>
    <w:rsid w:val="00C82650"/>
    <w:rsid w:val="00C8265E"/>
    <w:rsid w:val="00C82ABE"/>
    <w:rsid w:val="00C82B56"/>
    <w:rsid w:val="00C82C4C"/>
    <w:rsid w:val="00C82DBF"/>
    <w:rsid w:val="00C83FA5"/>
    <w:rsid w:val="00C84709"/>
    <w:rsid w:val="00C84868"/>
    <w:rsid w:val="00C85191"/>
    <w:rsid w:val="00C85593"/>
    <w:rsid w:val="00C85723"/>
    <w:rsid w:val="00C8615E"/>
    <w:rsid w:val="00C86381"/>
    <w:rsid w:val="00C8683F"/>
    <w:rsid w:val="00C86E16"/>
    <w:rsid w:val="00C870DC"/>
    <w:rsid w:val="00C87DBA"/>
    <w:rsid w:val="00C90025"/>
    <w:rsid w:val="00C9034A"/>
    <w:rsid w:val="00C90BD3"/>
    <w:rsid w:val="00C90DE0"/>
    <w:rsid w:val="00C91628"/>
    <w:rsid w:val="00C91A8C"/>
    <w:rsid w:val="00C92280"/>
    <w:rsid w:val="00C922AC"/>
    <w:rsid w:val="00C924D7"/>
    <w:rsid w:val="00C92515"/>
    <w:rsid w:val="00C92810"/>
    <w:rsid w:val="00C93338"/>
    <w:rsid w:val="00C93A9A"/>
    <w:rsid w:val="00C94498"/>
    <w:rsid w:val="00C946AA"/>
    <w:rsid w:val="00C94FC1"/>
    <w:rsid w:val="00C95CCF"/>
    <w:rsid w:val="00C96351"/>
    <w:rsid w:val="00C9638C"/>
    <w:rsid w:val="00C96426"/>
    <w:rsid w:val="00C9721B"/>
    <w:rsid w:val="00CA010F"/>
    <w:rsid w:val="00CA02EB"/>
    <w:rsid w:val="00CA059A"/>
    <w:rsid w:val="00CA0A27"/>
    <w:rsid w:val="00CA0C33"/>
    <w:rsid w:val="00CA0E21"/>
    <w:rsid w:val="00CA12BE"/>
    <w:rsid w:val="00CA12DA"/>
    <w:rsid w:val="00CA145E"/>
    <w:rsid w:val="00CA1A38"/>
    <w:rsid w:val="00CA2125"/>
    <w:rsid w:val="00CA4DFF"/>
    <w:rsid w:val="00CA5224"/>
    <w:rsid w:val="00CA52DD"/>
    <w:rsid w:val="00CA5F43"/>
    <w:rsid w:val="00CA6354"/>
    <w:rsid w:val="00CA68D0"/>
    <w:rsid w:val="00CA6D4D"/>
    <w:rsid w:val="00CA6E91"/>
    <w:rsid w:val="00CB06E6"/>
    <w:rsid w:val="00CB0CCA"/>
    <w:rsid w:val="00CB0EE5"/>
    <w:rsid w:val="00CB15F3"/>
    <w:rsid w:val="00CB1A7D"/>
    <w:rsid w:val="00CB1AA3"/>
    <w:rsid w:val="00CB1C4E"/>
    <w:rsid w:val="00CB1D65"/>
    <w:rsid w:val="00CB30A3"/>
    <w:rsid w:val="00CB3C5F"/>
    <w:rsid w:val="00CB3DAD"/>
    <w:rsid w:val="00CB422F"/>
    <w:rsid w:val="00CB511A"/>
    <w:rsid w:val="00CB5709"/>
    <w:rsid w:val="00CB57A0"/>
    <w:rsid w:val="00CB591B"/>
    <w:rsid w:val="00CB5B32"/>
    <w:rsid w:val="00CB5B70"/>
    <w:rsid w:val="00CB5BF3"/>
    <w:rsid w:val="00CB5C17"/>
    <w:rsid w:val="00CB63EA"/>
    <w:rsid w:val="00CB6704"/>
    <w:rsid w:val="00CB6BF4"/>
    <w:rsid w:val="00CB70BF"/>
    <w:rsid w:val="00CB7661"/>
    <w:rsid w:val="00CB7F12"/>
    <w:rsid w:val="00CB7F39"/>
    <w:rsid w:val="00CC03AA"/>
    <w:rsid w:val="00CC0A36"/>
    <w:rsid w:val="00CC0E48"/>
    <w:rsid w:val="00CC1587"/>
    <w:rsid w:val="00CC1AC4"/>
    <w:rsid w:val="00CC1F81"/>
    <w:rsid w:val="00CC2642"/>
    <w:rsid w:val="00CC270B"/>
    <w:rsid w:val="00CC28BA"/>
    <w:rsid w:val="00CC2D77"/>
    <w:rsid w:val="00CC30A0"/>
    <w:rsid w:val="00CC30BD"/>
    <w:rsid w:val="00CC31D3"/>
    <w:rsid w:val="00CC3239"/>
    <w:rsid w:val="00CC3C4E"/>
    <w:rsid w:val="00CC4A6B"/>
    <w:rsid w:val="00CC4EA9"/>
    <w:rsid w:val="00CC5275"/>
    <w:rsid w:val="00CC6920"/>
    <w:rsid w:val="00CC70A6"/>
    <w:rsid w:val="00CD0434"/>
    <w:rsid w:val="00CD06E7"/>
    <w:rsid w:val="00CD102C"/>
    <w:rsid w:val="00CD25E7"/>
    <w:rsid w:val="00CD26F0"/>
    <w:rsid w:val="00CD2740"/>
    <w:rsid w:val="00CD3DCB"/>
    <w:rsid w:val="00CD4070"/>
    <w:rsid w:val="00CD4A9C"/>
    <w:rsid w:val="00CD5195"/>
    <w:rsid w:val="00CD5731"/>
    <w:rsid w:val="00CD5870"/>
    <w:rsid w:val="00CD5B10"/>
    <w:rsid w:val="00CD5B64"/>
    <w:rsid w:val="00CD5C31"/>
    <w:rsid w:val="00CD68EF"/>
    <w:rsid w:val="00CD710B"/>
    <w:rsid w:val="00CD794D"/>
    <w:rsid w:val="00CD7F7C"/>
    <w:rsid w:val="00CE03B3"/>
    <w:rsid w:val="00CE06FB"/>
    <w:rsid w:val="00CE082B"/>
    <w:rsid w:val="00CE0CA9"/>
    <w:rsid w:val="00CE126C"/>
    <w:rsid w:val="00CE1687"/>
    <w:rsid w:val="00CE1897"/>
    <w:rsid w:val="00CE2257"/>
    <w:rsid w:val="00CE2744"/>
    <w:rsid w:val="00CE2B50"/>
    <w:rsid w:val="00CE3914"/>
    <w:rsid w:val="00CE3B93"/>
    <w:rsid w:val="00CE4106"/>
    <w:rsid w:val="00CE497C"/>
    <w:rsid w:val="00CE4F48"/>
    <w:rsid w:val="00CE5698"/>
    <w:rsid w:val="00CE645F"/>
    <w:rsid w:val="00CE6C25"/>
    <w:rsid w:val="00CE6C6C"/>
    <w:rsid w:val="00CE6DD1"/>
    <w:rsid w:val="00CE6EA1"/>
    <w:rsid w:val="00CE71E2"/>
    <w:rsid w:val="00CE7596"/>
    <w:rsid w:val="00CE7E02"/>
    <w:rsid w:val="00CF00F9"/>
    <w:rsid w:val="00CF0103"/>
    <w:rsid w:val="00CF0335"/>
    <w:rsid w:val="00CF07AA"/>
    <w:rsid w:val="00CF14D2"/>
    <w:rsid w:val="00CF17D1"/>
    <w:rsid w:val="00CF1FD6"/>
    <w:rsid w:val="00CF231D"/>
    <w:rsid w:val="00CF2917"/>
    <w:rsid w:val="00CF2F81"/>
    <w:rsid w:val="00CF33F7"/>
    <w:rsid w:val="00CF344F"/>
    <w:rsid w:val="00CF373D"/>
    <w:rsid w:val="00CF439F"/>
    <w:rsid w:val="00CF4AAC"/>
    <w:rsid w:val="00CF4AAD"/>
    <w:rsid w:val="00CF4B5A"/>
    <w:rsid w:val="00CF4D38"/>
    <w:rsid w:val="00CF5903"/>
    <w:rsid w:val="00CF5974"/>
    <w:rsid w:val="00CF5CD3"/>
    <w:rsid w:val="00CF65D2"/>
    <w:rsid w:val="00CF6B2A"/>
    <w:rsid w:val="00CF6E64"/>
    <w:rsid w:val="00CF72AF"/>
    <w:rsid w:val="00CF77D5"/>
    <w:rsid w:val="00CF7ABB"/>
    <w:rsid w:val="00CF7B3E"/>
    <w:rsid w:val="00CF7CD4"/>
    <w:rsid w:val="00D002E4"/>
    <w:rsid w:val="00D00860"/>
    <w:rsid w:val="00D00B21"/>
    <w:rsid w:val="00D00B65"/>
    <w:rsid w:val="00D0221F"/>
    <w:rsid w:val="00D029CF"/>
    <w:rsid w:val="00D031A6"/>
    <w:rsid w:val="00D0337E"/>
    <w:rsid w:val="00D03967"/>
    <w:rsid w:val="00D0560F"/>
    <w:rsid w:val="00D0568E"/>
    <w:rsid w:val="00D057B4"/>
    <w:rsid w:val="00D06B08"/>
    <w:rsid w:val="00D06C47"/>
    <w:rsid w:val="00D06CF8"/>
    <w:rsid w:val="00D07A12"/>
    <w:rsid w:val="00D122B7"/>
    <w:rsid w:val="00D124C2"/>
    <w:rsid w:val="00D12879"/>
    <w:rsid w:val="00D130A3"/>
    <w:rsid w:val="00D136FD"/>
    <w:rsid w:val="00D137BC"/>
    <w:rsid w:val="00D13955"/>
    <w:rsid w:val="00D139B6"/>
    <w:rsid w:val="00D13DBE"/>
    <w:rsid w:val="00D13FA3"/>
    <w:rsid w:val="00D14421"/>
    <w:rsid w:val="00D14542"/>
    <w:rsid w:val="00D145A2"/>
    <w:rsid w:val="00D1466F"/>
    <w:rsid w:val="00D160DD"/>
    <w:rsid w:val="00D16915"/>
    <w:rsid w:val="00D169A4"/>
    <w:rsid w:val="00D16D6E"/>
    <w:rsid w:val="00D1750B"/>
    <w:rsid w:val="00D17A00"/>
    <w:rsid w:val="00D2073A"/>
    <w:rsid w:val="00D2105D"/>
    <w:rsid w:val="00D211BE"/>
    <w:rsid w:val="00D21223"/>
    <w:rsid w:val="00D214CD"/>
    <w:rsid w:val="00D216CE"/>
    <w:rsid w:val="00D21CA5"/>
    <w:rsid w:val="00D22909"/>
    <w:rsid w:val="00D22AA0"/>
    <w:rsid w:val="00D231E3"/>
    <w:rsid w:val="00D237E7"/>
    <w:rsid w:val="00D23A92"/>
    <w:rsid w:val="00D23FAC"/>
    <w:rsid w:val="00D24013"/>
    <w:rsid w:val="00D24633"/>
    <w:rsid w:val="00D25014"/>
    <w:rsid w:val="00D254B5"/>
    <w:rsid w:val="00D25C51"/>
    <w:rsid w:val="00D26694"/>
    <w:rsid w:val="00D274C1"/>
    <w:rsid w:val="00D279D2"/>
    <w:rsid w:val="00D27FE9"/>
    <w:rsid w:val="00D30099"/>
    <w:rsid w:val="00D30144"/>
    <w:rsid w:val="00D31093"/>
    <w:rsid w:val="00D32023"/>
    <w:rsid w:val="00D32352"/>
    <w:rsid w:val="00D32442"/>
    <w:rsid w:val="00D327F5"/>
    <w:rsid w:val="00D33DF8"/>
    <w:rsid w:val="00D34B47"/>
    <w:rsid w:val="00D35E07"/>
    <w:rsid w:val="00D35F36"/>
    <w:rsid w:val="00D36285"/>
    <w:rsid w:val="00D36299"/>
    <w:rsid w:val="00D36D14"/>
    <w:rsid w:val="00D36FA7"/>
    <w:rsid w:val="00D37114"/>
    <w:rsid w:val="00D372B8"/>
    <w:rsid w:val="00D37597"/>
    <w:rsid w:val="00D376FF"/>
    <w:rsid w:val="00D37769"/>
    <w:rsid w:val="00D37C61"/>
    <w:rsid w:val="00D37E7F"/>
    <w:rsid w:val="00D37FC0"/>
    <w:rsid w:val="00D4008B"/>
    <w:rsid w:val="00D40447"/>
    <w:rsid w:val="00D4083F"/>
    <w:rsid w:val="00D40845"/>
    <w:rsid w:val="00D40FB2"/>
    <w:rsid w:val="00D4104C"/>
    <w:rsid w:val="00D4116C"/>
    <w:rsid w:val="00D4123F"/>
    <w:rsid w:val="00D41D40"/>
    <w:rsid w:val="00D43296"/>
    <w:rsid w:val="00D4343B"/>
    <w:rsid w:val="00D4351F"/>
    <w:rsid w:val="00D43867"/>
    <w:rsid w:val="00D440B3"/>
    <w:rsid w:val="00D4424E"/>
    <w:rsid w:val="00D4484D"/>
    <w:rsid w:val="00D449C4"/>
    <w:rsid w:val="00D44A75"/>
    <w:rsid w:val="00D4504F"/>
    <w:rsid w:val="00D45906"/>
    <w:rsid w:val="00D459C3"/>
    <w:rsid w:val="00D459C8"/>
    <w:rsid w:val="00D45D0E"/>
    <w:rsid w:val="00D45EC8"/>
    <w:rsid w:val="00D46273"/>
    <w:rsid w:val="00D466D2"/>
    <w:rsid w:val="00D46C09"/>
    <w:rsid w:val="00D474FA"/>
    <w:rsid w:val="00D47ACC"/>
    <w:rsid w:val="00D47ECA"/>
    <w:rsid w:val="00D505E9"/>
    <w:rsid w:val="00D50C9E"/>
    <w:rsid w:val="00D50D34"/>
    <w:rsid w:val="00D50EF5"/>
    <w:rsid w:val="00D50F24"/>
    <w:rsid w:val="00D51633"/>
    <w:rsid w:val="00D5189E"/>
    <w:rsid w:val="00D51979"/>
    <w:rsid w:val="00D5199F"/>
    <w:rsid w:val="00D51D27"/>
    <w:rsid w:val="00D5291D"/>
    <w:rsid w:val="00D531B8"/>
    <w:rsid w:val="00D53291"/>
    <w:rsid w:val="00D5342A"/>
    <w:rsid w:val="00D53924"/>
    <w:rsid w:val="00D54626"/>
    <w:rsid w:val="00D54B99"/>
    <w:rsid w:val="00D54E12"/>
    <w:rsid w:val="00D54E7B"/>
    <w:rsid w:val="00D5531E"/>
    <w:rsid w:val="00D55468"/>
    <w:rsid w:val="00D55960"/>
    <w:rsid w:val="00D55F56"/>
    <w:rsid w:val="00D56129"/>
    <w:rsid w:val="00D566C3"/>
    <w:rsid w:val="00D5670B"/>
    <w:rsid w:val="00D56757"/>
    <w:rsid w:val="00D568F3"/>
    <w:rsid w:val="00D56DED"/>
    <w:rsid w:val="00D56FFE"/>
    <w:rsid w:val="00D57BFC"/>
    <w:rsid w:val="00D57FE9"/>
    <w:rsid w:val="00D611D5"/>
    <w:rsid w:val="00D61941"/>
    <w:rsid w:val="00D62456"/>
    <w:rsid w:val="00D626C6"/>
    <w:rsid w:val="00D63ED2"/>
    <w:rsid w:val="00D647B4"/>
    <w:rsid w:val="00D647CF"/>
    <w:rsid w:val="00D64BED"/>
    <w:rsid w:val="00D64BF0"/>
    <w:rsid w:val="00D655DC"/>
    <w:rsid w:val="00D659CB"/>
    <w:rsid w:val="00D65CE2"/>
    <w:rsid w:val="00D661C2"/>
    <w:rsid w:val="00D664D0"/>
    <w:rsid w:val="00D66F28"/>
    <w:rsid w:val="00D674F3"/>
    <w:rsid w:val="00D67746"/>
    <w:rsid w:val="00D67C6F"/>
    <w:rsid w:val="00D67D3B"/>
    <w:rsid w:val="00D67D99"/>
    <w:rsid w:val="00D702B6"/>
    <w:rsid w:val="00D7096E"/>
    <w:rsid w:val="00D70C3B"/>
    <w:rsid w:val="00D70CB6"/>
    <w:rsid w:val="00D71337"/>
    <w:rsid w:val="00D7163B"/>
    <w:rsid w:val="00D718E9"/>
    <w:rsid w:val="00D71C29"/>
    <w:rsid w:val="00D72321"/>
    <w:rsid w:val="00D72538"/>
    <w:rsid w:val="00D7264B"/>
    <w:rsid w:val="00D72736"/>
    <w:rsid w:val="00D72B02"/>
    <w:rsid w:val="00D735C2"/>
    <w:rsid w:val="00D74100"/>
    <w:rsid w:val="00D74468"/>
    <w:rsid w:val="00D745E4"/>
    <w:rsid w:val="00D7460C"/>
    <w:rsid w:val="00D7507E"/>
    <w:rsid w:val="00D75F61"/>
    <w:rsid w:val="00D768EA"/>
    <w:rsid w:val="00D76CD9"/>
    <w:rsid w:val="00D80080"/>
    <w:rsid w:val="00D800E5"/>
    <w:rsid w:val="00D800F1"/>
    <w:rsid w:val="00D80586"/>
    <w:rsid w:val="00D80774"/>
    <w:rsid w:val="00D8078D"/>
    <w:rsid w:val="00D80D01"/>
    <w:rsid w:val="00D812B7"/>
    <w:rsid w:val="00D81379"/>
    <w:rsid w:val="00D81696"/>
    <w:rsid w:val="00D82392"/>
    <w:rsid w:val="00D828D0"/>
    <w:rsid w:val="00D82C2D"/>
    <w:rsid w:val="00D82E77"/>
    <w:rsid w:val="00D848ED"/>
    <w:rsid w:val="00D84924"/>
    <w:rsid w:val="00D84E75"/>
    <w:rsid w:val="00D85383"/>
    <w:rsid w:val="00D8560E"/>
    <w:rsid w:val="00D85C78"/>
    <w:rsid w:val="00D85D79"/>
    <w:rsid w:val="00D85FBA"/>
    <w:rsid w:val="00D85FF1"/>
    <w:rsid w:val="00D86397"/>
    <w:rsid w:val="00D865CE"/>
    <w:rsid w:val="00D86778"/>
    <w:rsid w:val="00D8695D"/>
    <w:rsid w:val="00D87658"/>
    <w:rsid w:val="00D87CC0"/>
    <w:rsid w:val="00D907A6"/>
    <w:rsid w:val="00D91603"/>
    <w:rsid w:val="00D91B25"/>
    <w:rsid w:val="00D91B84"/>
    <w:rsid w:val="00D925BD"/>
    <w:rsid w:val="00D92608"/>
    <w:rsid w:val="00D9344F"/>
    <w:rsid w:val="00D93B6A"/>
    <w:rsid w:val="00D93FB9"/>
    <w:rsid w:val="00D9470B"/>
    <w:rsid w:val="00D947B3"/>
    <w:rsid w:val="00D94B86"/>
    <w:rsid w:val="00D94E34"/>
    <w:rsid w:val="00D94E77"/>
    <w:rsid w:val="00D9523B"/>
    <w:rsid w:val="00D955C3"/>
    <w:rsid w:val="00D95F6A"/>
    <w:rsid w:val="00D96ACF"/>
    <w:rsid w:val="00D973BA"/>
    <w:rsid w:val="00D974B1"/>
    <w:rsid w:val="00D9773D"/>
    <w:rsid w:val="00D9AC55"/>
    <w:rsid w:val="00DA03E8"/>
    <w:rsid w:val="00DA1E20"/>
    <w:rsid w:val="00DA2196"/>
    <w:rsid w:val="00DA24A2"/>
    <w:rsid w:val="00DA2C2B"/>
    <w:rsid w:val="00DA381E"/>
    <w:rsid w:val="00DA3C14"/>
    <w:rsid w:val="00DA3DAD"/>
    <w:rsid w:val="00DA3FF4"/>
    <w:rsid w:val="00DA439D"/>
    <w:rsid w:val="00DA484E"/>
    <w:rsid w:val="00DA4B75"/>
    <w:rsid w:val="00DA5054"/>
    <w:rsid w:val="00DA5094"/>
    <w:rsid w:val="00DA5927"/>
    <w:rsid w:val="00DA5D3D"/>
    <w:rsid w:val="00DA6136"/>
    <w:rsid w:val="00DA638A"/>
    <w:rsid w:val="00DA6448"/>
    <w:rsid w:val="00DA6C4B"/>
    <w:rsid w:val="00DA705C"/>
    <w:rsid w:val="00DA715E"/>
    <w:rsid w:val="00DA723B"/>
    <w:rsid w:val="00DA74F8"/>
    <w:rsid w:val="00DA7D83"/>
    <w:rsid w:val="00DB031B"/>
    <w:rsid w:val="00DB04A7"/>
    <w:rsid w:val="00DB09A9"/>
    <w:rsid w:val="00DB0B5A"/>
    <w:rsid w:val="00DB101D"/>
    <w:rsid w:val="00DB10B8"/>
    <w:rsid w:val="00DB12D2"/>
    <w:rsid w:val="00DB16E5"/>
    <w:rsid w:val="00DB1B9C"/>
    <w:rsid w:val="00DB1BF9"/>
    <w:rsid w:val="00DB1DCE"/>
    <w:rsid w:val="00DB26EA"/>
    <w:rsid w:val="00DB2998"/>
    <w:rsid w:val="00DB2E8F"/>
    <w:rsid w:val="00DB30C2"/>
    <w:rsid w:val="00DB31C7"/>
    <w:rsid w:val="00DB350E"/>
    <w:rsid w:val="00DB3970"/>
    <w:rsid w:val="00DB4B00"/>
    <w:rsid w:val="00DB4EC5"/>
    <w:rsid w:val="00DB548F"/>
    <w:rsid w:val="00DB5825"/>
    <w:rsid w:val="00DB5D52"/>
    <w:rsid w:val="00DB6179"/>
    <w:rsid w:val="00DB63ED"/>
    <w:rsid w:val="00DB68EC"/>
    <w:rsid w:val="00DB797C"/>
    <w:rsid w:val="00DB7B4A"/>
    <w:rsid w:val="00DB7E0D"/>
    <w:rsid w:val="00DC04DB"/>
    <w:rsid w:val="00DC08EB"/>
    <w:rsid w:val="00DC0A11"/>
    <w:rsid w:val="00DC0A8A"/>
    <w:rsid w:val="00DC1521"/>
    <w:rsid w:val="00DC15D8"/>
    <w:rsid w:val="00DC1871"/>
    <w:rsid w:val="00DC25FF"/>
    <w:rsid w:val="00DC292B"/>
    <w:rsid w:val="00DC2C09"/>
    <w:rsid w:val="00DC2F91"/>
    <w:rsid w:val="00DC3099"/>
    <w:rsid w:val="00DC3641"/>
    <w:rsid w:val="00DC3FDF"/>
    <w:rsid w:val="00DC4140"/>
    <w:rsid w:val="00DC43E9"/>
    <w:rsid w:val="00DC52EF"/>
    <w:rsid w:val="00DC543A"/>
    <w:rsid w:val="00DC54A9"/>
    <w:rsid w:val="00DC5691"/>
    <w:rsid w:val="00DC5D4A"/>
    <w:rsid w:val="00DC5F13"/>
    <w:rsid w:val="00DC5FF6"/>
    <w:rsid w:val="00DC6219"/>
    <w:rsid w:val="00DC68BD"/>
    <w:rsid w:val="00DC6A13"/>
    <w:rsid w:val="00DD01A9"/>
    <w:rsid w:val="00DD0439"/>
    <w:rsid w:val="00DD064D"/>
    <w:rsid w:val="00DD075A"/>
    <w:rsid w:val="00DD0DBA"/>
    <w:rsid w:val="00DD12E4"/>
    <w:rsid w:val="00DD1649"/>
    <w:rsid w:val="00DD1900"/>
    <w:rsid w:val="00DD1C4B"/>
    <w:rsid w:val="00DD2BA6"/>
    <w:rsid w:val="00DD2CD5"/>
    <w:rsid w:val="00DD30D1"/>
    <w:rsid w:val="00DD37F5"/>
    <w:rsid w:val="00DD3EB6"/>
    <w:rsid w:val="00DD4494"/>
    <w:rsid w:val="00DD4726"/>
    <w:rsid w:val="00DD4B4E"/>
    <w:rsid w:val="00DD4EC9"/>
    <w:rsid w:val="00DD4FFB"/>
    <w:rsid w:val="00DD57A8"/>
    <w:rsid w:val="00DD5969"/>
    <w:rsid w:val="00DD6007"/>
    <w:rsid w:val="00DD6150"/>
    <w:rsid w:val="00DD658F"/>
    <w:rsid w:val="00DD6A92"/>
    <w:rsid w:val="00DD6BB7"/>
    <w:rsid w:val="00DD6BD8"/>
    <w:rsid w:val="00DD6C56"/>
    <w:rsid w:val="00DD73A5"/>
    <w:rsid w:val="00DD76B0"/>
    <w:rsid w:val="00DD7FC2"/>
    <w:rsid w:val="00DE0057"/>
    <w:rsid w:val="00DE0DF6"/>
    <w:rsid w:val="00DE0F5B"/>
    <w:rsid w:val="00DE130F"/>
    <w:rsid w:val="00DE13C5"/>
    <w:rsid w:val="00DE16FB"/>
    <w:rsid w:val="00DE1BBC"/>
    <w:rsid w:val="00DE1C3D"/>
    <w:rsid w:val="00DE27DE"/>
    <w:rsid w:val="00DE28B5"/>
    <w:rsid w:val="00DE2C1D"/>
    <w:rsid w:val="00DE2D7A"/>
    <w:rsid w:val="00DE3D85"/>
    <w:rsid w:val="00DE43BF"/>
    <w:rsid w:val="00DE468F"/>
    <w:rsid w:val="00DE4B5B"/>
    <w:rsid w:val="00DE54BF"/>
    <w:rsid w:val="00DE5590"/>
    <w:rsid w:val="00DE5651"/>
    <w:rsid w:val="00DE6894"/>
    <w:rsid w:val="00DE6AAB"/>
    <w:rsid w:val="00DE6AE9"/>
    <w:rsid w:val="00DE6C62"/>
    <w:rsid w:val="00DE6C6A"/>
    <w:rsid w:val="00DE7BEC"/>
    <w:rsid w:val="00DE7C51"/>
    <w:rsid w:val="00DE7F3A"/>
    <w:rsid w:val="00DF00A2"/>
    <w:rsid w:val="00DF0185"/>
    <w:rsid w:val="00DF0B5D"/>
    <w:rsid w:val="00DF0FD3"/>
    <w:rsid w:val="00DF108F"/>
    <w:rsid w:val="00DF2019"/>
    <w:rsid w:val="00DF24B4"/>
    <w:rsid w:val="00DF2541"/>
    <w:rsid w:val="00DF2CE1"/>
    <w:rsid w:val="00DF3858"/>
    <w:rsid w:val="00DF3869"/>
    <w:rsid w:val="00DF3FFF"/>
    <w:rsid w:val="00DF4971"/>
    <w:rsid w:val="00DF534E"/>
    <w:rsid w:val="00DF59AB"/>
    <w:rsid w:val="00DF59D7"/>
    <w:rsid w:val="00DF731E"/>
    <w:rsid w:val="00E005B7"/>
    <w:rsid w:val="00E00784"/>
    <w:rsid w:val="00E00E95"/>
    <w:rsid w:val="00E00EFE"/>
    <w:rsid w:val="00E012B3"/>
    <w:rsid w:val="00E015F4"/>
    <w:rsid w:val="00E0209F"/>
    <w:rsid w:val="00E02612"/>
    <w:rsid w:val="00E027E2"/>
    <w:rsid w:val="00E02C32"/>
    <w:rsid w:val="00E03021"/>
    <w:rsid w:val="00E0351E"/>
    <w:rsid w:val="00E03845"/>
    <w:rsid w:val="00E03DE0"/>
    <w:rsid w:val="00E043E0"/>
    <w:rsid w:val="00E04D58"/>
    <w:rsid w:val="00E05990"/>
    <w:rsid w:val="00E05BB0"/>
    <w:rsid w:val="00E063DA"/>
    <w:rsid w:val="00E06974"/>
    <w:rsid w:val="00E06AEE"/>
    <w:rsid w:val="00E07BF8"/>
    <w:rsid w:val="00E10217"/>
    <w:rsid w:val="00E105DC"/>
    <w:rsid w:val="00E107A1"/>
    <w:rsid w:val="00E10B66"/>
    <w:rsid w:val="00E10CA9"/>
    <w:rsid w:val="00E10EC8"/>
    <w:rsid w:val="00E11218"/>
    <w:rsid w:val="00E1126E"/>
    <w:rsid w:val="00E114D3"/>
    <w:rsid w:val="00E116F7"/>
    <w:rsid w:val="00E12336"/>
    <w:rsid w:val="00E123E4"/>
    <w:rsid w:val="00E124D0"/>
    <w:rsid w:val="00E12517"/>
    <w:rsid w:val="00E13253"/>
    <w:rsid w:val="00E1342C"/>
    <w:rsid w:val="00E13C88"/>
    <w:rsid w:val="00E1401C"/>
    <w:rsid w:val="00E142CF"/>
    <w:rsid w:val="00E1471F"/>
    <w:rsid w:val="00E1490E"/>
    <w:rsid w:val="00E1533E"/>
    <w:rsid w:val="00E15446"/>
    <w:rsid w:val="00E154BB"/>
    <w:rsid w:val="00E156A1"/>
    <w:rsid w:val="00E168EC"/>
    <w:rsid w:val="00E169B3"/>
    <w:rsid w:val="00E16EFA"/>
    <w:rsid w:val="00E17665"/>
    <w:rsid w:val="00E178D5"/>
    <w:rsid w:val="00E179A8"/>
    <w:rsid w:val="00E179BC"/>
    <w:rsid w:val="00E17A7B"/>
    <w:rsid w:val="00E17AE8"/>
    <w:rsid w:val="00E20403"/>
    <w:rsid w:val="00E2087A"/>
    <w:rsid w:val="00E20994"/>
    <w:rsid w:val="00E20BFE"/>
    <w:rsid w:val="00E20CE6"/>
    <w:rsid w:val="00E20DE0"/>
    <w:rsid w:val="00E20F42"/>
    <w:rsid w:val="00E216CF"/>
    <w:rsid w:val="00E2198F"/>
    <w:rsid w:val="00E22DA0"/>
    <w:rsid w:val="00E22DEB"/>
    <w:rsid w:val="00E22E64"/>
    <w:rsid w:val="00E2312E"/>
    <w:rsid w:val="00E238D1"/>
    <w:rsid w:val="00E23C1A"/>
    <w:rsid w:val="00E23D3C"/>
    <w:rsid w:val="00E24003"/>
    <w:rsid w:val="00E24188"/>
    <w:rsid w:val="00E246E5"/>
    <w:rsid w:val="00E24CC1"/>
    <w:rsid w:val="00E2512C"/>
    <w:rsid w:val="00E25362"/>
    <w:rsid w:val="00E254CC"/>
    <w:rsid w:val="00E2560F"/>
    <w:rsid w:val="00E25AA8"/>
    <w:rsid w:val="00E263D3"/>
    <w:rsid w:val="00E26668"/>
    <w:rsid w:val="00E26D22"/>
    <w:rsid w:val="00E27685"/>
    <w:rsid w:val="00E27AC1"/>
    <w:rsid w:val="00E27BCF"/>
    <w:rsid w:val="00E27C55"/>
    <w:rsid w:val="00E27F53"/>
    <w:rsid w:val="00E303FE"/>
    <w:rsid w:val="00E30569"/>
    <w:rsid w:val="00E30873"/>
    <w:rsid w:val="00E30D05"/>
    <w:rsid w:val="00E313D5"/>
    <w:rsid w:val="00E31972"/>
    <w:rsid w:val="00E322B6"/>
    <w:rsid w:val="00E32CD1"/>
    <w:rsid w:val="00E33140"/>
    <w:rsid w:val="00E34084"/>
    <w:rsid w:val="00E3411D"/>
    <w:rsid w:val="00E3436A"/>
    <w:rsid w:val="00E34520"/>
    <w:rsid w:val="00E34ADD"/>
    <w:rsid w:val="00E35A19"/>
    <w:rsid w:val="00E35AAE"/>
    <w:rsid w:val="00E35FB6"/>
    <w:rsid w:val="00E36AF4"/>
    <w:rsid w:val="00E36E42"/>
    <w:rsid w:val="00E37929"/>
    <w:rsid w:val="00E37A44"/>
    <w:rsid w:val="00E37A4B"/>
    <w:rsid w:val="00E40795"/>
    <w:rsid w:val="00E4098C"/>
    <w:rsid w:val="00E4139A"/>
    <w:rsid w:val="00E41477"/>
    <w:rsid w:val="00E4183E"/>
    <w:rsid w:val="00E41B6A"/>
    <w:rsid w:val="00E41D82"/>
    <w:rsid w:val="00E41FF4"/>
    <w:rsid w:val="00E4236A"/>
    <w:rsid w:val="00E42790"/>
    <w:rsid w:val="00E427B8"/>
    <w:rsid w:val="00E42A6F"/>
    <w:rsid w:val="00E42B0C"/>
    <w:rsid w:val="00E42ED2"/>
    <w:rsid w:val="00E43636"/>
    <w:rsid w:val="00E436D0"/>
    <w:rsid w:val="00E43813"/>
    <w:rsid w:val="00E438FB"/>
    <w:rsid w:val="00E4483C"/>
    <w:rsid w:val="00E44B2C"/>
    <w:rsid w:val="00E45DF5"/>
    <w:rsid w:val="00E46196"/>
    <w:rsid w:val="00E4639A"/>
    <w:rsid w:val="00E464F2"/>
    <w:rsid w:val="00E468BD"/>
    <w:rsid w:val="00E4761C"/>
    <w:rsid w:val="00E47650"/>
    <w:rsid w:val="00E50236"/>
    <w:rsid w:val="00E50513"/>
    <w:rsid w:val="00E505F1"/>
    <w:rsid w:val="00E5060C"/>
    <w:rsid w:val="00E51284"/>
    <w:rsid w:val="00E5226A"/>
    <w:rsid w:val="00E5258A"/>
    <w:rsid w:val="00E528F9"/>
    <w:rsid w:val="00E52F3B"/>
    <w:rsid w:val="00E537DF"/>
    <w:rsid w:val="00E53969"/>
    <w:rsid w:val="00E53AF3"/>
    <w:rsid w:val="00E53C0B"/>
    <w:rsid w:val="00E53C75"/>
    <w:rsid w:val="00E544B0"/>
    <w:rsid w:val="00E55D49"/>
    <w:rsid w:val="00E55D4B"/>
    <w:rsid w:val="00E55FA3"/>
    <w:rsid w:val="00E566CC"/>
    <w:rsid w:val="00E56D53"/>
    <w:rsid w:val="00E608FE"/>
    <w:rsid w:val="00E60B51"/>
    <w:rsid w:val="00E60CBA"/>
    <w:rsid w:val="00E61318"/>
    <w:rsid w:val="00E61B6A"/>
    <w:rsid w:val="00E622AA"/>
    <w:rsid w:val="00E6253E"/>
    <w:rsid w:val="00E625AC"/>
    <w:rsid w:val="00E62A9A"/>
    <w:rsid w:val="00E63A9D"/>
    <w:rsid w:val="00E63B95"/>
    <w:rsid w:val="00E63E6C"/>
    <w:rsid w:val="00E63FB4"/>
    <w:rsid w:val="00E64463"/>
    <w:rsid w:val="00E647FC"/>
    <w:rsid w:val="00E64AA8"/>
    <w:rsid w:val="00E64CAC"/>
    <w:rsid w:val="00E64E15"/>
    <w:rsid w:val="00E64F3C"/>
    <w:rsid w:val="00E65267"/>
    <w:rsid w:val="00E65F37"/>
    <w:rsid w:val="00E66892"/>
    <w:rsid w:val="00E66998"/>
    <w:rsid w:val="00E66D95"/>
    <w:rsid w:val="00E66F0D"/>
    <w:rsid w:val="00E672BF"/>
    <w:rsid w:val="00E674B1"/>
    <w:rsid w:val="00E677A6"/>
    <w:rsid w:val="00E67FD4"/>
    <w:rsid w:val="00E70234"/>
    <w:rsid w:val="00E70C6A"/>
    <w:rsid w:val="00E7131B"/>
    <w:rsid w:val="00E7155B"/>
    <w:rsid w:val="00E725D4"/>
    <w:rsid w:val="00E72667"/>
    <w:rsid w:val="00E7319C"/>
    <w:rsid w:val="00E737B9"/>
    <w:rsid w:val="00E74363"/>
    <w:rsid w:val="00E74642"/>
    <w:rsid w:val="00E74891"/>
    <w:rsid w:val="00E75A72"/>
    <w:rsid w:val="00E76AC8"/>
    <w:rsid w:val="00E77217"/>
    <w:rsid w:val="00E77258"/>
    <w:rsid w:val="00E775B9"/>
    <w:rsid w:val="00E77705"/>
    <w:rsid w:val="00E77BD8"/>
    <w:rsid w:val="00E8037B"/>
    <w:rsid w:val="00E80D75"/>
    <w:rsid w:val="00E80DA9"/>
    <w:rsid w:val="00E8114A"/>
    <w:rsid w:val="00E812FE"/>
    <w:rsid w:val="00E8149F"/>
    <w:rsid w:val="00E81C49"/>
    <w:rsid w:val="00E81CA5"/>
    <w:rsid w:val="00E8222C"/>
    <w:rsid w:val="00E82653"/>
    <w:rsid w:val="00E82A50"/>
    <w:rsid w:val="00E82CDD"/>
    <w:rsid w:val="00E833C4"/>
    <w:rsid w:val="00E84747"/>
    <w:rsid w:val="00E847A5"/>
    <w:rsid w:val="00E84B11"/>
    <w:rsid w:val="00E84E85"/>
    <w:rsid w:val="00E86028"/>
    <w:rsid w:val="00E8616C"/>
    <w:rsid w:val="00E862F0"/>
    <w:rsid w:val="00E86458"/>
    <w:rsid w:val="00E86593"/>
    <w:rsid w:val="00E86F69"/>
    <w:rsid w:val="00E87149"/>
    <w:rsid w:val="00E87E86"/>
    <w:rsid w:val="00E90414"/>
    <w:rsid w:val="00E90651"/>
    <w:rsid w:val="00E9070B"/>
    <w:rsid w:val="00E907D0"/>
    <w:rsid w:val="00E90BBD"/>
    <w:rsid w:val="00E90FF6"/>
    <w:rsid w:val="00E91332"/>
    <w:rsid w:val="00E92819"/>
    <w:rsid w:val="00E9295D"/>
    <w:rsid w:val="00E92E9F"/>
    <w:rsid w:val="00E93548"/>
    <w:rsid w:val="00E93905"/>
    <w:rsid w:val="00E93F76"/>
    <w:rsid w:val="00E94842"/>
    <w:rsid w:val="00E94DAF"/>
    <w:rsid w:val="00E94F97"/>
    <w:rsid w:val="00E95AB4"/>
    <w:rsid w:val="00E96253"/>
    <w:rsid w:val="00E96803"/>
    <w:rsid w:val="00E969E2"/>
    <w:rsid w:val="00E96D77"/>
    <w:rsid w:val="00E97245"/>
    <w:rsid w:val="00E976E2"/>
    <w:rsid w:val="00E97B04"/>
    <w:rsid w:val="00EA06D2"/>
    <w:rsid w:val="00EA0C66"/>
    <w:rsid w:val="00EA0CF5"/>
    <w:rsid w:val="00EA0F2F"/>
    <w:rsid w:val="00EA1852"/>
    <w:rsid w:val="00EA1D86"/>
    <w:rsid w:val="00EA24C1"/>
    <w:rsid w:val="00EA37DB"/>
    <w:rsid w:val="00EA4279"/>
    <w:rsid w:val="00EA4B32"/>
    <w:rsid w:val="00EA4DE2"/>
    <w:rsid w:val="00EA4FD7"/>
    <w:rsid w:val="00EA5998"/>
    <w:rsid w:val="00EA5AEA"/>
    <w:rsid w:val="00EA5C33"/>
    <w:rsid w:val="00EA5DC4"/>
    <w:rsid w:val="00EA6344"/>
    <w:rsid w:val="00EA6AF0"/>
    <w:rsid w:val="00EA6C49"/>
    <w:rsid w:val="00EA737C"/>
    <w:rsid w:val="00EB0A39"/>
    <w:rsid w:val="00EB18CD"/>
    <w:rsid w:val="00EB1C9D"/>
    <w:rsid w:val="00EB2207"/>
    <w:rsid w:val="00EB31DE"/>
    <w:rsid w:val="00EB322D"/>
    <w:rsid w:val="00EB3860"/>
    <w:rsid w:val="00EB47DC"/>
    <w:rsid w:val="00EB4893"/>
    <w:rsid w:val="00EB49E7"/>
    <w:rsid w:val="00EB4C32"/>
    <w:rsid w:val="00EB5CD1"/>
    <w:rsid w:val="00EB5DA8"/>
    <w:rsid w:val="00EB61C7"/>
    <w:rsid w:val="00EB6655"/>
    <w:rsid w:val="00EB67D6"/>
    <w:rsid w:val="00EB73A9"/>
    <w:rsid w:val="00EB7441"/>
    <w:rsid w:val="00EB7CE9"/>
    <w:rsid w:val="00EC0B9A"/>
    <w:rsid w:val="00EC1057"/>
    <w:rsid w:val="00EC123D"/>
    <w:rsid w:val="00EC1265"/>
    <w:rsid w:val="00EC132F"/>
    <w:rsid w:val="00EC2028"/>
    <w:rsid w:val="00EC2A80"/>
    <w:rsid w:val="00EC2B3C"/>
    <w:rsid w:val="00EC3365"/>
    <w:rsid w:val="00EC3429"/>
    <w:rsid w:val="00EC375B"/>
    <w:rsid w:val="00EC3812"/>
    <w:rsid w:val="00EC3875"/>
    <w:rsid w:val="00EC3985"/>
    <w:rsid w:val="00EC3A22"/>
    <w:rsid w:val="00EC40EE"/>
    <w:rsid w:val="00EC4201"/>
    <w:rsid w:val="00EC4E83"/>
    <w:rsid w:val="00EC50B0"/>
    <w:rsid w:val="00EC538B"/>
    <w:rsid w:val="00EC5485"/>
    <w:rsid w:val="00EC565C"/>
    <w:rsid w:val="00EC5BF9"/>
    <w:rsid w:val="00EC5D57"/>
    <w:rsid w:val="00EC676F"/>
    <w:rsid w:val="00EC69B1"/>
    <w:rsid w:val="00EC738F"/>
    <w:rsid w:val="00EC73EB"/>
    <w:rsid w:val="00ED0185"/>
    <w:rsid w:val="00ED0306"/>
    <w:rsid w:val="00ED03C0"/>
    <w:rsid w:val="00ED1671"/>
    <w:rsid w:val="00ED18E9"/>
    <w:rsid w:val="00ED1DB7"/>
    <w:rsid w:val="00ED2297"/>
    <w:rsid w:val="00ED2423"/>
    <w:rsid w:val="00ED2CF8"/>
    <w:rsid w:val="00ED330B"/>
    <w:rsid w:val="00ED3389"/>
    <w:rsid w:val="00ED3865"/>
    <w:rsid w:val="00ED574E"/>
    <w:rsid w:val="00ED5BF7"/>
    <w:rsid w:val="00ED68D9"/>
    <w:rsid w:val="00ED73EC"/>
    <w:rsid w:val="00ED7522"/>
    <w:rsid w:val="00ED7754"/>
    <w:rsid w:val="00ED7AE7"/>
    <w:rsid w:val="00ED7E87"/>
    <w:rsid w:val="00EE0014"/>
    <w:rsid w:val="00EE0428"/>
    <w:rsid w:val="00EE043A"/>
    <w:rsid w:val="00EE0801"/>
    <w:rsid w:val="00EE0CA1"/>
    <w:rsid w:val="00EE1081"/>
    <w:rsid w:val="00EE15AD"/>
    <w:rsid w:val="00EE16EE"/>
    <w:rsid w:val="00EE1973"/>
    <w:rsid w:val="00EE1E55"/>
    <w:rsid w:val="00EE21ED"/>
    <w:rsid w:val="00EE27CF"/>
    <w:rsid w:val="00EE27DD"/>
    <w:rsid w:val="00EE3A8E"/>
    <w:rsid w:val="00EE3FF0"/>
    <w:rsid w:val="00EE423D"/>
    <w:rsid w:val="00EE46BC"/>
    <w:rsid w:val="00EE50D3"/>
    <w:rsid w:val="00EE54FE"/>
    <w:rsid w:val="00EE5E47"/>
    <w:rsid w:val="00EE635D"/>
    <w:rsid w:val="00EE6420"/>
    <w:rsid w:val="00EE6530"/>
    <w:rsid w:val="00EE7131"/>
    <w:rsid w:val="00EE71FA"/>
    <w:rsid w:val="00EE7301"/>
    <w:rsid w:val="00EE7343"/>
    <w:rsid w:val="00EE7553"/>
    <w:rsid w:val="00EE7627"/>
    <w:rsid w:val="00EE7BE6"/>
    <w:rsid w:val="00EE7E6A"/>
    <w:rsid w:val="00EF0352"/>
    <w:rsid w:val="00EF0DB2"/>
    <w:rsid w:val="00EF2614"/>
    <w:rsid w:val="00EF306E"/>
    <w:rsid w:val="00EF342A"/>
    <w:rsid w:val="00EF38C4"/>
    <w:rsid w:val="00EF393C"/>
    <w:rsid w:val="00EF401D"/>
    <w:rsid w:val="00EF4178"/>
    <w:rsid w:val="00EF4402"/>
    <w:rsid w:val="00EF475C"/>
    <w:rsid w:val="00EF4A93"/>
    <w:rsid w:val="00EF50F2"/>
    <w:rsid w:val="00EF520B"/>
    <w:rsid w:val="00EF573B"/>
    <w:rsid w:val="00EF58AA"/>
    <w:rsid w:val="00EF593F"/>
    <w:rsid w:val="00EF5BB7"/>
    <w:rsid w:val="00EF639E"/>
    <w:rsid w:val="00EF66EA"/>
    <w:rsid w:val="00EF7564"/>
    <w:rsid w:val="00EF7BAE"/>
    <w:rsid w:val="00F00396"/>
    <w:rsid w:val="00F00AC4"/>
    <w:rsid w:val="00F00B1E"/>
    <w:rsid w:val="00F00DB3"/>
    <w:rsid w:val="00F011B8"/>
    <w:rsid w:val="00F0151A"/>
    <w:rsid w:val="00F015DF"/>
    <w:rsid w:val="00F0166D"/>
    <w:rsid w:val="00F022FD"/>
    <w:rsid w:val="00F03B29"/>
    <w:rsid w:val="00F04AF3"/>
    <w:rsid w:val="00F04E8D"/>
    <w:rsid w:val="00F04EEE"/>
    <w:rsid w:val="00F0515F"/>
    <w:rsid w:val="00F054AA"/>
    <w:rsid w:val="00F064C8"/>
    <w:rsid w:val="00F071BA"/>
    <w:rsid w:val="00F0759A"/>
    <w:rsid w:val="00F07EB9"/>
    <w:rsid w:val="00F10FC3"/>
    <w:rsid w:val="00F1121E"/>
    <w:rsid w:val="00F11742"/>
    <w:rsid w:val="00F1199A"/>
    <w:rsid w:val="00F12291"/>
    <w:rsid w:val="00F1235E"/>
    <w:rsid w:val="00F12AB6"/>
    <w:rsid w:val="00F12D61"/>
    <w:rsid w:val="00F13985"/>
    <w:rsid w:val="00F139D9"/>
    <w:rsid w:val="00F13B43"/>
    <w:rsid w:val="00F14184"/>
    <w:rsid w:val="00F148C4"/>
    <w:rsid w:val="00F14AB4"/>
    <w:rsid w:val="00F14FE2"/>
    <w:rsid w:val="00F151B9"/>
    <w:rsid w:val="00F154AA"/>
    <w:rsid w:val="00F15511"/>
    <w:rsid w:val="00F15797"/>
    <w:rsid w:val="00F15C2E"/>
    <w:rsid w:val="00F15D2B"/>
    <w:rsid w:val="00F15ED1"/>
    <w:rsid w:val="00F16493"/>
    <w:rsid w:val="00F165B6"/>
    <w:rsid w:val="00F16A1B"/>
    <w:rsid w:val="00F16D87"/>
    <w:rsid w:val="00F1782B"/>
    <w:rsid w:val="00F2034E"/>
    <w:rsid w:val="00F2166A"/>
    <w:rsid w:val="00F21886"/>
    <w:rsid w:val="00F23353"/>
    <w:rsid w:val="00F236FA"/>
    <w:rsid w:val="00F23C7A"/>
    <w:rsid w:val="00F252BB"/>
    <w:rsid w:val="00F259EB"/>
    <w:rsid w:val="00F25AFC"/>
    <w:rsid w:val="00F25CCB"/>
    <w:rsid w:val="00F25D01"/>
    <w:rsid w:val="00F26B41"/>
    <w:rsid w:val="00F26D15"/>
    <w:rsid w:val="00F26F91"/>
    <w:rsid w:val="00F27344"/>
    <w:rsid w:val="00F27971"/>
    <w:rsid w:val="00F30694"/>
    <w:rsid w:val="00F308E3"/>
    <w:rsid w:val="00F3129B"/>
    <w:rsid w:val="00F3136E"/>
    <w:rsid w:val="00F319DB"/>
    <w:rsid w:val="00F32157"/>
    <w:rsid w:val="00F3227C"/>
    <w:rsid w:val="00F3303C"/>
    <w:rsid w:val="00F33C8C"/>
    <w:rsid w:val="00F3458D"/>
    <w:rsid w:val="00F34F30"/>
    <w:rsid w:val="00F34F5A"/>
    <w:rsid w:val="00F35065"/>
    <w:rsid w:val="00F35D04"/>
    <w:rsid w:val="00F3617B"/>
    <w:rsid w:val="00F37017"/>
    <w:rsid w:val="00F377C7"/>
    <w:rsid w:val="00F3787E"/>
    <w:rsid w:val="00F40013"/>
    <w:rsid w:val="00F4050F"/>
    <w:rsid w:val="00F40C11"/>
    <w:rsid w:val="00F41262"/>
    <w:rsid w:val="00F4143E"/>
    <w:rsid w:val="00F41A5A"/>
    <w:rsid w:val="00F4213D"/>
    <w:rsid w:val="00F425E1"/>
    <w:rsid w:val="00F42934"/>
    <w:rsid w:val="00F429DC"/>
    <w:rsid w:val="00F42AD8"/>
    <w:rsid w:val="00F438A6"/>
    <w:rsid w:val="00F43B97"/>
    <w:rsid w:val="00F44EEC"/>
    <w:rsid w:val="00F4514D"/>
    <w:rsid w:val="00F45CF5"/>
    <w:rsid w:val="00F45F1D"/>
    <w:rsid w:val="00F46A76"/>
    <w:rsid w:val="00F46DDF"/>
    <w:rsid w:val="00F46E73"/>
    <w:rsid w:val="00F47097"/>
    <w:rsid w:val="00F476C7"/>
    <w:rsid w:val="00F47C7D"/>
    <w:rsid w:val="00F501CE"/>
    <w:rsid w:val="00F50714"/>
    <w:rsid w:val="00F50791"/>
    <w:rsid w:val="00F508CF"/>
    <w:rsid w:val="00F50AA5"/>
    <w:rsid w:val="00F50ABB"/>
    <w:rsid w:val="00F50B89"/>
    <w:rsid w:val="00F50D43"/>
    <w:rsid w:val="00F514F7"/>
    <w:rsid w:val="00F51EAC"/>
    <w:rsid w:val="00F520EA"/>
    <w:rsid w:val="00F521AD"/>
    <w:rsid w:val="00F521BB"/>
    <w:rsid w:val="00F5251D"/>
    <w:rsid w:val="00F53368"/>
    <w:rsid w:val="00F534A2"/>
    <w:rsid w:val="00F534E4"/>
    <w:rsid w:val="00F53BF6"/>
    <w:rsid w:val="00F540EB"/>
    <w:rsid w:val="00F5495E"/>
    <w:rsid w:val="00F54E88"/>
    <w:rsid w:val="00F5505C"/>
    <w:rsid w:val="00F55965"/>
    <w:rsid w:val="00F55B77"/>
    <w:rsid w:val="00F55CC6"/>
    <w:rsid w:val="00F56ADB"/>
    <w:rsid w:val="00F56C5D"/>
    <w:rsid w:val="00F5724E"/>
    <w:rsid w:val="00F57A90"/>
    <w:rsid w:val="00F57EF0"/>
    <w:rsid w:val="00F60EF7"/>
    <w:rsid w:val="00F61A46"/>
    <w:rsid w:val="00F62051"/>
    <w:rsid w:val="00F62F97"/>
    <w:rsid w:val="00F632B9"/>
    <w:rsid w:val="00F63492"/>
    <w:rsid w:val="00F6386F"/>
    <w:rsid w:val="00F63B1A"/>
    <w:rsid w:val="00F640A6"/>
    <w:rsid w:val="00F643E3"/>
    <w:rsid w:val="00F64623"/>
    <w:rsid w:val="00F646FE"/>
    <w:rsid w:val="00F647D5"/>
    <w:rsid w:val="00F64DD3"/>
    <w:rsid w:val="00F65205"/>
    <w:rsid w:val="00F65264"/>
    <w:rsid w:val="00F65310"/>
    <w:rsid w:val="00F6550E"/>
    <w:rsid w:val="00F661B5"/>
    <w:rsid w:val="00F66BA7"/>
    <w:rsid w:val="00F66CEA"/>
    <w:rsid w:val="00F67E3F"/>
    <w:rsid w:val="00F70844"/>
    <w:rsid w:val="00F70A27"/>
    <w:rsid w:val="00F71599"/>
    <w:rsid w:val="00F72A92"/>
    <w:rsid w:val="00F74101"/>
    <w:rsid w:val="00F741D1"/>
    <w:rsid w:val="00F748E8"/>
    <w:rsid w:val="00F74B98"/>
    <w:rsid w:val="00F74BB0"/>
    <w:rsid w:val="00F751DE"/>
    <w:rsid w:val="00F751F1"/>
    <w:rsid w:val="00F75CC5"/>
    <w:rsid w:val="00F761C0"/>
    <w:rsid w:val="00F76633"/>
    <w:rsid w:val="00F76D2C"/>
    <w:rsid w:val="00F773AE"/>
    <w:rsid w:val="00F77B18"/>
    <w:rsid w:val="00F77CCB"/>
    <w:rsid w:val="00F8022B"/>
    <w:rsid w:val="00F80261"/>
    <w:rsid w:val="00F81588"/>
    <w:rsid w:val="00F818A3"/>
    <w:rsid w:val="00F818AC"/>
    <w:rsid w:val="00F820DC"/>
    <w:rsid w:val="00F824C0"/>
    <w:rsid w:val="00F8250A"/>
    <w:rsid w:val="00F8270E"/>
    <w:rsid w:val="00F82EF6"/>
    <w:rsid w:val="00F83194"/>
    <w:rsid w:val="00F83308"/>
    <w:rsid w:val="00F84220"/>
    <w:rsid w:val="00F8464D"/>
    <w:rsid w:val="00F84749"/>
    <w:rsid w:val="00F8487B"/>
    <w:rsid w:val="00F84D87"/>
    <w:rsid w:val="00F84E2F"/>
    <w:rsid w:val="00F84ECC"/>
    <w:rsid w:val="00F850BB"/>
    <w:rsid w:val="00F85BEA"/>
    <w:rsid w:val="00F85ECE"/>
    <w:rsid w:val="00F8622E"/>
    <w:rsid w:val="00F90103"/>
    <w:rsid w:val="00F908ED"/>
    <w:rsid w:val="00F90CC2"/>
    <w:rsid w:val="00F90F24"/>
    <w:rsid w:val="00F911B2"/>
    <w:rsid w:val="00F911D1"/>
    <w:rsid w:val="00F911DD"/>
    <w:rsid w:val="00F915E5"/>
    <w:rsid w:val="00F91E41"/>
    <w:rsid w:val="00F923D5"/>
    <w:rsid w:val="00F923DD"/>
    <w:rsid w:val="00F924AC"/>
    <w:rsid w:val="00F9250A"/>
    <w:rsid w:val="00F9255F"/>
    <w:rsid w:val="00F92C67"/>
    <w:rsid w:val="00F92E8B"/>
    <w:rsid w:val="00F93602"/>
    <w:rsid w:val="00F93789"/>
    <w:rsid w:val="00F937ED"/>
    <w:rsid w:val="00F938FF"/>
    <w:rsid w:val="00F93D58"/>
    <w:rsid w:val="00F94AEF"/>
    <w:rsid w:val="00F94C26"/>
    <w:rsid w:val="00F94C6E"/>
    <w:rsid w:val="00F95039"/>
    <w:rsid w:val="00F95044"/>
    <w:rsid w:val="00F951C2"/>
    <w:rsid w:val="00F95654"/>
    <w:rsid w:val="00F9609F"/>
    <w:rsid w:val="00F96781"/>
    <w:rsid w:val="00F97059"/>
    <w:rsid w:val="00F9733F"/>
    <w:rsid w:val="00F9D6A9"/>
    <w:rsid w:val="00FA0870"/>
    <w:rsid w:val="00FA0C60"/>
    <w:rsid w:val="00FA1152"/>
    <w:rsid w:val="00FA1FF1"/>
    <w:rsid w:val="00FA253C"/>
    <w:rsid w:val="00FA28E9"/>
    <w:rsid w:val="00FA2AF0"/>
    <w:rsid w:val="00FA2BD7"/>
    <w:rsid w:val="00FA35E6"/>
    <w:rsid w:val="00FA3AB6"/>
    <w:rsid w:val="00FA4C43"/>
    <w:rsid w:val="00FA509C"/>
    <w:rsid w:val="00FA526E"/>
    <w:rsid w:val="00FA5349"/>
    <w:rsid w:val="00FA5B42"/>
    <w:rsid w:val="00FA5B50"/>
    <w:rsid w:val="00FA6BAD"/>
    <w:rsid w:val="00FA6E8A"/>
    <w:rsid w:val="00FA7074"/>
    <w:rsid w:val="00FA752A"/>
    <w:rsid w:val="00FA7870"/>
    <w:rsid w:val="00FA7B15"/>
    <w:rsid w:val="00FA7FA7"/>
    <w:rsid w:val="00FB000C"/>
    <w:rsid w:val="00FB0276"/>
    <w:rsid w:val="00FB048A"/>
    <w:rsid w:val="00FB154F"/>
    <w:rsid w:val="00FB1792"/>
    <w:rsid w:val="00FB17E0"/>
    <w:rsid w:val="00FB1ACD"/>
    <w:rsid w:val="00FB1CDF"/>
    <w:rsid w:val="00FB1F22"/>
    <w:rsid w:val="00FB2048"/>
    <w:rsid w:val="00FB2DC6"/>
    <w:rsid w:val="00FB2EBF"/>
    <w:rsid w:val="00FB3265"/>
    <w:rsid w:val="00FB3D83"/>
    <w:rsid w:val="00FB42E4"/>
    <w:rsid w:val="00FB4B11"/>
    <w:rsid w:val="00FB57FE"/>
    <w:rsid w:val="00FB5958"/>
    <w:rsid w:val="00FB5BD1"/>
    <w:rsid w:val="00FB5FF3"/>
    <w:rsid w:val="00FB6472"/>
    <w:rsid w:val="00FB68B0"/>
    <w:rsid w:val="00FB6A4B"/>
    <w:rsid w:val="00FB6D10"/>
    <w:rsid w:val="00FB6E93"/>
    <w:rsid w:val="00FB75C1"/>
    <w:rsid w:val="00FC099C"/>
    <w:rsid w:val="00FC09C6"/>
    <w:rsid w:val="00FC0C44"/>
    <w:rsid w:val="00FC17F4"/>
    <w:rsid w:val="00FC1B3F"/>
    <w:rsid w:val="00FC2324"/>
    <w:rsid w:val="00FC2365"/>
    <w:rsid w:val="00FC254E"/>
    <w:rsid w:val="00FC263C"/>
    <w:rsid w:val="00FC2C72"/>
    <w:rsid w:val="00FC2D75"/>
    <w:rsid w:val="00FC3F29"/>
    <w:rsid w:val="00FC41E2"/>
    <w:rsid w:val="00FC43E9"/>
    <w:rsid w:val="00FC450B"/>
    <w:rsid w:val="00FC4591"/>
    <w:rsid w:val="00FC4C49"/>
    <w:rsid w:val="00FC5788"/>
    <w:rsid w:val="00FC5BB0"/>
    <w:rsid w:val="00FC6667"/>
    <w:rsid w:val="00FC66A7"/>
    <w:rsid w:val="00FC6889"/>
    <w:rsid w:val="00FC7097"/>
    <w:rsid w:val="00FC7149"/>
    <w:rsid w:val="00FC71DF"/>
    <w:rsid w:val="00FD0015"/>
    <w:rsid w:val="00FD1794"/>
    <w:rsid w:val="00FD1ADD"/>
    <w:rsid w:val="00FD24A6"/>
    <w:rsid w:val="00FD2CDB"/>
    <w:rsid w:val="00FD353B"/>
    <w:rsid w:val="00FD37B9"/>
    <w:rsid w:val="00FD3CF2"/>
    <w:rsid w:val="00FD441B"/>
    <w:rsid w:val="00FD509B"/>
    <w:rsid w:val="00FD5317"/>
    <w:rsid w:val="00FD5883"/>
    <w:rsid w:val="00FD5E01"/>
    <w:rsid w:val="00FD631F"/>
    <w:rsid w:val="00FD6751"/>
    <w:rsid w:val="00FD6FE7"/>
    <w:rsid w:val="00FD78AE"/>
    <w:rsid w:val="00FD7BC1"/>
    <w:rsid w:val="00FE0132"/>
    <w:rsid w:val="00FE0358"/>
    <w:rsid w:val="00FE07F9"/>
    <w:rsid w:val="00FE1145"/>
    <w:rsid w:val="00FE1518"/>
    <w:rsid w:val="00FE211E"/>
    <w:rsid w:val="00FE29CE"/>
    <w:rsid w:val="00FE2C46"/>
    <w:rsid w:val="00FE32EA"/>
    <w:rsid w:val="00FE3690"/>
    <w:rsid w:val="00FE3C1C"/>
    <w:rsid w:val="00FE4C07"/>
    <w:rsid w:val="00FE513C"/>
    <w:rsid w:val="00FE5565"/>
    <w:rsid w:val="00FE59E7"/>
    <w:rsid w:val="00FE62D0"/>
    <w:rsid w:val="00FE6359"/>
    <w:rsid w:val="00FE6451"/>
    <w:rsid w:val="00FE64D0"/>
    <w:rsid w:val="00FE66F4"/>
    <w:rsid w:val="00FE74ED"/>
    <w:rsid w:val="00FE78DA"/>
    <w:rsid w:val="00FE7D55"/>
    <w:rsid w:val="00FE7D66"/>
    <w:rsid w:val="00FF0399"/>
    <w:rsid w:val="00FF192B"/>
    <w:rsid w:val="00FF1BE7"/>
    <w:rsid w:val="00FF20F7"/>
    <w:rsid w:val="00FF217D"/>
    <w:rsid w:val="00FF2FF9"/>
    <w:rsid w:val="00FF3063"/>
    <w:rsid w:val="00FF312D"/>
    <w:rsid w:val="00FF3AAF"/>
    <w:rsid w:val="00FF3C5B"/>
    <w:rsid w:val="00FF4023"/>
    <w:rsid w:val="00FF4237"/>
    <w:rsid w:val="00FF44E5"/>
    <w:rsid w:val="00FF467C"/>
    <w:rsid w:val="00FF46B7"/>
    <w:rsid w:val="00FF4931"/>
    <w:rsid w:val="00FF5003"/>
    <w:rsid w:val="00FF52DF"/>
    <w:rsid w:val="00FF5E8E"/>
    <w:rsid w:val="00FF5E9D"/>
    <w:rsid w:val="00FF6D54"/>
    <w:rsid w:val="00FF6E6D"/>
    <w:rsid w:val="00FF7424"/>
    <w:rsid w:val="00FF77CB"/>
    <w:rsid w:val="00FF7E65"/>
    <w:rsid w:val="00FF7FAA"/>
    <w:rsid w:val="00FF80F3"/>
    <w:rsid w:val="0104300C"/>
    <w:rsid w:val="01232711"/>
    <w:rsid w:val="0130B089"/>
    <w:rsid w:val="01512098"/>
    <w:rsid w:val="0160CDEF"/>
    <w:rsid w:val="017315D5"/>
    <w:rsid w:val="01844010"/>
    <w:rsid w:val="018E39DD"/>
    <w:rsid w:val="0198AA82"/>
    <w:rsid w:val="01B3F222"/>
    <w:rsid w:val="01B46D88"/>
    <w:rsid w:val="01B6AB22"/>
    <w:rsid w:val="01CB2FC7"/>
    <w:rsid w:val="01DCAE55"/>
    <w:rsid w:val="01F3C372"/>
    <w:rsid w:val="020CBE20"/>
    <w:rsid w:val="0213BC08"/>
    <w:rsid w:val="0225A245"/>
    <w:rsid w:val="02279926"/>
    <w:rsid w:val="022B1D23"/>
    <w:rsid w:val="023C69A4"/>
    <w:rsid w:val="026AE5EC"/>
    <w:rsid w:val="02972465"/>
    <w:rsid w:val="029E57F5"/>
    <w:rsid w:val="02DA0623"/>
    <w:rsid w:val="02F42BD9"/>
    <w:rsid w:val="03050185"/>
    <w:rsid w:val="031C18E1"/>
    <w:rsid w:val="037D3374"/>
    <w:rsid w:val="03802727"/>
    <w:rsid w:val="03AC1F0C"/>
    <w:rsid w:val="03BAC749"/>
    <w:rsid w:val="03CC8C1F"/>
    <w:rsid w:val="03CDDE1F"/>
    <w:rsid w:val="03DA6EB2"/>
    <w:rsid w:val="03FFA1AF"/>
    <w:rsid w:val="04096570"/>
    <w:rsid w:val="04161744"/>
    <w:rsid w:val="0449A30D"/>
    <w:rsid w:val="045B5E40"/>
    <w:rsid w:val="046DBBED"/>
    <w:rsid w:val="0482D01E"/>
    <w:rsid w:val="04883647"/>
    <w:rsid w:val="049A7CC4"/>
    <w:rsid w:val="04C08F80"/>
    <w:rsid w:val="04E62428"/>
    <w:rsid w:val="04F7DC15"/>
    <w:rsid w:val="0500F55D"/>
    <w:rsid w:val="05082E8E"/>
    <w:rsid w:val="050D4CC0"/>
    <w:rsid w:val="05290281"/>
    <w:rsid w:val="053C8EFB"/>
    <w:rsid w:val="053E312D"/>
    <w:rsid w:val="0552D0D1"/>
    <w:rsid w:val="055B207C"/>
    <w:rsid w:val="056423DF"/>
    <w:rsid w:val="0565FA03"/>
    <w:rsid w:val="05761045"/>
    <w:rsid w:val="057CDFA3"/>
    <w:rsid w:val="0582C577"/>
    <w:rsid w:val="058F4302"/>
    <w:rsid w:val="05952DA7"/>
    <w:rsid w:val="05B7ACAC"/>
    <w:rsid w:val="05C156E5"/>
    <w:rsid w:val="05CE3865"/>
    <w:rsid w:val="05CF9D11"/>
    <w:rsid w:val="061986BB"/>
    <w:rsid w:val="063DA84A"/>
    <w:rsid w:val="06564171"/>
    <w:rsid w:val="067D8D50"/>
    <w:rsid w:val="06BFEC05"/>
    <w:rsid w:val="06C0EDDB"/>
    <w:rsid w:val="06C26FDF"/>
    <w:rsid w:val="06CBDA0F"/>
    <w:rsid w:val="06E0F8FE"/>
    <w:rsid w:val="06E7E8D1"/>
    <w:rsid w:val="071863E6"/>
    <w:rsid w:val="072EC169"/>
    <w:rsid w:val="073B07C2"/>
    <w:rsid w:val="074B87A3"/>
    <w:rsid w:val="0763BB35"/>
    <w:rsid w:val="07731ADE"/>
    <w:rsid w:val="07754DFC"/>
    <w:rsid w:val="07ACBEEB"/>
    <w:rsid w:val="07B6401C"/>
    <w:rsid w:val="07BAF09E"/>
    <w:rsid w:val="07CF779A"/>
    <w:rsid w:val="07DF19DE"/>
    <w:rsid w:val="07E11E81"/>
    <w:rsid w:val="07F77ADA"/>
    <w:rsid w:val="081E02F0"/>
    <w:rsid w:val="08237666"/>
    <w:rsid w:val="0836CF53"/>
    <w:rsid w:val="08527943"/>
    <w:rsid w:val="086AF94C"/>
    <w:rsid w:val="0885D995"/>
    <w:rsid w:val="0892E34B"/>
    <w:rsid w:val="08934D3C"/>
    <w:rsid w:val="08C2682D"/>
    <w:rsid w:val="08DE6891"/>
    <w:rsid w:val="08E08A50"/>
    <w:rsid w:val="08F78642"/>
    <w:rsid w:val="090745C0"/>
    <w:rsid w:val="093D23FB"/>
    <w:rsid w:val="09440B00"/>
    <w:rsid w:val="097E756C"/>
    <w:rsid w:val="099DF7E4"/>
    <w:rsid w:val="09A28412"/>
    <w:rsid w:val="09A34D44"/>
    <w:rsid w:val="09B2E0D2"/>
    <w:rsid w:val="09D6F79C"/>
    <w:rsid w:val="09DB5940"/>
    <w:rsid w:val="0A39FC4E"/>
    <w:rsid w:val="0A461C73"/>
    <w:rsid w:val="0A5B30C4"/>
    <w:rsid w:val="0A5B85C9"/>
    <w:rsid w:val="0A5E0B21"/>
    <w:rsid w:val="0A738505"/>
    <w:rsid w:val="0A89E082"/>
    <w:rsid w:val="0A975564"/>
    <w:rsid w:val="0AA56BD2"/>
    <w:rsid w:val="0AB27811"/>
    <w:rsid w:val="0AC91A58"/>
    <w:rsid w:val="0ACFC1BE"/>
    <w:rsid w:val="0AE7C0AB"/>
    <w:rsid w:val="0B14FC24"/>
    <w:rsid w:val="0B34C192"/>
    <w:rsid w:val="0B3E7AE0"/>
    <w:rsid w:val="0B46A8F1"/>
    <w:rsid w:val="0B60BB16"/>
    <w:rsid w:val="0B75B0B6"/>
    <w:rsid w:val="0B7FA3B2"/>
    <w:rsid w:val="0B910284"/>
    <w:rsid w:val="0B9CB57D"/>
    <w:rsid w:val="0BA6D915"/>
    <w:rsid w:val="0BA81B16"/>
    <w:rsid w:val="0BA8F9BA"/>
    <w:rsid w:val="0BAF1F5A"/>
    <w:rsid w:val="0BDED7F3"/>
    <w:rsid w:val="0C51B332"/>
    <w:rsid w:val="0CA377CC"/>
    <w:rsid w:val="0CADB509"/>
    <w:rsid w:val="0CF8F12C"/>
    <w:rsid w:val="0D0063E4"/>
    <w:rsid w:val="0D114725"/>
    <w:rsid w:val="0D1DE4C4"/>
    <w:rsid w:val="0D35B2B5"/>
    <w:rsid w:val="0D47078F"/>
    <w:rsid w:val="0D51AAB4"/>
    <w:rsid w:val="0D5311B5"/>
    <w:rsid w:val="0D591DA5"/>
    <w:rsid w:val="0D6746D6"/>
    <w:rsid w:val="0D71A948"/>
    <w:rsid w:val="0D7A8CD7"/>
    <w:rsid w:val="0D89B0DE"/>
    <w:rsid w:val="0DBCB2A3"/>
    <w:rsid w:val="0DE87EF7"/>
    <w:rsid w:val="0E1FF806"/>
    <w:rsid w:val="0E251AF9"/>
    <w:rsid w:val="0E358363"/>
    <w:rsid w:val="0E4DDF10"/>
    <w:rsid w:val="0E632C73"/>
    <w:rsid w:val="0E67A817"/>
    <w:rsid w:val="0E75B2DF"/>
    <w:rsid w:val="0E89A749"/>
    <w:rsid w:val="0EAD85D4"/>
    <w:rsid w:val="0EAFF566"/>
    <w:rsid w:val="0EBD5798"/>
    <w:rsid w:val="0ED4F978"/>
    <w:rsid w:val="0ED5756D"/>
    <w:rsid w:val="0EEBF3F2"/>
    <w:rsid w:val="0EF58C5E"/>
    <w:rsid w:val="0F145DBD"/>
    <w:rsid w:val="0F191F95"/>
    <w:rsid w:val="0F3C4A26"/>
    <w:rsid w:val="0F56DD0D"/>
    <w:rsid w:val="0F63398F"/>
    <w:rsid w:val="0F756476"/>
    <w:rsid w:val="0F7D7F70"/>
    <w:rsid w:val="0F8F7FBF"/>
    <w:rsid w:val="0FAA5AE9"/>
    <w:rsid w:val="0FB68099"/>
    <w:rsid w:val="0FB6F5C2"/>
    <w:rsid w:val="0FC5ED94"/>
    <w:rsid w:val="0FD46717"/>
    <w:rsid w:val="0FE8EEF4"/>
    <w:rsid w:val="0FF2B9EC"/>
    <w:rsid w:val="0FF4378C"/>
    <w:rsid w:val="10005B78"/>
    <w:rsid w:val="10144528"/>
    <w:rsid w:val="1023CC69"/>
    <w:rsid w:val="10377117"/>
    <w:rsid w:val="103C94BF"/>
    <w:rsid w:val="105C48D8"/>
    <w:rsid w:val="105C602D"/>
    <w:rsid w:val="10622F4D"/>
    <w:rsid w:val="1069B874"/>
    <w:rsid w:val="10704BA6"/>
    <w:rsid w:val="10902344"/>
    <w:rsid w:val="10953A78"/>
    <w:rsid w:val="10A638E6"/>
    <w:rsid w:val="10AB4FB4"/>
    <w:rsid w:val="10ABA636"/>
    <w:rsid w:val="10BF8528"/>
    <w:rsid w:val="10E65347"/>
    <w:rsid w:val="11193E57"/>
    <w:rsid w:val="111ECF58"/>
    <w:rsid w:val="11214871"/>
    <w:rsid w:val="115E0522"/>
    <w:rsid w:val="1167C438"/>
    <w:rsid w:val="116AD2AD"/>
    <w:rsid w:val="11BFEDDB"/>
    <w:rsid w:val="11CD5CA9"/>
    <w:rsid w:val="11DCC39A"/>
    <w:rsid w:val="11E7F429"/>
    <w:rsid w:val="11EBFAC4"/>
    <w:rsid w:val="11F5555F"/>
    <w:rsid w:val="120BE15D"/>
    <w:rsid w:val="1212B86E"/>
    <w:rsid w:val="123B79F1"/>
    <w:rsid w:val="12415A42"/>
    <w:rsid w:val="1243C6E6"/>
    <w:rsid w:val="12A2157E"/>
    <w:rsid w:val="12A86D6E"/>
    <w:rsid w:val="12B440B7"/>
    <w:rsid w:val="12B4954F"/>
    <w:rsid w:val="12BB45BA"/>
    <w:rsid w:val="12D3A21D"/>
    <w:rsid w:val="12F6091B"/>
    <w:rsid w:val="12F92431"/>
    <w:rsid w:val="1300F3A2"/>
    <w:rsid w:val="1305D43F"/>
    <w:rsid w:val="1305E4F2"/>
    <w:rsid w:val="13124FF9"/>
    <w:rsid w:val="13199719"/>
    <w:rsid w:val="1349E251"/>
    <w:rsid w:val="134FEA59"/>
    <w:rsid w:val="13566152"/>
    <w:rsid w:val="1361E0B4"/>
    <w:rsid w:val="136EC108"/>
    <w:rsid w:val="137F81C1"/>
    <w:rsid w:val="1385DCE6"/>
    <w:rsid w:val="138CC911"/>
    <w:rsid w:val="13BA8D82"/>
    <w:rsid w:val="13C7BDB8"/>
    <w:rsid w:val="13CC647B"/>
    <w:rsid w:val="13CF2435"/>
    <w:rsid w:val="13D7EB42"/>
    <w:rsid w:val="13DDA958"/>
    <w:rsid w:val="13E22A41"/>
    <w:rsid w:val="13EEB46D"/>
    <w:rsid w:val="14405794"/>
    <w:rsid w:val="1448257E"/>
    <w:rsid w:val="14519A07"/>
    <w:rsid w:val="145D53F6"/>
    <w:rsid w:val="1473091E"/>
    <w:rsid w:val="149C121F"/>
    <w:rsid w:val="14C7E46B"/>
    <w:rsid w:val="14DEA55C"/>
    <w:rsid w:val="14FB27B5"/>
    <w:rsid w:val="15017D30"/>
    <w:rsid w:val="151D1C09"/>
    <w:rsid w:val="1527E90F"/>
    <w:rsid w:val="15370448"/>
    <w:rsid w:val="1548DF43"/>
    <w:rsid w:val="1549E082"/>
    <w:rsid w:val="1567658F"/>
    <w:rsid w:val="1569D23D"/>
    <w:rsid w:val="158FF7F3"/>
    <w:rsid w:val="15A0B99E"/>
    <w:rsid w:val="15BF3DC3"/>
    <w:rsid w:val="15C427F3"/>
    <w:rsid w:val="15E4D704"/>
    <w:rsid w:val="161966CF"/>
    <w:rsid w:val="1619B640"/>
    <w:rsid w:val="161DA0ED"/>
    <w:rsid w:val="16495C36"/>
    <w:rsid w:val="1661D22E"/>
    <w:rsid w:val="167BB318"/>
    <w:rsid w:val="1684BDBC"/>
    <w:rsid w:val="16926AF0"/>
    <w:rsid w:val="16964971"/>
    <w:rsid w:val="16C37744"/>
    <w:rsid w:val="16CEA59A"/>
    <w:rsid w:val="16D9D2FB"/>
    <w:rsid w:val="16EB16AF"/>
    <w:rsid w:val="16F4C73C"/>
    <w:rsid w:val="17256D79"/>
    <w:rsid w:val="1732258F"/>
    <w:rsid w:val="1764C93F"/>
    <w:rsid w:val="1779544B"/>
    <w:rsid w:val="177F0C4A"/>
    <w:rsid w:val="1781B5C8"/>
    <w:rsid w:val="17A49D0B"/>
    <w:rsid w:val="17A8DDD7"/>
    <w:rsid w:val="17C372AF"/>
    <w:rsid w:val="17E23BB3"/>
    <w:rsid w:val="17EA12F7"/>
    <w:rsid w:val="18063F76"/>
    <w:rsid w:val="18285F96"/>
    <w:rsid w:val="185174E9"/>
    <w:rsid w:val="187F2F0C"/>
    <w:rsid w:val="189CA720"/>
    <w:rsid w:val="18A9F85E"/>
    <w:rsid w:val="18BB7128"/>
    <w:rsid w:val="18BD7B3A"/>
    <w:rsid w:val="18CAEFF3"/>
    <w:rsid w:val="18D0BCDD"/>
    <w:rsid w:val="18E97416"/>
    <w:rsid w:val="1905F751"/>
    <w:rsid w:val="191069ED"/>
    <w:rsid w:val="1910CE6D"/>
    <w:rsid w:val="1916EA41"/>
    <w:rsid w:val="191C0435"/>
    <w:rsid w:val="1929E0CC"/>
    <w:rsid w:val="19354B3A"/>
    <w:rsid w:val="1944282E"/>
    <w:rsid w:val="19516F81"/>
    <w:rsid w:val="196D28AA"/>
    <w:rsid w:val="199845EB"/>
    <w:rsid w:val="19990448"/>
    <w:rsid w:val="19A34CEB"/>
    <w:rsid w:val="19A60B11"/>
    <w:rsid w:val="19A94C28"/>
    <w:rsid w:val="19E8DA3B"/>
    <w:rsid w:val="1A06E429"/>
    <w:rsid w:val="1A17087A"/>
    <w:rsid w:val="1A1D5961"/>
    <w:rsid w:val="1A2768E9"/>
    <w:rsid w:val="1A289A4C"/>
    <w:rsid w:val="1A3256B0"/>
    <w:rsid w:val="1A428C65"/>
    <w:rsid w:val="1A4997F2"/>
    <w:rsid w:val="1A5C0616"/>
    <w:rsid w:val="1A649890"/>
    <w:rsid w:val="1A725B09"/>
    <w:rsid w:val="1A7E89A7"/>
    <w:rsid w:val="1A992332"/>
    <w:rsid w:val="1AD3C196"/>
    <w:rsid w:val="1AD96645"/>
    <w:rsid w:val="1AE480F5"/>
    <w:rsid w:val="1B039615"/>
    <w:rsid w:val="1B0FF8DE"/>
    <w:rsid w:val="1B332447"/>
    <w:rsid w:val="1B3B7EAC"/>
    <w:rsid w:val="1B41B747"/>
    <w:rsid w:val="1B48170C"/>
    <w:rsid w:val="1B533655"/>
    <w:rsid w:val="1B682C63"/>
    <w:rsid w:val="1B6C2122"/>
    <w:rsid w:val="1B7249AB"/>
    <w:rsid w:val="1B7C19A7"/>
    <w:rsid w:val="1B8D265D"/>
    <w:rsid w:val="1BA070F3"/>
    <w:rsid w:val="1BC6DD46"/>
    <w:rsid w:val="1BCAD28B"/>
    <w:rsid w:val="1BF15064"/>
    <w:rsid w:val="1BF42160"/>
    <w:rsid w:val="1C0BD75D"/>
    <w:rsid w:val="1C120F30"/>
    <w:rsid w:val="1C129A0E"/>
    <w:rsid w:val="1C449DDF"/>
    <w:rsid w:val="1C44B9BE"/>
    <w:rsid w:val="1C4CBB1D"/>
    <w:rsid w:val="1C515C48"/>
    <w:rsid w:val="1C665DC0"/>
    <w:rsid w:val="1C797AF3"/>
    <w:rsid w:val="1C866138"/>
    <w:rsid w:val="1C90C6FE"/>
    <w:rsid w:val="1CB427BD"/>
    <w:rsid w:val="1CF4D9C8"/>
    <w:rsid w:val="1CF57BB3"/>
    <w:rsid w:val="1CF97222"/>
    <w:rsid w:val="1CF9E324"/>
    <w:rsid w:val="1CFDFE34"/>
    <w:rsid w:val="1D216A3D"/>
    <w:rsid w:val="1D359FA6"/>
    <w:rsid w:val="1D3860A4"/>
    <w:rsid w:val="1D46C9A4"/>
    <w:rsid w:val="1D4710DE"/>
    <w:rsid w:val="1D7B1ECA"/>
    <w:rsid w:val="1D83684B"/>
    <w:rsid w:val="1DA327E9"/>
    <w:rsid w:val="1DB73FE9"/>
    <w:rsid w:val="1DB783AD"/>
    <w:rsid w:val="1DB918A3"/>
    <w:rsid w:val="1DBF075B"/>
    <w:rsid w:val="1DE25252"/>
    <w:rsid w:val="1E0C29B2"/>
    <w:rsid w:val="1E0C6DB9"/>
    <w:rsid w:val="1E0F4825"/>
    <w:rsid w:val="1E298288"/>
    <w:rsid w:val="1E31ADCD"/>
    <w:rsid w:val="1E36DD6C"/>
    <w:rsid w:val="1E96B101"/>
    <w:rsid w:val="1EAD4079"/>
    <w:rsid w:val="1EB49202"/>
    <w:rsid w:val="1ECE8896"/>
    <w:rsid w:val="1ED64EEF"/>
    <w:rsid w:val="1EFA48D8"/>
    <w:rsid w:val="1F30D2F2"/>
    <w:rsid w:val="1F4A78D4"/>
    <w:rsid w:val="1F68E38C"/>
    <w:rsid w:val="1F7D254C"/>
    <w:rsid w:val="1FAF8250"/>
    <w:rsid w:val="1FBD1707"/>
    <w:rsid w:val="1FC2C1B3"/>
    <w:rsid w:val="1FEA8B2F"/>
    <w:rsid w:val="1FFDB35B"/>
    <w:rsid w:val="1FFEBDC7"/>
    <w:rsid w:val="20104539"/>
    <w:rsid w:val="203B7113"/>
    <w:rsid w:val="2041256A"/>
    <w:rsid w:val="2070A164"/>
    <w:rsid w:val="2075EEFC"/>
    <w:rsid w:val="207DA718"/>
    <w:rsid w:val="20B25E93"/>
    <w:rsid w:val="20B5EF54"/>
    <w:rsid w:val="20D5BB26"/>
    <w:rsid w:val="20E37BEF"/>
    <w:rsid w:val="20FC8485"/>
    <w:rsid w:val="21013BD1"/>
    <w:rsid w:val="212AE95C"/>
    <w:rsid w:val="2131D4A4"/>
    <w:rsid w:val="214B9CBA"/>
    <w:rsid w:val="2156284B"/>
    <w:rsid w:val="21725036"/>
    <w:rsid w:val="217D9269"/>
    <w:rsid w:val="21903B45"/>
    <w:rsid w:val="2198F6B0"/>
    <w:rsid w:val="219A3A58"/>
    <w:rsid w:val="219ACE98"/>
    <w:rsid w:val="21CB97E3"/>
    <w:rsid w:val="21D48BAC"/>
    <w:rsid w:val="21DB9B88"/>
    <w:rsid w:val="21F3907C"/>
    <w:rsid w:val="220CBB6C"/>
    <w:rsid w:val="221226CE"/>
    <w:rsid w:val="22248BD3"/>
    <w:rsid w:val="222973C3"/>
    <w:rsid w:val="2275B4A9"/>
    <w:rsid w:val="22A15A86"/>
    <w:rsid w:val="22B04603"/>
    <w:rsid w:val="22B63AEE"/>
    <w:rsid w:val="22CCED15"/>
    <w:rsid w:val="22D99580"/>
    <w:rsid w:val="22DE12F7"/>
    <w:rsid w:val="22EB6896"/>
    <w:rsid w:val="2301DB91"/>
    <w:rsid w:val="231B8AF8"/>
    <w:rsid w:val="232D5F1D"/>
    <w:rsid w:val="232E03E9"/>
    <w:rsid w:val="232E8648"/>
    <w:rsid w:val="2337CBF9"/>
    <w:rsid w:val="236BC2B0"/>
    <w:rsid w:val="2388DC55"/>
    <w:rsid w:val="2399D9E3"/>
    <w:rsid w:val="23C58C99"/>
    <w:rsid w:val="23D2EC5C"/>
    <w:rsid w:val="23D97A07"/>
    <w:rsid w:val="24427469"/>
    <w:rsid w:val="24448DDF"/>
    <w:rsid w:val="24481252"/>
    <w:rsid w:val="244D4460"/>
    <w:rsid w:val="2454D147"/>
    <w:rsid w:val="24680070"/>
    <w:rsid w:val="24C293C4"/>
    <w:rsid w:val="24C2E784"/>
    <w:rsid w:val="24FCAEC1"/>
    <w:rsid w:val="255D3524"/>
    <w:rsid w:val="25657AFE"/>
    <w:rsid w:val="25690687"/>
    <w:rsid w:val="256A59D4"/>
    <w:rsid w:val="256ADB0E"/>
    <w:rsid w:val="256BCD3B"/>
    <w:rsid w:val="257005FC"/>
    <w:rsid w:val="2573C1EC"/>
    <w:rsid w:val="257E8148"/>
    <w:rsid w:val="258E95F2"/>
    <w:rsid w:val="25940D6A"/>
    <w:rsid w:val="2594925F"/>
    <w:rsid w:val="25D57ADD"/>
    <w:rsid w:val="25DB1329"/>
    <w:rsid w:val="25E246DD"/>
    <w:rsid w:val="25E38D4E"/>
    <w:rsid w:val="25EEE1C6"/>
    <w:rsid w:val="2614E266"/>
    <w:rsid w:val="2638C67B"/>
    <w:rsid w:val="26717F26"/>
    <w:rsid w:val="267A6E26"/>
    <w:rsid w:val="2686B023"/>
    <w:rsid w:val="26A793F0"/>
    <w:rsid w:val="26ACFF0F"/>
    <w:rsid w:val="26C4E42D"/>
    <w:rsid w:val="26F9F1B3"/>
    <w:rsid w:val="27486CC8"/>
    <w:rsid w:val="276ABCD4"/>
    <w:rsid w:val="27700937"/>
    <w:rsid w:val="27761E9F"/>
    <w:rsid w:val="278A2123"/>
    <w:rsid w:val="27A89458"/>
    <w:rsid w:val="27B14BA7"/>
    <w:rsid w:val="27BD7426"/>
    <w:rsid w:val="27CF414E"/>
    <w:rsid w:val="27E7F673"/>
    <w:rsid w:val="27F2932C"/>
    <w:rsid w:val="27F8764B"/>
    <w:rsid w:val="27FFA334"/>
    <w:rsid w:val="284C281F"/>
    <w:rsid w:val="284CAFB3"/>
    <w:rsid w:val="285ACDAD"/>
    <w:rsid w:val="286E3585"/>
    <w:rsid w:val="28709B95"/>
    <w:rsid w:val="28749064"/>
    <w:rsid w:val="28BD1341"/>
    <w:rsid w:val="28CF4D4A"/>
    <w:rsid w:val="28DD914D"/>
    <w:rsid w:val="28EBC0D2"/>
    <w:rsid w:val="28F4BCC9"/>
    <w:rsid w:val="28FE9A4A"/>
    <w:rsid w:val="29066625"/>
    <w:rsid w:val="2907B830"/>
    <w:rsid w:val="291C806E"/>
    <w:rsid w:val="29237F13"/>
    <w:rsid w:val="293CF744"/>
    <w:rsid w:val="29461129"/>
    <w:rsid w:val="29480E0F"/>
    <w:rsid w:val="295C6183"/>
    <w:rsid w:val="295DED35"/>
    <w:rsid w:val="2982E264"/>
    <w:rsid w:val="29A835E1"/>
    <w:rsid w:val="29AB0A37"/>
    <w:rsid w:val="29AECFCE"/>
    <w:rsid w:val="29B18462"/>
    <w:rsid w:val="29C4F471"/>
    <w:rsid w:val="29E032AF"/>
    <w:rsid w:val="29F09214"/>
    <w:rsid w:val="2A03C8EA"/>
    <w:rsid w:val="2A0F0FD2"/>
    <w:rsid w:val="2A4A76A1"/>
    <w:rsid w:val="2A5A391E"/>
    <w:rsid w:val="2A6AC530"/>
    <w:rsid w:val="2A7182A2"/>
    <w:rsid w:val="2A762D61"/>
    <w:rsid w:val="2AABEE1E"/>
    <w:rsid w:val="2AB3305D"/>
    <w:rsid w:val="2AB89138"/>
    <w:rsid w:val="2AB9EEDA"/>
    <w:rsid w:val="2AC1B8B1"/>
    <w:rsid w:val="2ACD4D01"/>
    <w:rsid w:val="2AD9CEE9"/>
    <w:rsid w:val="2ADB90E3"/>
    <w:rsid w:val="2AF0D9F1"/>
    <w:rsid w:val="2B0421EB"/>
    <w:rsid w:val="2B04FA9E"/>
    <w:rsid w:val="2B3C62FB"/>
    <w:rsid w:val="2B93997E"/>
    <w:rsid w:val="2B9E09C0"/>
    <w:rsid w:val="2BBBD37C"/>
    <w:rsid w:val="2BBD0C49"/>
    <w:rsid w:val="2BC544D8"/>
    <w:rsid w:val="2BDDB43B"/>
    <w:rsid w:val="2BE727DB"/>
    <w:rsid w:val="2BEFC2F5"/>
    <w:rsid w:val="2BF62D4B"/>
    <w:rsid w:val="2BF84E0A"/>
    <w:rsid w:val="2C1334EB"/>
    <w:rsid w:val="2C2EBA82"/>
    <w:rsid w:val="2C3DDA45"/>
    <w:rsid w:val="2C46B058"/>
    <w:rsid w:val="2C4D0475"/>
    <w:rsid w:val="2C60A5E6"/>
    <w:rsid w:val="2C71C15B"/>
    <w:rsid w:val="2C845C6C"/>
    <w:rsid w:val="2C8626E4"/>
    <w:rsid w:val="2C974F97"/>
    <w:rsid w:val="2C9D3754"/>
    <w:rsid w:val="2CA1F5FE"/>
    <w:rsid w:val="2CB44CD1"/>
    <w:rsid w:val="2CC440B1"/>
    <w:rsid w:val="2CC49BA6"/>
    <w:rsid w:val="2CCEAE0C"/>
    <w:rsid w:val="2CFB893A"/>
    <w:rsid w:val="2D273473"/>
    <w:rsid w:val="2D2EB947"/>
    <w:rsid w:val="2D3DC6FA"/>
    <w:rsid w:val="2D497BE7"/>
    <w:rsid w:val="2D6FAAC9"/>
    <w:rsid w:val="2D76BA34"/>
    <w:rsid w:val="2D88B629"/>
    <w:rsid w:val="2DA97A1E"/>
    <w:rsid w:val="2DB12D98"/>
    <w:rsid w:val="2DC27BD7"/>
    <w:rsid w:val="2DE951F6"/>
    <w:rsid w:val="2DE9AD5C"/>
    <w:rsid w:val="2DF1639B"/>
    <w:rsid w:val="2E2F8507"/>
    <w:rsid w:val="2E4174BC"/>
    <w:rsid w:val="2E7B0ABF"/>
    <w:rsid w:val="2E91838A"/>
    <w:rsid w:val="2E993058"/>
    <w:rsid w:val="2EA2AB0F"/>
    <w:rsid w:val="2ED8DCBE"/>
    <w:rsid w:val="2EFAE8A4"/>
    <w:rsid w:val="2F00EE58"/>
    <w:rsid w:val="2F0FBE66"/>
    <w:rsid w:val="2F23D7E0"/>
    <w:rsid w:val="2F2BCFF8"/>
    <w:rsid w:val="2F303F67"/>
    <w:rsid w:val="2F48E641"/>
    <w:rsid w:val="2F6F80B1"/>
    <w:rsid w:val="2F7C9FB8"/>
    <w:rsid w:val="2F84F3E0"/>
    <w:rsid w:val="2F8EF5E8"/>
    <w:rsid w:val="2F90CBBD"/>
    <w:rsid w:val="2F97D502"/>
    <w:rsid w:val="2F9825B0"/>
    <w:rsid w:val="2F9B8A8B"/>
    <w:rsid w:val="2F9F558E"/>
    <w:rsid w:val="2FB3BB02"/>
    <w:rsid w:val="2FB58865"/>
    <w:rsid w:val="2FBBEFDC"/>
    <w:rsid w:val="2FCBED32"/>
    <w:rsid w:val="2FE204B6"/>
    <w:rsid w:val="2FE2283E"/>
    <w:rsid w:val="3017AABE"/>
    <w:rsid w:val="302966F9"/>
    <w:rsid w:val="30326459"/>
    <w:rsid w:val="303669D3"/>
    <w:rsid w:val="3039E3D2"/>
    <w:rsid w:val="3052CF3D"/>
    <w:rsid w:val="307FCB99"/>
    <w:rsid w:val="309B962C"/>
    <w:rsid w:val="309BEA55"/>
    <w:rsid w:val="30C9378A"/>
    <w:rsid w:val="30DF5F23"/>
    <w:rsid w:val="30E5A149"/>
    <w:rsid w:val="310E1B13"/>
    <w:rsid w:val="3136D991"/>
    <w:rsid w:val="3137B489"/>
    <w:rsid w:val="3152A4E9"/>
    <w:rsid w:val="3188C8F2"/>
    <w:rsid w:val="319B9AAC"/>
    <w:rsid w:val="31B08CAB"/>
    <w:rsid w:val="31B57428"/>
    <w:rsid w:val="31B9120C"/>
    <w:rsid w:val="31C07063"/>
    <w:rsid w:val="31E200F3"/>
    <w:rsid w:val="31ECA295"/>
    <w:rsid w:val="31ECC493"/>
    <w:rsid w:val="320C7458"/>
    <w:rsid w:val="321A4620"/>
    <w:rsid w:val="321B72BB"/>
    <w:rsid w:val="323400F9"/>
    <w:rsid w:val="32360754"/>
    <w:rsid w:val="32623D4F"/>
    <w:rsid w:val="32676875"/>
    <w:rsid w:val="329869CE"/>
    <w:rsid w:val="329E4391"/>
    <w:rsid w:val="32A6F821"/>
    <w:rsid w:val="32DC1E7D"/>
    <w:rsid w:val="32E19782"/>
    <w:rsid w:val="33071A48"/>
    <w:rsid w:val="330A9D20"/>
    <w:rsid w:val="331F2FCA"/>
    <w:rsid w:val="3349C88B"/>
    <w:rsid w:val="335E9C06"/>
    <w:rsid w:val="337D2078"/>
    <w:rsid w:val="337E5E7F"/>
    <w:rsid w:val="337E93F7"/>
    <w:rsid w:val="339DB0D4"/>
    <w:rsid w:val="339E28F6"/>
    <w:rsid w:val="33A56629"/>
    <w:rsid w:val="33BFDAFC"/>
    <w:rsid w:val="33EAF6DC"/>
    <w:rsid w:val="3413D168"/>
    <w:rsid w:val="3419087D"/>
    <w:rsid w:val="3425C528"/>
    <w:rsid w:val="343276DE"/>
    <w:rsid w:val="345C89FD"/>
    <w:rsid w:val="346DFEDF"/>
    <w:rsid w:val="347CAA7F"/>
    <w:rsid w:val="34B00875"/>
    <w:rsid w:val="34B4E3EE"/>
    <w:rsid w:val="34C67F77"/>
    <w:rsid w:val="34CCDADA"/>
    <w:rsid w:val="34D1D06D"/>
    <w:rsid w:val="34EC4C6F"/>
    <w:rsid w:val="350C9909"/>
    <w:rsid w:val="351B34AF"/>
    <w:rsid w:val="357A96F0"/>
    <w:rsid w:val="358C6944"/>
    <w:rsid w:val="35992E44"/>
    <w:rsid w:val="359DBAFD"/>
    <w:rsid w:val="35A1597A"/>
    <w:rsid w:val="35AC266E"/>
    <w:rsid w:val="35B7C124"/>
    <w:rsid w:val="35C3F27E"/>
    <w:rsid w:val="35F6DC3F"/>
    <w:rsid w:val="3602BCE4"/>
    <w:rsid w:val="3647A27F"/>
    <w:rsid w:val="3655804E"/>
    <w:rsid w:val="365E7F5B"/>
    <w:rsid w:val="366D2721"/>
    <w:rsid w:val="367D30FD"/>
    <w:rsid w:val="36ACFD2F"/>
    <w:rsid w:val="36C39F5E"/>
    <w:rsid w:val="36ED980C"/>
    <w:rsid w:val="36F0B141"/>
    <w:rsid w:val="36F20B8E"/>
    <w:rsid w:val="36F289FA"/>
    <w:rsid w:val="37078F7A"/>
    <w:rsid w:val="371CC50B"/>
    <w:rsid w:val="374E1F24"/>
    <w:rsid w:val="375CA1E1"/>
    <w:rsid w:val="375E217A"/>
    <w:rsid w:val="3767715B"/>
    <w:rsid w:val="376ADD84"/>
    <w:rsid w:val="377E12E1"/>
    <w:rsid w:val="3824F994"/>
    <w:rsid w:val="3841019B"/>
    <w:rsid w:val="385F774E"/>
    <w:rsid w:val="38684766"/>
    <w:rsid w:val="3871E3DD"/>
    <w:rsid w:val="387699CF"/>
    <w:rsid w:val="388B3501"/>
    <w:rsid w:val="389EBD84"/>
    <w:rsid w:val="38BF2A52"/>
    <w:rsid w:val="38E9B736"/>
    <w:rsid w:val="38F4328E"/>
    <w:rsid w:val="38FC5ABA"/>
    <w:rsid w:val="3905FCBB"/>
    <w:rsid w:val="39493FB1"/>
    <w:rsid w:val="39505B5F"/>
    <w:rsid w:val="395A4394"/>
    <w:rsid w:val="395C5847"/>
    <w:rsid w:val="396BFCE1"/>
    <w:rsid w:val="3978F228"/>
    <w:rsid w:val="39899869"/>
    <w:rsid w:val="39912CD1"/>
    <w:rsid w:val="39969028"/>
    <w:rsid w:val="399A400A"/>
    <w:rsid w:val="39C9A7B3"/>
    <w:rsid w:val="39DC9809"/>
    <w:rsid w:val="39E1A5D2"/>
    <w:rsid w:val="39F2BC6D"/>
    <w:rsid w:val="3A127C60"/>
    <w:rsid w:val="3A22A1AC"/>
    <w:rsid w:val="3A2E9FEB"/>
    <w:rsid w:val="3A2F3843"/>
    <w:rsid w:val="3A495CEB"/>
    <w:rsid w:val="3A5F5567"/>
    <w:rsid w:val="3A65D05E"/>
    <w:rsid w:val="3A6FF849"/>
    <w:rsid w:val="3A793692"/>
    <w:rsid w:val="3A7A0BD0"/>
    <w:rsid w:val="3A80F3A8"/>
    <w:rsid w:val="3A9E145D"/>
    <w:rsid w:val="3AAD1DEF"/>
    <w:rsid w:val="3AADE1D8"/>
    <w:rsid w:val="3AB42F42"/>
    <w:rsid w:val="3AC6FAEA"/>
    <w:rsid w:val="3AEA3CC1"/>
    <w:rsid w:val="3AFC69DA"/>
    <w:rsid w:val="3B0719E5"/>
    <w:rsid w:val="3B08884E"/>
    <w:rsid w:val="3B40838F"/>
    <w:rsid w:val="3B4D20FE"/>
    <w:rsid w:val="3B542633"/>
    <w:rsid w:val="3B63C7DD"/>
    <w:rsid w:val="3B7F9078"/>
    <w:rsid w:val="3B93BE31"/>
    <w:rsid w:val="3B94371A"/>
    <w:rsid w:val="3BA630BF"/>
    <w:rsid w:val="3BBCED8D"/>
    <w:rsid w:val="3BC7B4DA"/>
    <w:rsid w:val="3BF06823"/>
    <w:rsid w:val="3BF0E3BA"/>
    <w:rsid w:val="3C2E68FE"/>
    <w:rsid w:val="3C2FD2DD"/>
    <w:rsid w:val="3C5DF57E"/>
    <w:rsid w:val="3C787ECE"/>
    <w:rsid w:val="3C7FB0F3"/>
    <w:rsid w:val="3C8A5B6D"/>
    <w:rsid w:val="3C988C98"/>
    <w:rsid w:val="3CA75667"/>
    <w:rsid w:val="3CA8B644"/>
    <w:rsid w:val="3CC66CBB"/>
    <w:rsid w:val="3CC7756E"/>
    <w:rsid w:val="3CD57A6C"/>
    <w:rsid w:val="3CF138D8"/>
    <w:rsid w:val="3CFC20E4"/>
    <w:rsid w:val="3D068242"/>
    <w:rsid w:val="3D10839E"/>
    <w:rsid w:val="3D3E9E61"/>
    <w:rsid w:val="3D642AD2"/>
    <w:rsid w:val="3D6A4E49"/>
    <w:rsid w:val="3D6A54EF"/>
    <w:rsid w:val="3D6C482F"/>
    <w:rsid w:val="3D9E1F58"/>
    <w:rsid w:val="3DAA4E81"/>
    <w:rsid w:val="3DAB132A"/>
    <w:rsid w:val="3DB425BB"/>
    <w:rsid w:val="3DC34B36"/>
    <w:rsid w:val="3DCFF2DB"/>
    <w:rsid w:val="3DD3EF94"/>
    <w:rsid w:val="3DDE8026"/>
    <w:rsid w:val="3DE13238"/>
    <w:rsid w:val="3E029223"/>
    <w:rsid w:val="3E032FE5"/>
    <w:rsid w:val="3E06969B"/>
    <w:rsid w:val="3E1EF637"/>
    <w:rsid w:val="3E45D2CC"/>
    <w:rsid w:val="3E71715D"/>
    <w:rsid w:val="3E802F07"/>
    <w:rsid w:val="3E8E3A30"/>
    <w:rsid w:val="3EA233EA"/>
    <w:rsid w:val="3EC73B2B"/>
    <w:rsid w:val="3ED23416"/>
    <w:rsid w:val="3F02E055"/>
    <w:rsid w:val="3F11FE29"/>
    <w:rsid w:val="3F12D17A"/>
    <w:rsid w:val="3F1B0CF1"/>
    <w:rsid w:val="3F354495"/>
    <w:rsid w:val="3F370BF9"/>
    <w:rsid w:val="3F5B4B1F"/>
    <w:rsid w:val="3F5FEE61"/>
    <w:rsid w:val="3F6ADCA9"/>
    <w:rsid w:val="3F855CBB"/>
    <w:rsid w:val="3FB78006"/>
    <w:rsid w:val="3FDC4BD6"/>
    <w:rsid w:val="3FE0AD42"/>
    <w:rsid w:val="40368862"/>
    <w:rsid w:val="40523133"/>
    <w:rsid w:val="40531931"/>
    <w:rsid w:val="405F0F9A"/>
    <w:rsid w:val="40670C68"/>
    <w:rsid w:val="4096F06E"/>
    <w:rsid w:val="409B48AA"/>
    <w:rsid w:val="409DDC54"/>
    <w:rsid w:val="40B28B5A"/>
    <w:rsid w:val="40D57171"/>
    <w:rsid w:val="4122FA9A"/>
    <w:rsid w:val="412A0604"/>
    <w:rsid w:val="41500160"/>
    <w:rsid w:val="415CC312"/>
    <w:rsid w:val="4166B4DC"/>
    <w:rsid w:val="4172B0E0"/>
    <w:rsid w:val="4175EDF1"/>
    <w:rsid w:val="418153A9"/>
    <w:rsid w:val="4188D5CA"/>
    <w:rsid w:val="419A024E"/>
    <w:rsid w:val="419D91FB"/>
    <w:rsid w:val="41A67F5A"/>
    <w:rsid w:val="41AB68D3"/>
    <w:rsid w:val="41AE5427"/>
    <w:rsid w:val="41D42B9B"/>
    <w:rsid w:val="41DA10A4"/>
    <w:rsid w:val="41F55170"/>
    <w:rsid w:val="420C8A1B"/>
    <w:rsid w:val="4232D249"/>
    <w:rsid w:val="423AA5E7"/>
    <w:rsid w:val="423AE786"/>
    <w:rsid w:val="425700AC"/>
    <w:rsid w:val="42888E27"/>
    <w:rsid w:val="42924517"/>
    <w:rsid w:val="42B22CB4"/>
    <w:rsid w:val="42B7ACC3"/>
    <w:rsid w:val="4313BA63"/>
    <w:rsid w:val="433001E3"/>
    <w:rsid w:val="43317AE2"/>
    <w:rsid w:val="433753EA"/>
    <w:rsid w:val="4342400F"/>
    <w:rsid w:val="43747AF3"/>
    <w:rsid w:val="43908E03"/>
    <w:rsid w:val="43947410"/>
    <w:rsid w:val="43B44B8F"/>
    <w:rsid w:val="43B5FEC8"/>
    <w:rsid w:val="43B886D7"/>
    <w:rsid w:val="43D7271A"/>
    <w:rsid w:val="43E1DCC5"/>
    <w:rsid w:val="43F97A67"/>
    <w:rsid w:val="4402E580"/>
    <w:rsid w:val="4451B391"/>
    <w:rsid w:val="445CC071"/>
    <w:rsid w:val="445EB830"/>
    <w:rsid w:val="445EE491"/>
    <w:rsid w:val="4467AA20"/>
    <w:rsid w:val="4467D032"/>
    <w:rsid w:val="4486335C"/>
    <w:rsid w:val="44892BAD"/>
    <w:rsid w:val="448A66D5"/>
    <w:rsid w:val="449A25B2"/>
    <w:rsid w:val="44F0424D"/>
    <w:rsid w:val="450AC05E"/>
    <w:rsid w:val="450F18B1"/>
    <w:rsid w:val="4513BED5"/>
    <w:rsid w:val="4517DC3F"/>
    <w:rsid w:val="451D8A77"/>
    <w:rsid w:val="4520BF6F"/>
    <w:rsid w:val="456A6A49"/>
    <w:rsid w:val="458630E1"/>
    <w:rsid w:val="45B35981"/>
    <w:rsid w:val="45C5FC2E"/>
    <w:rsid w:val="45C96F7E"/>
    <w:rsid w:val="45D7337E"/>
    <w:rsid w:val="460C7113"/>
    <w:rsid w:val="461695C9"/>
    <w:rsid w:val="4628AE96"/>
    <w:rsid w:val="464818EE"/>
    <w:rsid w:val="4656BE76"/>
    <w:rsid w:val="468330BF"/>
    <w:rsid w:val="46849C20"/>
    <w:rsid w:val="4685CD90"/>
    <w:rsid w:val="46A4DA83"/>
    <w:rsid w:val="46DF8175"/>
    <w:rsid w:val="472334E1"/>
    <w:rsid w:val="47403266"/>
    <w:rsid w:val="474F0134"/>
    <w:rsid w:val="47525656"/>
    <w:rsid w:val="4762D96C"/>
    <w:rsid w:val="4788255E"/>
    <w:rsid w:val="47A0656E"/>
    <w:rsid w:val="47E3B9B9"/>
    <w:rsid w:val="47ECCD15"/>
    <w:rsid w:val="47FD5C73"/>
    <w:rsid w:val="4800D16C"/>
    <w:rsid w:val="4816C194"/>
    <w:rsid w:val="482ACE12"/>
    <w:rsid w:val="4838D2CA"/>
    <w:rsid w:val="48891FFA"/>
    <w:rsid w:val="48C8752F"/>
    <w:rsid w:val="48DBEBE7"/>
    <w:rsid w:val="48E11995"/>
    <w:rsid w:val="48EA3516"/>
    <w:rsid w:val="48F28BA5"/>
    <w:rsid w:val="4903208B"/>
    <w:rsid w:val="491F37EA"/>
    <w:rsid w:val="492053A6"/>
    <w:rsid w:val="499C40FF"/>
    <w:rsid w:val="499D04B3"/>
    <w:rsid w:val="49AAB53C"/>
    <w:rsid w:val="49BA22F5"/>
    <w:rsid w:val="49BFEC7F"/>
    <w:rsid w:val="49CD7E2D"/>
    <w:rsid w:val="49ED03D4"/>
    <w:rsid w:val="49F171CC"/>
    <w:rsid w:val="49F994AE"/>
    <w:rsid w:val="4A04BE56"/>
    <w:rsid w:val="4A21454A"/>
    <w:rsid w:val="4A2C7E64"/>
    <w:rsid w:val="4A47F652"/>
    <w:rsid w:val="4A4AC21F"/>
    <w:rsid w:val="4A4E75EA"/>
    <w:rsid w:val="4A502B51"/>
    <w:rsid w:val="4A615B19"/>
    <w:rsid w:val="4A6D52A7"/>
    <w:rsid w:val="4AA89F1E"/>
    <w:rsid w:val="4AB16D8A"/>
    <w:rsid w:val="4AB3FE24"/>
    <w:rsid w:val="4ADBAE9E"/>
    <w:rsid w:val="4ADD174A"/>
    <w:rsid w:val="4AF24537"/>
    <w:rsid w:val="4AF6523E"/>
    <w:rsid w:val="4B007C35"/>
    <w:rsid w:val="4B18A88F"/>
    <w:rsid w:val="4B3019A4"/>
    <w:rsid w:val="4B36DF65"/>
    <w:rsid w:val="4B3EF39B"/>
    <w:rsid w:val="4B46638C"/>
    <w:rsid w:val="4B4B5A16"/>
    <w:rsid w:val="4B64E704"/>
    <w:rsid w:val="4B9E309F"/>
    <w:rsid w:val="4BC3853C"/>
    <w:rsid w:val="4BC74923"/>
    <w:rsid w:val="4C062DD2"/>
    <w:rsid w:val="4C0AF197"/>
    <w:rsid w:val="4C175326"/>
    <w:rsid w:val="4C2BD9AE"/>
    <w:rsid w:val="4C4F1A39"/>
    <w:rsid w:val="4C581566"/>
    <w:rsid w:val="4C61FBB4"/>
    <w:rsid w:val="4C7830AE"/>
    <w:rsid w:val="4C7BCEFE"/>
    <w:rsid w:val="4C7CB6FB"/>
    <w:rsid w:val="4CA20657"/>
    <w:rsid w:val="4CBE5C58"/>
    <w:rsid w:val="4CC5EA47"/>
    <w:rsid w:val="4CCE44C7"/>
    <w:rsid w:val="4CE280AD"/>
    <w:rsid w:val="4CEAE168"/>
    <w:rsid w:val="4CF4E22E"/>
    <w:rsid w:val="4D044DAD"/>
    <w:rsid w:val="4D124B6B"/>
    <w:rsid w:val="4D148CEF"/>
    <w:rsid w:val="4D2C7C23"/>
    <w:rsid w:val="4D429E4C"/>
    <w:rsid w:val="4D69EE75"/>
    <w:rsid w:val="4D7D5348"/>
    <w:rsid w:val="4D7E13B4"/>
    <w:rsid w:val="4D81C5AD"/>
    <w:rsid w:val="4D9CC866"/>
    <w:rsid w:val="4DB351CD"/>
    <w:rsid w:val="4DD0281D"/>
    <w:rsid w:val="4E14CF6C"/>
    <w:rsid w:val="4E4B86F6"/>
    <w:rsid w:val="4E79E307"/>
    <w:rsid w:val="4EAB26B2"/>
    <w:rsid w:val="4ED5BEC6"/>
    <w:rsid w:val="4ED756CB"/>
    <w:rsid w:val="4EE32097"/>
    <w:rsid w:val="4F0D336C"/>
    <w:rsid w:val="4F0D3F48"/>
    <w:rsid w:val="4F282558"/>
    <w:rsid w:val="4F496DFB"/>
    <w:rsid w:val="4F572D42"/>
    <w:rsid w:val="4F59C373"/>
    <w:rsid w:val="4F791CDB"/>
    <w:rsid w:val="4F7B3250"/>
    <w:rsid w:val="4FADB1F7"/>
    <w:rsid w:val="4FD1F639"/>
    <w:rsid w:val="4FE8EDAA"/>
    <w:rsid w:val="4FF11B17"/>
    <w:rsid w:val="4FF43A11"/>
    <w:rsid w:val="4FF6BC59"/>
    <w:rsid w:val="4FF7D60E"/>
    <w:rsid w:val="4FFC860B"/>
    <w:rsid w:val="502D7CCE"/>
    <w:rsid w:val="502F1B1C"/>
    <w:rsid w:val="50330D58"/>
    <w:rsid w:val="503EB64B"/>
    <w:rsid w:val="506AE48F"/>
    <w:rsid w:val="50816DC7"/>
    <w:rsid w:val="50909E3D"/>
    <w:rsid w:val="50948303"/>
    <w:rsid w:val="509FE149"/>
    <w:rsid w:val="50E84584"/>
    <w:rsid w:val="50EB8F5A"/>
    <w:rsid w:val="50F2411C"/>
    <w:rsid w:val="51107868"/>
    <w:rsid w:val="5125EECC"/>
    <w:rsid w:val="5127D499"/>
    <w:rsid w:val="5133DBBD"/>
    <w:rsid w:val="5134BE7A"/>
    <w:rsid w:val="5134D4B8"/>
    <w:rsid w:val="517039EE"/>
    <w:rsid w:val="5183D369"/>
    <w:rsid w:val="518A10ED"/>
    <w:rsid w:val="51C50ADE"/>
    <w:rsid w:val="51DC1BD3"/>
    <w:rsid w:val="51F93622"/>
    <w:rsid w:val="522703FE"/>
    <w:rsid w:val="523FC94E"/>
    <w:rsid w:val="5258D60D"/>
    <w:rsid w:val="526E4D2A"/>
    <w:rsid w:val="527DADF8"/>
    <w:rsid w:val="52860B33"/>
    <w:rsid w:val="52AEFA98"/>
    <w:rsid w:val="52C8D5F4"/>
    <w:rsid w:val="52D1138E"/>
    <w:rsid w:val="530622D3"/>
    <w:rsid w:val="53161FC4"/>
    <w:rsid w:val="5320929D"/>
    <w:rsid w:val="53264CCA"/>
    <w:rsid w:val="532CB1BC"/>
    <w:rsid w:val="53319BE0"/>
    <w:rsid w:val="533B38A4"/>
    <w:rsid w:val="533F1177"/>
    <w:rsid w:val="5349E7A6"/>
    <w:rsid w:val="535F58B9"/>
    <w:rsid w:val="53740771"/>
    <w:rsid w:val="537BFCE5"/>
    <w:rsid w:val="53B2742E"/>
    <w:rsid w:val="53C736B6"/>
    <w:rsid w:val="53E6BDCD"/>
    <w:rsid w:val="53F9693E"/>
    <w:rsid w:val="542001A8"/>
    <w:rsid w:val="543B5CA5"/>
    <w:rsid w:val="54A536CB"/>
    <w:rsid w:val="54AE20A5"/>
    <w:rsid w:val="54BCDCB0"/>
    <w:rsid w:val="54DF6D04"/>
    <w:rsid w:val="54E233B3"/>
    <w:rsid w:val="551702EF"/>
    <w:rsid w:val="5549EE0E"/>
    <w:rsid w:val="556D8EAD"/>
    <w:rsid w:val="55A0FF5D"/>
    <w:rsid w:val="55A12C1E"/>
    <w:rsid w:val="55AF0D6D"/>
    <w:rsid w:val="55BB6006"/>
    <w:rsid w:val="55C4261C"/>
    <w:rsid w:val="55D5AE5B"/>
    <w:rsid w:val="55E1BA73"/>
    <w:rsid w:val="55EF6ACC"/>
    <w:rsid w:val="55FB7671"/>
    <w:rsid w:val="55FDDBE2"/>
    <w:rsid w:val="5621CCDD"/>
    <w:rsid w:val="56255D2C"/>
    <w:rsid w:val="566C02C6"/>
    <w:rsid w:val="566D670D"/>
    <w:rsid w:val="56735CA1"/>
    <w:rsid w:val="567851D1"/>
    <w:rsid w:val="567AEF96"/>
    <w:rsid w:val="5689C817"/>
    <w:rsid w:val="568B6CBF"/>
    <w:rsid w:val="56A53076"/>
    <w:rsid w:val="56AACDB4"/>
    <w:rsid w:val="56AF2A63"/>
    <w:rsid w:val="56B002BD"/>
    <w:rsid w:val="56D79574"/>
    <w:rsid w:val="56DE3DFC"/>
    <w:rsid w:val="56DFBA99"/>
    <w:rsid w:val="56E75198"/>
    <w:rsid w:val="570383B2"/>
    <w:rsid w:val="570A665B"/>
    <w:rsid w:val="5715581A"/>
    <w:rsid w:val="57349EEE"/>
    <w:rsid w:val="5756B235"/>
    <w:rsid w:val="575C6264"/>
    <w:rsid w:val="577F792C"/>
    <w:rsid w:val="578D0024"/>
    <w:rsid w:val="579300CF"/>
    <w:rsid w:val="57A51839"/>
    <w:rsid w:val="57BD141F"/>
    <w:rsid w:val="57D034B0"/>
    <w:rsid w:val="57D3D371"/>
    <w:rsid w:val="57E1ADBB"/>
    <w:rsid w:val="57E83C6B"/>
    <w:rsid w:val="57FB19E4"/>
    <w:rsid w:val="580D5992"/>
    <w:rsid w:val="58374319"/>
    <w:rsid w:val="583BBF45"/>
    <w:rsid w:val="584FB545"/>
    <w:rsid w:val="58680ABE"/>
    <w:rsid w:val="5869F26A"/>
    <w:rsid w:val="586D808C"/>
    <w:rsid w:val="5877E013"/>
    <w:rsid w:val="587F85FF"/>
    <w:rsid w:val="58925629"/>
    <w:rsid w:val="58A6CCC8"/>
    <w:rsid w:val="58B4A2ED"/>
    <w:rsid w:val="58C48E47"/>
    <w:rsid w:val="58DCA5C2"/>
    <w:rsid w:val="58F8138C"/>
    <w:rsid w:val="590D7DCF"/>
    <w:rsid w:val="595970AE"/>
    <w:rsid w:val="5966FB8D"/>
    <w:rsid w:val="598507DC"/>
    <w:rsid w:val="5985DB24"/>
    <w:rsid w:val="5986E2C5"/>
    <w:rsid w:val="5A0FB9E7"/>
    <w:rsid w:val="5A10F4FA"/>
    <w:rsid w:val="5A125595"/>
    <w:rsid w:val="5A1802CB"/>
    <w:rsid w:val="5A2D4AF0"/>
    <w:rsid w:val="5A3B9278"/>
    <w:rsid w:val="5A42B44F"/>
    <w:rsid w:val="5A54B847"/>
    <w:rsid w:val="5A615262"/>
    <w:rsid w:val="5A63EB9F"/>
    <w:rsid w:val="5A689D0C"/>
    <w:rsid w:val="5AA4029D"/>
    <w:rsid w:val="5ABF418E"/>
    <w:rsid w:val="5AD5661D"/>
    <w:rsid w:val="5AF29B70"/>
    <w:rsid w:val="5AF719BF"/>
    <w:rsid w:val="5B155EAB"/>
    <w:rsid w:val="5B4C4872"/>
    <w:rsid w:val="5B6551FC"/>
    <w:rsid w:val="5B6EC5AF"/>
    <w:rsid w:val="5BA0C510"/>
    <w:rsid w:val="5BC397A6"/>
    <w:rsid w:val="5BD4B85A"/>
    <w:rsid w:val="5BEC64A0"/>
    <w:rsid w:val="5BF2F4E6"/>
    <w:rsid w:val="5C071E5A"/>
    <w:rsid w:val="5C10FD91"/>
    <w:rsid w:val="5C12547B"/>
    <w:rsid w:val="5C2E8D91"/>
    <w:rsid w:val="5C3F9FA3"/>
    <w:rsid w:val="5C4CBE0D"/>
    <w:rsid w:val="5C5CA866"/>
    <w:rsid w:val="5C65E8ED"/>
    <w:rsid w:val="5C7841EC"/>
    <w:rsid w:val="5C7FE27E"/>
    <w:rsid w:val="5C81FB30"/>
    <w:rsid w:val="5C8CFE0C"/>
    <w:rsid w:val="5C9AA5A1"/>
    <w:rsid w:val="5C9F0056"/>
    <w:rsid w:val="5CE5179F"/>
    <w:rsid w:val="5CF12EBD"/>
    <w:rsid w:val="5CF1A494"/>
    <w:rsid w:val="5D450EB0"/>
    <w:rsid w:val="5D696D5A"/>
    <w:rsid w:val="5D70A406"/>
    <w:rsid w:val="5D8093F6"/>
    <w:rsid w:val="5D8121D8"/>
    <w:rsid w:val="5D8695F0"/>
    <w:rsid w:val="5D961D69"/>
    <w:rsid w:val="5DA55F3E"/>
    <w:rsid w:val="5DA585C0"/>
    <w:rsid w:val="5DAC636C"/>
    <w:rsid w:val="5DB18ED4"/>
    <w:rsid w:val="5DDCCB50"/>
    <w:rsid w:val="5E027DE8"/>
    <w:rsid w:val="5E1E7955"/>
    <w:rsid w:val="5E638BF6"/>
    <w:rsid w:val="5E71CA8A"/>
    <w:rsid w:val="5EBA9E15"/>
    <w:rsid w:val="5EDFB818"/>
    <w:rsid w:val="5EF97B45"/>
    <w:rsid w:val="5F001C9F"/>
    <w:rsid w:val="5F3423CF"/>
    <w:rsid w:val="5F48A693"/>
    <w:rsid w:val="5F5653C8"/>
    <w:rsid w:val="5F6240F8"/>
    <w:rsid w:val="5F6A9074"/>
    <w:rsid w:val="5F7694A7"/>
    <w:rsid w:val="5F886A2A"/>
    <w:rsid w:val="5FBEA780"/>
    <w:rsid w:val="5FD75EEB"/>
    <w:rsid w:val="5FD8E857"/>
    <w:rsid w:val="5FDB682A"/>
    <w:rsid w:val="5FF17C01"/>
    <w:rsid w:val="5FF2D944"/>
    <w:rsid w:val="601F2F9E"/>
    <w:rsid w:val="6022BFEA"/>
    <w:rsid w:val="602F3733"/>
    <w:rsid w:val="60456543"/>
    <w:rsid w:val="6046F6F4"/>
    <w:rsid w:val="607616BD"/>
    <w:rsid w:val="6093962E"/>
    <w:rsid w:val="60978718"/>
    <w:rsid w:val="60AA6117"/>
    <w:rsid w:val="60C98E62"/>
    <w:rsid w:val="60CB9A1A"/>
    <w:rsid w:val="60D4665F"/>
    <w:rsid w:val="60DDF615"/>
    <w:rsid w:val="60EF007F"/>
    <w:rsid w:val="6136FAAB"/>
    <w:rsid w:val="6150B30D"/>
    <w:rsid w:val="6172E6F9"/>
    <w:rsid w:val="61737B64"/>
    <w:rsid w:val="61798C7E"/>
    <w:rsid w:val="617D3731"/>
    <w:rsid w:val="61C00272"/>
    <w:rsid w:val="61C42D6B"/>
    <w:rsid w:val="61F5406F"/>
    <w:rsid w:val="620BA0BA"/>
    <w:rsid w:val="620BB187"/>
    <w:rsid w:val="6237F5B2"/>
    <w:rsid w:val="62910A4E"/>
    <w:rsid w:val="6299A772"/>
    <w:rsid w:val="62BA8D45"/>
    <w:rsid w:val="62BDF319"/>
    <w:rsid w:val="62CBD0DA"/>
    <w:rsid w:val="62D76DEA"/>
    <w:rsid w:val="62F4B167"/>
    <w:rsid w:val="6302DA0D"/>
    <w:rsid w:val="630D0CC5"/>
    <w:rsid w:val="63136E8E"/>
    <w:rsid w:val="632083B7"/>
    <w:rsid w:val="633060F3"/>
    <w:rsid w:val="63393A5E"/>
    <w:rsid w:val="634D4B9D"/>
    <w:rsid w:val="634DC5BD"/>
    <w:rsid w:val="634F2CAC"/>
    <w:rsid w:val="6395DD4D"/>
    <w:rsid w:val="6399D21C"/>
    <w:rsid w:val="63AB130A"/>
    <w:rsid w:val="63FC2114"/>
    <w:rsid w:val="641A93F0"/>
    <w:rsid w:val="641D1418"/>
    <w:rsid w:val="641E7706"/>
    <w:rsid w:val="6424B321"/>
    <w:rsid w:val="64585692"/>
    <w:rsid w:val="6461A1BF"/>
    <w:rsid w:val="646362E0"/>
    <w:rsid w:val="646E8CD8"/>
    <w:rsid w:val="646F6D8C"/>
    <w:rsid w:val="64734A83"/>
    <w:rsid w:val="647DBD04"/>
    <w:rsid w:val="64AE95AA"/>
    <w:rsid w:val="64DF3EC9"/>
    <w:rsid w:val="64E3D740"/>
    <w:rsid w:val="64E4FC30"/>
    <w:rsid w:val="6501A270"/>
    <w:rsid w:val="6505D4C7"/>
    <w:rsid w:val="651EE37F"/>
    <w:rsid w:val="6521B989"/>
    <w:rsid w:val="653319F9"/>
    <w:rsid w:val="6541A3B9"/>
    <w:rsid w:val="656C11A4"/>
    <w:rsid w:val="6573FF3F"/>
    <w:rsid w:val="657E3665"/>
    <w:rsid w:val="6585F85D"/>
    <w:rsid w:val="6596A2B6"/>
    <w:rsid w:val="65BD1BE1"/>
    <w:rsid w:val="65CE5AFE"/>
    <w:rsid w:val="65DCF071"/>
    <w:rsid w:val="6628C08A"/>
    <w:rsid w:val="664AC8E6"/>
    <w:rsid w:val="66677AC5"/>
    <w:rsid w:val="66766354"/>
    <w:rsid w:val="6676F1E8"/>
    <w:rsid w:val="6699F752"/>
    <w:rsid w:val="669BA83E"/>
    <w:rsid w:val="669EFE0F"/>
    <w:rsid w:val="669EFED4"/>
    <w:rsid w:val="66A084FC"/>
    <w:rsid w:val="66A29F7B"/>
    <w:rsid w:val="66C411B9"/>
    <w:rsid w:val="66E21FC6"/>
    <w:rsid w:val="66E3EAA5"/>
    <w:rsid w:val="66F56B5E"/>
    <w:rsid w:val="6705832F"/>
    <w:rsid w:val="670646BF"/>
    <w:rsid w:val="673E7E9B"/>
    <w:rsid w:val="6761F652"/>
    <w:rsid w:val="6786C1D5"/>
    <w:rsid w:val="67D7C796"/>
    <w:rsid w:val="67D81291"/>
    <w:rsid w:val="67DB6D90"/>
    <w:rsid w:val="67DFEE34"/>
    <w:rsid w:val="67F11707"/>
    <w:rsid w:val="67F300F0"/>
    <w:rsid w:val="682019D7"/>
    <w:rsid w:val="682C4299"/>
    <w:rsid w:val="6853D18E"/>
    <w:rsid w:val="68565D5B"/>
    <w:rsid w:val="68649609"/>
    <w:rsid w:val="688BF385"/>
    <w:rsid w:val="688C6201"/>
    <w:rsid w:val="68B10487"/>
    <w:rsid w:val="68B15955"/>
    <w:rsid w:val="68DBD739"/>
    <w:rsid w:val="690519BD"/>
    <w:rsid w:val="690B9C27"/>
    <w:rsid w:val="691012DB"/>
    <w:rsid w:val="69185E73"/>
    <w:rsid w:val="692CC5A3"/>
    <w:rsid w:val="6932E20E"/>
    <w:rsid w:val="6941A490"/>
    <w:rsid w:val="6988BEE2"/>
    <w:rsid w:val="69C829A3"/>
    <w:rsid w:val="69E2F63C"/>
    <w:rsid w:val="69E54D05"/>
    <w:rsid w:val="6A003BD0"/>
    <w:rsid w:val="6A0A96B2"/>
    <w:rsid w:val="6A330118"/>
    <w:rsid w:val="6A61B603"/>
    <w:rsid w:val="6A6FBA67"/>
    <w:rsid w:val="6A73CFC1"/>
    <w:rsid w:val="6A77F515"/>
    <w:rsid w:val="6A9913C8"/>
    <w:rsid w:val="6ABAD892"/>
    <w:rsid w:val="6AEE3F6C"/>
    <w:rsid w:val="6AFE2598"/>
    <w:rsid w:val="6B0506EF"/>
    <w:rsid w:val="6B1CB53B"/>
    <w:rsid w:val="6B34F939"/>
    <w:rsid w:val="6B46F9B2"/>
    <w:rsid w:val="6B4A4A54"/>
    <w:rsid w:val="6B640334"/>
    <w:rsid w:val="6B857AB6"/>
    <w:rsid w:val="6B9B007D"/>
    <w:rsid w:val="6BA583CE"/>
    <w:rsid w:val="6BAEF987"/>
    <w:rsid w:val="6BAFDCE1"/>
    <w:rsid w:val="6BB016C5"/>
    <w:rsid w:val="6BB03F0A"/>
    <w:rsid w:val="6BB1657E"/>
    <w:rsid w:val="6BB289A6"/>
    <w:rsid w:val="6BE291B6"/>
    <w:rsid w:val="6BF2C5E7"/>
    <w:rsid w:val="6C1F4D35"/>
    <w:rsid w:val="6C3B09EA"/>
    <w:rsid w:val="6C3D176C"/>
    <w:rsid w:val="6C4B89BE"/>
    <w:rsid w:val="6C7709C9"/>
    <w:rsid w:val="6C87AFB8"/>
    <w:rsid w:val="6C9159DE"/>
    <w:rsid w:val="6C994D44"/>
    <w:rsid w:val="6CA3FECF"/>
    <w:rsid w:val="6CDF1C2A"/>
    <w:rsid w:val="6CE737E7"/>
    <w:rsid w:val="6CF3DABE"/>
    <w:rsid w:val="6CFECBC1"/>
    <w:rsid w:val="6D04438E"/>
    <w:rsid w:val="6D0BC9B4"/>
    <w:rsid w:val="6D0E0D85"/>
    <w:rsid w:val="6D17535E"/>
    <w:rsid w:val="6D3D6470"/>
    <w:rsid w:val="6D42E07C"/>
    <w:rsid w:val="6D45870A"/>
    <w:rsid w:val="6D4DE71C"/>
    <w:rsid w:val="6D8FDD30"/>
    <w:rsid w:val="6DAD7074"/>
    <w:rsid w:val="6DB93EBC"/>
    <w:rsid w:val="6DEF09AF"/>
    <w:rsid w:val="6DFAD9D4"/>
    <w:rsid w:val="6E1A544B"/>
    <w:rsid w:val="6E1C7A76"/>
    <w:rsid w:val="6E30AAC4"/>
    <w:rsid w:val="6E5F5FD5"/>
    <w:rsid w:val="6E70E1AE"/>
    <w:rsid w:val="6E89F686"/>
    <w:rsid w:val="6E930A34"/>
    <w:rsid w:val="6E9A2792"/>
    <w:rsid w:val="6E9A9D8D"/>
    <w:rsid w:val="6EB3D36E"/>
    <w:rsid w:val="6EC44C05"/>
    <w:rsid w:val="6EC5B188"/>
    <w:rsid w:val="6ECBAC96"/>
    <w:rsid w:val="6ECF5BCB"/>
    <w:rsid w:val="6ED18ED4"/>
    <w:rsid w:val="6EEFB8FC"/>
    <w:rsid w:val="6F0262C7"/>
    <w:rsid w:val="6F08E93D"/>
    <w:rsid w:val="6F0AA7F1"/>
    <w:rsid w:val="6F14E172"/>
    <w:rsid w:val="6F272329"/>
    <w:rsid w:val="6F2F05E3"/>
    <w:rsid w:val="6F47808D"/>
    <w:rsid w:val="6F5C4375"/>
    <w:rsid w:val="6FAFF5B7"/>
    <w:rsid w:val="6FC6E2D2"/>
    <w:rsid w:val="6FDE27AD"/>
    <w:rsid w:val="6FEB7567"/>
    <w:rsid w:val="6FF82BC9"/>
    <w:rsid w:val="701071C6"/>
    <w:rsid w:val="7014F666"/>
    <w:rsid w:val="702006A7"/>
    <w:rsid w:val="703608E4"/>
    <w:rsid w:val="7040D6C8"/>
    <w:rsid w:val="70570002"/>
    <w:rsid w:val="709ECFF9"/>
    <w:rsid w:val="70AEABEE"/>
    <w:rsid w:val="70C490C4"/>
    <w:rsid w:val="70CEA571"/>
    <w:rsid w:val="70D46652"/>
    <w:rsid w:val="70E326F7"/>
    <w:rsid w:val="70F26E0F"/>
    <w:rsid w:val="70FFD7B3"/>
    <w:rsid w:val="7105193F"/>
    <w:rsid w:val="71530063"/>
    <w:rsid w:val="715346FC"/>
    <w:rsid w:val="7158AFAA"/>
    <w:rsid w:val="716291B8"/>
    <w:rsid w:val="716B9598"/>
    <w:rsid w:val="7199D36A"/>
    <w:rsid w:val="71A13D9A"/>
    <w:rsid w:val="71B7E5C3"/>
    <w:rsid w:val="71BAAB9B"/>
    <w:rsid w:val="71D0A223"/>
    <w:rsid w:val="71E85F09"/>
    <w:rsid w:val="720A4A6F"/>
    <w:rsid w:val="721F855E"/>
    <w:rsid w:val="72879769"/>
    <w:rsid w:val="72945B0A"/>
    <w:rsid w:val="729DBA97"/>
    <w:rsid w:val="729FF592"/>
    <w:rsid w:val="72AAEE22"/>
    <w:rsid w:val="72B8362E"/>
    <w:rsid w:val="72BB60FB"/>
    <w:rsid w:val="72F1B12A"/>
    <w:rsid w:val="73043E5A"/>
    <w:rsid w:val="73110488"/>
    <w:rsid w:val="731F6545"/>
    <w:rsid w:val="734351F8"/>
    <w:rsid w:val="734B190D"/>
    <w:rsid w:val="7353A651"/>
    <w:rsid w:val="735D9F62"/>
    <w:rsid w:val="736E365D"/>
    <w:rsid w:val="737134F1"/>
    <w:rsid w:val="73878C3A"/>
    <w:rsid w:val="73B60AFD"/>
    <w:rsid w:val="73C054E6"/>
    <w:rsid w:val="73DEDCD1"/>
    <w:rsid w:val="73F90BE8"/>
    <w:rsid w:val="7402D6EC"/>
    <w:rsid w:val="7410AF0C"/>
    <w:rsid w:val="743FD06F"/>
    <w:rsid w:val="7463DE37"/>
    <w:rsid w:val="747E6141"/>
    <w:rsid w:val="74A1258D"/>
    <w:rsid w:val="74D3AED9"/>
    <w:rsid w:val="74D91EF6"/>
    <w:rsid w:val="74DFC8BD"/>
    <w:rsid w:val="74EA1E99"/>
    <w:rsid w:val="74EBCFA3"/>
    <w:rsid w:val="751936D1"/>
    <w:rsid w:val="75244ECC"/>
    <w:rsid w:val="75286A38"/>
    <w:rsid w:val="754133CF"/>
    <w:rsid w:val="7560739C"/>
    <w:rsid w:val="757AD6E2"/>
    <w:rsid w:val="75C58CC1"/>
    <w:rsid w:val="75C92300"/>
    <w:rsid w:val="75CF86E3"/>
    <w:rsid w:val="75CF8977"/>
    <w:rsid w:val="75D001CF"/>
    <w:rsid w:val="75E58281"/>
    <w:rsid w:val="76073423"/>
    <w:rsid w:val="760B7874"/>
    <w:rsid w:val="762327FE"/>
    <w:rsid w:val="7648F631"/>
    <w:rsid w:val="765D4350"/>
    <w:rsid w:val="766534B7"/>
    <w:rsid w:val="7677174B"/>
    <w:rsid w:val="767F99AE"/>
    <w:rsid w:val="768D6570"/>
    <w:rsid w:val="7699C822"/>
    <w:rsid w:val="769D5339"/>
    <w:rsid w:val="76B49FCD"/>
    <w:rsid w:val="76CA7EBC"/>
    <w:rsid w:val="76D5A14E"/>
    <w:rsid w:val="772C620A"/>
    <w:rsid w:val="774E13F6"/>
    <w:rsid w:val="7767C319"/>
    <w:rsid w:val="7799ADBC"/>
    <w:rsid w:val="779BDD89"/>
    <w:rsid w:val="77C532AC"/>
    <w:rsid w:val="7800910D"/>
    <w:rsid w:val="78418D73"/>
    <w:rsid w:val="7860E5DA"/>
    <w:rsid w:val="786BE47E"/>
    <w:rsid w:val="7879AB01"/>
    <w:rsid w:val="78855FDB"/>
    <w:rsid w:val="788ACC2D"/>
    <w:rsid w:val="78B14BB7"/>
    <w:rsid w:val="78B1A4D6"/>
    <w:rsid w:val="78BBD852"/>
    <w:rsid w:val="78E5B293"/>
    <w:rsid w:val="78EEBA33"/>
    <w:rsid w:val="7910A110"/>
    <w:rsid w:val="791641A2"/>
    <w:rsid w:val="7921498A"/>
    <w:rsid w:val="7926A848"/>
    <w:rsid w:val="792E8B0C"/>
    <w:rsid w:val="793A1466"/>
    <w:rsid w:val="794A8188"/>
    <w:rsid w:val="7979EEAE"/>
    <w:rsid w:val="7989C276"/>
    <w:rsid w:val="79C03D06"/>
    <w:rsid w:val="79C793E9"/>
    <w:rsid w:val="79DF0573"/>
    <w:rsid w:val="79F1BE68"/>
    <w:rsid w:val="7A0CAD92"/>
    <w:rsid w:val="7A0FFB8C"/>
    <w:rsid w:val="7A139224"/>
    <w:rsid w:val="7A1C7305"/>
    <w:rsid w:val="7A65533F"/>
    <w:rsid w:val="7A6D3889"/>
    <w:rsid w:val="7A865391"/>
    <w:rsid w:val="7A996ADA"/>
    <w:rsid w:val="7A9F4B32"/>
    <w:rsid w:val="7ABB72EF"/>
    <w:rsid w:val="7ABC35B2"/>
    <w:rsid w:val="7AE5380D"/>
    <w:rsid w:val="7AF4ECA7"/>
    <w:rsid w:val="7AF93684"/>
    <w:rsid w:val="7B04DF6B"/>
    <w:rsid w:val="7B2592F6"/>
    <w:rsid w:val="7B501E63"/>
    <w:rsid w:val="7B6AF388"/>
    <w:rsid w:val="7BC274D8"/>
    <w:rsid w:val="7BCD7B09"/>
    <w:rsid w:val="7C151139"/>
    <w:rsid w:val="7C1754FC"/>
    <w:rsid w:val="7C184D56"/>
    <w:rsid w:val="7C18592C"/>
    <w:rsid w:val="7C2841A7"/>
    <w:rsid w:val="7C2EEEE1"/>
    <w:rsid w:val="7C36C67D"/>
    <w:rsid w:val="7C3BC870"/>
    <w:rsid w:val="7C4A93BA"/>
    <w:rsid w:val="7C5444B1"/>
    <w:rsid w:val="7C5CB7D2"/>
    <w:rsid w:val="7C60CAE3"/>
    <w:rsid w:val="7C6B98CE"/>
    <w:rsid w:val="7C845A53"/>
    <w:rsid w:val="7CB7E0D3"/>
    <w:rsid w:val="7CCCFFEF"/>
    <w:rsid w:val="7CD5FA85"/>
    <w:rsid w:val="7CDE2E43"/>
    <w:rsid w:val="7CDFF8A7"/>
    <w:rsid w:val="7CE138B9"/>
    <w:rsid w:val="7CF315F9"/>
    <w:rsid w:val="7D06F752"/>
    <w:rsid w:val="7D54FD4B"/>
    <w:rsid w:val="7D744550"/>
    <w:rsid w:val="7D7C7C3B"/>
    <w:rsid w:val="7D81D221"/>
    <w:rsid w:val="7D9F95BE"/>
    <w:rsid w:val="7DA00F53"/>
    <w:rsid w:val="7DBF6CDB"/>
    <w:rsid w:val="7DC1F652"/>
    <w:rsid w:val="7E1ED4AF"/>
    <w:rsid w:val="7E1FABA6"/>
    <w:rsid w:val="7E4855F0"/>
    <w:rsid w:val="7E49DC0B"/>
    <w:rsid w:val="7E8705F8"/>
    <w:rsid w:val="7E883EBD"/>
    <w:rsid w:val="7E9D1514"/>
    <w:rsid w:val="7EAE6DC6"/>
    <w:rsid w:val="7EB595F9"/>
    <w:rsid w:val="7ECD1679"/>
    <w:rsid w:val="7ECF0BE2"/>
    <w:rsid w:val="7ECF2929"/>
    <w:rsid w:val="7EDD5964"/>
    <w:rsid w:val="7EFFA622"/>
    <w:rsid w:val="7F0D4C67"/>
    <w:rsid w:val="7F154CC2"/>
    <w:rsid w:val="7F1A5665"/>
    <w:rsid w:val="7F32C53F"/>
    <w:rsid w:val="7F3EF735"/>
    <w:rsid w:val="7F4B7769"/>
    <w:rsid w:val="7F6ACF81"/>
    <w:rsid w:val="7F750EEF"/>
    <w:rsid w:val="7F7B29DB"/>
    <w:rsid w:val="7F9537A9"/>
    <w:rsid w:val="7FA6D1FE"/>
    <w:rsid w:val="7FAD64A4"/>
    <w:rsid w:val="7FEF09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3A14E"/>
  <w15:docId w15:val="{858839AD-7998-4239-87B7-FD647F7152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1E7FF7"/>
    <w:pPr>
      <w:spacing w:after="200" w:line="276" w:lineRule="auto"/>
    </w:pPr>
    <w:rPr>
      <w:sz w:val="22"/>
      <w:szCs w:val="22"/>
      <w:lang w:val="et-EE"/>
    </w:rPr>
  </w:style>
  <w:style w:type="paragraph" w:styleId="Pealkiri1">
    <w:name w:val="heading 1"/>
    <w:basedOn w:val="Normaallaad"/>
    <w:next w:val="Normaallaad"/>
    <w:link w:val="Pealkiri1Mrk"/>
    <w:uiPriority w:val="9"/>
    <w:qFormat/>
    <w:rsid w:val="00023451"/>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Pealkiri3">
    <w:name w:val="heading 3"/>
    <w:basedOn w:val="Normaallaad"/>
    <w:next w:val="Normaallaad"/>
    <w:link w:val="Pealkiri3Mrk"/>
    <w:uiPriority w:val="9"/>
    <w:semiHidden/>
    <w:unhideWhenUsed/>
    <w:qFormat/>
    <w:rsid w:val="007C518B"/>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Pis">
    <w:name w:val="header"/>
    <w:basedOn w:val="Normaallaad"/>
    <w:link w:val="PisMrk"/>
    <w:uiPriority w:val="99"/>
    <w:unhideWhenUsed/>
    <w:rsid w:val="003E25F5"/>
    <w:pPr>
      <w:tabs>
        <w:tab w:val="center" w:pos="4536"/>
        <w:tab w:val="right" w:pos="9072"/>
      </w:tabs>
    </w:pPr>
  </w:style>
  <w:style w:type="character" w:styleId="PisMrk" w:customStyle="1">
    <w:name w:val="Päis Märk"/>
    <w:link w:val="Pis"/>
    <w:uiPriority w:val="99"/>
    <w:rsid w:val="003E25F5"/>
    <w:rPr>
      <w:sz w:val="22"/>
      <w:szCs w:val="22"/>
      <w:lang w:eastAsia="en-US"/>
    </w:rPr>
  </w:style>
  <w:style w:type="paragraph" w:styleId="Jalus">
    <w:name w:val="footer"/>
    <w:basedOn w:val="Normaallaad"/>
    <w:link w:val="JalusMrk"/>
    <w:uiPriority w:val="99"/>
    <w:unhideWhenUsed/>
    <w:rsid w:val="003E25F5"/>
    <w:pPr>
      <w:tabs>
        <w:tab w:val="center" w:pos="4536"/>
        <w:tab w:val="right" w:pos="9072"/>
      </w:tabs>
    </w:pPr>
  </w:style>
  <w:style w:type="character" w:styleId="JalusMrk" w:customStyle="1">
    <w:name w:val="Jalus Märk"/>
    <w:link w:val="Jalus"/>
    <w:uiPriority w:val="99"/>
    <w:rsid w:val="003E25F5"/>
    <w:rPr>
      <w:sz w:val="22"/>
      <w:szCs w:val="22"/>
      <w:lang w:eastAsia="en-US"/>
    </w:rPr>
  </w:style>
  <w:style w:type="character" w:styleId="Hperlink">
    <w:name w:val="Hyperlink"/>
    <w:uiPriority w:val="99"/>
    <w:unhideWhenUsed/>
    <w:rsid w:val="00BD32DD"/>
    <w:rPr>
      <w:color w:val="0000FF"/>
      <w:u w:val="single"/>
    </w:rPr>
  </w:style>
  <w:style w:type="paragraph" w:styleId="Allmrkusetekst">
    <w:name w:val="footnote text"/>
    <w:basedOn w:val="Normaallaad"/>
    <w:link w:val="AllmrkusetekstMrk"/>
    <w:uiPriority w:val="99"/>
    <w:unhideWhenUsed/>
    <w:rsid w:val="00173086"/>
    <w:rPr>
      <w:sz w:val="20"/>
      <w:szCs w:val="20"/>
    </w:rPr>
  </w:style>
  <w:style w:type="character" w:styleId="AllmrkusetekstMrk" w:customStyle="1">
    <w:name w:val="Allmärkuse tekst Märk"/>
    <w:link w:val="Allmrkusetekst"/>
    <w:uiPriority w:val="99"/>
    <w:rsid w:val="00173086"/>
    <w:rPr>
      <w:lang w:eastAsia="en-US"/>
    </w:rPr>
  </w:style>
  <w:style w:type="character" w:styleId="Allmrkuseviide">
    <w:name w:val="footnote reference"/>
    <w:uiPriority w:val="99"/>
    <w:unhideWhenUsed/>
    <w:rsid w:val="00173086"/>
    <w:rPr>
      <w:vertAlign w:val="superscript"/>
    </w:rPr>
  </w:style>
  <w:style w:type="character" w:styleId="Klastatudhperlink">
    <w:name w:val="FollowedHyperlink"/>
    <w:uiPriority w:val="99"/>
    <w:semiHidden/>
    <w:unhideWhenUsed/>
    <w:rsid w:val="00EF7BAE"/>
    <w:rPr>
      <w:color w:val="800080"/>
      <w:u w:val="single"/>
    </w:rPr>
  </w:style>
  <w:style w:type="paragraph" w:styleId="Loendilik">
    <w:name w:val="List Paragraph"/>
    <w:basedOn w:val="Normaallaad"/>
    <w:uiPriority w:val="99"/>
    <w:qFormat/>
    <w:rsid w:val="00F41262"/>
    <w:pPr>
      <w:ind w:left="720"/>
      <w:contextualSpacing/>
    </w:pPr>
    <w:rPr>
      <w:rFonts w:eastAsia="Times New Roman"/>
    </w:rPr>
  </w:style>
  <w:style w:type="character" w:styleId="Kommentaariviide">
    <w:name w:val="annotation reference"/>
    <w:uiPriority w:val="99"/>
    <w:unhideWhenUsed/>
    <w:rsid w:val="008A1DD8"/>
    <w:rPr>
      <w:sz w:val="16"/>
      <w:szCs w:val="16"/>
    </w:rPr>
  </w:style>
  <w:style w:type="paragraph" w:styleId="Kommentaaritekst">
    <w:name w:val="annotation text"/>
    <w:basedOn w:val="Normaallaad"/>
    <w:link w:val="KommentaaritekstMrk"/>
    <w:uiPriority w:val="99"/>
    <w:unhideWhenUsed/>
    <w:qFormat/>
    <w:rsid w:val="008A1DD8"/>
    <w:rPr>
      <w:sz w:val="20"/>
      <w:szCs w:val="20"/>
    </w:rPr>
  </w:style>
  <w:style w:type="character" w:styleId="KommentaaritekstMrk" w:customStyle="1">
    <w:name w:val="Kommentaari tekst Märk"/>
    <w:link w:val="Kommentaaritekst"/>
    <w:uiPriority w:val="99"/>
    <w:rsid w:val="008A1DD8"/>
    <w:rPr>
      <w:lang w:eastAsia="en-US"/>
    </w:rPr>
  </w:style>
  <w:style w:type="paragraph" w:styleId="Kommentaariteema">
    <w:name w:val="annotation subject"/>
    <w:basedOn w:val="Kommentaaritekst"/>
    <w:next w:val="Kommentaaritekst"/>
    <w:link w:val="KommentaariteemaMrk"/>
    <w:uiPriority w:val="99"/>
    <w:semiHidden/>
    <w:unhideWhenUsed/>
    <w:rsid w:val="008A1DD8"/>
    <w:rPr>
      <w:b/>
      <w:bCs/>
    </w:rPr>
  </w:style>
  <w:style w:type="character" w:styleId="KommentaariteemaMrk" w:customStyle="1">
    <w:name w:val="Kommentaari teema Märk"/>
    <w:link w:val="Kommentaariteema"/>
    <w:uiPriority w:val="99"/>
    <w:semiHidden/>
    <w:rsid w:val="008A1DD8"/>
    <w:rPr>
      <w:b/>
      <w:bCs/>
      <w:lang w:eastAsia="en-US"/>
    </w:rPr>
  </w:style>
  <w:style w:type="paragraph" w:styleId="Jutumullitekst">
    <w:name w:val="Balloon Text"/>
    <w:basedOn w:val="Normaallaad"/>
    <w:link w:val="JutumullitekstMrk"/>
    <w:uiPriority w:val="99"/>
    <w:semiHidden/>
    <w:unhideWhenUsed/>
    <w:rsid w:val="008A1DD8"/>
    <w:pPr>
      <w:spacing w:after="0" w:line="240" w:lineRule="auto"/>
    </w:pPr>
    <w:rPr>
      <w:rFonts w:ascii="Tahoma" w:hAnsi="Tahoma" w:cs="Tahoma"/>
      <w:sz w:val="16"/>
      <w:szCs w:val="16"/>
    </w:rPr>
  </w:style>
  <w:style w:type="character" w:styleId="JutumullitekstMrk" w:customStyle="1">
    <w:name w:val="Jutumullitekst Märk"/>
    <w:link w:val="Jutumullitekst"/>
    <w:uiPriority w:val="99"/>
    <w:semiHidden/>
    <w:rsid w:val="008A1DD8"/>
    <w:rPr>
      <w:rFonts w:ascii="Tahoma" w:hAnsi="Tahoma" w:cs="Tahoma"/>
      <w:sz w:val="16"/>
      <w:szCs w:val="16"/>
      <w:lang w:eastAsia="en-US"/>
    </w:rPr>
  </w:style>
  <w:style w:type="paragraph" w:styleId="Redaktsioon">
    <w:name w:val="Revision"/>
    <w:hidden/>
    <w:uiPriority w:val="99"/>
    <w:semiHidden/>
    <w:rsid w:val="006E59BA"/>
    <w:rPr>
      <w:sz w:val="22"/>
      <w:szCs w:val="22"/>
      <w:lang w:val="et-EE"/>
    </w:rPr>
  </w:style>
  <w:style w:type="paragraph" w:styleId="Default" w:customStyle="1">
    <w:name w:val="Default"/>
    <w:rsid w:val="00103628"/>
    <w:pPr>
      <w:autoSpaceDE w:val="0"/>
      <w:autoSpaceDN w:val="0"/>
      <w:adjustRightInd w:val="0"/>
    </w:pPr>
    <w:rPr>
      <w:rFonts w:ascii="Arial" w:hAnsi="Arial" w:cs="Arial"/>
      <w:color w:val="000000"/>
      <w:sz w:val="24"/>
      <w:szCs w:val="24"/>
      <w:lang w:val="et-EE"/>
    </w:rPr>
  </w:style>
  <w:style w:type="character" w:styleId="Lahendamatamainimine">
    <w:name w:val="Unresolved Mention"/>
    <w:basedOn w:val="Liguvaikefont"/>
    <w:uiPriority w:val="99"/>
    <w:semiHidden/>
    <w:unhideWhenUsed/>
    <w:rsid w:val="00746446"/>
    <w:rPr>
      <w:color w:val="605E5C"/>
      <w:shd w:val="clear" w:color="auto" w:fill="E1DFDD"/>
    </w:rPr>
  </w:style>
  <w:style w:type="character" w:styleId="normaltextrun" w:customStyle="1">
    <w:name w:val="normaltextrun"/>
    <w:basedOn w:val="Liguvaikefont"/>
    <w:rsid w:val="00784E47"/>
  </w:style>
  <w:style w:type="character" w:styleId="Pealkiri1Mrk" w:customStyle="1">
    <w:name w:val="Pealkiri 1 Märk"/>
    <w:basedOn w:val="Liguvaikefont"/>
    <w:link w:val="Pealkiri1"/>
    <w:uiPriority w:val="9"/>
    <w:rsid w:val="00023451"/>
    <w:rPr>
      <w:rFonts w:asciiTheme="majorHAnsi" w:hAnsiTheme="majorHAnsi" w:eastAsiaTheme="majorEastAsia" w:cstheme="majorBidi"/>
      <w:color w:val="365F91" w:themeColor="accent1" w:themeShade="BF"/>
      <w:sz w:val="32"/>
      <w:szCs w:val="32"/>
      <w:lang w:val="et-EE"/>
    </w:rPr>
  </w:style>
  <w:style w:type="character" w:styleId="tyhik" w:customStyle="1">
    <w:name w:val="tyhik"/>
    <w:basedOn w:val="Liguvaikefont"/>
    <w:rsid w:val="00724860"/>
  </w:style>
  <w:style w:type="paragraph" w:styleId="Vahedeta">
    <w:name w:val="No Spacing"/>
    <w:uiPriority w:val="1"/>
    <w:qFormat/>
    <w:rsid w:val="003B314A"/>
    <w:pPr>
      <w:suppressAutoHyphens/>
      <w:autoSpaceDN w:val="0"/>
      <w:textAlignment w:val="baseline"/>
    </w:pPr>
    <w:rPr>
      <w:sz w:val="22"/>
      <w:szCs w:val="22"/>
      <w:lang w:val="et-EE"/>
    </w:rPr>
  </w:style>
  <w:style w:type="character" w:styleId="Pealkiri3Mrk" w:customStyle="1">
    <w:name w:val="Pealkiri 3 Märk"/>
    <w:basedOn w:val="Liguvaikefont"/>
    <w:link w:val="Pealkiri3"/>
    <w:uiPriority w:val="9"/>
    <w:semiHidden/>
    <w:rsid w:val="007C518B"/>
    <w:rPr>
      <w:rFonts w:asciiTheme="majorHAnsi" w:hAnsiTheme="majorHAnsi" w:eastAsiaTheme="majorEastAsia" w:cstheme="majorBidi"/>
      <w:color w:val="243F60" w:themeColor="accent1" w:themeShade="7F"/>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6627">
      <w:bodyDiv w:val="1"/>
      <w:marLeft w:val="0"/>
      <w:marRight w:val="0"/>
      <w:marTop w:val="0"/>
      <w:marBottom w:val="0"/>
      <w:divBdr>
        <w:top w:val="none" w:sz="0" w:space="0" w:color="auto"/>
        <w:left w:val="none" w:sz="0" w:space="0" w:color="auto"/>
        <w:bottom w:val="none" w:sz="0" w:space="0" w:color="auto"/>
        <w:right w:val="none" w:sz="0" w:space="0" w:color="auto"/>
      </w:divBdr>
      <w:divsChild>
        <w:div w:id="1223103785">
          <w:marLeft w:val="0"/>
          <w:marRight w:val="0"/>
          <w:marTop w:val="0"/>
          <w:marBottom w:val="0"/>
          <w:divBdr>
            <w:top w:val="none" w:sz="0" w:space="0" w:color="auto"/>
            <w:left w:val="none" w:sz="0" w:space="0" w:color="auto"/>
            <w:bottom w:val="none" w:sz="0" w:space="0" w:color="auto"/>
            <w:right w:val="none" w:sz="0" w:space="0" w:color="auto"/>
          </w:divBdr>
          <w:divsChild>
            <w:div w:id="2075352853">
              <w:marLeft w:val="-75"/>
              <w:marRight w:val="0"/>
              <w:marTop w:val="30"/>
              <w:marBottom w:val="30"/>
              <w:divBdr>
                <w:top w:val="none" w:sz="0" w:space="0" w:color="auto"/>
                <w:left w:val="none" w:sz="0" w:space="0" w:color="auto"/>
                <w:bottom w:val="none" w:sz="0" w:space="0" w:color="auto"/>
                <w:right w:val="none" w:sz="0" w:space="0" w:color="auto"/>
              </w:divBdr>
              <w:divsChild>
                <w:div w:id="62682831">
                  <w:marLeft w:val="0"/>
                  <w:marRight w:val="0"/>
                  <w:marTop w:val="0"/>
                  <w:marBottom w:val="0"/>
                  <w:divBdr>
                    <w:top w:val="none" w:sz="0" w:space="0" w:color="auto"/>
                    <w:left w:val="none" w:sz="0" w:space="0" w:color="auto"/>
                    <w:bottom w:val="none" w:sz="0" w:space="0" w:color="auto"/>
                    <w:right w:val="none" w:sz="0" w:space="0" w:color="auto"/>
                  </w:divBdr>
                  <w:divsChild>
                    <w:div w:id="675310263">
                      <w:marLeft w:val="0"/>
                      <w:marRight w:val="0"/>
                      <w:marTop w:val="0"/>
                      <w:marBottom w:val="0"/>
                      <w:divBdr>
                        <w:top w:val="none" w:sz="0" w:space="0" w:color="auto"/>
                        <w:left w:val="none" w:sz="0" w:space="0" w:color="auto"/>
                        <w:bottom w:val="none" w:sz="0" w:space="0" w:color="auto"/>
                        <w:right w:val="none" w:sz="0" w:space="0" w:color="auto"/>
                      </w:divBdr>
                    </w:div>
                  </w:divsChild>
                </w:div>
                <w:div w:id="66660707">
                  <w:marLeft w:val="0"/>
                  <w:marRight w:val="0"/>
                  <w:marTop w:val="0"/>
                  <w:marBottom w:val="0"/>
                  <w:divBdr>
                    <w:top w:val="none" w:sz="0" w:space="0" w:color="auto"/>
                    <w:left w:val="none" w:sz="0" w:space="0" w:color="auto"/>
                    <w:bottom w:val="none" w:sz="0" w:space="0" w:color="auto"/>
                    <w:right w:val="none" w:sz="0" w:space="0" w:color="auto"/>
                  </w:divBdr>
                  <w:divsChild>
                    <w:div w:id="1415316200">
                      <w:marLeft w:val="0"/>
                      <w:marRight w:val="0"/>
                      <w:marTop w:val="0"/>
                      <w:marBottom w:val="0"/>
                      <w:divBdr>
                        <w:top w:val="none" w:sz="0" w:space="0" w:color="auto"/>
                        <w:left w:val="none" w:sz="0" w:space="0" w:color="auto"/>
                        <w:bottom w:val="none" w:sz="0" w:space="0" w:color="auto"/>
                        <w:right w:val="none" w:sz="0" w:space="0" w:color="auto"/>
                      </w:divBdr>
                    </w:div>
                  </w:divsChild>
                </w:div>
                <w:div w:id="184249852">
                  <w:marLeft w:val="0"/>
                  <w:marRight w:val="0"/>
                  <w:marTop w:val="0"/>
                  <w:marBottom w:val="0"/>
                  <w:divBdr>
                    <w:top w:val="none" w:sz="0" w:space="0" w:color="auto"/>
                    <w:left w:val="none" w:sz="0" w:space="0" w:color="auto"/>
                    <w:bottom w:val="none" w:sz="0" w:space="0" w:color="auto"/>
                    <w:right w:val="none" w:sz="0" w:space="0" w:color="auto"/>
                  </w:divBdr>
                  <w:divsChild>
                    <w:div w:id="1543711994">
                      <w:marLeft w:val="0"/>
                      <w:marRight w:val="0"/>
                      <w:marTop w:val="0"/>
                      <w:marBottom w:val="0"/>
                      <w:divBdr>
                        <w:top w:val="none" w:sz="0" w:space="0" w:color="auto"/>
                        <w:left w:val="none" w:sz="0" w:space="0" w:color="auto"/>
                        <w:bottom w:val="none" w:sz="0" w:space="0" w:color="auto"/>
                        <w:right w:val="none" w:sz="0" w:space="0" w:color="auto"/>
                      </w:divBdr>
                    </w:div>
                  </w:divsChild>
                </w:div>
                <w:div w:id="193033189">
                  <w:marLeft w:val="0"/>
                  <w:marRight w:val="0"/>
                  <w:marTop w:val="0"/>
                  <w:marBottom w:val="0"/>
                  <w:divBdr>
                    <w:top w:val="none" w:sz="0" w:space="0" w:color="auto"/>
                    <w:left w:val="none" w:sz="0" w:space="0" w:color="auto"/>
                    <w:bottom w:val="none" w:sz="0" w:space="0" w:color="auto"/>
                    <w:right w:val="none" w:sz="0" w:space="0" w:color="auto"/>
                  </w:divBdr>
                  <w:divsChild>
                    <w:div w:id="100615680">
                      <w:marLeft w:val="0"/>
                      <w:marRight w:val="0"/>
                      <w:marTop w:val="0"/>
                      <w:marBottom w:val="0"/>
                      <w:divBdr>
                        <w:top w:val="none" w:sz="0" w:space="0" w:color="auto"/>
                        <w:left w:val="none" w:sz="0" w:space="0" w:color="auto"/>
                        <w:bottom w:val="none" w:sz="0" w:space="0" w:color="auto"/>
                        <w:right w:val="none" w:sz="0" w:space="0" w:color="auto"/>
                      </w:divBdr>
                    </w:div>
                  </w:divsChild>
                </w:div>
                <w:div w:id="211161283">
                  <w:marLeft w:val="0"/>
                  <w:marRight w:val="0"/>
                  <w:marTop w:val="0"/>
                  <w:marBottom w:val="0"/>
                  <w:divBdr>
                    <w:top w:val="none" w:sz="0" w:space="0" w:color="auto"/>
                    <w:left w:val="none" w:sz="0" w:space="0" w:color="auto"/>
                    <w:bottom w:val="none" w:sz="0" w:space="0" w:color="auto"/>
                    <w:right w:val="none" w:sz="0" w:space="0" w:color="auto"/>
                  </w:divBdr>
                  <w:divsChild>
                    <w:div w:id="1466049909">
                      <w:marLeft w:val="0"/>
                      <w:marRight w:val="0"/>
                      <w:marTop w:val="0"/>
                      <w:marBottom w:val="0"/>
                      <w:divBdr>
                        <w:top w:val="none" w:sz="0" w:space="0" w:color="auto"/>
                        <w:left w:val="none" w:sz="0" w:space="0" w:color="auto"/>
                        <w:bottom w:val="none" w:sz="0" w:space="0" w:color="auto"/>
                        <w:right w:val="none" w:sz="0" w:space="0" w:color="auto"/>
                      </w:divBdr>
                    </w:div>
                  </w:divsChild>
                </w:div>
                <w:div w:id="233708994">
                  <w:marLeft w:val="0"/>
                  <w:marRight w:val="0"/>
                  <w:marTop w:val="0"/>
                  <w:marBottom w:val="0"/>
                  <w:divBdr>
                    <w:top w:val="none" w:sz="0" w:space="0" w:color="auto"/>
                    <w:left w:val="none" w:sz="0" w:space="0" w:color="auto"/>
                    <w:bottom w:val="none" w:sz="0" w:space="0" w:color="auto"/>
                    <w:right w:val="none" w:sz="0" w:space="0" w:color="auto"/>
                  </w:divBdr>
                  <w:divsChild>
                    <w:div w:id="1609241788">
                      <w:marLeft w:val="0"/>
                      <w:marRight w:val="0"/>
                      <w:marTop w:val="0"/>
                      <w:marBottom w:val="0"/>
                      <w:divBdr>
                        <w:top w:val="none" w:sz="0" w:space="0" w:color="auto"/>
                        <w:left w:val="none" w:sz="0" w:space="0" w:color="auto"/>
                        <w:bottom w:val="none" w:sz="0" w:space="0" w:color="auto"/>
                        <w:right w:val="none" w:sz="0" w:space="0" w:color="auto"/>
                      </w:divBdr>
                    </w:div>
                  </w:divsChild>
                </w:div>
                <w:div w:id="277031837">
                  <w:marLeft w:val="0"/>
                  <w:marRight w:val="0"/>
                  <w:marTop w:val="0"/>
                  <w:marBottom w:val="0"/>
                  <w:divBdr>
                    <w:top w:val="none" w:sz="0" w:space="0" w:color="auto"/>
                    <w:left w:val="none" w:sz="0" w:space="0" w:color="auto"/>
                    <w:bottom w:val="none" w:sz="0" w:space="0" w:color="auto"/>
                    <w:right w:val="none" w:sz="0" w:space="0" w:color="auto"/>
                  </w:divBdr>
                  <w:divsChild>
                    <w:div w:id="342366127">
                      <w:marLeft w:val="0"/>
                      <w:marRight w:val="0"/>
                      <w:marTop w:val="0"/>
                      <w:marBottom w:val="0"/>
                      <w:divBdr>
                        <w:top w:val="none" w:sz="0" w:space="0" w:color="auto"/>
                        <w:left w:val="none" w:sz="0" w:space="0" w:color="auto"/>
                        <w:bottom w:val="none" w:sz="0" w:space="0" w:color="auto"/>
                        <w:right w:val="none" w:sz="0" w:space="0" w:color="auto"/>
                      </w:divBdr>
                    </w:div>
                  </w:divsChild>
                </w:div>
                <w:div w:id="310135495">
                  <w:marLeft w:val="0"/>
                  <w:marRight w:val="0"/>
                  <w:marTop w:val="0"/>
                  <w:marBottom w:val="0"/>
                  <w:divBdr>
                    <w:top w:val="none" w:sz="0" w:space="0" w:color="auto"/>
                    <w:left w:val="none" w:sz="0" w:space="0" w:color="auto"/>
                    <w:bottom w:val="none" w:sz="0" w:space="0" w:color="auto"/>
                    <w:right w:val="none" w:sz="0" w:space="0" w:color="auto"/>
                  </w:divBdr>
                  <w:divsChild>
                    <w:div w:id="497422701">
                      <w:marLeft w:val="0"/>
                      <w:marRight w:val="0"/>
                      <w:marTop w:val="0"/>
                      <w:marBottom w:val="0"/>
                      <w:divBdr>
                        <w:top w:val="none" w:sz="0" w:space="0" w:color="auto"/>
                        <w:left w:val="none" w:sz="0" w:space="0" w:color="auto"/>
                        <w:bottom w:val="none" w:sz="0" w:space="0" w:color="auto"/>
                        <w:right w:val="none" w:sz="0" w:space="0" w:color="auto"/>
                      </w:divBdr>
                    </w:div>
                  </w:divsChild>
                </w:div>
                <w:div w:id="317655962">
                  <w:marLeft w:val="0"/>
                  <w:marRight w:val="0"/>
                  <w:marTop w:val="0"/>
                  <w:marBottom w:val="0"/>
                  <w:divBdr>
                    <w:top w:val="none" w:sz="0" w:space="0" w:color="auto"/>
                    <w:left w:val="none" w:sz="0" w:space="0" w:color="auto"/>
                    <w:bottom w:val="none" w:sz="0" w:space="0" w:color="auto"/>
                    <w:right w:val="none" w:sz="0" w:space="0" w:color="auto"/>
                  </w:divBdr>
                  <w:divsChild>
                    <w:div w:id="665741677">
                      <w:marLeft w:val="0"/>
                      <w:marRight w:val="0"/>
                      <w:marTop w:val="0"/>
                      <w:marBottom w:val="0"/>
                      <w:divBdr>
                        <w:top w:val="none" w:sz="0" w:space="0" w:color="auto"/>
                        <w:left w:val="none" w:sz="0" w:space="0" w:color="auto"/>
                        <w:bottom w:val="none" w:sz="0" w:space="0" w:color="auto"/>
                        <w:right w:val="none" w:sz="0" w:space="0" w:color="auto"/>
                      </w:divBdr>
                    </w:div>
                  </w:divsChild>
                </w:div>
                <w:div w:id="320275805">
                  <w:marLeft w:val="0"/>
                  <w:marRight w:val="0"/>
                  <w:marTop w:val="0"/>
                  <w:marBottom w:val="0"/>
                  <w:divBdr>
                    <w:top w:val="none" w:sz="0" w:space="0" w:color="auto"/>
                    <w:left w:val="none" w:sz="0" w:space="0" w:color="auto"/>
                    <w:bottom w:val="none" w:sz="0" w:space="0" w:color="auto"/>
                    <w:right w:val="none" w:sz="0" w:space="0" w:color="auto"/>
                  </w:divBdr>
                  <w:divsChild>
                    <w:div w:id="16741188">
                      <w:marLeft w:val="0"/>
                      <w:marRight w:val="0"/>
                      <w:marTop w:val="0"/>
                      <w:marBottom w:val="0"/>
                      <w:divBdr>
                        <w:top w:val="none" w:sz="0" w:space="0" w:color="auto"/>
                        <w:left w:val="none" w:sz="0" w:space="0" w:color="auto"/>
                        <w:bottom w:val="none" w:sz="0" w:space="0" w:color="auto"/>
                        <w:right w:val="none" w:sz="0" w:space="0" w:color="auto"/>
                      </w:divBdr>
                    </w:div>
                  </w:divsChild>
                </w:div>
                <w:div w:id="323052470">
                  <w:marLeft w:val="0"/>
                  <w:marRight w:val="0"/>
                  <w:marTop w:val="0"/>
                  <w:marBottom w:val="0"/>
                  <w:divBdr>
                    <w:top w:val="none" w:sz="0" w:space="0" w:color="auto"/>
                    <w:left w:val="none" w:sz="0" w:space="0" w:color="auto"/>
                    <w:bottom w:val="none" w:sz="0" w:space="0" w:color="auto"/>
                    <w:right w:val="none" w:sz="0" w:space="0" w:color="auto"/>
                  </w:divBdr>
                  <w:divsChild>
                    <w:div w:id="1694456505">
                      <w:marLeft w:val="0"/>
                      <w:marRight w:val="0"/>
                      <w:marTop w:val="0"/>
                      <w:marBottom w:val="0"/>
                      <w:divBdr>
                        <w:top w:val="none" w:sz="0" w:space="0" w:color="auto"/>
                        <w:left w:val="none" w:sz="0" w:space="0" w:color="auto"/>
                        <w:bottom w:val="none" w:sz="0" w:space="0" w:color="auto"/>
                        <w:right w:val="none" w:sz="0" w:space="0" w:color="auto"/>
                      </w:divBdr>
                    </w:div>
                  </w:divsChild>
                </w:div>
                <w:div w:id="325128821">
                  <w:marLeft w:val="0"/>
                  <w:marRight w:val="0"/>
                  <w:marTop w:val="0"/>
                  <w:marBottom w:val="0"/>
                  <w:divBdr>
                    <w:top w:val="none" w:sz="0" w:space="0" w:color="auto"/>
                    <w:left w:val="none" w:sz="0" w:space="0" w:color="auto"/>
                    <w:bottom w:val="none" w:sz="0" w:space="0" w:color="auto"/>
                    <w:right w:val="none" w:sz="0" w:space="0" w:color="auto"/>
                  </w:divBdr>
                  <w:divsChild>
                    <w:div w:id="1759324530">
                      <w:marLeft w:val="0"/>
                      <w:marRight w:val="0"/>
                      <w:marTop w:val="0"/>
                      <w:marBottom w:val="0"/>
                      <w:divBdr>
                        <w:top w:val="none" w:sz="0" w:space="0" w:color="auto"/>
                        <w:left w:val="none" w:sz="0" w:space="0" w:color="auto"/>
                        <w:bottom w:val="none" w:sz="0" w:space="0" w:color="auto"/>
                        <w:right w:val="none" w:sz="0" w:space="0" w:color="auto"/>
                      </w:divBdr>
                    </w:div>
                  </w:divsChild>
                </w:div>
                <w:div w:id="347297129">
                  <w:marLeft w:val="0"/>
                  <w:marRight w:val="0"/>
                  <w:marTop w:val="0"/>
                  <w:marBottom w:val="0"/>
                  <w:divBdr>
                    <w:top w:val="none" w:sz="0" w:space="0" w:color="auto"/>
                    <w:left w:val="none" w:sz="0" w:space="0" w:color="auto"/>
                    <w:bottom w:val="none" w:sz="0" w:space="0" w:color="auto"/>
                    <w:right w:val="none" w:sz="0" w:space="0" w:color="auto"/>
                  </w:divBdr>
                  <w:divsChild>
                    <w:div w:id="2083680191">
                      <w:marLeft w:val="0"/>
                      <w:marRight w:val="0"/>
                      <w:marTop w:val="0"/>
                      <w:marBottom w:val="0"/>
                      <w:divBdr>
                        <w:top w:val="none" w:sz="0" w:space="0" w:color="auto"/>
                        <w:left w:val="none" w:sz="0" w:space="0" w:color="auto"/>
                        <w:bottom w:val="none" w:sz="0" w:space="0" w:color="auto"/>
                        <w:right w:val="none" w:sz="0" w:space="0" w:color="auto"/>
                      </w:divBdr>
                    </w:div>
                  </w:divsChild>
                </w:div>
                <w:div w:id="352538970">
                  <w:marLeft w:val="0"/>
                  <w:marRight w:val="0"/>
                  <w:marTop w:val="0"/>
                  <w:marBottom w:val="0"/>
                  <w:divBdr>
                    <w:top w:val="none" w:sz="0" w:space="0" w:color="auto"/>
                    <w:left w:val="none" w:sz="0" w:space="0" w:color="auto"/>
                    <w:bottom w:val="none" w:sz="0" w:space="0" w:color="auto"/>
                    <w:right w:val="none" w:sz="0" w:space="0" w:color="auto"/>
                  </w:divBdr>
                  <w:divsChild>
                    <w:div w:id="959994493">
                      <w:marLeft w:val="0"/>
                      <w:marRight w:val="0"/>
                      <w:marTop w:val="0"/>
                      <w:marBottom w:val="0"/>
                      <w:divBdr>
                        <w:top w:val="none" w:sz="0" w:space="0" w:color="auto"/>
                        <w:left w:val="none" w:sz="0" w:space="0" w:color="auto"/>
                        <w:bottom w:val="none" w:sz="0" w:space="0" w:color="auto"/>
                        <w:right w:val="none" w:sz="0" w:space="0" w:color="auto"/>
                      </w:divBdr>
                    </w:div>
                  </w:divsChild>
                </w:div>
                <w:div w:id="358823429">
                  <w:marLeft w:val="0"/>
                  <w:marRight w:val="0"/>
                  <w:marTop w:val="0"/>
                  <w:marBottom w:val="0"/>
                  <w:divBdr>
                    <w:top w:val="none" w:sz="0" w:space="0" w:color="auto"/>
                    <w:left w:val="none" w:sz="0" w:space="0" w:color="auto"/>
                    <w:bottom w:val="none" w:sz="0" w:space="0" w:color="auto"/>
                    <w:right w:val="none" w:sz="0" w:space="0" w:color="auto"/>
                  </w:divBdr>
                  <w:divsChild>
                    <w:div w:id="306670844">
                      <w:marLeft w:val="0"/>
                      <w:marRight w:val="0"/>
                      <w:marTop w:val="0"/>
                      <w:marBottom w:val="0"/>
                      <w:divBdr>
                        <w:top w:val="none" w:sz="0" w:space="0" w:color="auto"/>
                        <w:left w:val="none" w:sz="0" w:space="0" w:color="auto"/>
                        <w:bottom w:val="none" w:sz="0" w:space="0" w:color="auto"/>
                        <w:right w:val="none" w:sz="0" w:space="0" w:color="auto"/>
                      </w:divBdr>
                    </w:div>
                  </w:divsChild>
                </w:div>
                <w:div w:id="364520637">
                  <w:marLeft w:val="0"/>
                  <w:marRight w:val="0"/>
                  <w:marTop w:val="0"/>
                  <w:marBottom w:val="0"/>
                  <w:divBdr>
                    <w:top w:val="none" w:sz="0" w:space="0" w:color="auto"/>
                    <w:left w:val="none" w:sz="0" w:space="0" w:color="auto"/>
                    <w:bottom w:val="none" w:sz="0" w:space="0" w:color="auto"/>
                    <w:right w:val="none" w:sz="0" w:space="0" w:color="auto"/>
                  </w:divBdr>
                  <w:divsChild>
                    <w:div w:id="866529097">
                      <w:marLeft w:val="0"/>
                      <w:marRight w:val="0"/>
                      <w:marTop w:val="0"/>
                      <w:marBottom w:val="0"/>
                      <w:divBdr>
                        <w:top w:val="none" w:sz="0" w:space="0" w:color="auto"/>
                        <w:left w:val="none" w:sz="0" w:space="0" w:color="auto"/>
                        <w:bottom w:val="none" w:sz="0" w:space="0" w:color="auto"/>
                        <w:right w:val="none" w:sz="0" w:space="0" w:color="auto"/>
                      </w:divBdr>
                    </w:div>
                  </w:divsChild>
                </w:div>
                <w:div w:id="399907501">
                  <w:marLeft w:val="0"/>
                  <w:marRight w:val="0"/>
                  <w:marTop w:val="0"/>
                  <w:marBottom w:val="0"/>
                  <w:divBdr>
                    <w:top w:val="none" w:sz="0" w:space="0" w:color="auto"/>
                    <w:left w:val="none" w:sz="0" w:space="0" w:color="auto"/>
                    <w:bottom w:val="none" w:sz="0" w:space="0" w:color="auto"/>
                    <w:right w:val="none" w:sz="0" w:space="0" w:color="auto"/>
                  </w:divBdr>
                  <w:divsChild>
                    <w:div w:id="556818022">
                      <w:marLeft w:val="0"/>
                      <w:marRight w:val="0"/>
                      <w:marTop w:val="0"/>
                      <w:marBottom w:val="0"/>
                      <w:divBdr>
                        <w:top w:val="none" w:sz="0" w:space="0" w:color="auto"/>
                        <w:left w:val="none" w:sz="0" w:space="0" w:color="auto"/>
                        <w:bottom w:val="none" w:sz="0" w:space="0" w:color="auto"/>
                        <w:right w:val="none" w:sz="0" w:space="0" w:color="auto"/>
                      </w:divBdr>
                    </w:div>
                  </w:divsChild>
                </w:div>
                <w:div w:id="448403610">
                  <w:marLeft w:val="0"/>
                  <w:marRight w:val="0"/>
                  <w:marTop w:val="0"/>
                  <w:marBottom w:val="0"/>
                  <w:divBdr>
                    <w:top w:val="none" w:sz="0" w:space="0" w:color="auto"/>
                    <w:left w:val="none" w:sz="0" w:space="0" w:color="auto"/>
                    <w:bottom w:val="none" w:sz="0" w:space="0" w:color="auto"/>
                    <w:right w:val="none" w:sz="0" w:space="0" w:color="auto"/>
                  </w:divBdr>
                  <w:divsChild>
                    <w:div w:id="1160150966">
                      <w:marLeft w:val="0"/>
                      <w:marRight w:val="0"/>
                      <w:marTop w:val="0"/>
                      <w:marBottom w:val="0"/>
                      <w:divBdr>
                        <w:top w:val="none" w:sz="0" w:space="0" w:color="auto"/>
                        <w:left w:val="none" w:sz="0" w:space="0" w:color="auto"/>
                        <w:bottom w:val="none" w:sz="0" w:space="0" w:color="auto"/>
                        <w:right w:val="none" w:sz="0" w:space="0" w:color="auto"/>
                      </w:divBdr>
                    </w:div>
                  </w:divsChild>
                </w:div>
                <w:div w:id="510950458">
                  <w:marLeft w:val="0"/>
                  <w:marRight w:val="0"/>
                  <w:marTop w:val="0"/>
                  <w:marBottom w:val="0"/>
                  <w:divBdr>
                    <w:top w:val="none" w:sz="0" w:space="0" w:color="auto"/>
                    <w:left w:val="none" w:sz="0" w:space="0" w:color="auto"/>
                    <w:bottom w:val="none" w:sz="0" w:space="0" w:color="auto"/>
                    <w:right w:val="none" w:sz="0" w:space="0" w:color="auto"/>
                  </w:divBdr>
                  <w:divsChild>
                    <w:div w:id="2054501627">
                      <w:marLeft w:val="0"/>
                      <w:marRight w:val="0"/>
                      <w:marTop w:val="0"/>
                      <w:marBottom w:val="0"/>
                      <w:divBdr>
                        <w:top w:val="none" w:sz="0" w:space="0" w:color="auto"/>
                        <w:left w:val="none" w:sz="0" w:space="0" w:color="auto"/>
                        <w:bottom w:val="none" w:sz="0" w:space="0" w:color="auto"/>
                        <w:right w:val="none" w:sz="0" w:space="0" w:color="auto"/>
                      </w:divBdr>
                    </w:div>
                  </w:divsChild>
                </w:div>
                <w:div w:id="546842688">
                  <w:marLeft w:val="0"/>
                  <w:marRight w:val="0"/>
                  <w:marTop w:val="0"/>
                  <w:marBottom w:val="0"/>
                  <w:divBdr>
                    <w:top w:val="none" w:sz="0" w:space="0" w:color="auto"/>
                    <w:left w:val="none" w:sz="0" w:space="0" w:color="auto"/>
                    <w:bottom w:val="none" w:sz="0" w:space="0" w:color="auto"/>
                    <w:right w:val="none" w:sz="0" w:space="0" w:color="auto"/>
                  </w:divBdr>
                  <w:divsChild>
                    <w:div w:id="1368480829">
                      <w:marLeft w:val="0"/>
                      <w:marRight w:val="0"/>
                      <w:marTop w:val="0"/>
                      <w:marBottom w:val="0"/>
                      <w:divBdr>
                        <w:top w:val="none" w:sz="0" w:space="0" w:color="auto"/>
                        <w:left w:val="none" w:sz="0" w:space="0" w:color="auto"/>
                        <w:bottom w:val="none" w:sz="0" w:space="0" w:color="auto"/>
                        <w:right w:val="none" w:sz="0" w:space="0" w:color="auto"/>
                      </w:divBdr>
                    </w:div>
                  </w:divsChild>
                </w:div>
                <w:div w:id="574556514">
                  <w:marLeft w:val="0"/>
                  <w:marRight w:val="0"/>
                  <w:marTop w:val="0"/>
                  <w:marBottom w:val="0"/>
                  <w:divBdr>
                    <w:top w:val="none" w:sz="0" w:space="0" w:color="auto"/>
                    <w:left w:val="none" w:sz="0" w:space="0" w:color="auto"/>
                    <w:bottom w:val="none" w:sz="0" w:space="0" w:color="auto"/>
                    <w:right w:val="none" w:sz="0" w:space="0" w:color="auto"/>
                  </w:divBdr>
                  <w:divsChild>
                    <w:div w:id="758907905">
                      <w:marLeft w:val="0"/>
                      <w:marRight w:val="0"/>
                      <w:marTop w:val="0"/>
                      <w:marBottom w:val="0"/>
                      <w:divBdr>
                        <w:top w:val="none" w:sz="0" w:space="0" w:color="auto"/>
                        <w:left w:val="none" w:sz="0" w:space="0" w:color="auto"/>
                        <w:bottom w:val="none" w:sz="0" w:space="0" w:color="auto"/>
                        <w:right w:val="none" w:sz="0" w:space="0" w:color="auto"/>
                      </w:divBdr>
                    </w:div>
                  </w:divsChild>
                </w:div>
                <w:div w:id="592859207">
                  <w:marLeft w:val="0"/>
                  <w:marRight w:val="0"/>
                  <w:marTop w:val="0"/>
                  <w:marBottom w:val="0"/>
                  <w:divBdr>
                    <w:top w:val="none" w:sz="0" w:space="0" w:color="auto"/>
                    <w:left w:val="none" w:sz="0" w:space="0" w:color="auto"/>
                    <w:bottom w:val="none" w:sz="0" w:space="0" w:color="auto"/>
                    <w:right w:val="none" w:sz="0" w:space="0" w:color="auto"/>
                  </w:divBdr>
                  <w:divsChild>
                    <w:div w:id="997226532">
                      <w:marLeft w:val="0"/>
                      <w:marRight w:val="0"/>
                      <w:marTop w:val="0"/>
                      <w:marBottom w:val="0"/>
                      <w:divBdr>
                        <w:top w:val="none" w:sz="0" w:space="0" w:color="auto"/>
                        <w:left w:val="none" w:sz="0" w:space="0" w:color="auto"/>
                        <w:bottom w:val="none" w:sz="0" w:space="0" w:color="auto"/>
                        <w:right w:val="none" w:sz="0" w:space="0" w:color="auto"/>
                      </w:divBdr>
                    </w:div>
                  </w:divsChild>
                </w:div>
                <w:div w:id="725303873">
                  <w:marLeft w:val="0"/>
                  <w:marRight w:val="0"/>
                  <w:marTop w:val="0"/>
                  <w:marBottom w:val="0"/>
                  <w:divBdr>
                    <w:top w:val="none" w:sz="0" w:space="0" w:color="auto"/>
                    <w:left w:val="none" w:sz="0" w:space="0" w:color="auto"/>
                    <w:bottom w:val="none" w:sz="0" w:space="0" w:color="auto"/>
                    <w:right w:val="none" w:sz="0" w:space="0" w:color="auto"/>
                  </w:divBdr>
                  <w:divsChild>
                    <w:div w:id="952322074">
                      <w:marLeft w:val="0"/>
                      <w:marRight w:val="0"/>
                      <w:marTop w:val="0"/>
                      <w:marBottom w:val="0"/>
                      <w:divBdr>
                        <w:top w:val="none" w:sz="0" w:space="0" w:color="auto"/>
                        <w:left w:val="none" w:sz="0" w:space="0" w:color="auto"/>
                        <w:bottom w:val="none" w:sz="0" w:space="0" w:color="auto"/>
                        <w:right w:val="none" w:sz="0" w:space="0" w:color="auto"/>
                      </w:divBdr>
                    </w:div>
                  </w:divsChild>
                </w:div>
                <w:div w:id="726270367">
                  <w:marLeft w:val="0"/>
                  <w:marRight w:val="0"/>
                  <w:marTop w:val="0"/>
                  <w:marBottom w:val="0"/>
                  <w:divBdr>
                    <w:top w:val="none" w:sz="0" w:space="0" w:color="auto"/>
                    <w:left w:val="none" w:sz="0" w:space="0" w:color="auto"/>
                    <w:bottom w:val="none" w:sz="0" w:space="0" w:color="auto"/>
                    <w:right w:val="none" w:sz="0" w:space="0" w:color="auto"/>
                  </w:divBdr>
                  <w:divsChild>
                    <w:div w:id="1685475351">
                      <w:marLeft w:val="0"/>
                      <w:marRight w:val="0"/>
                      <w:marTop w:val="0"/>
                      <w:marBottom w:val="0"/>
                      <w:divBdr>
                        <w:top w:val="none" w:sz="0" w:space="0" w:color="auto"/>
                        <w:left w:val="none" w:sz="0" w:space="0" w:color="auto"/>
                        <w:bottom w:val="none" w:sz="0" w:space="0" w:color="auto"/>
                        <w:right w:val="none" w:sz="0" w:space="0" w:color="auto"/>
                      </w:divBdr>
                    </w:div>
                  </w:divsChild>
                </w:div>
                <w:div w:id="782307064">
                  <w:marLeft w:val="0"/>
                  <w:marRight w:val="0"/>
                  <w:marTop w:val="0"/>
                  <w:marBottom w:val="0"/>
                  <w:divBdr>
                    <w:top w:val="none" w:sz="0" w:space="0" w:color="auto"/>
                    <w:left w:val="none" w:sz="0" w:space="0" w:color="auto"/>
                    <w:bottom w:val="none" w:sz="0" w:space="0" w:color="auto"/>
                    <w:right w:val="none" w:sz="0" w:space="0" w:color="auto"/>
                  </w:divBdr>
                  <w:divsChild>
                    <w:div w:id="1078985396">
                      <w:marLeft w:val="0"/>
                      <w:marRight w:val="0"/>
                      <w:marTop w:val="0"/>
                      <w:marBottom w:val="0"/>
                      <w:divBdr>
                        <w:top w:val="none" w:sz="0" w:space="0" w:color="auto"/>
                        <w:left w:val="none" w:sz="0" w:space="0" w:color="auto"/>
                        <w:bottom w:val="none" w:sz="0" w:space="0" w:color="auto"/>
                        <w:right w:val="none" w:sz="0" w:space="0" w:color="auto"/>
                      </w:divBdr>
                    </w:div>
                  </w:divsChild>
                </w:div>
                <w:div w:id="782652115">
                  <w:marLeft w:val="0"/>
                  <w:marRight w:val="0"/>
                  <w:marTop w:val="0"/>
                  <w:marBottom w:val="0"/>
                  <w:divBdr>
                    <w:top w:val="none" w:sz="0" w:space="0" w:color="auto"/>
                    <w:left w:val="none" w:sz="0" w:space="0" w:color="auto"/>
                    <w:bottom w:val="none" w:sz="0" w:space="0" w:color="auto"/>
                    <w:right w:val="none" w:sz="0" w:space="0" w:color="auto"/>
                  </w:divBdr>
                  <w:divsChild>
                    <w:div w:id="1141654057">
                      <w:marLeft w:val="0"/>
                      <w:marRight w:val="0"/>
                      <w:marTop w:val="0"/>
                      <w:marBottom w:val="0"/>
                      <w:divBdr>
                        <w:top w:val="none" w:sz="0" w:space="0" w:color="auto"/>
                        <w:left w:val="none" w:sz="0" w:space="0" w:color="auto"/>
                        <w:bottom w:val="none" w:sz="0" w:space="0" w:color="auto"/>
                        <w:right w:val="none" w:sz="0" w:space="0" w:color="auto"/>
                      </w:divBdr>
                    </w:div>
                    <w:div w:id="1316563699">
                      <w:marLeft w:val="0"/>
                      <w:marRight w:val="0"/>
                      <w:marTop w:val="0"/>
                      <w:marBottom w:val="0"/>
                      <w:divBdr>
                        <w:top w:val="none" w:sz="0" w:space="0" w:color="auto"/>
                        <w:left w:val="none" w:sz="0" w:space="0" w:color="auto"/>
                        <w:bottom w:val="none" w:sz="0" w:space="0" w:color="auto"/>
                        <w:right w:val="none" w:sz="0" w:space="0" w:color="auto"/>
                      </w:divBdr>
                    </w:div>
                  </w:divsChild>
                </w:div>
                <w:div w:id="852035997">
                  <w:marLeft w:val="0"/>
                  <w:marRight w:val="0"/>
                  <w:marTop w:val="0"/>
                  <w:marBottom w:val="0"/>
                  <w:divBdr>
                    <w:top w:val="none" w:sz="0" w:space="0" w:color="auto"/>
                    <w:left w:val="none" w:sz="0" w:space="0" w:color="auto"/>
                    <w:bottom w:val="none" w:sz="0" w:space="0" w:color="auto"/>
                    <w:right w:val="none" w:sz="0" w:space="0" w:color="auto"/>
                  </w:divBdr>
                  <w:divsChild>
                    <w:div w:id="1181816511">
                      <w:marLeft w:val="0"/>
                      <w:marRight w:val="0"/>
                      <w:marTop w:val="0"/>
                      <w:marBottom w:val="0"/>
                      <w:divBdr>
                        <w:top w:val="none" w:sz="0" w:space="0" w:color="auto"/>
                        <w:left w:val="none" w:sz="0" w:space="0" w:color="auto"/>
                        <w:bottom w:val="none" w:sz="0" w:space="0" w:color="auto"/>
                        <w:right w:val="none" w:sz="0" w:space="0" w:color="auto"/>
                      </w:divBdr>
                    </w:div>
                  </w:divsChild>
                </w:div>
                <w:div w:id="865414092">
                  <w:marLeft w:val="0"/>
                  <w:marRight w:val="0"/>
                  <w:marTop w:val="0"/>
                  <w:marBottom w:val="0"/>
                  <w:divBdr>
                    <w:top w:val="none" w:sz="0" w:space="0" w:color="auto"/>
                    <w:left w:val="none" w:sz="0" w:space="0" w:color="auto"/>
                    <w:bottom w:val="none" w:sz="0" w:space="0" w:color="auto"/>
                    <w:right w:val="none" w:sz="0" w:space="0" w:color="auto"/>
                  </w:divBdr>
                  <w:divsChild>
                    <w:div w:id="129984697">
                      <w:marLeft w:val="0"/>
                      <w:marRight w:val="0"/>
                      <w:marTop w:val="0"/>
                      <w:marBottom w:val="0"/>
                      <w:divBdr>
                        <w:top w:val="none" w:sz="0" w:space="0" w:color="auto"/>
                        <w:left w:val="none" w:sz="0" w:space="0" w:color="auto"/>
                        <w:bottom w:val="none" w:sz="0" w:space="0" w:color="auto"/>
                        <w:right w:val="none" w:sz="0" w:space="0" w:color="auto"/>
                      </w:divBdr>
                    </w:div>
                  </w:divsChild>
                </w:div>
                <w:div w:id="910774914">
                  <w:marLeft w:val="0"/>
                  <w:marRight w:val="0"/>
                  <w:marTop w:val="0"/>
                  <w:marBottom w:val="0"/>
                  <w:divBdr>
                    <w:top w:val="none" w:sz="0" w:space="0" w:color="auto"/>
                    <w:left w:val="none" w:sz="0" w:space="0" w:color="auto"/>
                    <w:bottom w:val="none" w:sz="0" w:space="0" w:color="auto"/>
                    <w:right w:val="none" w:sz="0" w:space="0" w:color="auto"/>
                  </w:divBdr>
                  <w:divsChild>
                    <w:div w:id="660426685">
                      <w:marLeft w:val="0"/>
                      <w:marRight w:val="0"/>
                      <w:marTop w:val="0"/>
                      <w:marBottom w:val="0"/>
                      <w:divBdr>
                        <w:top w:val="none" w:sz="0" w:space="0" w:color="auto"/>
                        <w:left w:val="none" w:sz="0" w:space="0" w:color="auto"/>
                        <w:bottom w:val="none" w:sz="0" w:space="0" w:color="auto"/>
                        <w:right w:val="none" w:sz="0" w:space="0" w:color="auto"/>
                      </w:divBdr>
                    </w:div>
                  </w:divsChild>
                </w:div>
                <w:div w:id="922035437">
                  <w:marLeft w:val="0"/>
                  <w:marRight w:val="0"/>
                  <w:marTop w:val="0"/>
                  <w:marBottom w:val="0"/>
                  <w:divBdr>
                    <w:top w:val="none" w:sz="0" w:space="0" w:color="auto"/>
                    <w:left w:val="none" w:sz="0" w:space="0" w:color="auto"/>
                    <w:bottom w:val="none" w:sz="0" w:space="0" w:color="auto"/>
                    <w:right w:val="none" w:sz="0" w:space="0" w:color="auto"/>
                  </w:divBdr>
                  <w:divsChild>
                    <w:div w:id="1332950915">
                      <w:marLeft w:val="0"/>
                      <w:marRight w:val="0"/>
                      <w:marTop w:val="0"/>
                      <w:marBottom w:val="0"/>
                      <w:divBdr>
                        <w:top w:val="none" w:sz="0" w:space="0" w:color="auto"/>
                        <w:left w:val="none" w:sz="0" w:space="0" w:color="auto"/>
                        <w:bottom w:val="none" w:sz="0" w:space="0" w:color="auto"/>
                        <w:right w:val="none" w:sz="0" w:space="0" w:color="auto"/>
                      </w:divBdr>
                    </w:div>
                  </w:divsChild>
                </w:div>
                <w:div w:id="948969065">
                  <w:marLeft w:val="0"/>
                  <w:marRight w:val="0"/>
                  <w:marTop w:val="0"/>
                  <w:marBottom w:val="0"/>
                  <w:divBdr>
                    <w:top w:val="none" w:sz="0" w:space="0" w:color="auto"/>
                    <w:left w:val="none" w:sz="0" w:space="0" w:color="auto"/>
                    <w:bottom w:val="none" w:sz="0" w:space="0" w:color="auto"/>
                    <w:right w:val="none" w:sz="0" w:space="0" w:color="auto"/>
                  </w:divBdr>
                  <w:divsChild>
                    <w:div w:id="1571959813">
                      <w:marLeft w:val="0"/>
                      <w:marRight w:val="0"/>
                      <w:marTop w:val="0"/>
                      <w:marBottom w:val="0"/>
                      <w:divBdr>
                        <w:top w:val="none" w:sz="0" w:space="0" w:color="auto"/>
                        <w:left w:val="none" w:sz="0" w:space="0" w:color="auto"/>
                        <w:bottom w:val="none" w:sz="0" w:space="0" w:color="auto"/>
                        <w:right w:val="none" w:sz="0" w:space="0" w:color="auto"/>
                      </w:divBdr>
                    </w:div>
                  </w:divsChild>
                </w:div>
                <w:div w:id="952908354">
                  <w:marLeft w:val="0"/>
                  <w:marRight w:val="0"/>
                  <w:marTop w:val="0"/>
                  <w:marBottom w:val="0"/>
                  <w:divBdr>
                    <w:top w:val="none" w:sz="0" w:space="0" w:color="auto"/>
                    <w:left w:val="none" w:sz="0" w:space="0" w:color="auto"/>
                    <w:bottom w:val="none" w:sz="0" w:space="0" w:color="auto"/>
                    <w:right w:val="none" w:sz="0" w:space="0" w:color="auto"/>
                  </w:divBdr>
                  <w:divsChild>
                    <w:div w:id="2119332143">
                      <w:marLeft w:val="0"/>
                      <w:marRight w:val="0"/>
                      <w:marTop w:val="0"/>
                      <w:marBottom w:val="0"/>
                      <w:divBdr>
                        <w:top w:val="none" w:sz="0" w:space="0" w:color="auto"/>
                        <w:left w:val="none" w:sz="0" w:space="0" w:color="auto"/>
                        <w:bottom w:val="none" w:sz="0" w:space="0" w:color="auto"/>
                        <w:right w:val="none" w:sz="0" w:space="0" w:color="auto"/>
                      </w:divBdr>
                    </w:div>
                  </w:divsChild>
                </w:div>
                <w:div w:id="968976117">
                  <w:marLeft w:val="0"/>
                  <w:marRight w:val="0"/>
                  <w:marTop w:val="0"/>
                  <w:marBottom w:val="0"/>
                  <w:divBdr>
                    <w:top w:val="none" w:sz="0" w:space="0" w:color="auto"/>
                    <w:left w:val="none" w:sz="0" w:space="0" w:color="auto"/>
                    <w:bottom w:val="none" w:sz="0" w:space="0" w:color="auto"/>
                    <w:right w:val="none" w:sz="0" w:space="0" w:color="auto"/>
                  </w:divBdr>
                  <w:divsChild>
                    <w:div w:id="1953786228">
                      <w:marLeft w:val="0"/>
                      <w:marRight w:val="0"/>
                      <w:marTop w:val="0"/>
                      <w:marBottom w:val="0"/>
                      <w:divBdr>
                        <w:top w:val="none" w:sz="0" w:space="0" w:color="auto"/>
                        <w:left w:val="none" w:sz="0" w:space="0" w:color="auto"/>
                        <w:bottom w:val="none" w:sz="0" w:space="0" w:color="auto"/>
                        <w:right w:val="none" w:sz="0" w:space="0" w:color="auto"/>
                      </w:divBdr>
                    </w:div>
                  </w:divsChild>
                </w:div>
                <w:div w:id="1058213252">
                  <w:marLeft w:val="0"/>
                  <w:marRight w:val="0"/>
                  <w:marTop w:val="0"/>
                  <w:marBottom w:val="0"/>
                  <w:divBdr>
                    <w:top w:val="none" w:sz="0" w:space="0" w:color="auto"/>
                    <w:left w:val="none" w:sz="0" w:space="0" w:color="auto"/>
                    <w:bottom w:val="none" w:sz="0" w:space="0" w:color="auto"/>
                    <w:right w:val="none" w:sz="0" w:space="0" w:color="auto"/>
                  </w:divBdr>
                  <w:divsChild>
                    <w:div w:id="140775824">
                      <w:marLeft w:val="0"/>
                      <w:marRight w:val="0"/>
                      <w:marTop w:val="0"/>
                      <w:marBottom w:val="0"/>
                      <w:divBdr>
                        <w:top w:val="none" w:sz="0" w:space="0" w:color="auto"/>
                        <w:left w:val="none" w:sz="0" w:space="0" w:color="auto"/>
                        <w:bottom w:val="none" w:sz="0" w:space="0" w:color="auto"/>
                        <w:right w:val="none" w:sz="0" w:space="0" w:color="auto"/>
                      </w:divBdr>
                    </w:div>
                  </w:divsChild>
                </w:div>
                <w:div w:id="1067921625">
                  <w:marLeft w:val="0"/>
                  <w:marRight w:val="0"/>
                  <w:marTop w:val="0"/>
                  <w:marBottom w:val="0"/>
                  <w:divBdr>
                    <w:top w:val="none" w:sz="0" w:space="0" w:color="auto"/>
                    <w:left w:val="none" w:sz="0" w:space="0" w:color="auto"/>
                    <w:bottom w:val="none" w:sz="0" w:space="0" w:color="auto"/>
                    <w:right w:val="none" w:sz="0" w:space="0" w:color="auto"/>
                  </w:divBdr>
                  <w:divsChild>
                    <w:div w:id="1556353384">
                      <w:marLeft w:val="0"/>
                      <w:marRight w:val="0"/>
                      <w:marTop w:val="0"/>
                      <w:marBottom w:val="0"/>
                      <w:divBdr>
                        <w:top w:val="none" w:sz="0" w:space="0" w:color="auto"/>
                        <w:left w:val="none" w:sz="0" w:space="0" w:color="auto"/>
                        <w:bottom w:val="none" w:sz="0" w:space="0" w:color="auto"/>
                        <w:right w:val="none" w:sz="0" w:space="0" w:color="auto"/>
                      </w:divBdr>
                    </w:div>
                  </w:divsChild>
                </w:div>
                <w:div w:id="1186214547">
                  <w:marLeft w:val="0"/>
                  <w:marRight w:val="0"/>
                  <w:marTop w:val="0"/>
                  <w:marBottom w:val="0"/>
                  <w:divBdr>
                    <w:top w:val="none" w:sz="0" w:space="0" w:color="auto"/>
                    <w:left w:val="none" w:sz="0" w:space="0" w:color="auto"/>
                    <w:bottom w:val="none" w:sz="0" w:space="0" w:color="auto"/>
                    <w:right w:val="none" w:sz="0" w:space="0" w:color="auto"/>
                  </w:divBdr>
                  <w:divsChild>
                    <w:div w:id="70811075">
                      <w:marLeft w:val="0"/>
                      <w:marRight w:val="0"/>
                      <w:marTop w:val="0"/>
                      <w:marBottom w:val="0"/>
                      <w:divBdr>
                        <w:top w:val="none" w:sz="0" w:space="0" w:color="auto"/>
                        <w:left w:val="none" w:sz="0" w:space="0" w:color="auto"/>
                        <w:bottom w:val="none" w:sz="0" w:space="0" w:color="auto"/>
                        <w:right w:val="none" w:sz="0" w:space="0" w:color="auto"/>
                      </w:divBdr>
                    </w:div>
                  </w:divsChild>
                </w:div>
                <w:div w:id="1223098599">
                  <w:marLeft w:val="0"/>
                  <w:marRight w:val="0"/>
                  <w:marTop w:val="0"/>
                  <w:marBottom w:val="0"/>
                  <w:divBdr>
                    <w:top w:val="none" w:sz="0" w:space="0" w:color="auto"/>
                    <w:left w:val="none" w:sz="0" w:space="0" w:color="auto"/>
                    <w:bottom w:val="none" w:sz="0" w:space="0" w:color="auto"/>
                    <w:right w:val="none" w:sz="0" w:space="0" w:color="auto"/>
                  </w:divBdr>
                  <w:divsChild>
                    <w:div w:id="12731545">
                      <w:marLeft w:val="0"/>
                      <w:marRight w:val="0"/>
                      <w:marTop w:val="0"/>
                      <w:marBottom w:val="0"/>
                      <w:divBdr>
                        <w:top w:val="none" w:sz="0" w:space="0" w:color="auto"/>
                        <w:left w:val="none" w:sz="0" w:space="0" w:color="auto"/>
                        <w:bottom w:val="none" w:sz="0" w:space="0" w:color="auto"/>
                        <w:right w:val="none" w:sz="0" w:space="0" w:color="auto"/>
                      </w:divBdr>
                    </w:div>
                  </w:divsChild>
                </w:div>
                <w:div w:id="1252355213">
                  <w:marLeft w:val="0"/>
                  <w:marRight w:val="0"/>
                  <w:marTop w:val="0"/>
                  <w:marBottom w:val="0"/>
                  <w:divBdr>
                    <w:top w:val="none" w:sz="0" w:space="0" w:color="auto"/>
                    <w:left w:val="none" w:sz="0" w:space="0" w:color="auto"/>
                    <w:bottom w:val="none" w:sz="0" w:space="0" w:color="auto"/>
                    <w:right w:val="none" w:sz="0" w:space="0" w:color="auto"/>
                  </w:divBdr>
                  <w:divsChild>
                    <w:div w:id="2073577786">
                      <w:marLeft w:val="0"/>
                      <w:marRight w:val="0"/>
                      <w:marTop w:val="0"/>
                      <w:marBottom w:val="0"/>
                      <w:divBdr>
                        <w:top w:val="none" w:sz="0" w:space="0" w:color="auto"/>
                        <w:left w:val="none" w:sz="0" w:space="0" w:color="auto"/>
                        <w:bottom w:val="none" w:sz="0" w:space="0" w:color="auto"/>
                        <w:right w:val="none" w:sz="0" w:space="0" w:color="auto"/>
                      </w:divBdr>
                    </w:div>
                  </w:divsChild>
                </w:div>
                <w:div w:id="1347295318">
                  <w:marLeft w:val="0"/>
                  <w:marRight w:val="0"/>
                  <w:marTop w:val="0"/>
                  <w:marBottom w:val="0"/>
                  <w:divBdr>
                    <w:top w:val="none" w:sz="0" w:space="0" w:color="auto"/>
                    <w:left w:val="none" w:sz="0" w:space="0" w:color="auto"/>
                    <w:bottom w:val="none" w:sz="0" w:space="0" w:color="auto"/>
                    <w:right w:val="none" w:sz="0" w:space="0" w:color="auto"/>
                  </w:divBdr>
                  <w:divsChild>
                    <w:div w:id="1273317717">
                      <w:marLeft w:val="0"/>
                      <w:marRight w:val="0"/>
                      <w:marTop w:val="0"/>
                      <w:marBottom w:val="0"/>
                      <w:divBdr>
                        <w:top w:val="none" w:sz="0" w:space="0" w:color="auto"/>
                        <w:left w:val="none" w:sz="0" w:space="0" w:color="auto"/>
                        <w:bottom w:val="none" w:sz="0" w:space="0" w:color="auto"/>
                        <w:right w:val="none" w:sz="0" w:space="0" w:color="auto"/>
                      </w:divBdr>
                    </w:div>
                  </w:divsChild>
                </w:div>
                <w:div w:id="1370909075">
                  <w:marLeft w:val="0"/>
                  <w:marRight w:val="0"/>
                  <w:marTop w:val="0"/>
                  <w:marBottom w:val="0"/>
                  <w:divBdr>
                    <w:top w:val="none" w:sz="0" w:space="0" w:color="auto"/>
                    <w:left w:val="none" w:sz="0" w:space="0" w:color="auto"/>
                    <w:bottom w:val="none" w:sz="0" w:space="0" w:color="auto"/>
                    <w:right w:val="none" w:sz="0" w:space="0" w:color="auto"/>
                  </w:divBdr>
                  <w:divsChild>
                    <w:div w:id="1880240130">
                      <w:marLeft w:val="0"/>
                      <w:marRight w:val="0"/>
                      <w:marTop w:val="0"/>
                      <w:marBottom w:val="0"/>
                      <w:divBdr>
                        <w:top w:val="none" w:sz="0" w:space="0" w:color="auto"/>
                        <w:left w:val="none" w:sz="0" w:space="0" w:color="auto"/>
                        <w:bottom w:val="none" w:sz="0" w:space="0" w:color="auto"/>
                        <w:right w:val="none" w:sz="0" w:space="0" w:color="auto"/>
                      </w:divBdr>
                    </w:div>
                  </w:divsChild>
                </w:div>
                <w:div w:id="1516571427">
                  <w:marLeft w:val="0"/>
                  <w:marRight w:val="0"/>
                  <w:marTop w:val="0"/>
                  <w:marBottom w:val="0"/>
                  <w:divBdr>
                    <w:top w:val="none" w:sz="0" w:space="0" w:color="auto"/>
                    <w:left w:val="none" w:sz="0" w:space="0" w:color="auto"/>
                    <w:bottom w:val="none" w:sz="0" w:space="0" w:color="auto"/>
                    <w:right w:val="none" w:sz="0" w:space="0" w:color="auto"/>
                  </w:divBdr>
                  <w:divsChild>
                    <w:div w:id="1816296679">
                      <w:marLeft w:val="0"/>
                      <w:marRight w:val="0"/>
                      <w:marTop w:val="0"/>
                      <w:marBottom w:val="0"/>
                      <w:divBdr>
                        <w:top w:val="none" w:sz="0" w:space="0" w:color="auto"/>
                        <w:left w:val="none" w:sz="0" w:space="0" w:color="auto"/>
                        <w:bottom w:val="none" w:sz="0" w:space="0" w:color="auto"/>
                        <w:right w:val="none" w:sz="0" w:space="0" w:color="auto"/>
                      </w:divBdr>
                    </w:div>
                  </w:divsChild>
                </w:div>
                <w:div w:id="1547180001">
                  <w:marLeft w:val="0"/>
                  <w:marRight w:val="0"/>
                  <w:marTop w:val="0"/>
                  <w:marBottom w:val="0"/>
                  <w:divBdr>
                    <w:top w:val="none" w:sz="0" w:space="0" w:color="auto"/>
                    <w:left w:val="none" w:sz="0" w:space="0" w:color="auto"/>
                    <w:bottom w:val="none" w:sz="0" w:space="0" w:color="auto"/>
                    <w:right w:val="none" w:sz="0" w:space="0" w:color="auto"/>
                  </w:divBdr>
                  <w:divsChild>
                    <w:div w:id="1057390280">
                      <w:marLeft w:val="0"/>
                      <w:marRight w:val="0"/>
                      <w:marTop w:val="0"/>
                      <w:marBottom w:val="0"/>
                      <w:divBdr>
                        <w:top w:val="none" w:sz="0" w:space="0" w:color="auto"/>
                        <w:left w:val="none" w:sz="0" w:space="0" w:color="auto"/>
                        <w:bottom w:val="none" w:sz="0" w:space="0" w:color="auto"/>
                        <w:right w:val="none" w:sz="0" w:space="0" w:color="auto"/>
                      </w:divBdr>
                    </w:div>
                  </w:divsChild>
                </w:div>
                <w:div w:id="1567375040">
                  <w:marLeft w:val="0"/>
                  <w:marRight w:val="0"/>
                  <w:marTop w:val="0"/>
                  <w:marBottom w:val="0"/>
                  <w:divBdr>
                    <w:top w:val="none" w:sz="0" w:space="0" w:color="auto"/>
                    <w:left w:val="none" w:sz="0" w:space="0" w:color="auto"/>
                    <w:bottom w:val="none" w:sz="0" w:space="0" w:color="auto"/>
                    <w:right w:val="none" w:sz="0" w:space="0" w:color="auto"/>
                  </w:divBdr>
                  <w:divsChild>
                    <w:div w:id="1255241699">
                      <w:marLeft w:val="0"/>
                      <w:marRight w:val="0"/>
                      <w:marTop w:val="0"/>
                      <w:marBottom w:val="0"/>
                      <w:divBdr>
                        <w:top w:val="none" w:sz="0" w:space="0" w:color="auto"/>
                        <w:left w:val="none" w:sz="0" w:space="0" w:color="auto"/>
                        <w:bottom w:val="none" w:sz="0" w:space="0" w:color="auto"/>
                        <w:right w:val="none" w:sz="0" w:space="0" w:color="auto"/>
                      </w:divBdr>
                    </w:div>
                  </w:divsChild>
                </w:div>
                <w:div w:id="1622610875">
                  <w:marLeft w:val="0"/>
                  <w:marRight w:val="0"/>
                  <w:marTop w:val="0"/>
                  <w:marBottom w:val="0"/>
                  <w:divBdr>
                    <w:top w:val="none" w:sz="0" w:space="0" w:color="auto"/>
                    <w:left w:val="none" w:sz="0" w:space="0" w:color="auto"/>
                    <w:bottom w:val="none" w:sz="0" w:space="0" w:color="auto"/>
                    <w:right w:val="none" w:sz="0" w:space="0" w:color="auto"/>
                  </w:divBdr>
                  <w:divsChild>
                    <w:div w:id="779034482">
                      <w:marLeft w:val="0"/>
                      <w:marRight w:val="0"/>
                      <w:marTop w:val="0"/>
                      <w:marBottom w:val="0"/>
                      <w:divBdr>
                        <w:top w:val="none" w:sz="0" w:space="0" w:color="auto"/>
                        <w:left w:val="none" w:sz="0" w:space="0" w:color="auto"/>
                        <w:bottom w:val="none" w:sz="0" w:space="0" w:color="auto"/>
                        <w:right w:val="none" w:sz="0" w:space="0" w:color="auto"/>
                      </w:divBdr>
                    </w:div>
                  </w:divsChild>
                </w:div>
                <w:div w:id="1655647211">
                  <w:marLeft w:val="0"/>
                  <w:marRight w:val="0"/>
                  <w:marTop w:val="0"/>
                  <w:marBottom w:val="0"/>
                  <w:divBdr>
                    <w:top w:val="none" w:sz="0" w:space="0" w:color="auto"/>
                    <w:left w:val="none" w:sz="0" w:space="0" w:color="auto"/>
                    <w:bottom w:val="none" w:sz="0" w:space="0" w:color="auto"/>
                    <w:right w:val="none" w:sz="0" w:space="0" w:color="auto"/>
                  </w:divBdr>
                  <w:divsChild>
                    <w:div w:id="693730399">
                      <w:marLeft w:val="0"/>
                      <w:marRight w:val="0"/>
                      <w:marTop w:val="0"/>
                      <w:marBottom w:val="0"/>
                      <w:divBdr>
                        <w:top w:val="none" w:sz="0" w:space="0" w:color="auto"/>
                        <w:left w:val="none" w:sz="0" w:space="0" w:color="auto"/>
                        <w:bottom w:val="none" w:sz="0" w:space="0" w:color="auto"/>
                        <w:right w:val="none" w:sz="0" w:space="0" w:color="auto"/>
                      </w:divBdr>
                    </w:div>
                  </w:divsChild>
                </w:div>
                <w:div w:id="1691761063">
                  <w:marLeft w:val="0"/>
                  <w:marRight w:val="0"/>
                  <w:marTop w:val="0"/>
                  <w:marBottom w:val="0"/>
                  <w:divBdr>
                    <w:top w:val="none" w:sz="0" w:space="0" w:color="auto"/>
                    <w:left w:val="none" w:sz="0" w:space="0" w:color="auto"/>
                    <w:bottom w:val="none" w:sz="0" w:space="0" w:color="auto"/>
                    <w:right w:val="none" w:sz="0" w:space="0" w:color="auto"/>
                  </w:divBdr>
                  <w:divsChild>
                    <w:div w:id="1120103911">
                      <w:marLeft w:val="0"/>
                      <w:marRight w:val="0"/>
                      <w:marTop w:val="0"/>
                      <w:marBottom w:val="0"/>
                      <w:divBdr>
                        <w:top w:val="none" w:sz="0" w:space="0" w:color="auto"/>
                        <w:left w:val="none" w:sz="0" w:space="0" w:color="auto"/>
                        <w:bottom w:val="none" w:sz="0" w:space="0" w:color="auto"/>
                        <w:right w:val="none" w:sz="0" w:space="0" w:color="auto"/>
                      </w:divBdr>
                    </w:div>
                  </w:divsChild>
                </w:div>
                <w:div w:id="1693720277">
                  <w:marLeft w:val="0"/>
                  <w:marRight w:val="0"/>
                  <w:marTop w:val="0"/>
                  <w:marBottom w:val="0"/>
                  <w:divBdr>
                    <w:top w:val="none" w:sz="0" w:space="0" w:color="auto"/>
                    <w:left w:val="none" w:sz="0" w:space="0" w:color="auto"/>
                    <w:bottom w:val="none" w:sz="0" w:space="0" w:color="auto"/>
                    <w:right w:val="none" w:sz="0" w:space="0" w:color="auto"/>
                  </w:divBdr>
                  <w:divsChild>
                    <w:div w:id="1042945004">
                      <w:marLeft w:val="0"/>
                      <w:marRight w:val="0"/>
                      <w:marTop w:val="0"/>
                      <w:marBottom w:val="0"/>
                      <w:divBdr>
                        <w:top w:val="none" w:sz="0" w:space="0" w:color="auto"/>
                        <w:left w:val="none" w:sz="0" w:space="0" w:color="auto"/>
                        <w:bottom w:val="none" w:sz="0" w:space="0" w:color="auto"/>
                        <w:right w:val="none" w:sz="0" w:space="0" w:color="auto"/>
                      </w:divBdr>
                    </w:div>
                  </w:divsChild>
                </w:div>
                <w:div w:id="1694309684">
                  <w:marLeft w:val="0"/>
                  <w:marRight w:val="0"/>
                  <w:marTop w:val="0"/>
                  <w:marBottom w:val="0"/>
                  <w:divBdr>
                    <w:top w:val="none" w:sz="0" w:space="0" w:color="auto"/>
                    <w:left w:val="none" w:sz="0" w:space="0" w:color="auto"/>
                    <w:bottom w:val="none" w:sz="0" w:space="0" w:color="auto"/>
                    <w:right w:val="none" w:sz="0" w:space="0" w:color="auto"/>
                  </w:divBdr>
                  <w:divsChild>
                    <w:div w:id="1449203653">
                      <w:marLeft w:val="0"/>
                      <w:marRight w:val="0"/>
                      <w:marTop w:val="0"/>
                      <w:marBottom w:val="0"/>
                      <w:divBdr>
                        <w:top w:val="none" w:sz="0" w:space="0" w:color="auto"/>
                        <w:left w:val="none" w:sz="0" w:space="0" w:color="auto"/>
                        <w:bottom w:val="none" w:sz="0" w:space="0" w:color="auto"/>
                        <w:right w:val="none" w:sz="0" w:space="0" w:color="auto"/>
                      </w:divBdr>
                    </w:div>
                  </w:divsChild>
                </w:div>
                <w:div w:id="1703282573">
                  <w:marLeft w:val="0"/>
                  <w:marRight w:val="0"/>
                  <w:marTop w:val="0"/>
                  <w:marBottom w:val="0"/>
                  <w:divBdr>
                    <w:top w:val="none" w:sz="0" w:space="0" w:color="auto"/>
                    <w:left w:val="none" w:sz="0" w:space="0" w:color="auto"/>
                    <w:bottom w:val="none" w:sz="0" w:space="0" w:color="auto"/>
                    <w:right w:val="none" w:sz="0" w:space="0" w:color="auto"/>
                  </w:divBdr>
                  <w:divsChild>
                    <w:div w:id="2114931837">
                      <w:marLeft w:val="0"/>
                      <w:marRight w:val="0"/>
                      <w:marTop w:val="0"/>
                      <w:marBottom w:val="0"/>
                      <w:divBdr>
                        <w:top w:val="none" w:sz="0" w:space="0" w:color="auto"/>
                        <w:left w:val="none" w:sz="0" w:space="0" w:color="auto"/>
                        <w:bottom w:val="none" w:sz="0" w:space="0" w:color="auto"/>
                        <w:right w:val="none" w:sz="0" w:space="0" w:color="auto"/>
                      </w:divBdr>
                    </w:div>
                  </w:divsChild>
                </w:div>
                <w:div w:id="1729917258">
                  <w:marLeft w:val="0"/>
                  <w:marRight w:val="0"/>
                  <w:marTop w:val="0"/>
                  <w:marBottom w:val="0"/>
                  <w:divBdr>
                    <w:top w:val="none" w:sz="0" w:space="0" w:color="auto"/>
                    <w:left w:val="none" w:sz="0" w:space="0" w:color="auto"/>
                    <w:bottom w:val="none" w:sz="0" w:space="0" w:color="auto"/>
                    <w:right w:val="none" w:sz="0" w:space="0" w:color="auto"/>
                  </w:divBdr>
                  <w:divsChild>
                    <w:div w:id="1922637942">
                      <w:marLeft w:val="0"/>
                      <w:marRight w:val="0"/>
                      <w:marTop w:val="0"/>
                      <w:marBottom w:val="0"/>
                      <w:divBdr>
                        <w:top w:val="none" w:sz="0" w:space="0" w:color="auto"/>
                        <w:left w:val="none" w:sz="0" w:space="0" w:color="auto"/>
                        <w:bottom w:val="none" w:sz="0" w:space="0" w:color="auto"/>
                        <w:right w:val="none" w:sz="0" w:space="0" w:color="auto"/>
                      </w:divBdr>
                    </w:div>
                  </w:divsChild>
                </w:div>
                <w:div w:id="1757436831">
                  <w:marLeft w:val="0"/>
                  <w:marRight w:val="0"/>
                  <w:marTop w:val="0"/>
                  <w:marBottom w:val="0"/>
                  <w:divBdr>
                    <w:top w:val="none" w:sz="0" w:space="0" w:color="auto"/>
                    <w:left w:val="none" w:sz="0" w:space="0" w:color="auto"/>
                    <w:bottom w:val="none" w:sz="0" w:space="0" w:color="auto"/>
                    <w:right w:val="none" w:sz="0" w:space="0" w:color="auto"/>
                  </w:divBdr>
                  <w:divsChild>
                    <w:div w:id="1585187480">
                      <w:marLeft w:val="0"/>
                      <w:marRight w:val="0"/>
                      <w:marTop w:val="0"/>
                      <w:marBottom w:val="0"/>
                      <w:divBdr>
                        <w:top w:val="none" w:sz="0" w:space="0" w:color="auto"/>
                        <w:left w:val="none" w:sz="0" w:space="0" w:color="auto"/>
                        <w:bottom w:val="none" w:sz="0" w:space="0" w:color="auto"/>
                        <w:right w:val="none" w:sz="0" w:space="0" w:color="auto"/>
                      </w:divBdr>
                    </w:div>
                  </w:divsChild>
                </w:div>
                <w:div w:id="1800876080">
                  <w:marLeft w:val="0"/>
                  <w:marRight w:val="0"/>
                  <w:marTop w:val="0"/>
                  <w:marBottom w:val="0"/>
                  <w:divBdr>
                    <w:top w:val="none" w:sz="0" w:space="0" w:color="auto"/>
                    <w:left w:val="none" w:sz="0" w:space="0" w:color="auto"/>
                    <w:bottom w:val="none" w:sz="0" w:space="0" w:color="auto"/>
                    <w:right w:val="none" w:sz="0" w:space="0" w:color="auto"/>
                  </w:divBdr>
                  <w:divsChild>
                    <w:div w:id="504829002">
                      <w:marLeft w:val="0"/>
                      <w:marRight w:val="0"/>
                      <w:marTop w:val="0"/>
                      <w:marBottom w:val="0"/>
                      <w:divBdr>
                        <w:top w:val="none" w:sz="0" w:space="0" w:color="auto"/>
                        <w:left w:val="none" w:sz="0" w:space="0" w:color="auto"/>
                        <w:bottom w:val="none" w:sz="0" w:space="0" w:color="auto"/>
                        <w:right w:val="none" w:sz="0" w:space="0" w:color="auto"/>
                      </w:divBdr>
                    </w:div>
                  </w:divsChild>
                </w:div>
                <w:div w:id="1809203214">
                  <w:marLeft w:val="0"/>
                  <w:marRight w:val="0"/>
                  <w:marTop w:val="0"/>
                  <w:marBottom w:val="0"/>
                  <w:divBdr>
                    <w:top w:val="none" w:sz="0" w:space="0" w:color="auto"/>
                    <w:left w:val="none" w:sz="0" w:space="0" w:color="auto"/>
                    <w:bottom w:val="none" w:sz="0" w:space="0" w:color="auto"/>
                    <w:right w:val="none" w:sz="0" w:space="0" w:color="auto"/>
                  </w:divBdr>
                  <w:divsChild>
                    <w:div w:id="2089766026">
                      <w:marLeft w:val="0"/>
                      <w:marRight w:val="0"/>
                      <w:marTop w:val="0"/>
                      <w:marBottom w:val="0"/>
                      <w:divBdr>
                        <w:top w:val="none" w:sz="0" w:space="0" w:color="auto"/>
                        <w:left w:val="none" w:sz="0" w:space="0" w:color="auto"/>
                        <w:bottom w:val="none" w:sz="0" w:space="0" w:color="auto"/>
                        <w:right w:val="none" w:sz="0" w:space="0" w:color="auto"/>
                      </w:divBdr>
                    </w:div>
                  </w:divsChild>
                </w:div>
                <w:div w:id="1826702445">
                  <w:marLeft w:val="0"/>
                  <w:marRight w:val="0"/>
                  <w:marTop w:val="0"/>
                  <w:marBottom w:val="0"/>
                  <w:divBdr>
                    <w:top w:val="none" w:sz="0" w:space="0" w:color="auto"/>
                    <w:left w:val="none" w:sz="0" w:space="0" w:color="auto"/>
                    <w:bottom w:val="none" w:sz="0" w:space="0" w:color="auto"/>
                    <w:right w:val="none" w:sz="0" w:space="0" w:color="auto"/>
                  </w:divBdr>
                  <w:divsChild>
                    <w:div w:id="1717703367">
                      <w:marLeft w:val="0"/>
                      <w:marRight w:val="0"/>
                      <w:marTop w:val="0"/>
                      <w:marBottom w:val="0"/>
                      <w:divBdr>
                        <w:top w:val="none" w:sz="0" w:space="0" w:color="auto"/>
                        <w:left w:val="none" w:sz="0" w:space="0" w:color="auto"/>
                        <w:bottom w:val="none" w:sz="0" w:space="0" w:color="auto"/>
                        <w:right w:val="none" w:sz="0" w:space="0" w:color="auto"/>
                      </w:divBdr>
                    </w:div>
                  </w:divsChild>
                </w:div>
                <w:div w:id="1930849327">
                  <w:marLeft w:val="0"/>
                  <w:marRight w:val="0"/>
                  <w:marTop w:val="0"/>
                  <w:marBottom w:val="0"/>
                  <w:divBdr>
                    <w:top w:val="none" w:sz="0" w:space="0" w:color="auto"/>
                    <w:left w:val="none" w:sz="0" w:space="0" w:color="auto"/>
                    <w:bottom w:val="none" w:sz="0" w:space="0" w:color="auto"/>
                    <w:right w:val="none" w:sz="0" w:space="0" w:color="auto"/>
                  </w:divBdr>
                  <w:divsChild>
                    <w:div w:id="877281911">
                      <w:marLeft w:val="0"/>
                      <w:marRight w:val="0"/>
                      <w:marTop w:val="0"/>
                      <w:marBottom w:val="0"/>
                      <w:divBdr>
                        <w:top w:val="none" w:sz="0" w:space="0" w:color="auto"/>
                        <w:left w:val="none" w:sz="0" w:space="0" w:color="auto"/>
                        <w:bottom w:val="none" w:sz="0" w:space="0" w:color="auto"/>
                        <w:right w:val="none" w:sz="0" w:space="0" w:color="auto"/>
                      </w:divBdr>
                    </w:div>
                  </w:divsChild>
                </w:div>
                <w:div w:id="1981768634">
                  <w:marLeft w:val="0"/>
                  <w:marRight w:val="0"/>
                  <w:marTop w:val="0"/>
                  <w:marBottom w:val="0"/>
                  <w:divBdr>
                    <w:top w:val="none" w:sz="0" w:space="0" w:color="auto"/>
                    <w:left w:val="none" w:sz="0" w:space="0" w:color="auto"/>
                    <w:bottom w:val="none" w:sz="0" w:space="0" w:color="auto"/>
                    <w:right w:val="none" w:sz="0" w:space="0" w:color="auto"/>
                  </w:divBdr>
                  <w:divsChild>
                    <w:div w:id="1981229976">
                      <w:marLeft w:val="0"/>
                      <w:marRight w:val="0"/>
                      <w:marTop w:val="0"/>
                      <w:marBottom w:val="0"/>
                      <w:divBdr>
                        <w:top w:val="none" w:sz="0" w:space="0" w:color="auto"/>
                        <w:left w:val="none" w:sz="0" w:space="0" w:color="auto"/>
                        <w:bottom w:val="none" w:sz="0" w:space="0" w:color="auto"/>
                        <w:right w:val="none" w:sz="0" w:space="0" w:color="auto"/>
                      </w:divBdr>
                    </w:div>
                  </w:divsChild>
                </w:div>
                <w:div w:id="2010055259">
                  <w:marLeft w:val="0"/>
                  <w:marRight w:val="0"/>
                  <w:marTop w:val="0"/>
                  <w:marBottom w:val="0"/>
                  <w:divBdr>
                    <w:top w:val="none" w:sz="0" w:space="0" w:color="auto"/>
                    <w:left w:val="none" w:sz="0" w:space="0" w:color="auto"/>
                    <w:bottom w:val="none" w:sz="0" w:space="0" w:color="auto"/>
                    <w:right w:val="none" w:sz="0" w:space="0" w:color="auto"/>
                  </w:divBdr>
                  <w:divsChild>
                    <w:div w:id="1519005706">
                      <w:marLeft w:val="0"/>
                      <w:marRight w:val="0"/>
                      <w:marTop w:val="0"/>
                      <w:marBottom w:val="0"/>
                      <w:divBdr>
                        <w:top w:val="none" w:sz="0" w:space="0" w:color="auto"/>
                        <w:left w:val="none" w:sz="0" w:space="0" w:color="auto"/>
                        <w:bottom w:val="none" w:sz="0" w:space="0" w:color="auto"/>
                        <w:right w:val="none" w:sz="0" w:space="0" w:color="auto"/>
                      </w:divBdr>
                    </w:div>
                  </w:divsChild>
                </w:div>
                <w:div w:id="2086105717">
                  <w:marLeft w:val="0"/>
                  <w:marRight w:val="0"/>
                  <w:marTop w:val="0"/>
                  <w:marBottom w:val="0"/>
                  <w:divBdr>
                    <w:top w:val="none" w:sz="0" w:space="0" w:color="auto"/>
                    <w:left w:val="none" w:sz="0" w:space="0" w:color="auto"/>
                    <w:bottom w:val="none" w:sz="0" w:space="0" w:color="auto"/>
                    <w:right w:val="none" w:sz="0" w:space="0" w:color="auto"/>
                  </w:divBdr>
                  <w:divsChild>
                    <w:div w:id="1106119203">
                      <w:marLeft w:val="0"/>
                      <w:marRight w:val="0"/>
                      <w:marTop w:val="0"/>
                      <w:marBottom w:val="0"/>
                      <w:divBdr>
                        <w:top w:val="none" w:sz="0" w:space="0" w:color="auto"/>
                        <w:left w:val="none" w:sz="0" w:space="0" w:color="auto"/>
                        <w:bottom w:val="none" w:sz="0" w:space="0" w:color="auto"/>
                        <w:right w:val="none" w:sz="0" w:space="0" w:color="auto"/>
                      </w:divBdr>
                    </w:div>
                  </w:divsChild>
                </w:div>
                <w:div w:id="2096391708">
                  <w:marLeft w:val="0"/>
                  <w:marRight w:val="0"/>
                  <w:marTop w:val="0"/>
                  <w:marBottom w:val="0"/>
                  <w:divBdr>
                    <w:top w:val="none" w:sz="0" w:space="0" w:color="auto"/>
                    <w:left w:val="none" w:sz="0" w:space="0" w:color="auto"/>
                    <w:bottom w:val="none" w:sz="0" w:space="0" w:color="auto"/>
                    <w:right w:val="none" w:sz="0" w:space="0" w:color="auto"/>
                  </w:divBdr>
                  <w:divsChild>
                    <w:div w:id="110915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42387">
          <w:marLeft w:val="0"/>
          <w:marRight w:val="0"/>
          <w:marTop w:val="0"/>
          <w:marBottom w:val="0"/>
          <w:divBdr>
            <w:top w:val="none" w:sz="0" w:space="0" w:color="auto"/>
            <w:left w:val="none" w:sz="0" w:space="0" w:color="auto"/>
            <w:bottom w:val="none" w:sz="0" w:space="0" w:color="auto"/>
            <w:right w:val="none" w:sz="0" w:space="0" w:color="auto"/>
          </w:divBdr>
        </w:div>
        <w:div w:id="1712460267">
          <w:marLeft w:val="0"/>
          <w:marRight w:val="0"/>
          <w:marTop w:val="0"/>
          <w:marBottom w:val="0"/>
          <w:divBdr>
            <w:top w:val="none" w:sz="0" w:space="0" w:color="auto"/>
            <w:left w:val="none" w:sz="0" w:space="0" w:color="auto"/>
            <w:bottom w:val="none" w:sz="0" w:space="0" w:color="auto"/>
            <w:right w:val="none" w:sz="0" w:space="0" w:color="auto"/>
          </w:divBdr>
        </w:div>
        <w:div w:id="1846508466">
          <w:marLeft w:val="0"/>
          <w:marRight w:val="0"/>
          <w:marTop w:val="0"/>
          <w:marBottom w:val="0"/>
          <w:divBdr>
            <w:top w:val="none" w:sz="0" w:space="0" w:color="auto"/>
            <w:left w:val="none" w:sz="0" w:space="0" w:color="auto"/>
            <w:bottom w:val="none" w:sz="0" w:space="0" w:color="auto"/>
            <w:right w:val="none" w:sz="0" w:space="0" w:color="auto"/>
          </w:divBdr>
        </w:div>
      </w:divsChild>
    </w:div>
    <w:div w:id="62264488">
      <w:bodyDiv w:val="1"/>
      <w:marLeft w:val="0"/>
      <w:marRight w:val="0"/>
      <w:marTop w:val="0"/>
      <w:marBottom w:val="0"/>
      <w:divBdr>
        <w:top w:val="none" w:sz="0" w:space="0" w:color="auto"/>
        <w:left w:val="none" w:sz="0" w:space="0" w:color="auto"/>
        <w:bottom w:val="none" w:sz="0" w:space="0" w:color="auto"/>
        <w:right w:val="none" w:sz="0" w:space="0" w:color="auto"/>
      </w:divBdr>
      <w:divsChild>
        <w:div w:id="37321532">
          <w:marLeft w:val="0"/>
          <w:marRight w:val="0"/>
          <w:marTop w:val="0"/>
          <w:marBottom w:val="0"/>
          <w:divBdr>
            <w:top w:val="none" w:sz="0" w:space="0" w:color="auto"/>
            <w:left w:val="none" w:sz="0" w:space="0" w:color="auto"/>
            <w:bottom w:val="none" w:sz="0" w:space="0" w:color="auto"/>
            <w:right w:val="none" w:sz="0" w:space="0" w:color="auto"/>
          </w:divBdr>
        </w:div>
        <w:div w:id="85276463">
          <w:marLeft w:val="0"/>
          <w:marRight w:val="0"/>
          <w:marTop w:val="0"/>
          <w:marBottom w:val="0"/>
          <w:divBdr>
            <w:top w:val="none" w:sz="0" w:space="0" w:color="auto"/>
            <w:left w:val="none" w:sz="0" w:space="0" w:color="auto"/>
            <w:bottom w:val="none" w:sz="0" w:space="0" w:color="auto"/>
            <w:right w:val="none" w:sz="0" w:space="0" w:color="auto"/>
          </w:divBdr>
        </w:div>
        <w:div w:id="112091340">
          <w:marLeft w:val="0"/>
          <w:marRight w:val="0"/>
          <w:marTop w:val="0"/>
          <w:marBottom w:val="0"/>
          <w:divBdr>
            <w:top w:val="none" w:sz="0" w:space="0" w:color="auto"/>
            <w:left w:val="none" w:sz="0" w:space="0" w:color="auto"/>
            <w:bottom w:val="none" w:sz="0" w:space="0" w:color="auto"/>
            <w:right w:val="none" w:sz="0" w:space="0" w:color="auto"/>
          </w:divBdr>
        </w:div>
        <w:div w:id="137112526">
          <w:marLeft w:val="0"/>
          <w:marRight w:val="0"/>
          <w:marTop w:val="0"/>
          <w:marBottom w:val="0"/>
          <w:divBdr>
            <w:top w:val="none" w:sz="0" w:space="0" w:color="auto"/>
            <w:left w:val="none" w:sz="0" w:space="0" w:color="auto"/>
            <w:bottom w:val="none" w:sz="0" w:space="0" w:color="auto"/>
            <w:right w:val="none" w:sz="0" w:space="0" w:color="auto"/>
          </w:divBdr>
        </w:div>
        <w:div w:id="142897164">
          <w:marLeft w:val="0"/>
          <w:marRight w:val="0"/>
          <w:marTop w:val="0"/>
          <w:marBottom w:val="0"/>
          <w:divBdr>
            <w:top w:val="none" w:sz="0" w:space="0" w:color="auto"/>
            <w:left w:val="none" w:sz="0" w:space="0" w:color="auto"/>
            <w:bottom w:val="none" w:sz="0" w:space="0" w:color="auto"/>
            <w:right w:val="none" w:sz="0" w:space="0" w:color="auto"/>
          </w:divBdr>
        </w:div>
        <w:div w:id="204686607">
          <w:marLeft w:val="0"/>
          <w:marRight w:val="0"/>
          <w:marTop w:val="0"/>
          <w:marBottom w:val="0"/>
          <w:divBdr>
            <w:top w:val="none" w:sz="0" w:space="0" w:color="auto"/>
            <w:left w:val="none" w:sz="0" w:space="0" w:color="auto"/>
            <w:bottom w:val="none" w:sz="0" w:space="0" w:color="auto"/>
            <w:right w:val="none" w:sz="0" w:space="0" w:color="auto"/>
          </w:divBdr>
        </w:div>
        <w:div w:id="346639590">
          <w:marLeft w:val="0"/>
          <w:marRight w:val="0"/>
          <w:marTop w:val="0"/>
          <w:marBottom w:val="0"/>
          <w:divBdr>
            <w:top w:val="none" w:sz="0" w:space="0" w:color="auto"/>
            <w:left w:val="none" w:sz="0" w:space="0" w:color="auto"/>
            <w:bottom w:val="none" w:sz="0" w:space="0" w:color="auto"/>
            <w:right w:val="none" w:sz="0" w:space="0" w:color="auto"/>
          </w:divBdr>
        </w:div>
        <w:div w:id="350881862">
          <w:marLeft w:val="0"/>
          <w:marRight w:val="0"/>
          <w:marTop w:val="0"/>
          <w:marBottom w:val="0"/>
          <w:divBdr>
            <w:top w:val="none" w:sz="0" w:space="0" w:color="auto"/>
            <w:left w:val="none" w:sz="0" w:space="0" w:color="auto"/>
            <w:bottom w:val="none" w:sz="0" w:space="0" w:color="auto"/>
            <w:right w:val="none" w:sz="0" w:space="0" w:color="auto"/>
          </w:divBdr>
        </w:div>
        <w:div w:id="384985860">
          <w:marLeft w:val="0"/>
          <w:marRight w:val="0"/>
          <w:marTop w:val="0"/>
          <w:marBottom w:val="0"/>
          <w:divBdr>
            <w:top w:val="none" w:sz="0" w:space="0" w:color="auto"/>
            <w:left w:val="none" w:sz="0" w:space="0" w:color="auto"/>
            <w:bottom w:val="none" w:sz="0" w:space="0" w:color="auto"/>
            <w:right w:val="none" w:sz="0" w:space="0" w:color="auto"/>
          </w:divBdr>
        </w:div>
        <w:div w:id="390809264">
          <w:marLeft w:val="0"/>
          <w:marRight w:val="0"/>
          <w:marTop w:val="0"/>
          <w:marBottom w:val="0"/>
          <w:divBdr>
            <w:top w:val="none" w:sz="0" w:space="0" w:color="auto"/>
            <w:left w:val="none" w:sz="0" w:space="0" w:color="auto"/>
            <w:bottom w:val="none" w:sz="0" w:space="0" w:color="auto"/>
            <w:right w:val="none" w:sz="0" w:space="0" w:color="auto"/>
          </w:divBdr>
        </w:div>
        <w:div w:id="439375472">
          <w:marLeft w:val="0"/>
          <w:marRight w:val="0"/>
          <w:marTop w:val="0"/>
          <w:marBottom w:val="0"/>
          <w:divBdr>
            <w:top w:val="none" w:sz="0" w:space="0" w:color="auto"/>
            <w:left w:val="none" w:sz="0" w:space="0" w:color="auto"/>
            <w:bottom w:val="none" w:sz="0" w:space="0" w:color="auto"/>
            <w:right w:val="none" w:sz="0" w:space="0" w:color="auto"/>
          </w:divBdr>
        </w:div>
        <w:div w:id="461308837">
          <w:marLeft w:val="0"/>
          <w:marRight w:val="0"/>
          <w:marTop w:val="0"/>
          <w:marBottom w:val="0"/>
          <w:divBdr>
            <w:top w:val="none" w:sz="0" w:space="0" w:color="auto"/>
            <w:left w:val="none" w:sz="0" w:space="0" w:color="auto"/>
            <w:bottom w:val="none" w:sz="0" w:space="0" w:color="auto"/>
            <w:right w:val="none" w:sz="0" w:space="0" w:color="auto"/>
          </w:divBdr>
        </w:div>
        <w:div w:id="476924071">
          <w:marLeft w:val="0"/>
          <w:marRight w:val="0"/>
          <w:marTop w:val="0"/>
          <w:marBottom w:val="0"/>
          <w:divBdr>
            <w:top w:val="none" w:sz="0" w:space="0" w:color="auto"/>
            <w:left w:val="none" w:sz="0" w:space="0" w:color="auto"/>
            <w:bottom w:val="none" w:sz="0" w:space="0" w:color="auto"/>
            <w:right w:val="none" w:sz="0" w:space="0" w:color="auto"/>
          </w:divBdr>
        </w:div>
        <w:div w:id="485977719">
          <w:marLeft w:val="0"/>
          <w:marRight w:val="0"/>
          <w:marTop w:val="0"/>
          <w:marBottom w:val="0"/>
          <w:divBdr>
            <w:top w:val="none" w:sz="0" w:space="0" w:color="auto"/>
            <w:left w:val="none" w:sz="0" w:space="0" w:color="auto"/>
            <w:bottom w:val="none" w:sz="0" w:space="0" w:color="auto"/>
            <w:right w:val="none" w:sz="0" w:space="0" w:color="auto"/>
          </w:divBdr>
        </w:div>
        <w:div w:id="496001974">
          <w:marLeft w:val="0"/>
          <w:marRight w:val="0"/>
          <w:marTop w:val="0"/>
          <w:marBottom w:val="0"/>
          <w:divBdr>
            <w:top w:val="none" w:sz="0" w:space="0" w:color="auto"/>
            <w:left w:val="none" w:sz="0" w:space="0" w:color="auto"/>
            <w:bottom w:val="none" w:sz="0" w:space="0" w:color="auto"/>
            <w:right w:val="none" w:sz="0" w:space="0" w:color="auto"/>
          </w:divBdr>
        </w:div>
        <w:div w:id="538012624">
          <w:marLeft w:val="0"/>
          <w:marRight w:val="0"/>
          <w:marTop w:val="0"/>
          <w:marBottom w:val="0"/>
          <w:divBdr>
            <w:top w:val="none" w:sz="0" w:space="0" w:color="auto"/>
            <w:left w:val="none" w:sz="0" w:space="0" w:color="auto"/>
            <w:bottom w:val="none" w:sz="0" w:space="0" w:color="auto"/>
            <w:right w:val="none" w:sz="0" w:space="0" w:color="auto"/>
          </w:divBdr>
        </w:div>
        <w:div w:id="542257164">
          <w:marLeft w:val="0"/>
          <w:marRight w:val="0"/>
          <w:marTop w:val="0"/>
          <w:marBottom w:val="0"/>
          <w:divBdr>
            <w:top w:val="none" w:sz="0" w:space="0" w:color="auto"/>
            <w:left w:val="none" w:sz="0" w:space="0" w:color="auto"/>
            <w:bottom w:val="none" w:sz="0" w:space="0" w:color="auto"/>
            <w:right w:val="none" w:sz="0" w:space="0" w:color="auto"/>
          </w:divBdr>
        </w:div>
        <w:div w:id="543908902">
          <w:marLeft w:val="0"/>
          <w:marRight w:val="0"/>
          <w:marTop w:val="0"/>
          <w:marBottom w:val="0"/>
          <w:divBdr>
            <w:top w:val="none" w:sz="0" w:space="0" w:color="auto"/>
            <w:left w:val="none" w:sz="0" w:space="0" w:color="auto"/>
            <w:bottom w:val="none" w:sz="0" w:space="0" w:color="auto"/>
            <w:right w:val="none" w:sz="0" w:space="0" w:color="auto"/>
          </w:divBdr>
        </w:div>
        <w:div w:id="546336977">
          <w:marLeft w:val="0"/>
          <w:marRight w:val="0"/>
          <w:marTop w:val="0"/>
          <w:marBottom w:val="0"/>
          <w:divBdr>
            <w:top w:val="none" w:sz="0" w:space="0" w:color="auto"/>
            <w:left w:val="none" w:sz="0" w:space="0" w:color="auto"/>
            <w:bottom w:val="none" w:sz="0" w:space="0" w:color="auto"/>
            <w:right w:val="none" w:sz="0" w:space="0" w:color="auto"/>
          </w:divBdr>
        </w:div>
        <w:div w:id="557476545">
          <w:marLeft w:val="0"/>
          <w:marRight w:val="0"/>
          <w:marTop w:val="0"/>
          <w:marBottom w:val="0"/>
          <w:divBdr>
            <w:top w:val="none" w:sz="0" w:space="0" w:color="auto"/>
            <w:left w:val="none" w:sz="0" w:space="0" w:color="auto"/>
            <w:bottom w:val="none" w:sz="0" w:space="0" w:color="auto"/>
            <w:right w:val="none" w:sz="0" w:space="0" w:color="auto"/>
          </w:divBdr>
        </w:div>
        <w:div w:id="566379682">
          <w:marLeft w:val="0"/>
          <w:marRight w:val="0"/>
          <w:marTop w:val="0"/>
          <w:marBottom w:val="0"/>
          <w:divBdr>
            <w:top w:val="none" w:sz="0" w:space="0" w:color="auto"/>
            <w:left w:val="none" w:sz="0" w:space="0" w:color="auto"/>
            <w:bottom w:val="none" w:sz="0" w:space="0" w:color="auto"/>
            <w:right w:val="none" w:sz="0" w:space="0" w:color="auto"/>
          </w:divBdr>
        </w:div>
        <w:div w:id="577592051">
          <w:marLeft w:val="0"/>
          <w:marRight w:val="0"/>
          <w:marTop w:val="0"/>
          <w:marBottom w:val="0"/>
          <w:divBdr>
            <w:top w:val="none" w:sz="0" w:space="0" w:color="auto"/>
            <w:left w:val="none" w:sz="0" w:space="0" w:color="auto"/>
            <w:bottom w:val="none" w:sz="0" w:space="0" w:color="auto"/>
            <w:right w:val="none" w:sz="0" w:space="0" w:color="auto"/>
          </w:divBdr>
        </w:div>
        <w:div w:id="602037041">
          <w:marLeft w:val="0"/>
          <w:marRight w:val="0"/>
          <w:marTop w:val="0"/>
          <w:marBottom w:val="0"/>
          <w:divBdr>
            <w:top w:val="none" w:sz="0" w:space="0" w:color="auto"/>
            <w:left w:val="none" w:sz="0" w:space="0" w:color="auto"/>
            <w:bottom w:val="none" w:sz="0" w:space="0" w:color="auto"/>
            <w:right w:val="none" w:sz="0" w:space="0" w:color="auto"/>
          </w:divBdr>
        </w:div>
        <w:div w:id="605384995">
          <w:marLeft w:val="0"/>
          <w:marRight w:val="0"/>
          <w:marTop w:val="0"/>
          <w:marBottom w:val="0"/>
          <w:divBdr>
            <w:top w:val="none" w:sz="0" w:space="0" w:color="auto"/>
            <w:left w:val="none" w:sz="0" w:space="0" w:color="auto"/>
            <w:bottom w:val="none" w:sz="0" w:space="0" w:color="auto"/>
            <w:right w:val="none" w:sz="0" w:space="0" w:color="auto"/>
          </w:divBdr>
        </w:div>
        <w:div w:id="634257656">
          <w:marLeft w:val="0"/>
          <w:marRight w:val="0"/>
          <w:marTop w:val="0"/>
          <w:marBottom w:val="0"/>
          <w:divBdr>
            <w:top w:val="none" w:sz="0" w:space="0" w:color="auto"/>
            <w:left w:val="none" w:sz="0" w:space="0" w:color="auto"/>
            <w:bottom w:val="none" w:sz="0" w:space="0" w:color="auto"/>
            <w:right w:val="none" w:sz="0" w:space="0" w:color="auto"/>
          </w:divBdr>
        </w:div>
        <w:div w:id="692607445">
          <w:marLeft w:val="0"/>
          <w:marRight w:val="0"/>
          <w:marTop w:val="0"/>
          <w:marBottom w:val="0"/>
          <w:divBdr>
            <w:top w:val="none" w:sz="0" w:space="0" w:color="auto"/>
            <w:left w:val="none" w:sz="0" w:space="0" w:color="auto"/>
            <w:bottom w:val="none" w:sz="0" w:space="0" w:color="auto"/>
            <w:right w:val="none" w:sz="0" w:space="0" w:color="auto"/>
          </w:divBdr>
        </w:div>
        <w:div w:id="730084290">
          <w:marLeft w:val="0"/>
          <w:marRight w:val="0"/>
          <w:marTop w:val="0"/>
          <w:marBottom w:val="0"/>
          <w:divBdr>
            <w:top w:val="none" w:sz="0" w:space="0" w:color="auto"/>
            <w:left w:val="none" w:sz="0" w:space="0" w:color="auto"/>
            <w:bottom w:val="none" w:sz="0" w:space="0" w:color="auto"/>
            <w:right w:val="none" w:sz="0" w:space="0" w:color="auto"/>
          </w:divBdr>
        </w:div>
        <w:div w:id="734593696">
          <w:marLeft w:val="0"/>
          <w:marRight w:val="0"/>
          <w:marTop w:val="0"/>
          <w:marBottom w:val="0"/>
          <w:divBdr>
            <w:top w:val="none" w:sz="0" w:space="0" w:color="auto"/>
            <w:left w:val="none" w:sz="0" w:space="0" w:color="auto"/>
            <w:bottom w:val="none" w:sz="0" w:space="0" w:color="auto"/>
            <w:right w:val="none" w:sz="0" w:space="0" w:color="auto"/>
          </w:divBdr>
        </w:div>
        <w:div w:id="736902618">
          <w:marLeft w:val="0"/>
          <w:marRight w:val="0"/>
          <w:marTop w:val="0"/>
          <w:marBottom w:val="0"/>
          <w:divBdr>
            <w:top w:val="none" w:sz="0" w:space="0" w:color="auto"/>
            <w:left w:val="none" w:sz="0" w:space="0" w:color="auto"/>
            <w:bottom w:val="none" w:sz="0" w:space="0" w:color="auto"/>
            <w:right w:val="none" w:sz="0" w:space="0" w:color="auto"/>
          </w:divBdr>
        </w:div>
        <w:div w:id="743381649">
          <w:marLeft w:val="0"/>
          <w:marRight w:val="0"/>
          <w:marTop w:val="0"/>
          <w:marBottom w:val="0"/>
          <w:divBdr>
            <w:top w:val="none" w:sz="0" w:space="0" w:color="auto"/>
            <w:left w:val="none" w:sz="0" w:space="0" w:color="auto"/>
            <w:bottom w:val="none" w:sz="0" w:space="0" w:color="auto"/>
            <w:right w:val="none" w:sz="0" w:space="0" w:color="auto"/>
          </w:divBdr>
        </w:div>
        <w:div w:id="743528977">
          <w:marLeft w:val="0"/>
          <w:marRight w:val="0"/>
          <w:marTop w:val="0"/>
          <w:marBottom w:val="0"/>
          <w:divBdr>
            <w:top w:val="none" w:sz="0" w:space="0" w:color="auto"/>
            <w:left w:val="none" w:sz="0" w:space="0" w:color="auto"/>
            <w:bottom w:val="none" w:sz="0" w:space="0" w:color="auto"/>
            <w:right w:val="none" w:sz="0" w:space="0" w:color="auto"/>
          </w:divBdr>
        </w:div>
        <w:div w:id="752896786">
          <w:marLeft w:val="0"/>
          <w:marRight w:val="0"/>
          <w:marTop w:val="0"/>
          <w:marBottom w:val="0"/>
          <w:divBdr>
            <w:top w:val="none" w:sz="0" w:space="0" w:color="auto"/>
            <w:left w:val="none" w:sz="0" w:space="0" w:color="auto"/>
            <w:bottom w:val="none" w:sz="0" w:space="0" w:color="auto"/>
            <w:right w:val="none" w:sz="0" w:space="0" w:color="auto"/>
          </w:divBdr>
        </w:div>
        <w:div w:id="754402501">
          <w:marLeft w:val="0"/>
          <w:marRight w:val="0"/>
          <w:marTop w:val="0"/>
          <w:marBottom w:val="0"/>
          <w:divBdr>
            <w:top w:val="none" w:sz="0" w:space="0" w:color="auto"/>
            <w:left w:val="none" w:sz="0" w:space="0" w:color="auto"/>
            <w:bottom w:val="none" w:sz="0" w:space="0" w:color="auto"/>
            <w:right w:val="none" w:sz="0" w:space="0" w:color="auto"/>
          </w:divBdr>
        </w:div>
        <w:div w:id="754716244">
          <w:marLeft w:val="0"/>
          <w:marRight w:val="0"/>
          <w:marTop w:val="0"/>
          <w:marBottom w:val="0"/>
          <w:divBdr>
            <w:top w:val="none" w:sz="0" w:space="0" w:color="auto"/>
            <w:left w:val="none" w:sz="0" w:space="0" w:color="auto"/>
            <w:bottom w:val="none" w:sz="0" w:space="0" w:color="auto"/>
            <w:right w:val="none" w:sz="0" w:space="0" w:color="auto"/>
          </w:divBdr>
        </w:div>
        <w:div w:id="776799461">
          <w:marLeft w:val="0"/>
          <w:marRight w:val="0"/>
          <w:marTop w:val="0"/>
          <w:marBottom w:val="0"/>
          <w:divBdr>
            <w:top w:val="none" w:sz="0" w:space="0" w:color="auto"/>
            <w:left w:val="none" w:sz="0" w:space="0" w:color="auto"/>
            <w:bottom w:val="none" w:sz="0" w:space="0" w:color="auto"/>
            <w:right w:val="none" w:sz="0" w:space="0" w:color="auto"/>
          </w:divBdr>
        </w:div>
        <w:div w:id="778110931">
          <w:marLeft w:val="0"/>
          <w:marRight w:val="0"/>
          <w:marTop w:val="0"/>
          <w:marBottom w:val="0"/>
          <w:divBdr>
            <w:top w:val="none" w:sz="0" w:space="0" w:color="auto"/>
            <w:left w:val="none" w:sz="0" w:space="0" w:color="auto"/>
            <w:bottom w:val="none" w:sz="0" w:space="0" w:color="auto"/>
            <w:right w:val="none" w:sz="0" w:space="0" w:color="auto"/>
          </w:divBdr>
        </w:div>
        <w:div w:id="789855536">
          <w:marLeft w:val="0"/>
          <w:marRight w:val="0"/>
          <w:marTop w:val="0"/>
          <w:marBottom w:val="0"/>
          <w:divBdr>
            <w:top w:val="none" w:sz="0" w:space="0" w:color="auto"/>
            <w:left w:val="none" w:sz="0" w:space="0" w:color="auto"/>
            <w:bottom w:val="none" w:sz="0" w:space="0" w:color="auto"/>
            <w:right w:val="none" w:sz="0" w:space="0" w:color="auto"/>
          </w:divBdr>
        </w:div>
        <w:div w:id="845218176">
          <w:marLeft w:val="0"/>
          <w:marRight w:val="0"/>
          <w:marTop w:val="0"/>
          <w:marBottom w:val="0"/>
          <w:divBdr>
            <w:top w:val="none" w:sz="0" w:space="0" w:color="auto"/>
            <w:left w:val="none" w:sz="0" w:space="0" w:color="auto"/>
            <w:bottom w:val="none" w:sz="0" w:space="0" w:color="auto"/>
            <w:right w:val="none" w:sz="0" w:space="0" w:color="auto"/>
          </w:divBdr>
        </w:div>
        <w:div w:id="864244985">
          <w:marLeft w:val="0"/>
          <w:marRight w:val="0"/>
          <w:marTop w:val="0"/>
          <w:marBottom w:val="0"/>
          <w:divBdr>
            <w:top w:val="none" w:sz="0" w:space="0" w:color="auto"/>
            <w:left w:val="none" w:sz="0" w:space="0" w:color="auto"/>
            <w:bottom w:val="none" w:sz="0" w:space="0" w:color="auto"/>
            <w:right w:val="none" w:sz="0" w:space="0" w:color="auto"/>
          </w:divBdr>
        </w:div>
        <w:div w:id="869688056">
          <w:marLeft w:val="0"/>
          <w:marRight w:val="0"/>
          <w:marTop w:val="0"/>
          <w:marBottom w:val="0"/>
          <w:divBdr>
            <w:top w:val="none" w:sz="0" w:space="0" w:color="auto"/>
            <w:left w:val="none" w:sz="0" w:space="0" w:color="auto"/>
            <w:bottom w:val="none" w:sz="0" w:space="0" w:color="auto"/>
            <w:right w:val="none" w:sz="0" w:space="0" w:color="auto"/>
          </w:divBdr>
        </w:div>
        <w:div w:id="991954165">
          <w:marLeft w:val="0"/>
          <w:marRight w:val="0"/>
          <w:marTop w:val="0"/>
          <w:marBottom w:val="0"/>
          <w:divBdr>
            <w:top w:val="none" w:sz="0" w:space="0" w:color="auto"/>
            <w:left w:val="none" w:sz="0" w:space="0" w:color="auto"/>
            <w:bottom w:val="none" w:sz="0" w:space="0" w:color="auto"/>
            <w:right w:val="none" w:sz="0" w:space="0" w:color="auto"/>
          </w:divBdr>
        </w:div>
        <w:div w:id="1066686421">
          <w:marLeft w:val="0"/>
          <w:marRight w:val="0"/>
          <w:marTop w:val="0"/>
          <w:marBottom w:val="0"/>
          <w:divBdr>
            <w:top w:val="none" w:sz="0" w:space="0" w:color="auto"/>
            <w:left w:val="none" w:sz="0" w:space="0" w:color="auto"/>
            <w:bottom w:val="none" w:sz="0" w:space="0" w:color="auto"/>
            <w:right w:val="none" w:sz="0" w:space="0" w:color="auto"/>
          </w:divBdr>
        </w:div>
        <w:div w:id="1078330766">
          <w:marLeft w:val="0"/>
          <w:marRight w:val="0"/>
          <w:marTop w:val="0"/>
          <w:marBottom w:val="0"/>
          <w:divBdr>
            <w:top w:val="none" w:sz="0" w:space="0" w:color="auto"/>
            <w:left w:val="none" w:sz="0" w:space="0" w:color="auto"/>
            <w:bottom w:val="none" w:sz="0" w:space="0" w:color="auto"/>
            <w:right w:val="none" w:sz="0" w:space="0" w:color="auto"/>
          </w:divBdr>
        </w:div>
        <w:div w:id="1093161556">
          <w:marLeft w:val="0"/>
          <w:marRight w:val="0"/>
          <w:marTop w:val="0"/>
          <w:marBottom w:val="0"/>
          <w:divBdr>
            <w:top w:val="none" w:sz="0" w:space="0" w:color="auto"/>
            <w:left w:val="none" w:sz="0" w:space="0" w:color="auto"/>
            <w:bottom w:val="none" w:sz="0" w:space="0" w:color="auto"/>
            <w:right w:val="none" w:sz="0" w:space="0" w:color="auto"/>
          </w:divBdr>
        </w:div>
        <w:div w:id="1124545815">
          <w:marLeft w:val="0"/>
          <w:marRight w:val="0"/>
          <w:marTop w:val="0"/>
          <w:marBottom w:val="0"/>
          <w:divBdr>
            <w:top w:val="none" w:sz="0" w:space="0" w:color="auto"/>
            <w:left w:val="none" w:sz="0" w:space="0" w:color="auto"/>
            <w:bottom w:val="none" w:sz="0" w:space="0" w:color="auto"/>
            <w:right w:val="none" w:sz="0" w:space="0" w:color="auto"/>
          </w:divBdr>
        </w:div>
        <w:div w:id="1146976606">
          <w:marLeft w:val="0"/>
          <w:marRight w:val="0"/>
          <w:marTop w:val="0"/>
          <w:marBottom w:val="0"/>
          <w:divBdr>
            <w:top w:val="none" w:sz="0" w:space="0" w:color="auto"/>
            <w:left w:val="none" w:sz="0" w:space="0" w:color="auto"/>
            <w:bottom w:val="none" w:sz="0" w:space="0" w:color="auto"/>
            <w:right w:val="none" w:sz="0" w:space="0" w:color="auto"/>
          </w:divBdr>
        </w:div>
        <w:div w:id="1148015819">
          <w:marLeft w:val="0"/>
          <w:marRight w:val="0"/>
          <w:marTop w:val="0"/>
          <w:marBottom w:val="0"/>
          <w:divBdr>
            <w:top w:val="none" w:sz="0" w:space="0" w:color="auto"/>
            <w:left w:val="none" w:sz="0" w:space="0" w:color="auto"/>
            <w:bottom w:val="none" w:sz="0" w:space="0" w:color="auto"/>
            <w:right w:val="none" w:sz="0" w:space="0" w:color="auto"/>
          </w:divBdr>
        </w:div>
        <w:div w:id="1154565936">
          <w:marLeft w:val="0"/>
          <w:marRight w:val="0"/>
          <w:marTop w:val="0"/>
          <w:marBottom w:val="0"/>
          <w:divBdr>
            <w:top w:val="none" w:sz="0" w:space="0" w:color="auto"/>
            <w:left w:val="none" w:sz="0" w:space="0" w:color="auto"/>
            <w:bottom w:val="none" w:sz="0" w:space="0" w:color="auto"/>
            <w:right w:val="none" w:sz="0" w:space="0" w:color="auto"/>
          </w:divBdr>
        </w:div>
        <w:div w:id="1158108690">
          <w:marLeft w:val="0"/>
          <w:marRight w:val="0"/>
          <w:marTop w:val="0"/>
          <w:marBottom w:val="0"/>
          <w:divBdr>
            <w:top w:val="none" w:sz="0" w:space="0" w:color="auto"/>
            <w:left w:val="none" w:sz="0" w:space="0" w:color="auto"/>
            <w:bottom w:val="none" w:sz="0" w:space="0" w:color="auto"/>
            <w:right w:val="none" w:sz="0" w:space="0" w:color="auto"/>
          </w:divBdr>
        </w:div>
        <w:div w:id="1214077359">
          <w:marLeft w:val="0"/>
          <w:marRight w:val="0"/>
          <w:marTop w:val="0"/>
          <w:marBottom w:val="0"/>
          <w:divBdr>
            <w:top w:val="none" w:sz="0" w:space="0" w:color="auto"/>
            <w:left w:val="none" w:sz="0" w:space="0" w:color="auto"/>
            <w:bottom w:val="none" w:sz="0" w:space="0" w:color="auto"/>
            <w:right w:val="none" w:sz="0" w:space="0" w:color="auto"/>
          </w:divBdr>
        </w:div>
        <w:div w:id="1255284561">
          <w:marLeft w:val="0"/>
          <w:marRight w:val="0"/>
          <w:marTop w:val="0"/>
          <w:marBottom w:val="0"/>
          <w:divBdr>
            <w:top w:val="none" w:sz="0" w:space="0" w:color="auto"/>
            <w:left w:val="none" w:sz="0" w:space="0" w:color="auto"/>
            <w:bottom w:val="none" w:sz="0" w:space="0" w:color="auto"/>
            <w:right w:val="none" w:sz="0" w:space="0" w:color="auto"/>
          </w:divBdr>
        </w:div>
        <w:div w:id="1267927184">
          <w:marLeft w:val="0"/>
          <w:marRight w:val="0"/>
          <w:marTop w:val="0"/>
          <w:marBottom w:val="0"/>
          <w:divBdr>
            <w:top w:val="none" w:sz="0" w:space="0" w:color="auto"/>
            <w:left w:val="none" w:sz="0" w:space="0" w:color="auto"/>
            <w:bottom w:val="none" w:sz="0" w:space="0" w:color="auto"/>
            <w:right w:val="none" w:sz="0" w:space="0" w:color="auto"/>
          </w:divBdr>
        </w:div>
        <w:div w:id="1277253377">
          <w:marLeft w:val="0"/>
          <w:marRight w:val="0"/>
          <w:marTop w:val="0"/>
          <w:marBottom w:val="0"/>
          <w:divBdr>
            <w:top w:val="none" w:sz="0" w:space="0" w:color="auto"/>
            <w:left w:val="none" w:sz="0" w:space="0" w:color="auto"/>
            <w:bottom w:val="none" w:sz="0" w:space="0" w:color="auto"/>
            <w:right w:val="none" w:sz="0" w:space="0" w:color="auto"/>
          </w:divBdr>
        </w:div>
        <w:div w:id="1343168901">
          <w:marLeft w:val="0"/>
          <w:marRight w:val="0"/>
          <w:marTop w:val="0"/>
          <w:marBottom w:val="0"/>
          <w:divBdr>
            <w:top w:val="none" w:sz="0" w:space="0" w:color="auto"/>
            <w:left w:val="none" w:sz="0" w:space="0" w:color="auto"/>
            <w:bottom w:val="none" w:sz="0" w:space="0" w:color="auto"/>
            <w:right w:val="none" w:sz="0" w:space="0" w:color="auto"/>
          </w:divBdr>
        </w:div>
        <w:div w:id="1353921858">
          <w:marLeft w:val="0"/>
          <w:marRight w:val="0"/>
          <w:marTop w:val="0"/>
          <w:marBottom w:val="0"/>
          <w:divBdr>
            <w:top w:val="none" w:sz="0" w:space="0" w:color="auto"/>
            <w:left w:val="none" w:sz="0" w:space="0" w:color="auto"/>
            <w:bottom w:val="none" w:sz="0" w:space="0" w:color="auto"/>
            <w:right w:val="none" w:sz="0" w:space="0" w:color="auto"/>
          </w:divBdr>
        </w:div>
        <w:div w:id="1403676966">
          <w:marLeft w:val="0"/>
          <w:marRight w:val="0"/>
          <w:marTop w:val="0"/>
          <w:marBottom w:val="0"/>
          <w:divBdr>
            <w:top w:val="none" w:sz="0" w:space="0" w:color="auto"/>
            <w:left w:val="none" w:sz="0" w:space="0" w:color="auto"/>
            <w:bottom w:val="none" w:sz="0" w:space="0" w:color="auto"/>
            <w:right w:val="none" w:sz="0" w:space="0" w:color="auto"/>
          </w:divBdr>
        </w:div>
        <w:div w:id="1404402739">
          <w:marLeft w:val="0"/>
          <w:marRight w:val="0"/>
          <w:marTop w:val="0"/>
          <w:marBottom w:val="0"/>
          <w:divBdr>
            <w:top w:val="none" w:sz="0" w:space="0" w:color="auto"/>
            <w:left w:val="none" w:sz="0" w:space="0" w:color="auto"/>
            <w:bottom w:val="none" w:sz="0" w:space="0" w:color="auto"/>
            <w:right w:val="none" w:sz="0" w:space="0" w:color="auto"/>
          </w:divBdr>
        </w:div>
        <w:div w:id="1417747181">
          <w:marLeft w:val="0"/>
          <w:marRight w:val="0"/>
          <w:marTop w:val="0"/>
          <w:marBottom w:val="0"/>
          <w:divBdr>
            <w:top w:val="none" w:sz="0" w:space="0" w:color="auto"/>
            <w:left w:val="none" w:sz="0" w:space="0" w:color="auto"/>
            <w:bottom w:val="none" w:sz="0" w:space="0" w:color="auto"/>
            <w:right w:val="none" w:sz="0" w:space="0" w:color="auto"/>
          </w:divBdr>
        </w:div>
        <w:div w:id="1432430660">
          <w:marLeft w:val="0"/>
          <w:marRight w:val="0"/>
          <w:marTop w:val="0"/>
          <w:marBottom w:val="0"/>
          <w:divBdr>
            <w:top w:val="none" w:sz="0" w:space="0" w:color="auto"/>
            <w:left w:val="none" w:sz="0" w:space="0" w:color="auto"/>
            <w:bottom w:val="none" w:sz="0" w:space="0" w:color="auto"/>
            <w:right w:val="none" w:sz="0" w:space="0" w:color="auto"/>
          </w:divBdr>
        </w:div>
        <w:div w:id="1450707116">
          <w:marLeft w:val="0"/>
          <w:marRight w:val="0"/>
          <w:marTop w:val="0"/>
          <w:marBottom w:val="0"/>
          <w:divBdr>
            <w:top w:val="none" w:sz="0" w:space="0" w:color="auto"/>
            <w:left w:val="none" w:sz="0" w:space="0" w:color="auto"/>
            <w:bottom w:val="none" w:sz="0" w:space="0" w:color="auto"/>
            <w:right w:val="none" w:sz="0" w:space="0" w:color="auto"/>
          </w:divBdr>
        </w:div>
        <w:div w:id="1472020692">
          <w:marLeft w:val="0"/>
          <w:marRight w:val="0"/>
          <w:marTop w:val="0"/>
          <w:marBottom w:val="0"/>
          <w:divBdr>
            <w:top w:val="none" w:sz="0" w:space="0" w:color="auto"/>
            <w:left w:val="none" w:sz="0" w:space="0" w:color="auto"/>
            <w:bottom w:val="none" w:sz="0" w:space="0" w:color="auto"/>
            <w:right w:val="none" w:sz="0" w:space="0" w:color="auto"/>
          </w:divBdr>
        </w:div>
        <w:div w:id="1578976235">
          <w:marLeft w:val="0"/>
          <w:marRight w:val="0"/>
          <w:marTop w:val="0"/>
          <w:marBottom w:val="0"/>
          <w:divBdr>
            <w:top w:val="none" w:sz="0" w:space="0" w:color="auto"/>
            <w:left w:val="none" w:sz="0" w:space="0" w:color="auto"/>
            <w:bottom w:val="none" w:sz="0" w:space="0" w:color="auto"/>
            <w:right w:val="none" w:sz="0" w:space="0" w:color="auto"/>
          </w:divBdr>
        </w:div>
        <w:div w:id="1593706099">
          <w:marLeft w:val="0"/>
          <w:marRight w:val="0"/>
          <w:marTop w:val="0"/>
          <w:marBottom w:val="0"/>
          <w:divBdr>
            <w:top w:val="none" w:sz="0" w:space="0" w:color="auto"/>
            <w:left w:val="none" w:sz="0" w:space="0" w:color="auto"/>
            <w:bottom w:val="none" w:sz="0" w:space="0" w:color="auto"/>
            <w:right w:val="none" w:sz="0" w:space="0" w:color="auto"/>
          </w:divBdr>
        </w:div>
        <w:div w:id="1645743574">
          <w:marLeft w:val="0"/>
          <w:marRight w:val="0"/>
          <w:marTop w:val="0"/>
          <w:marBottom w:val="0"/>
          <w:divBdr>
            <w:top w:val="none" w:sz="0" w:space="0" w:color="auto"/>
            <w:left w:val="none" w:sz="0" w:space="0" w:color="auto"/>
            <w:bottom w:val="none" w:sz="0" w:space="0" w:color="auto"/>
            <w:right w:val="none" w:sz="0" w:space="0" w:color="auto"/>
          </w:divBdr>
        </w:div>
        <w:div w:id="1655331775">
          <w:marLeft w:val="0"/>
          <w:marRight w:val="0"/>
          <w:marTop w:val="0"/>
          <w:marBottom w:val="0"/>
          <w:divBdr>
            <w:top w:val="none" w:sz="0" w:space="0" w:color="auto"/>
            <w:left w:val="none" w:sz="0" w:space="0" w:color="auto"/>
            <w:bottom w:val="none" w:sz="0" w:space="0" w:color="auto"/>
            <w:right w:val="none" w:sz="0" w:space="0" w:color="auto"/>
          </w:divBdr>
        </w:div>
        <w:div w:id="1703945472">
          <w:marLeft w:val="0"/>
          <w:marRight w:val="0"/>
          <w:marTop w:val="0"/>
          <w:marBottom w:val="0"/>
          <w:divBdr>
            <w:top w:val="none" w:sz="0" w:space="0" w:color="auto"/>
            <w:left w:val="none" w:sz="0" w:space="0" w:color="auto"/>
            <w:bottom w:val="none" w:sz="0" w:space="0" w:color="auto"/>
            <w:right w:val="none" w:sz="0" w:space="0" w:color="auto"/>
          </w:divBdr>
        </w:div>
        <w:div w:id="1739747173">
          <w:marLeft w:val="0"/>
          <w:marRight w:val="0"/>
          <w:marTop w:val="0"/>
          <w:marBottom w:val="0"/>
          <w:divBdr>
            <w:top w:val="none" w:sz="0" w:space="0" w:color="auto"/>
            <w:left w:val="none" w:sz="0" w:space="0" w:color="auto"/>
            <w:bottom w:val="none" w:sz="0" w:space="0" w:color="auto"/>
            <w:right w:val="none" w:sz="0" w:space="0" w:color="auto"/>
          </w:divBdr>
        </w:div>
        <w:div w:id="1739788044">
          <w:marLeft w:val="0"/>
          <w:marRight w:val="0"/>
          <w:marTop w:val="0"/>
          <w:marBottom w:val="0"/>
          <w:divBdr>
            <w:top w:val="none" w:sz="0" w:space="0" w:color="auto"/>
            <w:left w:val="none" w:sz="0" w:space="0" w:color="auto"/>
            <w:bottom w:val="none" w:sz="0" w:space="0" w:color="auto"/>
            <w:right w:val="none" w:sz="0" w:space="0" w:color="auto"/>
          </w:divBdr>
        </w:div>
        <w:div w:id="1743454574">
          <w:marLeft w:val="0"/>
          <w:marRight w:val="0"/>
          <w:marTop w:val="0"/>
          <w:marBottom w:val="0"/>
          <w:divBdr>
            <w:top w:val="none" w:sz="0" w:space="0" w:color="auto"/>
            <w:left w:val="none" w:sz="0" w:space="0" w:color="auto"/>
            <w:bottom w:val="none" w:sz="0" w:space="0" w:color="auto"/>
            <w:right w:val="none" w:sz="0" w:space="0" w:color="auto"/>
          </w:divBdr>
        </w:div>
        <w:div w:id="1761020434">
          <w:marLeft w:val="0"/>
          <w:marRight w:val="0"/>
          <w:marTop w:val="0"/>
          <w:marBottom w:val="0"/>
          <w:divBdr>
            <w:top w:val="none" w:sz="0" w:space="0" w:color="auto"/>
            <w:left w:val="none" w:sz="0" w:space="0" w:color="auto"/>
            <w:bottom w:val="none" w:sz="0" w:space="0" w:color="auto"/>
            <w:right w:val="none" w:sz="0" w:space="0" w:color="auto"/>
          </w:divBdr>
        </w:div>
        <w:div w:id="1776830218">
          <w:marLeft w:val="0"/>
          <w:marRight w:val="0"/>
          <w:marTop w:val="0"/>
          <w:marBottom w:val="0"/>
          <w:divBdr>
            <w:top w:val="none" w:sz="0" w:space="0" w:color="auto"/>
            <w:left w:val="none" w:sz="0" w:space="0" w:color="auto"/>
            <w:bottom w:val="none" w:sz="0" w:space="0" w:color="auto"/>
            <w:right w:val="none" w:sz="0" w:space="0" w:color="auto"/>
          </w:divBdr>
        </w:div>
        <w:div w:id="1825510609">
          <w:marLeft w:val="0"/>
          <w:marRight w:val="0"/>
          <w:marTop w:val="0"/>
          <w:marBottom w:val="0"/>
          <w:divBdr>
            <w:top w:val="none" w:sz="0" w:space="0" w:color="auto"/>
            <w:left w:val="none" w:sz="0" w:space="0" w:color="auto"/>
            <w:bottom w:val="none" w:sz="0" w:space="0" w:color="auto"/>
            <w:right w:val="none" w:sz="0" w:space="0" w:color="auto"/>
          </w:divBdr>
        </w:div>
        <w:div w:id="1862623195">
          <w:marLeft w:val="0"/>
          <w:marRight w:val="0"/>
          <w:marTop w:val="0"/>
          <w:marBottom w:val="0"/>
          <w:divBdr>
            <w:top w:val="none" w:sz="0" w:space="0" w:color="auto"/>
            <w:left w:val="none" w:sz="0" w:space="0" w:color="auto"/>
            <w:bottom w:val="none" w:sz="0" w:space="0" w:color="auto"/>
            <w:right w:val="none" w:sz="0" w:space="0" w:color="auto"/>
          </w:divBdr>
        </w:div>
        <w:div w:id="1875195258">
          <w:marLeft w:val="0"/>
          <w:marRight w:val="0"/>
          <w:marTop w:val="0"/>
          <w:marBottom w:val="0"/>
          <w:divBdr>
            <w:top w:val="none" w:sz="0" w:space="0" w:color="auto"/>
            <w:left w:val="none" w:sz="0" w:space="0" w:color="auto"/>
            <w:bottom w:val="none" w:sz="0" w:space="0" w:color="auto"/>
            <w:right w:val="none" w:sz="0" w:space="0" w:color="auto"/>
          </w:divBdr>
        </w:div>
        <w:div w:id="1885483447">
          <w:marLeft w:val="0"/>
          <w:marRight w:val="0"/>
          <w:marTop w:val="0"/>
          <w:marBottom w:val="0"/>
          <w:divBdr>
            <w:top w:val="none" w:sz="0" w:space="0" w:color="auto"/>
            <w:left w:val="none" w:sz="0" w:space="0" w:color="auto"/>
            <w:bottom w:val="none" w:sz="0" w:space="0" w:color="auto"/>
            <w:right w:val="none" w:sz="0" w:space="0" w:color="auto"/>
          </w:divBdr>
        </w:div>
        <w:div w:id="1899323217">
          <w:marLeft w:val="0"/>
          <w:marRight w:val="0"/>
          <w:marTop w:val="0"/>
          <w:marBottom w:val="0"/>
          <w:divBdr>
            <w:top w:val="none" w:sz="0" w:space="0" w:color="auto"/>
            <w:left w:val="none" w:sz="0" w:space="0" w:color="auto"/>
            <w:bottom w:val="none" w:sz="0" w:space="0" w:color="auto"/>
            <w:right w:val="none" w:sz="0" w:space="0" w:color="auto"/>
          </w:divBdr>
        </w:div>
        <w:div w:id="1940214542">
          <w:marLeft w:val="0"/>
          <w:marRight w:val="0"/>
          <w:marTop w:val="0"/>
          <w:marBottom w:val="0"/>
          <w:divBdr>
            <w:top w:val="none" w:sz="0" w:space="0" w:color="auto"/>
            <w:left w:val="none" w:sz="0" w:space="0" w:color="auto"/>
            <w:bottom w:val="none" w:sz="0" w:space="0" w:color="auto"/>
            <w:right w:val="none" w:sz="0" w:space="0" w:color="auto"/>
          </w:divBdr>
        </w:div>
        <w:div w:id="1945720974">
          <w:marLeft w:val="0"/>
          <w:marRight w:val="0"/>
          <w:marTop w:val="0"/>
          <w:marBottom w:val="0"/>
          <w:divBdr>
            <w:top w:val="none" w:sz="0" w:space="0" w:color="auto"/>
            <w:left w:val="none" w:sz="0" w:space="0" w:color="auto"/>
            <w:bottom w:val="none" w:sz="0" w:space="0" w:color="auto"/>
            <w:right w:val="none" w:sz="0" w:space="0" w:color="auto"/>
          </w:divBdr>
        </w:div>
        <w:div w:id="1995908174">
          <w:marLeft w:val="0"/>
          <w:marRight w:val="0"/>
          <w:marTop w:val="0"/>
          <w:marBottom w:val="0"/>
          <w:divBdr>
            <w:top w:val="none" w:sz="0" w:space="0" w:color="auto"/>
            <w:left w:val="none" w:sz="0" w:space="0" w:color="auto"/>
            <w:bottom w:val="none" w:sz="0" w:space="0" w:color="auto"/>
            <w:right w:val="none" w:sz="0" w:space="0" w:color="auto"/>
          </w:divBdr>
        </w:div>
        <w:div w:id="2019430095">
          <w:marLeft w:val="0"/>
          <w:marRight w:val="0"/>
          <w:marTop w:val="0"/>
          <w:marBottom w:val="0"/>
          <w:divBdr>
            <w:top w:val="none" w:sz="0" w:space="0" w:color="auto"/>
            <w:left w:val="none" w:sz="0" w:space="0" w:color="auto"/>
            <w:bottom w:val="none" w:sz="0" w:space="0" w:color="auto"/>
            <w:right w:val="none" w:sz="0" w:space="0" w:color="auto"/>
          </w:divBdr>
        </w:div>
        <w:div w:id="2034843080">
          <w:marLeft w:val="0"/>
          <w:marRight w:val="0"/>
          <w:marTop w:val="0"/>
          <w:marBottom w:val="0"/>
          <w:divBdr>
            <w:top w:val="none" w:sz="0" w:space="0" w:color="auto"/>
            <w:left w:val="none" w:sz="0" w:space="0" w:color="auto"/>
            <w:bottom w:val="none" w:sz="0" w:space="0" w:color="auto"/>
            <w:right w:val="none" w:sz="0" w:space="0" w:color="auto"/>
          </w:divBdr>
        </w:div>
        <w:div w:id="2066832348">
          <w:marLeft w:val="0"/>
          <w:marRight w:val="0"/>
          <w:marTop w:val="0"/>
          <w:marBottom w:val="0"/>
          <w:divBdr>
            <w:top w:val="none" w:sz="0" w:space="0" w:color="auto"/>
            <w:left w:val="none" w:sz="0" w:space="0" w:color="auto"/>
            <w:bottom w:val="none" w:sz="0" w:space="0" w:color="auto"/>
            <w:right w:val="none" w:sz="0" w:space="0" w:color="auto"/>
          </w:divBdr>
        </w:div>
      </w:divsChild>
    </w:div>
    <w:div w:id="79759338">
      <w:bodyDiv w:val="1"/>
      <w:marLeft w:val="0"/>
      <w:marRight w:val="0"/>
      <w:marTop w:val="0"/>
      <w:marBottom w:val="0"/>
      <w:divBdr>
        <w:top w:val="none" w:sz="0" w:space="0" w:color="auto"/>
        <w:left w:val="none" w:sz="0" w:space="0" w:color="auto"/>
        <w:bottom w:val="none" w:sz="0" w:space="0" w:color="auto"/>
        <w:right w:val="none" w:sz="0" w:space="0" w:color="auto"/>
      </w:divBdr>
      <w:divsChild>
        <w:div w:id="544756682">
          <w:marLeft w:val="0"/>
          <w:marRight w:val="0"/>
          <w:marTop w:val="0"/>
          <w:marBottom w:val="0"/>
          <w:divBdr>
            <w:top w:val="none" w:sz="0" w:space="0" w:color="auto"/>
            <w:left w:val="none" w:sz="0" w:space="0" w:color="auto"/>
            <w:bottom w:val="none" w:sz="0" w:space="0" w:color="auto"/>
            <w:right w:val="none" w:sz="0" w:space="0" w:color="auto"/>
          </w:divBdr>
        </w:div>
        <w:div w:id="1314874996">
          <w:marLeft w:val="0"/>
          <w:marRight w:val="0"/>
          <w:marTop w:val="0"/>
          <w:marBottom w:val="0"/>
          <w:divBdr>
            <w:top w:val="none" w:sz="0" w:space="0" w:color="auto"/>
            <w:left w:val="none" w:sz="0" w:space="0" w:color="auto"/>
            <w:bottom w:val="none" w:sz="0" w:space="0" w:color="auto"/>
            <w:right w:val="none" w:sz="0" w:space="0" w:color="auto"/>
          </w:divBdr>
        </w:div>
      </w:divsChild>
    </w:div>
    <w:div w:id="86075811">
      <w:bodyDiv w:val="1"/>
      <w:marLeft w:val="0"/>
      <w:marRight w:val="0"/>
      <w:marTop w:val="0"/>
      <w:marBottom w:val="0"/>
      <w:divBdr>
        <w:top w:val="none" w:sz="0" w:space="0" w:color="auto"/>
        <w:left w:val="none" w:sz="0" w:space="0" w:color="auto"/>
        <w:bottom w:val="none" w:sz="0" w:space="0" w:color="auto"/>
        <w:right w:val="none" w:sz="0" w:space="0" w:color="auto"/>
      </w:divBdr>
      <w:divsChild>
        <w:div w:id="224073932">
          <w:marLeft w:val="0"/>
          <w:marRight w:val="0"/>
          <w:marTop w:val="0"/>
          <w:marBottom w:val="0"/>
          <w:divBdr>
            <w:top w:val="none" w:sz="0" w:space="0" w:color="auto"/>
            <w:left w:val="none" w:sz="0" w:space="0" w:color="auto"/>
            <w:bottom w:val="none" w:sz="0" w:space="0" w:color="auto"/>
            <w:right w:val="none" w:sz="0" w:space="0" w:color="auto"/>
          </w:divBdr>
        </w:div>
        <w:div w:id="286201341">
          <w:marLeft w:val="0"/>
          <w:marRight w:val="0"/>
          <w:marTop w:val="0"/>
          <w:marBottom w:val="0"/>
          <w:divBdr>
            <w:top w:val="none" w:sz="0" w:space="0" w:color="auto"/>
            <w:left w:val="none" w:sz="0" w:space="0" w:color="auto"/>
            <w:bottom w:val="none" w:sz="0" w:space="0" w:color="auto"/>
            <w:right w:val="none" w:sz="0" w:space="0" w:color="auto"/>
          </w:divBdr>
        </w:div>
        <w:div w:id="790167650">
          <w:marLeft w:val="0"/>
          <w:marRight w:val="0"/>
          <w:marTop w:val="0"/>
          <w:marBottom w:val="0"/>
          <w:divBdr>
            <w:top w:val="none" w:sz="0" w:space="0" w:color="auto"/>
            <w:left w:val="none" w:sz="0" w:space="0" w:color="auto"/>
            <w:bottom w:val="none" w:sz="0" w:space="0" w:color="auto"/>
            <w:right w:val="none" w:sz="0" w:space="0" w:color="auto"/>
          </w:divBdr>
        </w:div>
        <w:div w:id="799687448">
          <w:marLeft w:val="0"/>
          <w:marRight w:val="0"/>
          <w:marTop w:val="0"/>
          <w:marBottom w:val="0"/>
          <w:divBdr>
            <w:top w:val="none" w:sz="0" w:space="0" w:color="auto"/>
            <w:left w:val="none" w:sz="0" w:space="0" w:color="auto"/>
            <w:bottom w:val="none" w:sz="0" w:space="0" w:color="auto"/>
            <w:right w:val="none" w:sz="0" w:space="0" w:color="auto"/>
          </w:divBdr>
        </w:div>
        <w:div w:id="833106713">
          <w:marLeft w:val="0"/>
          <w:marRight w:val="0"/>
          <w:marTop w:val="0"/>
          <w:marBottom w:val="0"/>
          <w:divBdr>
            <w:top w:val="none" w:sz="0" w:space="0" w:color="auto"/>
            <w:left w:val="none" w:sz="0" w:space="0" w:color="auto"/>
            <w:bottom w:val="none" w:sz="0" w:space="0" w:color="auto"/>
            <w:right w:val="none" w:sz="0" w:space="0" w:color="auto"/>
          </w:divBdr>
        </w:div>
        <w:div w:id="926622821">
          <w:marLeft w:val="0"/>
          <w:marRight w:val="0"/>
          <w:marTop w:val="0"/>
          <w:marBottom w:val="0"/>
          <w:divBdr>
            <w:top w:val="none" w:sz="0" w:space="0" w:color="auto"/>
            <w:left w:val="none" w:sz="0" w:space="0" w:color="auto"/>
            <w:bottom w:val="none" w:sz="0" w:space="0" w:color="auto"/>
            <w:right w:val="none" w:sz="0" w:space="0" w:color="auto"/>
          </w:divBdr>
        </w:div>
        <w:div w:id="1022172992">
          <w:marLeft w:val="0"/>
          <w:marRight w:val="0"/>
          <w:marTop w:val="0"/>
          <w:marBottom w:val="0"/>
          <w:divBdr>
            <w:top w:val="none" w:sz="0" w:space="0" w:color="auto"/>
            <w:left w:val="none" w:sz="0" w:space="0" w:color="auto"/>
            <w:bottom w:val="none" w:sz="0" w:space="0" w:color="auto"/>
            <w:right w:val="none" w:sz="0" w:space="0" w:color="auto"/>
          </w:divBdr>
        </w:div>
        <w:div w:id="1055351259">
          <w:marLeft w:val="0"/>
          <w:marRight w:val="0"/>
          <w:marTop w:val="0"/>
          <w:marBottom w:val="0"/>
          <w:divBdr>
            <w:top w:val="none" w:sz="0" w:space="0" w:color="auto"/>
            <w:left w:val="none" w:sz="0" w:space="0" w:color="auto"/>
            <w:bottom w:val="none" w:sz="0" w:space="0" w:color="auto"/>
            <w:right w:val="none" w:sz="0" w:space="0" w:color="auto"/>
          </w:divBdr>
        </w:div>
        <w:div w:id="1152405908">
          <w:marLeft w:val="0"/>
          <w:marRight w:val="0"/>
          <w:marTop w:val="0"/>
          <w:marBottom w:val="0"/>
          <w:divBdr>
            <w:top w:val="none" w:sz="0" w:space="0" w:color="auto"/>
            <w:left w:val="none" w:sz="0" w:space="0" w:color="auto"/>
            <w:bottom w:val="none" w:sz="0" w:space="0" w:color="auto"/>
            <w:right w:val="none" w:sz="0" w:space="0" w:color="auto"/>
          </w:divBdr>
        </w:div>
        <w:div w:id="1183861295">
          <w:marLeft w:val="0"/>
          <w:marRight w:val="0"/>
          <w:marTop w:val="0"/>
          <w:marBottom w:val="0"/>
          <w:divBdr>
            <w:top w:val="none" w:sz="0" w:space="0" w:color="auto"/>
            <w:left w:val="none" w:sz="0" w:space="0" w:color="auto"/>
            <w:bottom w:val="none" w:sz="0" w:space="0" w:color="auto"/>
            <w:right w:val="none" w:sz="0" w:space="0" w:color="auto"/>
          </w:divBdr>
        </w:div>
        <w:div w:id="1220164792">
          <w:marLeft w:val="0"/>
          <w:marRight w:val="0"/>
          <w:marTop w:val="0"/>
          <w:marBottom w:val="0"/>
          <w:divBdr>
            <w:top w:val="none" w:sz="0" w:space="0" w:color="auto"/>
            <w:left w:val="none" w:sz="0" w:space="0" w:color="auto"/>
            <w:bottom w:val="none" w:sz="0" w:space="0" w:color="auto"/>
            <w:right w:val="none" w:sz="0" w:space="0" w:color="auto"/>
          </w:divBdr>
        </w:div>
        <w:div w:id="1236554436">
          <w:marLeft w:val="0"/>
          <w:marRight w:val="0"/>
          <w:marTop w:val="0"/>
          <w:marBottom w:val="0"/>
          <w:divBdr>
            <w:top w:val="none" w:sz="0" w:space="0" w:color="auto"/>
            <w:left w:val="none" w:sz="0" w:space="0" w:color="auto"/>
            <w:bottom w:val="none" w:sz="0" w:space="0" w:color="auto"/>
            <w:right w:val="none" w:sz="0" w:space="0" w:color="auto"/>
          </w:divBdr>
        </w:div>
        <w:div w:id="1310983343">
          <w:marLeft w:val="0"/>
          <w:marRight w:val="0"/>
          <w:marTop w:val="0"/>
          <w:marBottom w:val="0"/>
          <w:divBdr>
            <w:top w:val="none" w:sz="0" w:space="0" w:color="auto"/>
            <w:left w:val="none" w:sz="0" w:space="0" w:color="auto"/>
            <w:bottom w:val="none" w:sz="0" w:space="0" w:color="auto"/>
            <w:right w:val="none" w:sz="0" w:space="0" w:color="auto"/>
          </w:divBdr>
        </w:div>
        <w:div w:id="1548223133">
          <w:marLeft w:val="0"/>
          <w:marRight w:val="0"/>
          <w:marTop w:val="0"/>
          <w:marBottom w:val="0"/>
          <w:divBdr>
            <w:top w:val="none" w:sz="0" w:space="0" w:color="auto"/>
            <w:left w:val="none" w:sz="0" w:space="0" w:color="auto"/>
            <w:bottom w:val="none" w:sz="0" w:space="0" w:color="auto"/>
            <w:right w:val="none" w:sz="0" w:space="0" w:color="auto"/>
          </w:divBdr>
        </w:div>
        <w:div w:id="1788349185">
          <w:marLeft w:val="0"/>
          <w:marRight w:val="0"/>
          <w:marTop w:val="0"/>
          <w:marBottom w:val="0"/>
          <w:divBdr>
            <w:top w:val="none" w:sz="0" w:space="0" w:color="auto"/>
            <w:left w:val="none" w:sz="0" w:space="0" w:color="auto"/>
            <w:bottom w:val="none" w:sz="0" w:space="0" w:color="auto"/>
            <w:right w:val="none" w:sz="0" w:space="0" w:color="auto"/>
          </w:divBdr>
        </w:div>
        <w:div w:id="1810704820">
          <w:marLeft w:val="0"/>
          <w:marRight w:val="0"/>
          <w:marTop w:val="0"/>
          <w:marBottom w:val="0"/>
          <w:divBdr>
            <w:top w:val="none" w:sz="0" w:space="0" w:color="auto"/>
            <w:left w:val="none" w:sz="0" w:space="0" w:color="auto"/>
            <w:bottom w:val="none" w:sz="0" w:space="0" w:color="auto"/>
            <w:right w:val="none" w:sz="0" w:space="0" w:color="auto"/>
          </w:divBdr>
        </w:div>
        <w:div w:id="1942951915">
          <w:marLeft w:val="0"/>
          <w:marRight w:val="0"/>
          <w:marTop w:val="0"/>
          <w:marBottom w:val="0"/>
          <w:divBdr>
            <w:top w:val="none" w:sz="0" w:space="0" w:color="auto"/>
            <w:left w:val="none" w:sz="0" w:space="0" w:color="auto"/>
            <w:bottom w:val="none" w:sz="0" w:space="0" w:color="auto"/>
            <w:right w:val="none" w:sz="0" w:space="0" w:color="auto"/>
          </w:divBdr>
        </w:div>
        <w:div w:id="2076582459">
          <w:marLeft w:val="0"/>
          <w:marRight w:val="0"/>
          <w:marTop w:val="0"/>
          <w:marBottom w:val="0"/>
          <w:divBdr>
            <w:top w:val="none" w:sz="0" w:space="0" w:color="auto"/>
            <w:left w:val="none" w:sz="0" w:space="0" w:color="auto"/>
            <w:bottom w:val="none" w:sz="0" w:space="0" w:color="auto"/>
            <w:right w:val="none" w:sz="0" w:space="0" w:color="auto"/>
          </w:divBdr>
        </w:div>
      </w:divsChild>
    </w:div>
    <w:div w:id="140536629">
      <w:bodyDiv w:val="1"/>
      <w:marLeft w:val="0"/>
      <w:marRight w:val="0"/>
      <w:marTop w:val="0"/>
      <w:marBottom w:val="0"/>
      <w:divBdr>
        <w:top w:val="none" w:sz="0" w:space="0" w:color="auto"/>
        <w:left w:val="none" w:sz="0" w:space="0" w:color="auto"/>
        <w:bottom w:val="none" w:sz="0" w:space="0" w:color="auto"/>
        <w:right w:val="none" w:sz="0" w:space="0" w:color="auto"/>
      </w:divBdr>
      <w:divsChild>
        <w:div w:id="282342802">
          <w:marLeft w:val="0"/>
          <w:marRight w:val="0"/>
          <w:marTop w:val="0"/>
          <w:marBottom w:val="0"/>
          <w:divBdr>
            <w:top w:val="none" w:sz="0" w:space="0" w:color="auto"/>
            <w:left w:val="none" w:sz="0" w:space="0" w:color="auto"/>
            <w:bottom w:val="none" w:sz="0" w:space="0" w:color="auto"/>
            <w:right w:val="none" w:sz="0" w:space="0" w:color="auto"/>
          </w:divBdr>
        </w:div>
        <w:div w:id="1102578575">
          <w:marLeft w:val="0"/>
          <w:marRight w:val="0"/>
          <w:marTop w:val="0"/>
          <w:marBottom w:val="0"/>
          <w:divBdr>
            <w:top w:val="none" w:sz="0" w:space="0" w:color="auto"/>
            <w:left w:val="none" w:sz="0" w:space="0" w:color="auto"/>
            <w:bottom w:val="none" w:sz="0" w:space="0" w:color="auto"/>
            <w:right w:val="none" w:sz="0" w:space="0" w:color="auto"/>
          </w:divBdr>
        </w:div>
      </w:divsChild>
    </w:div>
    <w:div w:id="172497113">
      <w:bodyDiv w:val="1"/>
      <w:marLeft w:val="0"/>
      <w:marRight w:val="0"/>
      <w:marTop w:val="0"/>
      <w:marBottom w:val="0"/>
      <w:divBdr>
        <w:top w:val="none" w:sz="0" w:space="0" w:color="auto"/>
        <w:left w:val="none" w:sz="0" w:space="0" w:color="auto"/>
        <w:bottom w:val="none" w:sz="0" w:space="0" w:color="auto"/>
        <w:right w:val="none" w:sz="0" w:space="0" w:color="auto"/>
      </w:divBdr>
      <w:divsChild>
        <w:div w:id="454562968">
          <w:marLeft w:val="0"/>
          <w:marRight w:val="0"/>
          <w:marTop w:val="0"/>
          <w:marBottom w:val="0"/>
          <w:divBdr>
            <w:top w:val="none" w:sz="0" w:space="0" w:color="auto"/>
            <w:left w:val="none" w:sz="0" w:space="0" w:color="auto"/>
            <w:bottom w:val="none" w:sz="0" w:space="0" w:color="auto"/>
            <w:right w:val="none" w:sz="0" w:space="0" w:color="auto"/>
          </w:divBdr>
        </w:div>
        <w:div w:id="682780956">
          <w:marLeft w:val="0"/>
          <w:marRight w:val="0"/>
          <w:marTop w:val="0"/>
          <w:marBottom w:val="0"/>
          <w:divBdr>
            <w:top w:val="none" w:sz="0" w:space="0" w:color="auto"/>
            <w:left w:val="none" w:sz="0" w:space="0" w:color="auto"/>
            <w:bottom w:val="none" w:sz="0" w:space="0" w:color="auto"/>
            <w:right w:val="none" w:sz="0" w:space="0" w:color="auto"/>
          </w:divBdr>
        </w:div>
      </w:divsChild>
    </w:div>
    <w:div w:id="198399053">
      <w:bodyDiv w:val="1"/>
      <w:marLeft w:val="0"/>
      <w:marRight w:val="0"/>
      <w:marTop w:val="0"/>
      <w:marBottom w:val="0"/>
      <w:divBdr>
        <w:top w:val="none" w:sz="0" w:space="0" w:color="auto"/>
        <w:left w:val="none" w:sz="0" w:space="0" w:color="auto"/>
        <w:bottom w:val="none" w:sz="0" w:space="0" w:color="auto"/>
        <w:right w:val="none" w:sz="0" w:space="0" w:color="auto"/>
      </w:divBdr>
    </w:div>
    <w:div w:id="210773549">
      <w:bodyDiv w:val="1"/>
      <w:marLeft w:val="0"/>
      <w:marRight w:val="0"/>
      <w:marTop w:val="0"/>
      <w:marBottom w:val="0"/>
      <w:divBdr>
        <w:top w:val="none" w:sz="0" w:space="0" w:color="auto"/>
        <w:left w:val="none" w:sz="0" w:space="0" w:color="auto"/>
        <w:bottom w:val="none" w:sz="0" w:space="0" w:color="auto"/>
        <w:right w:val="none" w:sz="0" w:space="0" w:color="auto"/>
      </w:divBdr>
      <w:divsChild>
        <w:div w:id="926379952">
          <w:marLeft w:val="0"/>
          <w:marRight w:val="0"/>
          <w:marTop w:val="0"/>
          <w:marBottom w:val="0"/>
          <w:divBdr>
            <w:top w:val="none" w:sz="0" w:space="0" w:color="auto"/>
            <w:left w:val="none" w:sz="0" w:space="0" w:color="auto"/>
            <w:bottom w:val="none" w:sz="0" w:space="0" w:color="auto"/>
            <w:right w:val="none" w:sz="0" w:space="0" w:color="auto"/>
          </w:divBdr>
        </w:div>
        <w:div w:id="1591230880">
          <w:marLeft w:val="0"/>
          <w:marRight w:val="0"/>
          <w:marTop w:val="0"/>
          <w:marBottom w:val="0"/>
          <w:divBdr>
            <w:top w:val="none" w:sz="0" w:space="0" w:color="auto"/>
            <w:left w:val="none" w:sz="0" w:space="0" w:color="auto"/>
            <w:bottom w:val="none" w:sz="0" w:space="0" w:color="auto"/>
            <w:right w:val="none" w:sz="0" w:space="0" w:color="auto"/>
          </w:divBdr>
        </w:div>
        <w:div w:id="1604149121">
          <w:marLeft w:val="0"/>
          <w:marRight w:val="0"/>
          <w:marTop w:val="0"/>
          <w:marBottom w:val="0"/>
          <w:divBdr>
            <w:top w:val="none" w:sz="0" w:space="0" w:color="auto"/>
            <w:left w:val="none" w:sz="0" w:space="0" w:color="auto"/>
            <w:bottom w:val="none" w:sz="0" w:space="0" w:color="auto"/>
            <w:right w:val="none" w:sz="0" w:space="0" w:color="auto"/>
          </w:divBdr>
        </w:div>
      </w:divsChild>
    </w:div>
    <w:div w:id="214898261">
      <w:bodyDiv w:val="1"/>
      <w:marLeft w:val="0"/>
      <w:marRight w:val="0"/>
      <w:marTop w:val="0"/>
      <w:marBottom w:val="0"/>
      <w:divBdr>
        <w:top w:val="none" w:sz="0" w:space="0" w:color="auto"/>
        <w:left w:val="none" w:sz="0" w:space="0" w:color="auto"/>
        <w:bottom w:val="none" w:sz="0" w:space="0" w:color="auto"/>
        <w:right w:val="none" w:sz="0" w:space="0" w:color="auto"/>
      </w:divBdr>
    </w:div>
    <w:div w:id="218055936">
      <w:bodyDiv w:val="1"/>
      <w:marLeft w:val="0"/>
      <w:marRight w:val="0"/>
      <w:marTop w:val="0"/>
      <w:marBottom w:val="0"/>
      <w:divBdr>
        <w:top w:val="none" w:sz="0" w:space="0" w:color="auto"/>
        <w:left w:val="none" w:sz="0" w:space="0" w:color="auto"/>
        <w:bottom w:val="none" w:sz="0" w:space="0" w:color="auto"/>
        <w:right w:val="none" w:sz="0" w:space="0" w:color="auto"/>
      </w:divBdr>
      <w:divsChild>
        <w:div w:id="366178272">
          <w:marLeft w:val="0"/>
          <w:marRight w:val="0"/>
          <w:marTop w:val="0"/>
          <w:marBottom w:val="0"/>
          <w:divBdr>
            <w:top w:val="none" w:sz="0" w:space="0" w:color="auto"/>
            <w:left w:val="none" w:sz="0" w:space="0" w:color="auto"/>
            <w:bottom w:val="none" w:sz="0" w:space="0" w:color="auto"/>
            <w:right w:val="none" w:sz="0" w:space="0" w:color="auto"/>
          </w:divBdr>
        </w:div>
        <w:div w:id="1755736948">
          <w:marLeft w:val="0"/>
          <w:marRight w:val="0"/>
          <w:marTop w:val="0"/>
          <w:marBottom w:val="0"/>
          <w:divBdr>
            <w:top w:val="none" w:sz="0" w:space="0" w:color="auto"/>
            <w:left w:val="none" w:sz="0" w:space="0" w:color="auto"/>
            <w:bottom w:val="none" w:sz="0" w:space="0" w:color="auto"/>
            <w:right w:val="none" w:sz="0" w:space="0" w:color="auto"/>
          </w:divBdr>
        </w:div>
        <w:div w:id="1794207402">
          <w:marLeft w:val="0"/>
          <w:marRight w:val="0"/>
          <w:marTop w:val="0"/>
          <w:marBottom w:val="0"/>
          <w:divBdr>
            <w:top w:val="none" w:sz="0" w:space="0" w:color="auto"/>
            <w:left w:val="none" w:sz="0" w:space="0" w:color="auto"/>
            <w:bottom w:val="none" w:sz="0" w:space="0" w:color="auto"/>
            <w:right w:val="none" w:sz="0" w:space="0" w:color="auto"/>
          </w:divBdr>
        </w:div>
      </w:divsChild>
    </w:div>
    <w:div w:id="228345016">
      <w:bodyDiv w:val="1"/>
      <w:marLeft w:val="0"/>
      <w:marRight w:val="0"/>
      <w:marTop w:val="0"/>
      <w:marBottom w:val="0"/>
      <w:divBdr>
        <w:top w:val="none" w:sz="0" w:space="0" w:color="auto"/>
        <w:left w:val="none" w:sz="0" w:space="0" w:color="auto"/>
        <w:bottom w:val="none" w:sz="0" w:space="0" w:color="auto"/>
        <w:right w:val="none" w:sz="0" w:space="0" w:color="auto"/>
      </w:divBdr>
      <w:divsChild>
        <w:div w:id="1601835369">
          <w:marLeft w:val="0"/>
          <w:marRight w:val="0"/>
          <w:marTop w:val="0"/>
          <w:marBottom w:val="0"/>
          <w:divBdr>
            <w:top w:val="none" w:sz="0" w:space="0" w:color="auto"/>
            <w:left w:val="none" w:sz="0" w:space="0" w:color="auto"/>
            <w:bottom w:val="none" w:sz="0" w:space="0" w:color="auto"/>
            <w:right w:val="none" w:sz="0" w:space="0" w:color="auto"/>
          </w:divBdr>
        </w:div>
        <w:div w:id="1984964267">
          <w:marLeft w:val="0"/>
          <w:marRight w:val="0"/>
          <w:marTop w:val="0"/>
          <w:marBottom w:val="0"/>
          <w:divBdr>
            <w:top w:val="none" w:sz="0" w:space="0" w:color="auto"/>
            <w:left w:val="none" w:sz="0" w:space="0" w:color="auto"/>
            <w:bottom w:val="none" w:sz="0" w:space="0" w:color="auto"/>
            <w:right w:val="none" w:sz="0" w:space="0" w:color="auto"/>
          </w:divBdr>
        </w:div>
      </w:divsChild>
    </w:div>
    <w:div w:id="239095839">
      <w:bodyDiv w:val="1"/>
      <w:marLeft w:val="0"/>
      <w:marRight w:val="0"/>
      <w:marTop w:val="0"/>
      <w:marBottom w:val="0"/>
      <w:divBdr>
        <w:top w:val="none" w:sz="0" w:space="0" w:color="auto"/>
        <w:left w:val="none" w:sz="0" w:space="0" w:color="auto"/>
        <w:bottom w:val="none" w:sz="0" w:space="0" w:color="auto"/>
        <w:right w:val="none" w:sz="0" w:space="0" w:color="auto"/>
      </w:divBdr>
      <w:divsChild>
        <w:div w:id="17050652">
          <w:marLeft w:val="0"/>
          <w:marRight w:val="0"/>
          <w:marTop w:val="0"/>
          <w:marBottom w:val="0"/>
          <w:divBdr>
            <w:top w:val="none" w:sz="0" w:space="0" w:color="auto"/>
            <w:left w:val="none" w:sz="0" w:space="0" w:color="auto"/>
            <w:bottom w:val="none" w:sz="0" w:space="0" w:color="auto"/>
            <w:right w:val="none" w:sz="0" w:space="0" w:color="auto"/>
          </w:divBdr>
        </w:div>
        <w:div w:id="109595558">
          <w:marLeft w:val="0"/>
          <w:marRight w:val="0"/>
          <w:marTop w:val="0"/>
          <w:marBottom w:val="0"/>
          <w:divBdr>
            <w:top w:val="none" w:sz="0" w:space="0" w:color="auto"/>
            <w:left w:val="none" w:sz="0" w:space="0" w:color="auto"/>
            <w:bottom w:val="none" w:sz="0" w:space="0" w:color="auto"/>
            <w:right w:val="none" w:sz="0" w:space="0" w:color="auto"/>
          </w:divBdr>
        </w:div>
        <w:div w:id="135681584">
          <w:marLeft w:val="0"/>
          <w:marRight w:val="0"/>
          <w:marTop w:val="0"/>
          <w:marBottom w:val="0"/>
          <w:divBdr>
            <w:top w:val="none" w:sz="0" w:space="0" w:color="auto"/>
            <w:left w:val="none" w:sz="0" w:space="0" w:color="auto"/>
            <w:bottom w:val="none" w:sz="0" w:space="0" w:color="auto"/>
            <w:right w:val="none" w:sz="0" w:space="0" w:color="auto"/>
          </w:divBdr>
        </w:div>
        <w:div w:id="381633140">
          <w:marLeft w:val="0"/>
          <w:marRight w:val="0"/>
          <w:marTop w:val="0"/>
          <w:marBottom w:val="0"/>
          <w:divBdr>
            <w:top w:val="none" w:sz="0" w:space="0" w:color="auto"/>
            <w:left w:val="none" w:sz="0" w:space="0" w:color="auto"/>
            <w:bottom w:val="none" w:sz="0" w:space="0" w:color="auto"/>
            <w:right w:val="none" w:sz="0" w:space="0" w:color="auto"/>
          </w:divBdr>
        </w:div>
        <w:div w:id="400063309">
          <w:marLeft w:val="0"/>
          <w:marRight w:val="0"/>
          <w:marTop w:val="0"/>
          <w:marBottom w:val="0"/>
          <w:divBdr>
            <w:top w:val="none" w:sz="0" w:space="0" w:color="auto"/>
            <w:left w:val="none" w:sz="0" w:space="0" w:color="auto"/>
            <w:bottom w:val="none" w:sz="0" w:space="0" w:color="auto"/>
            <w:right w:val="none" w:sz="0" w:space="0" w:color="auto"/>
          </w:divBdr>
        </w:div>
        <w:div w:id="519663299">
          <w:marLeft w:val="0"/>
          <w:marRight w:val="0"/>
          <w:marTop w:val="0"/>
          <w:marBottom w:val="0"/>
          <w:divBdr>
            <w:top w:val="none" w:sz="0" w:space="0" w:color="auto"/>
            <w:left w:val="none" w:sz="0" w:space="0" w:color="auto"/>
            <w:bottom w:val="none" w:sz="0" w:space="0" w:color="auto"/>
            <w:right w:val="none" w:sz="0" w:space="0" w:color="auto"/>
          </w:divBdr>
        </w:div>
        <w:div w:id="523177133">
          <w:marLeft w:val="0"/>
          <w:marRight w:val="0"/>
          <w:marTop w:val="0"/>
          <w:marBottom w:val="0"/>
          <w:divBdr>
            <w:top w:val="none" w:sz="0" w:space="0" w:color="auto"/>
            <w:left w:val="none" w:sz="0" w:space="0" w:color="auto"/>
            <w:bottom w:val="none" w:sz="0" w:space="0" w:color="auto"/>
            <w:right w:val="none" w:sz="0" w:space="0" w:color="auto"/>
          </w:divBdr>
        </w:div>
        <w:div w:id="637496108">
          <w:marLeft w:val="0"/>
          <w:marRight w:val="0"/>
          <w:marTop w:val="0"/>
          <w:marBottom w:val="0"/>
          <w:divBdr>
            <w:top w:val="none" w:sz="0" w:space="0" w:color="auto"/>
            <w:left w:val="none" w:sz="0" w:space="0" w:color="auto"/>
            <w:bottom w:val="none" w:sz="0" w:space="0" w:color="auto"/>
            <w:right w:val="none" w:sz="0" w:space="0" w:color="auto"/>
          </w:divBdr>
        </w:div>
        <w:div w:id="788662679">
          <w:marLeft w:val="0"/>
          <w:marRight w:val="0"/>
          <w:marTop w:val="0"/>
          <w:marBottom w:val="0"/>
          <w:divBdr>
            <w:top w:val="none" w:sz="0" w:space="0" w:color="auto"/>
            <w:left w:val="none" w:sz="0" w:space="0" w:color="auto"/>
            <w:bottom w:val="none" w:sz="0" w:space="0" w:color="auto"/>
            <w:right w:val="none" w:sz="0" w:space="0" w:color="auto"/>
          </w:divBdr>
        </w:div>
        <w:div w:id="833910636">
          <w:marLeft w:val="0"/>
          <w:marRight w:val="0"/>
          <w:marTop w:val="0"/>
          <w:marBottom w:val="0"/>
          <w:divBdr>
            <w:top w:val="none" w:sz="0" w:space="0" w:color="auto"/>
            <w:left w:val="none" w:sz="0" w:space="0" w:color="auto"/>
            <w:bottom w:val="none" w:sz="0" w:space="0" w:color="auto"/>
            <w:right w:val="none" w:sz="0" w:space="0" w:color="auto"/>
          </w:divBdr>
        </w:div>
        <w:div w:id="1055935824">
          <w:marLeft w:val="0"/>
          <w:marRight w:val="0"/>
          <w:marTop w:val="0"/>
          <w:marBottom w:val="0"/>
          <w:divBdr>
            <w:top w:val="none" w:sz="0" w:space="0" w:color="auto"/>
            <w:left w:val="none" w:sz="0" w:space="0" w:color="auto"/>
            <w:bottom w:val="none" w:sz="0" w:space="0" w:color="auto"/>
            <w:right w:val="none" w:sz="0" w:space="0" w:color="auto"/>
          </w:divBdr>
        </w:div>
        <w:div w:id="1279603556">
          <w:marLeft w:val="0"/>
          <w:marRight w:val="0"/>
          <w:marTop w:val="0"/>
          <w:marBottom w:val="0"/>
          <w:divBdr>
            <w:top w:val="none" w:sz="0" w:space="0" w:color="auto"/>
            <w:left w:val="none" w:sz="0" w:space="0" w:color="auto"/>
            <w:bottom w:val="none" w:sz="0" w:space="0" w:color="auto"/>
            <w:right w:val="none" w:sz="0" w:space="0" w:color="auto"/>
          </w:divBdr>
        </w:div>
        <w:div w:id="1514108928">
          <w:marLeft w:val="0"/>
          <w:marRight w:val="0"/>
          <w:marTop w:val="0"/>
          <w:marBottom w:val="0"/>
          <w:divBdr>
            <w:top w:val="none" w:sz="0" w:space="0" w:color="auto"/>
            <w:left w:val="none" w:sz="0" w:space="0" w:color="auto"/>
            <w:bottom w:val="none" w:sz="0" w:space="0" w:color="auto"/>
            <w:right w:val="none" w:sz="0" w:space="0" w:color="auto"/>
          </w:divBdr>
        </w:div>
        <w:div w:id="1611275482">
          <w:marLeft w:val="0"/>
          <w:marRight w:val="0"/>
          <w:marTop w:val="0"/>
          <w:marBottom w:val="0"/>
          <w:divBdr>
            <w:top w:val="none" w:sz="0" w:space="0" w:color="auto"/>
            <w:left w:val="none" w:sz="0" w:space="0" w:color="auto"/>
            <w:bottom w:val="none" w:sz="0" w:space="0" w:color="auto"/>
            <w:right w:val="none" w:sz="0" w:space="0" w:color="auto"/>
          </w:divBdr>
        </w:div>
        <w:div w:id="1694302425">
          <w:marLeft w:val="0"/>
          <w:marRight w:val="0"/>
          <w:marTop w:val="0"/>
          <w:marBottom w:val="0"/>
          <w:divBdr>
            <w:top w:val="none" w:sz="0" w:space="0" w:color="auto"/>
            <w:left w:val="none" w:sz="0" w:space="0" w:color="auto"/>
            <w:bottom w:val="none" w:sz="0" w:space="0" w:color="auto"/>
            <w:right w:val="none" w:sz="0" w:space="0" w:color="auto"/>
          </w:divBdr>
        </w:div>
        <w:div w:id="1936590706">
          <w:marLeft w:val="0"/>
          <w:marRight w:val="0"/>
          <w:marTop w:val="0"/>
          <w:marBottom w:val="0"/>
          <w:divBdr>
            <w:top w:val="none" w:sz="0" w:space="0" w:color="auto"/>
            <w:left w:val="none" w:sz="0" w:space="0" w:color="auto"/>
            <w:bottom w:val="none" w:sz="0" w:space="0" w:color="auto"/>
            <w:right w:val="none" w:sz="0" w:space="0" w:color="auto"/>
          </w:divBdr>
        </w:div>
        <w:div w:id="1942178652">
          <w:marLeft w:val="0"/>
          <w:marRight w:val="0"/>
          <w:marTop w:val="0"/>
          <w:marBottom w:val="0"/>
          <w:divBdr>
            <w:top w:val="none" w:sz="0" w:space="0" w:color="auto"/>
            <w:left w:val="none" w:sz="0" w:space="0" w:color="auto"/>
            <w:bottom w:val="none" w:sz="0" w:space="0" w:color="auto"/>
            <w:right w:val="none" w:sz="0" w:space="0" w:color="auto"/>
          </w:divBdr>
        </w:div>
        <w:div w:id="1982954454">
          <w:marLeft w:val="0"/>
          <w:marRight w:val="0"/>
          <w:marTop w:val="0"/>
          <w:marBottom w:val="0"/>
          <w:divBdr>
            <w:top w:val="none" w:sz="0" w:space="0" w:color="auto"/>
            <w:left w:val="none" w:sz="0" w:space="0" w:color="auto"/>
            <w:bottom w:val="none" w:sz="0" w:space="0" w:color="auto"/>
            <w:right w:val="none" w:sz="0" w:space="0" w:color="auto"/>
          </w:divBdr>
        </w:div>
        <w:div w:id="1996297302">
          <w:marLeft w:val="0"/>
          <w:marRight w:val="0"/>
          <w:marTop w:val="0"/>
          <w:marBottom w:val="0"/>
          <w:divBdr>
            <w:top w:val="none" w:sz="0" w:space="0" w:color="auto"/>
            <w:left w:val="none" w:sz="0" w:space="0" w:color="auto"/>
            <w:bottom w:val="none" w:sz="0" w:space="0" w:color="auto"/>
            <w:right w:val="none" w:sz="0" w:space="0" w:color="auto"/>
          </w:divBdr>
        </w:div>
      </w:divsChild>
    </w:div>
    <w:div w:id="254560684">
      <w:bodyDiv w:val="1"/>
      <w:marLeft w:val="0"/>
      <w:marRight w:val="0"/>
      <w:marTop w:val="0"/>
      <w:marBottom w:val="0"/>
      <w:divBdr>
        <w:top w:val="none" w:sz="0" w:space="0" w:color="auto"/>
        <w:left w:val="none" w:sz="0" w:space="0" w:color="auto"/>
        <w:bottom w:val="none" w:sz="0" w:space="0" w:color="auto"/>
        <w:right w:val="none" w:sz="0" w:space="0" w:color="auto"/>
      </w:divBdr>
      <w:divsChild>
        <w:div w:id="1534535983">
          <w:marLeft w:val="0"/>
          <w:marRight w:val="0"/>
          <w:marTop w:val="0"/>
          <w:marBottom w:val="0"/>
          <w:divBdr>
            <w:top w:val="none" w:sz="0" w:space="0" w:color="auto"/>
            <w:left w:val="none" w:sz="0" w:space="0" w:color="auto"/>
            <w:bottom w:val="none" w:sz="0" w:space="0" w:color="auto"/>
            <w:right w:val="none" w:sz="0" w:space="0" w:color="auto"/>
          </w:divBdr>
        </w:div>
        <w:div w:id="1996259262">
          <w:marLeft w:val="0"/>
          <w:marRight w:val="0"/>
          <w:marTop w:val="0"/>
          <w:marBottom w:val="0"/>
          <w:divBdr>
            <w:top w:val="none" w:sz="0" w:space="0" w:color="auto"/>
            <w:left w:val="none" w:sz="0" w:space="0" w:color="auto"/>
            <w:bottom w:val="none" w:sz="0" w:space="0" w:color="auto"/>
            <w:right w:val="none" w:sz="0" w:space="0" w:color="auto"/>
          </w:divBdr>
        </w:div>
      </w:divsChild>
    </w:div>
    <w:div w:id="306782966">
      <w:bodyDiv w:val="1"/>
      <w:marLeft w:val="0"/>
      <w:marRight w:val="0"/>
      <w:marTop w:val="0"/>
      <w:marBottom w:val="0"/>
      <w:divBdr>
        <w:top w:val="none" w:sz="0" w:space="0" w:color="auto"/>
        <w:left w:val="none" w:sz="0" w:space="0" w:color="auto"/>
        <w:bottom w:val="none" w:sz="0" w:space="0" w:color="auto"/>
        <w:right w:val="none" w:sz="0" w:space="0" w:color="auto"/>
      </w:divBdr>
      <w:divsChild>
        <w:div w:id="447969641">
          <w:marLeft w:val="0"/>
          <w:marRight w:val="0"/>
          <w:marTop w:val="0"/>
          <w:marBottom w:val="0"/>
          <w:divBdr>
            <w:top w:val="none" w:sz="0" w:space="0" w:color="auto"/>
            <w:left w:val="none" w:sz="0" w:space="0" w:color="auto"/>
            <w:bottom w:val="none" w:sz="0" w:space="0" w:color="auto"/>
            <w:right w:val="none" w:sz="0" w:space="0" w:color="auto"/>
          </w:divBdr>
        </w:div>
        <w:div w:id="1385593338">
          <w:marLeft w:val="0"/>
          <w:marRight w:val="0"/>
          <w:marTop w:val="0"/>
          <w:marBottom w:val="0"/>
          <w:divBdr>
            <w:top w:val="none" w:sz="0" w:space="0" w:color="auto"/>
            <w:left w:val="none" w:sz="0" w:space="0" w:color="auto"/>
            <w:bottom w:val="none" w:sz="0" w:space="0" w:color="auto"/>
            <w:right w:val="none" w:sz="0" w:space="0" w:color="auto"/>
          </w:divBdr>
        </w:div>
        <w:div w:id="1697997388">
          <w:marLeft w:val="0"/>
          <w:marRight w:val="0"/>
          <w:marTop w:val="0"/>
          <w:marBottom w:val="0"/>
          <w:divBdr>
            <w:top w:val="none" w:sz="0" w:space="0" w:color="auto"/>
            <w:left w:val="none" w:sz="0" w:space="0" w:color="auto"/>
            <w:bottom w:val="none" w:sz="0" w:space="0" w:color="auto"/>
            <w:right w:val="none" w:sz="0" w:space="0" w:color="auto"/>
          </w:divBdr>
          <w:divsChild>
            <w:div w:id="839126076">
              <w:marLeft w:val="0"/>
              <w:marRight w:val="0"/>
              <w:marTop w:val="30"/>
              <w:marBottom w:val="30"/>
              <w:divBdr>
                <w:top w:val="none" w:sz="0" w:space="0" w:color="auto"/>
                <w:left w:val="none" w:sz="0" w:space="0" w:color="auto"/>
                <w:bottom w:val="none" w:sz="0" w:space="0" w:color="auto"/>
                <w:right w:val="none" w:sz="0" w:space="0" w:color="auto"/>
              </w:divBdr>
              <w:divsChild>
                <w:div w:id="25065283">
                  <w:marLeft w:val="0"/>
                  <w:marRight w:val="0"/>
                  <w:marTop w:val="0"/>
                  <w:marBottom w:val="0"/>
                  <w:divBdr>
                    <w:top w:val="none" w:sz="0" w:space="0" w:color="auto"/>
                    <w:left w:val="none" w:sz="0" w:space="0" w:color="auto"/>
                    <w:bottom w:val="none" w:sz="0" w:space="0" w:color="auto"/>
                    <w:right w:val="none" w:sz="0" w:space="0" w:color="auto"/>
                  </w:divBdr>
                  <w:divsChild>
                    <w:div w:id="1856726910">
                      <w:marLeft w:val="0"/>
                      <w:marRight w:val="0"/>
                      <w:marTop w:val="0"/>
                      <w:marBottom w:val="0"/>
                      <w:divBdr>
                        <w:top w:val="none" w:sz="0" w:space="0" w:color="auto"/>
                        <w:left w:val="none" w:sz="0" w:space="0" w:color="auto"/>
                        <w:bottom w:val="none" w:sz="0" w:space="0" w:color="auto"/>
                        <w:right w:val="none" w:sz="0" w:space="0" w:color="auto"/>
                      </w:divBdr>
                    </w:div>
                  </w:divsChild>
                </w:div>
                <w:div w:id="28840854">
                  <w:marLeft w:val="0"/>
                  <w:marRight w:val="0"/>
                  <w:marTop w:val="0"/>
                  <w:marBottom w:val="0"/>
                  <w:divBdr>
                    <w:top w:val="none" w:sz="0" w:space="0" w:color="auto"/>
                    <w:left w:val="none" w:sz="0" w:space="0" w:color="auto"/>
                    <w:bottom w:val="none" w:sz="0" w:space="0" w:color="auto"/>
                    <w:right w:val="none" w:sz="0" w:space="0" w:color="auto"/>
                  </w:divBdr>
                  <w:divsChild>
                    <w:div w:id="1778523138">
                      <w:marLeft w:val="0"/>
                      <w:marRight w:val="0"/>
                      <w:marTop w:val="0"/>
                      <w:marBottom w:val="0"/>
                      <w:divBdr>
                        <w:top w:val="none" w:sz="0" w:space="0" w:color="auto"/>
                        <w:left w:val="none" w:sz="0" w:space="0" w:color="auto"/>
                        <w:bottom w:val="none" w:sz="0" w:space="0" w:color="auto"/>
                        <w:right w:val="none" w:sz="0" w:space="0" w:color="auto"/>
                      </w:divBdr>
                    </w:div>
                  </w:divsChild>
                </w:div>
                <w:div w:id="137455159">
                  <w:marLeft w:val="0"/>
                  <w:marRight w:val="0"/>
                  <w:marTop w:val="0"/>
                  <w:marBottom w:val="0"/>
                  <w:divBdr>
                    <w:top w:val="none" w:sz="0" w:space="0" w:color="auto"/>
                    <w:left w:val="none" w:sz="0" w:space="0" w:color="auto"/>
                    <w:bottom w:val="none" w:sz="0" w:space="0" w:color="auto"/>
                    <w:right w:val="none" w:sz="0" w:space="0" w:color="auto"/>
                  </w:divBdr>
                  <w:divsChild>
                    <w:div w:id="1804731686">
                      <w:marLeft w:val="0"/>
                      <w:marRight w:val="0"/>
                      <w:marTop w:val="0"/>
                      <w:marBottom w:val="0"/>
                      <w:divBdr>
                        <w:top w:val="none" w:sz="0" w:space="0" w:color="auto"/>
                        <w:left w:val="none" w:sz="0" w:space="0" w:color="auto"/>
                        <w:bottom w:val="none" w:sz="0" w:space="0" w:color="auto"/>
                        <w:right w:val="none" w:sz="0" w:space="0" w:color="auto"/>
                      </w:divBdr>
                    </w:div>
                  </w:divsChild>
                </w:div>
                <w:div w:id="165752521">
                  <w:marLeft w:val="0"/>
                  <w:marRight w:val="0"/>
                  <w:marTop w:val="0"/>
                  <w:marBottom w:val="0"/>
                  <w:divBdr>
                    <w:top w:val="none" w:sz="0" w:space="0" w:color="auto"/>
                    <w:left w:val="none" w:sz="0" w:space="0" w:color="auto"/>
                    <w:bottom w:val="none" w:sz="0" w:space="0" w:color="auto"/>
                    <w:right w:val="none" w:sz="0" w:space="0" w:color="auto"/>
                  </w:divBdr>
                  <w:divsChild>
                    <w:div w:id="1062479945">
                      <w:marLeft w:val="0"/>
                      <w:marRight w:val="0"/>
                      <w:marTop w:val="0"/>
                      <w:marBottom w:val="0"/>
                      <w:divBdr>
                        <w:top w:val="none" w:sz="0" w:space="0" w:color="auto"/>
                        <w:left w:val="none" w:sz="0" w:space="0" w:color="auto"/>
                        <w:bottom w:val="none" w:sz="0" w:space="0" w:color="auto"/>
                        <w:right w:val="none" w:sz="0" w:space="0" w:color="auto"/>
                      </w:divBdr>
                    </w:div>
                  </w:divsChild>
                </w:div>
                <w:div w:id="394552460">
                  <w:marLeft w:val="0"/>
                  <w:marRight w:val="0"/>
                  <w:marTop w:val="0"/>
                  <w:marBottom w:val="0"/>
                  <w:divBdr>
                    <w:top w:val="none" w:sz="0" w:space="0" w:color="auto"/>
                    <w:left w:val="none" w:sz="0" w:space="0" w:color="auto"/>
                    <w:bottom w:val="none" w:sz="0" w:space="0" w:color="auto"/>
                    <w:right w:val="none" w:sz="0" w:space="0" w:color="auto"/>
                  </w:divBdr>
                  <w:divsChild>
                    <w:div w:id="1083919049">
                      <w:marLeft w:val="0"/>
                      <w:marRight w:val="0"/>
                      <w:marTop w:val="0"/>
                      <w:marBottom w:val="0"/>
                      <w:divBdr>
                        <w:top w:val="none" w:sz="0" w:space="0" w:color="auto"/>
                        <w:left w:val="none" w:sz="0" w:space="0" w:color="auto"/>
                        <w:bottom w:val="none" w:sz="0" w:space="0" w:color="auto"/>
                        <w:right w:val="none" w:sz="0" w:space="0" w:color="auto"/>
                      </w:divBdr>
                    </w:div>
                  </w:divsChild>
                </w:div>
                <w:div w:id="422729431">
                  <w:marLeft w:val="0"/>
                  <w:marRight w:val="0"/>
                  <w:marTop w:val="0"/>
                  <w:marBottom w:val="0"/>
                  <w:divBdr>
                    <w:top w:val="none" w:sz="0" w:space="0" w:color="auto"/>
                    <w:left w:val="none" w:sz="0" w:space="0" w:color="auto"/>
                    <w:bottom w:val="none" w:sz="0" w:space="0" w:color="auto"/>
                    <w:right w:val="none" w:sz="0" w:space="0" w:color="auto"/>
                  </w:divBdr>
                  <w:divsChild>
                    <w:div w:id="1726172529">
                      <w:marLeft w:val="0"/>
                      <w:marRight w:val="0"/>
                      <w:marTop w:val="0"/>
                      <w:marBottom w:val="0"/>
                      <w:divBdr>
                        <w:top w:val="none" w:sz="0" w:space="0" w:color="auto"/>
                        <w:left w:val="none" w:sz="0" w:space="0" w:color="auto"/>
                        <w:bottom w:val="none" w:sz="0" w:space="0" w:color="auto"/>
                        <w:right w:val="none" w:sz="0" w:space="0" w:color="auto"/>
                      </w:divBdr>
                    </w:div>
                  </w:divsChild>
                </w:div>
                <w:div w:id="559949143">
                  <w:marLeft w:val="0"/>
                  <w:marRight w:val="0"/>
                  <w:marTop w:val="0"/>
                  <w:marBottom w:val="0"/>
                  <w:divBdr>
                    <w:top w:val="none" w:sz="0" w:space="0" w:color="auto"/>
                    <w:left w:val="none" w:sz="0" w:space="0" w:color="auto"/>
                    <w:bottom w:val="none" w:sz="0" w:space="0" w:color="auto"/>
                    <w:right w:val="none" w:sz="0" w:space="0" w:color="auto"/>
                  </w:divBdr>
                  <w:divsChild>
                    <w:div w:id="842671551">
                      <w:marLeft w:val="0"/>
                      <w:marRight w:val="0"/>
                      <w:marTop w:val="0"/>
                      <w:marBottom w:val="0"/>
                      <w:divBdr>
                        <w:top w:val="none" w:sz="0" w:space="0" w:color="auto"/>
                        <w:left w:val="none" w:sz="0" w:space="0" w:color="auto"/>
                        <w:bottom w:val="none" w:sz="0" w:space="0" w:color="auto"/>
                        <w:right w:val="none" w:sz="0" w:space="0" w:color="auto"/>
                      </w:divBdr>
                    </w:div>
                  </w:divsChild>
                </w:div>
                <w:div w:id="566115071">
                  <w:marLeft w:val="0"/>
                  <w:marRight w:val="0"/>
                  <w:marTop w:val="0"/>
                  <w:marBottom w:val="0"/>
                  <w:divBdr>
                    <w:top w:val="none" w:sz="0" w:space="0" w:color="auto"/>
                    <w:left w:val="none" w:sz="0" w:space="0" w:color="auto"/>
                    <w:bottom w:val="none" w:sz="0" w:space="0" w:color="auto"/>
                    <w:right w:val="none" w:sz="0" w:space="0" w:color="auto"/>
                  </w:divBdr>
                  <w:divsChild>
                    <w:div w:id="1050878619">
                      <w:marLeft w:val="0"/>
                      <w:marRight w:val="0"/>
                      <w:marTop w:val="0"/>
                      <w:marBottom w:val="0"/>
                      <w:divBdr>
                        <w:top w:val="none" w:sz="0" w:space="0" w:color="auto"/>
                        <w:left w:val="none" w:sz="0" w:space="0" w:color="auto"/>
                        <w:bottom w:val="none" w:sz="0" w:space="0" w:color="auto"/>
                        <w:right w:val="none" w:sz="0" w:space="0" w:color="auto"/>
                      </w:divBdr>
                    </w:div>
                  </w:divsChild>
                </w:div>
                <w:div w:id="803816219">
                  <w:marLeft w:val="0"/>
                  <w:marRight w:val="0"/>
                  <w:marTop w:val="0"/>
                  <w:marBottom w:val="0"/>
                  <w:divBdr>
                    <w:top w:val="none" w:sz="0" w:space="0" w:color="auto"/>
                    <w:left w:val="none" w:sz="0" w:space="0" w:color="auto"/>
                    <w:bottom w:val="none" w:sz="0" w:space="0" w:color="auto"/>
                    <w:right w:val="none" w:sz="0" w:space="0" w:color="auto"/>
                  </w:divBdr>
                  <w:divsChild>
                    <w:div w:id="1260140135">
                      <w:marLeft w:val="0"/>
                      <w:marRight w:val="0"/>
                      <w:marTop w:val="0"/>
                      <w:marBottom w:val="0"/>
                      <w:divBdr>
                        <w:top w:val="none" w:sz="0" w:space="0" w:color="auto"/>
                        <w:left w:val="none" w:sz="0" w:space="0" w:color="auto"/>
                        <w:bottom w:val="none" w:sz="0" w:space="0" w:color="auto"/>
                        <w:right w:val="none" w:sz="0" w:space="0" w:color="auto"/>
                      </w:divBdr>
                    </w:div>
                  </w:divsChild>
                </w:div>
                <w:div w:id="828138365">
                  <w:marLeft w:val="0"/>
                  <w:marRight w:val="0"/>
                  <w:marTop w:val="0"/>
                  <w:marBottom w:val="0"/>
                  <w:divBdr>
                    <w:top w:val="none" w:sz="0" w:space="0" w:color="auto"/>
                    <w:left w:val="none" w:sz="0" w:space="0" w:color="auto"/>
                    <w:bottom w:val="none" w:sz="0" w:space="0" w:color="auto"/>
                    <w:right w:val="none" w:sz="0" w:space="0" w:color="auto"/>
                  </w:divBdr>
                  <w:divsChild>
                    <w:div w:id="1792937579">
                      <w:marLeft w:val="0"/>
                      <w:marRight w:val="0"/>
                      <w:marTop w:val="0"/>
                      <w:marBottom w:val="0"/>
                      <w:divBdr>
                        <w:top w:val="none" w:sz="0" w:space="0" w:color="auto"/>
                        <w:left w:val="none" w:sz="0" w:space="0" w:color="auto"/>
                        <w:bottom w:val="none" w:sz="0" w:space="0" w:color="auto"/>
                        <w:right w:val="none" w:sz="0" w:space="0" w:color="auto"/>
                      </w:divBdr>
                    </w:div>
                  </w:divsChild>
                </w:div>
                <w:div w:id="896011183">
                  <w:marLeft w:val="0"/>
                  <w:marRight w:val="0"/>
                  <w:marTop w:val="0"/>
                  <w:marBottom w:val="0"/>
                  <w:divBdr>
                    <w:top w:val="none" w:sz="0" w:space="0" w:color="auto"/>
                    <w:left w:val="none" w:sz="0" w:space="0" w:color="auto"/>
                    <w:bottom w:val="none" w:sz="0" w:space="0" w:color="auto"/>
                    <w:right w:val="none" w:sz="0" w:space="0" w:color="auto"/>
                  </w:divBdr>
                  <w:divsChild>
                    <w:div w:id="2088261736">
                      <w:marLeft w:val="0"/>
                      <w:marRight w:val="0"/>
                      <w:marTop w:val="0"/>
                      <w:marBottom w:val="0"/>
                      <w:divBdr>
                        <w:top w:val="none" w:sz="0" w:space="0" w:color="auto"/>
                        <w:left w:val="none" w:sz="0" w:space="0" w:color="auto"/>
                        <w:bottom w:val="none" w:sz="0" w:space="0" w:color="auto"/>
                        <w:right w:val="none" w:sz="0" w:space="0" w:color="auto"/>
                      </w:divBdr>
                    </w:div>
                  </w:divsChild>
                </w:div>
                <w:div w:id="896361175">
                  <w:marLeft w:val="0"/>
                  <w:marRight w:val="0"/>
                  <w:marTop w:val="0"/>
                  <w:marBottom w:val="0"/>
                  <w:divBdr>
                    <w:top w:val="none" w:sz="0" w:space="0" w:color="auto"/>
                    <w:left w:val="none" w:sz="0" w:space="0" w:color="auto"/>
                    <w:bottom w:val="none" w:sz="0" w:space="0" w:color="auto"/>
                    <w:right w:val="none" w:sz="0" w:space="0" w:color="auto"/>
                  </w:divBdr>
                  <w:divsChild>
                    <w:div w:id="1866479911">
                      <w:marLeft w:val="0"/>
                      <w:marRight w:val="0"/>
                      <w:marTop w:val="0"/>
                      <w:marBottom w:val="0"/>
                      <w:divBdr>
                        <w:top w:val="none" w:sz="0" w:space="0" w:color="auto"/>
                        <w:left w:val="none" w:sz="0" w:space="0" w:color="auto"/>
                        <w:bottom w:val="none" w:sz="0" w:space="0" w:color="auto"/>
                        <w:right w:val="none" w:sz="0" w:space="0" w:color="auto"/>
                      </w:divBdr>
                    </w:div>
                  </w:divsChild>
                </w:div>
                <w:div w:id="1006248124">
                  <w:marLeft w:val="0"/>
                  <w:marRight w:val="0"/>
                  <w:marTop w:val="0"/>
                  <w:marBottom w:val="0"/>
                  <w:divBdr>
                    <w:top w:val="none" w:sz="0" w:space="0" w:color="auto"/>
                    <w:left w:val="none" w:sz="0" w:space="0" w:color="auto"/>
                    <w:bottom w:val="none" w:sz="0" w:space="0" w:color="auto"/>
                    <w:right w:val="none" w:sz="0" w:space="0" w:color="auto"/>
                  </w:divBdr>
                  <w:divsChild>
                    <w:div w:id="2055615710">
                      <w:marLeft w:val="0"/>
                      <w:marRight w:val="0"/>
                      <w:marTop w:val="0"/>
                      <w:marBottom w:val="0"/>
                      <w:divBdr>
                        <w:top w:val="none" w:sz="0" w:space="0" w:color="auto"/>
                        <w:left w:val="none" w:sz="0" w:space="0" w:color="auto"/>
                        <w:bottom w:val="none" w:sz="0" w:space="0" w:color="auto"/>
                        <w:right w:val="none" w:sz="0" w:space="0" w:color="auto"/>
                      </w:divBdr>
                    </w:div>
                  </w:divsChild>
                </w:div>
                <w:div w:id="1017585526">
                  <w:marLeft w:val="0"/>
                  <w:marRight w:val="0"/>
                  <w:marTop w:val="0"/>
                  <w:marBottom w:val="0"/>
                  <w:divBdr>
                    <w:top w:val="none" w:sz="0" w:space="0" w:color="auto"/>
                    <w:left w:val="none" w:sz="0" w:space="0" w:color="auto"/>
                    <w:bottom w:val="none" w:sz="0" w:space="0" w:color="auto"/>
                    <w:right w:val="none" w:sz="0" w:space="0" w:color="auto"/>
                  </w:divBdr>
                  <w:divsChild>
                    <w:div w:id="1157915169">
                      <w:marLeft w:val="0"/>
                      <w:marRight w:val="0"/>
                      <w:marTop w:val="0"/>
                      <w:marBottom w:val="0"/>
                      <w:divBdr>
                        <w:top w:val="none" w:sz="0" w:space="0" w:color="auto"/>
                        <w:left w:val="none" w:sz="0" w:space="0" w:color="auto"/>
                        <w:bottom w:val="none" w:sz="0" w:space="0" w:color="auto"/>
                        <w:right w:val="none" w:sz="0" w:space="0" w:color="auto"/>
                      </w:divBdr>
                    </w:div>
                  </w:divsChild>
                </w:div>
                <w:div w:id="1219167814">
                  <w:marLeft w:val="0"/>
                  <w:marRight w:val="0"/>
                  <w:marTop w:val="0"/>
                  <w:marBottom w:val="0"/>
                  <w:divBdr>
                    <w:top w:val="none" w:sz="0" w:space="0" w:color="auto"/>
                    <w:left w:val="none" w:sz="0" w:space="0" w:color="auto"/>
                    <w:bottom w:val="none" w:sz="0" w:space="0" w:color="auto"/>
                    <w:right w:val="none" w:sz="0" w:space="0" w:color="auto"/>
                  </w:divBdr>
                  <w:divsChild>
                    <w:div w:id="1541436246">
                      <w:marLeft w:val="0"/>
                      <w:marRight w:val="0"/>
                      <w:marTop w:val="0"/>
                      <w:marBottom w:val="0"/>
                      <w:divBdr>
                        <w:top w:val="none" w:sz="0" w:space="0" w:color="auto"/>
                        <w:left w:val="none" w:sz="0" w:space="0" w:color="auto"/>
                        <w:bottom w:val="none" w:sz="0" w:space="0" w:color="auto"/>
                        <w:right w:val="none" w:sz="0" w:space="0" w:color="auto"/>
                      </w:divBdr>
                    </w:div>
                  </w:divsChild>
                </w:div>
                <w:div w:id="1226839073">
                  <w:marLeft w:val="0"/>
                  <w:marRight w:val="0"/>
                  <w:marTop w:val="0"/>
                  <w:marBottom w:val="0"/>
                  <w:divBdr>
                    <w:top w:val="none" w:sz="0" w:space="0" w:color="auto"/>
                    <w:left w:val="none" w:sz="0" w:space="0" w:color="auto"/>
                    <w:bottom w:val="none" w:sz="0" w:space="0" w:color="auto"/>
                    <w:right w:val="none" w:sz="0" w:space="0" w:color="auto"/>
                  </w:divBdr>
                  <w:divsChild>
                    <w:div w:id="2068873100">
                      <w:marLeft w:val="0"/>
                      <w:marRight w:val="0"/>
                      <w:marTop w:val="0"/>
                      <w:marBottom w:val="0"/>
                      <w:divBdr>
                        <w:top w:val="none" w:sz="0" w:space="0" w:color="auto"/>
                        <w:left w:val="none" w:sz="0" w:space="0" w:color="auto"/>
                        <w:bottom w:val="none" w:sz="0" w:space="0" w:color="auto"/>
                        <w:right w:val="none" w:sz="0" w:space="0" w:color="auto"/>
                      </w:divBdr>
                    </w:div>
                  </w:divsChild>
                </w:div>
                <w:div w:id="1301956650">
                  <w:marLeft w:val="0"/>
                  <w:marRight w:val="0"/>
                  <w:marTop w:val="0"/>
                  <w:marBottom w:val="0"/>
                  <w:divBdr>
                    <w:top w:val="none" w:sz="0" w:space="0" w:color="auto"/>
                    <w:left w:val="none" w:sz="0" w:space="0" w:color="auto"/>
                    <w:bottom w:val="none" w:sz="0" w:space="0" w:color="auto"/>
                    <w:right w:val="none" w:sz="0" w:space="0" w:color="auto"/>
                  </w:divBdr>
                  <w:divsChild>
                    <w:div w:id="2023509643">
                      <w:marLeft w:val="0"/>
                      <w:marRight w:val="0"/>
                      <w:marTop w:val="0"/>
                      <w:marBottom w:val="0"/>
                      <w:divBdr>
                        <w:top w:val="none" w:sz="0" w:space="0" w:color="auto"/>
                        <w:left w:val="none" w:sz="0" w:space="0" w:color="auto"/>
                        <w:bottom w:val="none" w:sz="0" w:space="0" w:color="auto"/>
                        <w:right w:val="none" w:sz="0" w:space="0" w:color="auto"/>
                      </w:divBdr>
                    </w:div>
                  </w:divsChild>
                </w:div>
                <w:div w:id="1327903795">
                  <w:marLeft w:val="0"/>
                  <w:marRight w:val="0"/>
                  <w:marTop w:val="0"/>
                  <w:marBottom w:val="0"/>
                  <w:divBdr>
                    <w:top w:val="none" w:sz="0" w:space="0" w:color="auto"/>
                    <w:left w:val="none" w:sz="0" w:space="0" w:color="auto"/>
                    <w:bottom w:val="none" w:sz="0" w:space="0" w:color="auto"/>
                    <w:right w:val="none" w:sz="0" w:space="0" w:color="auto"/>
                  </w:divBdr>
                  <w:divsChild>
                    <w:div w:id="1866212163">
                      <w:marLeft w:val="0"/>
                      <w:marRight w:val="0"/>
                      <w:marTop w:val="0"/>
                      <w:marBottom w:val="0"/>
                      <w:divBdr>
                        <w:top w:val="none" w:sz="0" w:space="0" w:color="auto"/>
                        <w:left w:val="none" w:sz="0" w:space="0" w:color="auto"/>
                        <w:bottom w:val="none" w:sz="0" w:space="0" w:color="auto"/>
                        <w:right w:val="none" w:sz="0" w:space="0" w:color="auto"/>
                      </w:divBdr>
                    </w:div>
                  </w:divsChild>
                </w:div>
                <w:div w:id="1398162014">
                  <w:marLeft w:val="0"/>
                  <w:marRight w:val="0"/>
                  <w:marTop w:val="0"/>
                  <w:marBottom w:val="0"/>
                  <w:divBdr>
                    <w:top w:val="none" w:sz="0" w:space="0" w:color="auto"/>
                    <w:left w:val="none" w:sz="0" w:space="0" w:color="auto"/>
                    <w:bottom w:val="none" w:sz="0" w:space="0" w:color="auto"/>
                    <w:right w:val="none" w:sz="0" w:space="0" w:color="auto"/>
                  </w:divBdr>
                  <w:divsChild>
                    <w:div w:id="1003775776">
                      <w:marLeft w:val="0"/>
                      <w:marRight w:val="0"/>
                      <w:marTop w:val="0"/>
                      <w:marBottom w:val="0"/>
                      <w:divBdr>
                        <w:top w:val="none" w:sz="0" w:space="0" w:color="auto"/>
                        <w:left w:val="none" w:sz="0" w:space="0" w:color="auto"/>
                        <w:bottom w:val="none" w:sz="0" w:space="0" w:color="auto"/>
                        <w:right w:val="none" w:sz="0" w:space="0" w:color="auto"/>
                      </w:divBdr>
                    </w:div>
                  </w:divsChild>
                </w:div>
                <w:div w:id="1404795634">
                  <w:marLeft w:val="0"/>
                  <w:marRight w:val="0"/>
                  <w:marTop w:val="0"/>
                  <w:marBottom w:val="0"/>
                  <w:divBdr>
                    <w:top w:val="none" w:sz="0" w:space="0" w:color="auto"/>
                    <w:left w:val="none" w:sz="0" w:space="0" w:color="auto"/>
                    <w:bottom w:val="none" w:sz="0" w:space="0" w:color="auto"/>
                    <w:right w:val="none" w:sz="0" w:space="0" w:color="auto"/>
                  </w:divBdr>
                  <w:divsChild>
                    <w:div w:id="404034440">
                      <w:marLeft w:val="0"/>
                      <w:marRight w:val="0"/>
                      <w:marTop w:val="0"/>
                      <w:marBottom w:val="0"/>
                      <w:divBdr>
                        <w:top w:val="none" w:sz="0" w:space="0" w:color="auto"/>
                        <w:left w:val="none" w:sz="0" w:space="0" w:color="auto"/>
                        <w:bottom w:val="none" w:sz="0" w:space="0" w:color="auto"/>
                        <w:right w:val="none" w:sz="0" w:space="0" w:color="auto"/>
                      </w:divBdr>
                    </w:div>
                  </w:divsChild>
                </w:div>
                <w:div w:id="1478492790">
                  <w:marLeft w:val="0"/>
                  <w:marRight w:val="0"/>
                  <w:marTop w:val="0"/>
                  <w:marBottom w:val="0"/>
                  <w:divBdr>
                    <w:top w:val="none" w:sz="0" w:space="0" w:color="auto"/>
                    <w:left w:val="none" w:sz="0" w:space="0" w:color="auto"/>
                    <w:bottom w:val="none" w:sz="0" w:space="0" w:color="auto"/>
                    <w:right w:val="none" w:sz="0" w:space="0" w:color="auto"/>
                  </w:divBdr>
                  <w:divsChild>
                    <w:div w:id="1407653378">
                      <w:marLeft w:val="0"/>
                      <w:marRight w:val="0"/>
                      <w:marTop w:val="0"/>
                      <w:marBottom w:val="0"/>
                      <w:divBdr>
                        <w:top w:val="none" w:sz="0" w:space="0" w:color="auto"/>
                        <w:left w:val="none" w:sz="0" w:space="0" w:color="auto"/>
                        <w:bottom w:val="none" w:sz="0" w:space="0" w:color="auto"/>
                        <w:right w:val="none" w:sz="0" w:space="0" w:color="auto"/>
                      </w:divBdr>
                    </w:div>
                  </w:divsChild>
                </w:div>
                <w:div w:id="1649167511">
                  <w:marLeft w:val="0"/>
                  <w:marRight w:val="0"/>
                  <w:marTop w:val="0"/>
                  <w:marBottom w:val="0"/>
                  <w:divBdr>
                    <w:top w:val="none" w:sz="0" w:space="0" w:color="auto"/>
                    <w:left w:val="none" w:sz="0" w:space="0" w:color="auto"/>
                    <w:bottom w:val="none" w:sz="0" w:space="0" w:color="auto"/>
                    <w:right w:val="none" w:sz="0" w:space="0" w:color="auto"/>
                  </w:divBdr>
                  <w:divsChild>
                    <w:div w:id="1015960895">
                      <w:marLeft w:val="0"/>
                      <w:marRight w:val="0"/>
                      <w:marTop w:val="0"/>
                      <w:marBottom w:val="0"/>
                      <w:divBdr>
                        <w:top w:val="none" w:sz="0" w:space="0" w:color="auto"/>
                        <w:left w:val="none" w:sz="0" w:space="0" w:color="auto"/>
                        <w:bottom w:val="none" w:sz="0" w:space="0" w:color="auto"/>
                        <w:right w:val="none" w:sz="0" w:space="0" w:color="auto"/>
                      </w:divBdr>
                    </w:div>
                  </w:divsChild>
                </w:div>
                <w:div w:id="1743408976">
                  <w:marLeft w:val="0"/>
                  <w:marRight w:val="0"/>
                  <w:marTop w:val="0"/>
                  <w:marBottom w:val="0"/>
                  <w:divBdr>
                    <w:top w:val="none" w:sz="0" w:space="0" w:color="auto"/>
                    <w:left w:val="none" w:sz="0" w:space="0" w:color="auto"/>
                    <w:bottom w:val="none" w:sz="0" w:space="0" w:color="auto"/>
                    <w:right w:val="none" w:sz="0" w:space="0" w:color="auto"/>
                  </w:divBdr>
                  <w:divsChild>
                    <w:div w:id="816919215">
                      <w:marLeft w:val="0"/>
                      <w:marRight w:val="0"/>
                      <w:marTop w:val="0"/>
                      <w:marBottom w:val="0"/>
                      <w:divBdr>
                        <w:top w:val="none" w:sz="0" w:space="0" w:color="auto"/>
                        <w:left w:val="none" w:sz="0" w:space="0" w:color="auto"/>
                        <w:bottom w:val="none" w:sz="0" w:space="0" w:color="auto"/>
                        <w:right w:val="none" w:sz="0" w:space="0" w:color="auto"/>
                      </w:divBdr>
                    </w:div>
                  </w:divsChild>
                </w:div>
                <w:div w:id="1900051688">
                  <w:marLeft w:val="0"/>
                  <w:marRight w:val="0"/>
                  <w:marTop w:val="0"/>
                  <w:marBottom w:val="0"/>
                  <w:divBdr>
                    <w:top w:val="none" w:sz="0" w:space="0" w:color="auto"/>
                    <w:left w:val="none" w:sz="0" w:space="0" w:color="auto"/>
                    <w:bottom w:val="none" w:sz="0" w:space="0" w:color="auto"/>
                    <w:right w:val="none" w:sz="0" w:space="0" w:color="auto"/>
                  </w:divBdr>
                  <w:divsChild>
                    <w:div w:id="2104380314">
                      <w:marLeft w:val="0"/>
                      <w:marRight w:val="0"/>
                      <w:marTop w:val="0"/>
                      <w:marBottom w:val="0"/>
                      <w:divBdr>
                        <w:top w:val="none" w:sz="0" w:space="0" w:color="auto"/>
                        <w:left w:val="none" w:sz="0" w:space="0" w:color="auto"/>
                        <w:bottom w:val="none" w:sz="0" w:space="0" w:color="auto"/>
                        <w:right w:val="none" w:sz="0" w:space="0" w:color="auto"/>
                      </w:divBdr>
                    </w:div>
                  </w:divsChild>
                </w:div>
                <w:div w:id="1912304436">
                  <w:marLeft w:val="0"/>
                  <w:marRight w:val="0"/>
                  <w:marTop w:val="0"/>
                  <w:marBottom w:val="0"/>
                  <w:divBdr>
                    <w:top w:val="none" w:sz="0" w:space="0" w:color="auto"/>
                    <w:left w:val="none" w:sz="0" w:space="0" w:color="auto"/>
                    <w:bottom w:val="none" w:sz="0" w:space="0" w:color="auto"/>
                    <w:right w:val="none" w:sz="0" w:space="0" w:color="auto"/>
                  </w:divBdr>
                  <w:divsChild>
                    <w:div w:id="23335183">
                      <w:marLeft w:val="0"/>
                      <w:marRight w:val="0"/>
                      <w:marTop w:val="0"/>
                      <w:marBottom w:val="0"/>
                      <w:divBdr>
                        <w:top w:val="none" w:sz="0" w:space="0" w:color="auto"/>
                        <w:left w:val="none" w:sz="0" w:space="0" w:color="auto"/>
                        <w:bottom w:val="none" w:sz="0" w:space="0" w:color="auto"/>
                        <w:right w:val="none" w:sz="0" w:space="0" w:color="auto"/>
                      </w:divBdr>
                    </w:div>
                  </w:divsChild>
                </w:div>
                <w:div w:id="1933466605">
                  <w:marLeft w:val="0"/>
                  <w:marRight w:val="0"/>
                  <w:marTop w:val="0"/>
                  <w:marBottom w:val="0"/>
                  <w:divBdr>
                    <w:top w:val="none" w:sz="0" w:space="0" w:color="auto"/>
                    <w:left w:val="none" w:sz="0" w:space="0" w:color="auto"/>
                    <w:bottom w:val="none" w:sz="0" w:space="0" w:color="auto"/>
                    <w:right w:val="none" w:sz="0" w:space="0" w:color="auto"/>
                  </w:divBdr>
                  <w:divsChild>
                    <w:div w:id="2032027809">
                      <w:marLeft w:val="0"/>
                      <w:marRight w:val="0"/>
                      <w:marTop w:val="0"/>
                      <w:marBottom w:val="0"/>
                      <w:divBdr>
                        <w:top w:val="none" w:sz="0" w:space="0" w:color="auto"/>
                        <w:left w:val="none" w:sz="0" w:space="0" w:color="auto"/>
                        <w:bottom w:val="none" w:sz="0" w:space="0" w:color="auto"/>
                        <w:right w:val="none" w:sz="0" w:space="0" w:color="auto"/>
                      </w:divBdr>
                    </w:div>
                  </w:divsChild>
                </w:div>
                <w:div w:id="1949116759">
                  <w:marLeft w:val="0"/>
                  <w:marRight w:val="0"/>
                  <w:marTop w:val="0"/>
                  <w:marBottom w:val="0"/>
                  <w:divBdr>
                    <w:top w:val="none" w:sz="0" w:space="0" w:color="auto"/>
                    <w:left w:val="none" w:sz="0" w:space="0" w:color="auto"/>
                    <w:bottom w:val="none" w:sz="0" w:space="0" w:color="auto"/>
                    <w:right w:val="none" w:sz="0" w:space="0" w:color="auto"/>
                  </w:divBdr>
                  <w:divsChild>
                    <w:div w:id="1959946784">
                      <w:marLeft w:val="0"/>
                      <w:marRight w:val="0"/>
                      <w:marTop w:val="0"/>
                      <w:marBottom w:val="0"/>
                      <w:divBdr>
                        <w:top w:val="none" w:sz="0" w:space="0" w:color="auto"/>
                        <w:left w:val="none" w:sz="0" w:space="0" w:color="auto"/>
                        <w:bottom w:val="none" w:sz="0" w:space="0" w:color="auto"/>
                        <w:right w:val="none" w:sz="0" w:space="0" w:color="auto"/>
                      </w:divBdr>
                    </w:div>
                  </w:divsChild>
                </w:div>
                <w:div w:id="1955551051">
                  <w:marLeft w:val="0"/>
                  <w:marRight w:val="0"/>
                  <w:marTop w:val="0"/>
                  <w:marBottom w:val="0"/>
                  <w:divBdr>
                    <w:top w:val="none" w:sz="0" w:space="0" w:color="auto"/>
                    <w:left w:val="none" w:sz="0" w:space="0" w:color="auto"/>
                    <w:bottom w:val="none" w:sz="0" w:space="0" w:color="auto"/>
                    <w:right w:val="none" w:sz="0" w:space="0" w:color="auto"/>
                  </w:divBdr>
                  <w:divsChild>
                    <w:div w:id="99495332">
                      <w:marLeft w:val="0"/>
                      <w:marRight w:val="0"/>
                      <w:marTop w:val="0"/>
                      <w:marBottom w:val="0"/>
                      <w:divBdr>
                        <w:top w:val="none" w:sz="0" w:space="0" w:color="auto"/>
                        <w:left w:val="none" w:sz="0" w:space="0" w:color="auto"/>
                        <w:bottom w:val="none" w:sz="0" w:space="0" w:color="auto"/>
                        <w:right w:val="none" w:sz="0" w:space="0" w:color="auto"/>
                      </w:divBdr>
                    </w:div>
                  </w:divsChild>
                </w:div>
                <w:div w:id="1977300136">
                  <w:marLeft w:val="0"/>
                  <w:marRight w:val="0"/>
                  <w:marTop w:val="0"/>
                  <w:marBottom w:val="0"/>
                  <w:divBdr>
                    <w:top w:val="none" w:sz="0" w:space="0" w:color="auto"/>
                    <w:left w:val="none" w:sz="0" w:space="0" w:color="auto"/>
                    <w:bottom w:val="none" w:sz="0" w:space="0" w:color="auto"/>
                    <w:right w:val="none" w:sz="0" w:space="0" w:color="auto"/>
                  </w:divBdr>
                  <w:divsChild>
                    <w:div w:id="1394084097">
                      <w:marLeft w:val="0"/>
                      <w:marRight w:val="0"/>
                      <w:marTop w:val="0"/>
                      <w:marBottom w:val="0"/>
                      <w:divBdr>
                        <w:top w:val="none" w:sz="0" w:space="0" w:color="auto"/>
                        <w:left w:val="none" w:sz="0" w:space="0" w:color="auto"/>
                        <w:bottom w:val="none" w:sz="0" w:space="0" w:color="auto"/>
                        <w:right w:val="none" w:sz="0" w:space="0" w:color="auto"/>
                      </w:divBdr>
                    </w:div>
                  </w:divsChild>
                </w:div>
                <w:div w:id="2068070310">
                  <w:marLeft w:val="0"/>
                  <w:marRight w:val="0"/>
                  <w:marTop w:val="0"/>
                  <w:marBottom w:val="0"/>
                  <w:divBdr>
                    <w:top w:val="none" w:sz="0" w:space="0" w:color="auto"/>
                    <w:left w:val="none" w:sz="0" w:space="0" w:color="auto"/>
                    <w:bottom w:val="none" w:sz="0" w:space="0" w:color="auto"/>
                    <w:right w:val="none" w:sz="0" w:space="0" w:color="auto"/>
                  </w:divBdr>
                  <w:divsChild>
                    <w:div w:id="1513494890">
                      <w:marLeft w:val="0"/>
                      <w:marRight w:val="0"/>
                      <w:marTop w:val="0"/>
                      <w:marBottom w:val="0"/>
                      <w:divBdr>
                        <w:top w:val="none" w:sz="0" w:space="0" w:color="auto"/>
                        <w:left w:val="none" w:sz="0" w:space="0" w:color="auto"/>
                        <w:bottom w:val="none" w:sz="0" w:space="0" w:color="auto"/>
                        <w:right w:val="none" w:sz="0" w:space="0" w:color="auto"/>
                      </w:divBdr>
                    </w:div>
                  </w:divsChild>
                </w:div>
                <w:div w:id="2121414592">
                  <w:marLeft w:val="0"/>
                  <w:marRight w:val="0"/>
                  <w:marTop w:val="0"/>
                  <w:marBottom w:val="0"/>
                  <w:divBdr>
                    <w:top w:val="none" w:sz="0" w:space="0" w:color="auto"/>
                    <w:left w:val="none" w:sz="0" w:space="0" w:color="auto"/>
                    <w:bottom w:val="none" w:sz="0" w:space="0" w:color="auto"/>
                    <w:right w:val="none" w:sz="0" w:space="0" w:color="auto"/>
                  </w:divBdr>
                  <w:divsChild>
                    <w:div w:id="170875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481708">
      <w:bodyDiv w:val="1"/>
      <w:marLeft w:val="0"/>
      <w:marRight w:val="0"/>
      <w:marTop w:val="0"/>
      <w:marBottom w:val="0"/>
      <w:divBdr>
        <w:top w:val="none" w:sz="0" w:space="0" w:color="auto"/>
        <w:left w:val="none" w:sz="0" w:space="0" w:color="auto"/>
        <w:bottom w:val="none" w:sz="0" w:space="0" w:color="auto"/>
        <w:right w:val="none" w:sz="0" w:space="0" w:color="auto"/>
      </w:divBdr>
      <w:divsChild>
        <w:div w:id="167135725">
          <w:marLeft w:val="0"/>
          <w:marRight w:val="0"/>
          <w:marTop w:val="0"/>
          <w:marBottom w:val="0"/>
          <w:divBdr>
            <w:top w:val="none" w:sz="0" w:space="0" w:color="auto"/>
            <w:left w:val="none" w:sz="0" w:space="0" w:color="auto"/>
            <w:bottom w:val="none" w:sz="0" w:space="0" w:color="auto"/>
            <w:right w:val="none" w:sz="0" w:space="0" w:color="auto"/>
          </w:divBdr>
        </w:div>
        <w:div w:id="449782130">
          <w:marLeft w:val="0"/>
          <w:marRight w:val="0"/>
          <w:marTop w:val="0"/>
          <w:marBottom w:val="0"/>
          <w:divBdr>
            <w:top w:val="none" w:sz="0" w:space="0" w:color="auto"/>
            <w:left w:val="none" w:sz="0" w:space="0" w:color="auto"/>
            <w:bottom w:val="none" w:sz="0" w:space="0" w:color="auto"/>
            <w:right w:val="none" w:sz="0" w:space="0" w:color="auto"/>
          </w:divBdr>
        </w:div>
        <w:div w:id="734857199">
          <w:marLeft w:val="0"/>
          <w:marRight w:val="0"/>
          <w:marTop w:val="0"/>
          <w:marBottom w:val="0"/>
          <w:divBdr>
            <w:top w:val="none" w:sz="0" w:space="0" w:color="auto"/>
            <w:left w:val="none" w:sz="0" w:space="0" w:color="auto"/>
            <w:bottom w:val="none" w:sz="0" w:space="0" w:color="auto"/>
            <w:right w:val="none" w:sz="0" w:space="0" w:color="auto"/>
          </w:divBdr>
        </w:div>
        <w:div w:id="769660252">
          <w:marLeft w:val="0"/>
          <w:marRight w:val="0"/>
          <w:marTop w:val="0"/>
          <w:marBottom w:val="0"/>
          <w:divBdr>
            <w:top w:val="none" w:sz="0" w:space="0" w:color="auto"/>
            <w:left w:val="none" w:sz="0" w:space="0" w:color="auto"/>
            <w:bottom w:val="none" w:sz="0" w:space="0" w:color="auto"/>
            <w:right w:val="none" w:sz="0" w:space="0" w:color="auto"/>
          </w:divBdr>
          <w:divsChild>
            <w:div w:id="1438675997">
              <w:marLeft w:val="-75"/>
              <w:marRight w:val="0"/>
              <w:marTop w:val="30"/>
              <w:marBottom w:val="30"/>
              <w:divBdr>
                <w:top w:val="none" w:sz="0" w:space="0" w:color="auto"/>
                <w:left w:val="none" w:sz="0" w:space="0" w:color="auto"/>
                <w:bottom w:val="none" w:sz="0" w:space="0" w:color="auto"/>
                <w:right w:val="none" w:sz="0" w:space="0" w:color="auto"/>
              </w:divBdr>
              <w:divsChild>
                <w:div w:id="7215868">
                  <w:marLeft w:val="0"/>
                  <w:marRight w:val="0"/>
                  <w:marTop w:val="0"/>
                  <w:marBottom w:val="0"/>
                  <w:divBdr>
                    <w:top w:val="none" w:sz="0" w:space="0" w:color="auto"/>
                    <w:left w:val="none" w:sz="0" w:space="0" w:color="auto"/>
                    <w:bottom w:val="none" w:sz="0" w:space="0" w:color="auto"/>
                    <w:right w:val="none" w:sz="0" w:space="0" w:color="auto"/>
                  </w:divBdr>
                  <w:divsChild>
                    <w:div w:id="1356536864">
                      <w:marLeft w:val="0"/>
                      <w:marRight w:val="0"/>
                      <w:marTop w:val="0"/>
                      <w:marBottom w:val="0"/>
                      <w:divBdr>
                        <w:top w:val="none" w:sz="0" w:space="0" w:color="auto"/>
                        <w:left w:val="none" w:sz="0" w:space="0" w:color="auto"/>
                        <w:bottom w:val="none" w:sz="0" w:space="0" w:color="auto"/>
                        <w:right w:val="none" w:sz="0" w:space="0" w:color="auto"/>
                      </w:divBdr>
                    </w:div>
                  </w:divsChild>
                </w:div>
                <w:div w:id="8918290">
                  <w:marLeft w:val="0"/>
                  <w:marRight w:val="0"/>
                  <w:marTop w:val="0"/>
                  <w:marBottom w:val="0"/>
                  <w:divBdr>
                    <w:top w:val="none" w:sz="0" w:space="0" w:color="auto"/>
                    <w:left w:val="none" w:sz="0" w:space="0" w:color="auto"/>
                    <w:bottom w:val="none" w:sz="0" w:space="0" w:color="auto"/>
                    <w:right w:val="none" w:sz="0" w:space="0" w:color="auto"/>
                  </w:divBdr>
                  <w:divsChild>
                    <w:div w:id="937442922">
                      <w:marLeft w:val="0"/>
                      <w:marRight w:val="0"/>
                      <w:marTop w:val="0"/>
                      <w:marBottom w:val="0"/>
                      <w:divBdr>
                        <w:top w:val="none" w:sz="0" w:space="0" w:color="auto"/>
                        <w:left w:val="none" w:sz="0" w:space="0" w:color="auto"/>
                        <w:bottom w:val="none" w:sz="0" w:space="0" w:color="auto"/>
                        <w:right w:val="none" w:sz="0" w:space="0" w:color="auto"/>
                      </w:divBdr>
                    </w:div>
                  </w:divsChild>
                </w:div>
                <w:div w:id="45839782">
                  <w:marLeft w:val="0"/>
                  <w:marRight w:val="0"/>
                  <w:marTop w:val="0"/>
                  <w:marBottom w:val="0"/>
                  <w:divBdr>
                    <w:top w:val="none" w:sz="0" w:space="0" w:color="auto"/>
                    <w:left w:val="none" w:sz="0" w:space="0" w:color="auto"/>
                    <w:bottom w:val="none" w:sz="0" w:space="0" w:color="auto"/>
                    <w:right w:val="none" w:sz="0" w:space="0" w:color="auto"/>
                  </w:divBdr>
                  <w:divsChild>
                    <w:div w:id="613169643">
                      <w:marLeft w:val="0"/>
                      <w:marRight w:val="0"/>
                      <w:marTop w:val="0"/>
                      <w:marBottom w:val="0"/>
                      <w:divBdr>
                        <w:top w:val="none" w:sz="0" w:space="0" w:color="auto"/>
                        <w:left w:val="none" w:sz="0" w:space="0" w:color="auto"/>
                        <w:bottom w:val="none" w:sz="0" w:space="0" w:color="auto"/>
                        <w:right w:val="none" w:sz="0" w:space="0" w:color="auto"/>
                      </w:divBdr>
                    </w:div>
                  </w:divsChild>
                </w:div>
                <w:div w:id="56710112">
                  <w:marLeft w:val="0"/>
                  <w:marRight w:val="0"/>
                  <w:marTop w:val="0"/>
                  <w:marBottom w:val="0"/>
                  <w:divBdr>
                    <w:top w:val="none" w:sz="0" w:space="0" w:color="auto"/>
                    <w:left w:val="none" w:sz="0" w:space="0" w:color="auto"/>
                    <w:bottom w:val="none" w:sz="0" w:space="0" w:color="auto"/>
                    <w:right w:val="none" w:sz="0" w:space="0" w:color="auto"/>
                  </w:divBdr>
                  <w:divsChild>
                    <w:div w:id="972902566">
                      <w:marLeft w:val="0"/>
                      <w:marRight w:val="0"/>
                      <w:marTop w:val="0"/>
                      <w:marBottom w:val="0"/>
                      <w:divBdr>
                        <w:top w:val="none" w:sz="0" w:space="0" w:color="auto"/>
                        <w:left w:val="none" w:sz="0" w:space="0" w:color="auto"/>
                        <w:bottom w:val="none" w:sz="0" w:space="0" w:color="auto"/>
                        <w:right w:val="none" w:sz="0" w:space="0" w:color="auto"/>
                      </w:divBdr>
                    </w:div>
                  </w:divsChild>
                </w:div>
                <w:div w:id="61801300">
                  <w:marLeft w:val="0"/>
                  <w:marRight w:val="0"/>
                  <w:marTop w:val="0"/>
                  <w:marBottom w:val="0"/>
                  <w:divBdr>
                    <w:top w:val="none" w:sz="0" w:space="0" w:color="auto"/>
                    <w:left w:val="none" w:sz="0" w:space="0" w:color="auto"/>
                    <w:bottom w:val="none" w:sz="0" w:space="0" w:color="auto"/>
                    <w:right w:val="none" w:sz="0" w:space="0" w:color="auto"/>
                  </w:divBdr>
                  <w:divsChild>
                    <w:div w:id="1964144865">
                      <w:marLeft w:val="0"/>
                      <w:marRight w:val="0"/>
                      <w:marTop w:val="0"/>
                      <w:marBottom w:val="0"/>
                      <w:divBdr>
                        <w:top w:val="none" w:sz="0" w:space="0" w:color="auto"/>
                        <w:left w:val="none" w:sz="0" w:space="0" w:color="auto"/>
                        <w:bottom w:val="none" w:sz="0" w:space="0" w:color="auto"/>
                        <w:right w:val="none" w:sz="0" w:space="0" w:color="auto"/>
                      </w:divBdr>
                    </w:div>
                  </w:divsChild>
                </w:div>
                <w:div w:id="92869530">
                  <w:marLeft w:val="0"/>
                  <w:marRight w:val="0"/>
                  <w:marTop w:val="0"/>
                  <w:marBottom w:val="0"/>
                  <w:divBdr>
                    <w:top w:val="none" w:sz="0" w:space="0" w:color="auto"/>
                    <w:left w:val="none" w:sz="0" w:space="0" w:color="auto"/>
                    <w:bottom w:val="none" w:sz="0" w:space="0" w:color="auto"/>
                    <w:right w:val="none" w:sz="0" w:space="0" w:color="auto"/>
                  </w:divBdr>
                  <w:divsChild>
                    <w:div w:id="2059627154">
                      <w:marLeft w:val="0"/>
                      <w:marRight w:val="0"/>
                      <w:marTop w:val="0"/>
                      <w:marBottom w:val="0"/>
                      <w:divBdr>
                        <w:top w:val="none" w:sz="0" w:space="0" w:color="auto"/>
                        <w:left w:val="none" w:sz="0" w:space="0" w:color="auto"/>
                        <w:bottom w:val="none" w:sz="0" w:space="0" w:color="auto"/>
                        <w:right w:val="none" w:sz="0" w:space="0" w:color="auto"/>
                      </w:divBdr>
                    </w:div>
                  </w:divsChild>
                </w:div>
                <w:div w:id="103307684">
                  <w:marLeft w:val="0"/>
                  <w:marRight w:val="0"/>
                  <w:marTop w:val="0"/>
                  <w:marBottom w:val="0"/>
                  <w:divBdr>
                    <w:top w:val="none" w:sz="0" w:space="0" w:color="auto"/>
                    <w:left w:val="none" w:sz="0" w:space="0" w:color="auto"/>
                    <w:bottom w:val="none" w:sz="0" w:space="0" w:color="auto"/>
                    <w:right w:val="none" w:sz="0" w:space="0" w:color="auto"/>
                  </w:divBdr>
                  <w:divsChild>
                    <w:div w:id="2031683051">
                      <w:marLeft w:val="0"/>
                      <w:marRight w:val="0"/>
                      <w:marTop w:val="0"/>
                      <w:marBottom w:val="0"/>
                      <w:divBdr>
                        <w:top w:val="none" w:sz="0" w:space="0" w:color="auto"/>
                        <w:left w:val="none" w:sz="0" w:space="0" w:color="auto"/>
                        <w:bottom w:val="none" w:sz="0" w:space="0" w:color="auto"/>
                        <w:right w:val="none" w:sz="0" w:space="0" w:color="auto"/>
                      </w:divBdr>
                    </w:div>
                  </w:divsChild>
                </w:div>
                <w:div w:id="103690919">
                  <w:marLeft w:val="0"/>
                  <w:marRight w:val="0"/>
                  <w:marTop w:val="0"/>
                  <w:marBottom w:val="0"/>
                  <w:divBdr>
                    <w:top w:val="none" w:sz="0" w:space="0" w:color="auto"/>
                    <w:left w:val="none" w:sz="0" w:space="0" w:color="auto"/>
                    <w:bottom w:val="none" w:sz="0" w:space="0" w:color="auto"/>
                    <w:right w:val="none" w:sz="0" w:space="0" w:color="auto"/>
                  </w:divBdr>
                  <w:divsChild>
                    <w:div w:id="1663005451">
                      <w:marLeft w:val="0"/>
                      <w:marRight w:val="0"/>
                      <w:marTop w:val="0"/>
                      <w:marBottom w:val="0"/>
                      <w:divBdr>
                        <w:top w:val="none" w:sz="0" w:space="0" w:color="auto"/>
                        <w:left w:val="none" w:sz="0" w:space="0" w:color="auto"/>
                        <w:bottom w:val="none" w:sz="0" w:space="0" w:color="auto"/>
                        <w:right w:val="none" w:sz="0" w:space="0" w:color="auto"/>
                      </w:divBdr>
                    </w:div>
                  </w:divsChild>
                </w:div>
                <w:div w:id="163670539">
                  <w:marLeft w:val="0"/>
                  <w:marRight w:val="0"/>
                  <w:marTop w:val="0"/>
                  <w:marBottom w:val="0"/>
                  <w:divBdr>
                    <w:top w:val="none" w:sz="0" w:space="0" w:color="auto"/>
                    <w:left w:val="none" w:sz="0" w:space="0" w:color="auto"/>
                    <w:bottom w:val="none" w:sz="0" w:space="0" w:color="auto"/>
                    <w:right w:val="none" w:sz="0" w:space="0" w:color="auto"/>
                  </w:divBdr>
                  <w:divsChild>
                    <w:div w:id="1378974515">
                      <w:marLeft w:val="0"/>
                      <w:marRight w:val="0"/>
                      <w:marTop w:val="0"/>
                      <w:marBottom w:val="0"/>
                      <w:divBdr>
                        <w:top w:val="none" w:sz="0" w:space="0" w:color="auto"/>
                        <w:left w:val="none" w:sz="0" w:space="0" w:color="auto"/>
                        <w:bottom w:val="none" w:sz="0" w:space="0" w:color="auto"/>
                        <w:right w:val="none" w:sz="0" w:space="0" w:color="auto"/>
                      </w:divBdr>
                    </w:div>
                  </w:divsChild>
                </w:div>
                <w:div w:id="173495456">
                  <w:marLeft w:val="0"/>
                  <w:marRight w:val="0"/>
                  <w:marTop w:val="0"/>
                  <w:marBottom w:val="0"/>
                  <w:divBdr>
                    <w:top w:val="none" w:sz="0" w:space="0" w:color="auto"/>
                    <w:left w:val="none" w:sz="0" w:space="0" w:color="auto"/>
                    <w:bottom w:val="none" w:sz="0" w:space="0" w:color="auto"/>
                    <w:right w:val="none" w:sz="0" w:space="0" w:color="auto"/>
                  </w:divBdr>
                  <w:divsChild>
                    <w:div w:id="288978259">
                      <w:marLeft w:val="0"/>
                      <w:marRight w:val="0"/>
                      <w:marTop w:val="0"/>
                      <w:marBottom w:val="0"/>
                      <w:divBdr>
                        <w:top w:val="none" w:sz="0" w:space="0" w:color="auto"/>
                        <w:left w:val="none" w:sz="0" w:space="0" w:color="auto"/>
                        <w:bottom w:val="none" w:sz="0" w:space="0" w:color="auto"/>
                        <w:right w:val="none" w:sz="0" w:space="0" w:color="auto"/>
                      </w:divBdr>
                    </w:div>
                  </w:divsChild>
                </w:div>
                <w:div w:id="189530727">
                  <w:marLeft w:val="0"/>
                  <w:marRight w:val="0"/>
                  <w:marTop w:val="0"/>
                  <w:marBottom w:val="0"/>
                  <w:divBdr>
                    <w:top w:val="none" w:sz="0" w:space="0" w:color="auto"/>
                    <w:left w:val="none" w:sz="0" w:space="0" w:color="auto"/>
                    <w:bottom w:val="none" w:sz="0" w:space="0" w:color="auto"/>
                    <w:right w:val="none" w:sz="0" w:space="0" w:color="auto"/>
                  </w:divBdr>
                  <w:divsChild>
                    <w:div w:id="1454253763">
                      <w:marLeft w:val="0"/>
                      <w:marRight w:val="0"/>
                      <w:marTop w:val="0"/>
                      <w:marBottom w:val="0"/>
                      <w:divBdr>
                        <w:top w:val="none" w:sz="0" w:space="0" w:color="auto"/>
                        <w:left w:val="none" w:sz="0" w:space="0" w:color="auto"/>
                        <w:bottom w:val="none" w:sz="0" w:space="0" w:color="auto"/>
                        <w:right w:val="none" w:sz="0" w:space="0" w:color="auto"/>
                      </w:divBdr>
                    </w:div>
                  </w:divsChild>
                </w:div>
                <w:div w:id="283267912">
                  <w:marLeft w:val="0"/>
                  <w:marRight w:val="0"/>
                  <w:marTop w:val="0"/>
                  <w:marBottom w:val="0"/>
                  <w:divBdr>
                    <w:top w:val="none" w:sz="0" w:space="0" w:color="auto"/>
                    <w:left w:val="none" w:sz="0" w:space="0" w:color="auto"/>
                    <w:bottom w:val="none" w:sz="0" w:space="0" w:color="auto"/>
                    <w:right w:val="none" w:sz="0" w:space="0" w:color="auto"/>
                  </w:divBdr>
                  <w:divsChild>
                    <w:div w:id="1939412106">
                      <w:marLeft w:val="0"/>
                      <w:marRight w:val="0"/>
                      <w:marTop w:val="0"/>
                      <w:marBottom w:val="0"/>
                      <w:divBdr>
                        <w:top w:val="none" w:sz="0" w:space="0" w:color="auto"/>
                        <w:left w:val="none" w:sz="0" w:space="0" w:color="auto"/>
                        <w:bottom w:val="none" w:sz="0" w:space="0" w:color="auto"/>
                        <w:right w:val="none" w:sz="0" w:space="0" w:color="auto"/>
                      </w:divBdr>
                    </w:div>
                  </w:divsChild>
                </w:div>
                <w:div w:id="320474412">
                  <w:marLeft w:val="0"/>
                  <w:marRight w:val="0"/>
                  <w:marTop w:val="0"/>
                  <w:marBottom w:val="0"/>
                  <w:divBdr>
                    <w:top w:val="none" w:sz="0" w:space="0" w:color="auto"/>
                    <w:left w:val="none" w:sz="0" w:space="0" w:color="auto"/>
                    <w:bottom w:val="none" w:sz="0" w:space="0" w:color="auto"/>
                    <w:right w:val="none" w:sz="0" w:space="0" w:color="auto"/>
                  </w:divBdr>
                  <w:divsChild>
                    <w:div w:id="1525439308">
                      <w:marLeft w:val="0"/>
                      <w:marRight w:val="0"/>
                      <w:marTop w:val="0"/>
                      <w:marBottom w:val="0"/>
                      <w:divBdr>
                        <w:top w:val="none" w:sz="0" w:space="0" w:color="auto"/>
                        <w:left w:val="none" w:sz="0" w:space="0" w:color="auto"/>
                        <w:bottom w:val="none" w:sz="0" w:space="0" w:color="auto"/>
                        <w:right w:val="none" w:sz="0" w:space="0" w:color="auto"/>
                      </w:divBdr>
                    </w:div>
                  </w:divsChild>
                </w:div>
                <w:div w:id="413937220">
                  <w:marLeft w:val="0"/>
                  <w:marRight w:val="0"/>
                  <w:marTop w:val="0"/>
                  <w:marBottom w:val="0"/>
                  <w:divBdr>
                    <w:top w:val="none" w:sz="0" w:space="0" w:color="auto"/>
                    <w:left w:val="none" w:sz="0" w:space="0" w:color="auto"/>
                    <w:bottom w:val="none" w:sz="0" w:space="0" w:color="auto"/>
                    <w:right w:val="none" w:sz="0" w:space="0" w:color="auto"/>
                  </w:divBdr>
                  <w:divsChild>
                    <w:div w:id="511644504">
                      <w:marLeft w:val="0"/>
                      <w:marRight w:val="0"/>
                      <w:marTop w:val="0"/>
                      <w:marBottom w:val="0"/>
                      <w:divBdr>
                        <w:top w:val="none" w:sz="0" w:space="0" w:color="auto"/>
                        <w:left w:val="none" w:sz="0" w:space="0" w:color="auto"/>
                        <w:bottom w:val="none" w:sz="0" w:space="0" w:color="auto"/>
                        <w:right w:val="none" w:sz="0" w:space="0" w:color="auto"/>
                      </w:divBdr>
                    </w:div>
                  </w:divsChild>
                </w:div>
                <w:div w:id="424231369">
                  <w:marLeft w:val="0"/>
                  <w:marRight w:val="0"/>
                  <w:marTop w:val="0"/>
                  <w:marBottom w:val="0"/>
                  <w:divBdr>
                    <w:top w:val="none" w:sz="0" w:space="0" w:color="auto"/>
                    <w:left w:val="none" w:sz="0" w:space="0" w:color="auto"/>
                    <w:bottom w:val="none" w:sz="0" w:space="0" w:color="auto"/>
                    <w:right w:val="none" w:sz="0" w:space="0" w:color="auto"/>
                  </w:divBdr>
                  <w:divsChild>
                    <w:div w:id="1112360462">
                      <w:marLeft w:val="0"/>
                      <w:marRight w:val="0"/>
                      <w:marTop w:val="0"/>
                      <w:marBottom w:val="0"/>
                      <w:divBdr>
                        <w:top w:val="none" w:sz="0" w:space="0" w:color="auto"/>
                        <w:left w:val="none" w:sz="0" w:space="0" w:color="auto"/>
                        <w:bottom w:val="none" w:sz="0" w:space="0" w:color="auto"/>
                        <w:right w:val="none" w:sz="0" w:space="0" w:color="auto"/>
                      </w:divBdr>
                    </w:div>
                  </w:divsChild>
                </w:div>
                <w:div w:id="458963742">
                  <w:marLeft w:val="0"/>
                  <w:marRight w:val="0"/>
                  <w:marTop w:val="0"/>
                  <w:marBottom w:val="0"/>
                  <w:divBdr>
                    <w:top w:val="none" w:sz="0" w:space="0" w:color="auto"/>
                    <w:left w:val="none" w:sz="0" w:space="0" w:color="auto"/>
                    <w:bottom w:val="none" w:sz="0" w:space="0" w:color="auto"/>
                    <w:right w:val="none" w:sz="0" w:space="0" w:color="auto"/>
                  </w:divBdr>
                  <w:divsChild>
                    <w:div w:id="1527602333">
                      <w:marLeft w:val="0"/>
                      <w:marRight w:val="0"/>
                      <w:marTop w:val="0"/>
                      <w:marBottom w:val="0"/>
                      <w:divBdr>
                        <w:top w:val="none" w:sz="0" w:space="0" w:color="auto"/>
                        <w:left w:val="none" w:sz="0" w:space="0" w:color="auto"/>
                        <w:bottom w:val="none" w:sz="0" w:space="0" w:color="auto"/>
                        <w:right w:val="none" w:sz="0" w:space="0" w:color="auto"/>
                      </w:divBdr>
                    </w:div>
                  </w:divsChild>
                </w:div>
                <w:div w:id="461509374">
                  <w:marLeft w:val="0"/>
                  <w:marRight w:val="0"/>
                  <w:marTop w:val="0"/>
                  <w:marBottom w:val="0"/>
                  <w:divBdr>
                    <w:top w:val="none" w:sz="0" w:space="0" w:color="auto"/>
                    <w:left w:val="none" w:sz="0" w:space="0" w:color="auto"/>
                    <w:bottom w:val="none" w:sz="0" w:space="0" w:color="auto"/>
                    <w:right w:val="none" w:sz="0" w:space="0" w:color="auto"/>
                  </w:divBdr>
                  <w:divsChild>
                    <w:div w:id="1033267775">
                      <w:marLeft w:val="0"/>
                      <w:marRight w:val="0"/>
                      <w:marTop w:val="0"/>
                      <w:marBottom w:val="0"/>
                      <w:divBdr>
                        <w:top w:val="none" w:sz="0" w:space="0" w:color="auto"/>
                        <w:left w:val="none" w:sz="0" w:space="0" w:color="auto"/>
                        <w:bottom w:val="none" w:sz="0" w:space="0" w:color="auto"/>
                        <w:right w:val="none" w:sz="0" w:space="0" w:color="auto"/>
                      </w:divBdr>
                    </w:div>
                  </w:divsChild>
                </w:div>
                <w:div w:id="469904665">
                  <w:marLeft w:val="0"/>
                  <w:marRight w:val="0"/>
                  <w:marTop w:val="0"/>
                  <w:marBottom w:val="0"/>
                  <w:divBdr>
                    <w:top w:val="none" w:sz="0" w:space="0" w:color="auto"/>
                    <w:left w:val="none" w:sz="0" w:space="0" w:color="auto"/>
                    <w:bottom w:val="none" w:sz="0" w:space="0" w:color="auto"/>
                    <w:right w:val="none" w:sz="0" w:space="0" w:color="auto"/>
                  </w:divBdr>
                  <w:divsChild>
                    <w:div w:id="1836845247">
                      <w:marLeft w:val="0"/>
                      <w:marRight w:val="0"/>
                      <w:marTop w:val="0"/>
                      <w:marBottom w:val="0"/>
                      <w:divBdr>
                        <w:top w:val="none" w:sz="0" w:space="0" w:color="auto"/>
                        <w:left w:val="none" w:sz="0" w:space="0" w:color="auto"/>
                        <w:bottom w:val="none" w:sz="0" w:space="0" w:color="auto"/>
                        <w:right w:val="none" w:sz="0" w:space="0" w:color="auto"/>
                      </w:divBdr>
                    </w:div>
                  </w:divsChild>
                </w:div>
                <w:div w:id="483206904">
                  <w:marLeft w:val="0"/>
                  <w:marRight w:val="0"/>
                  <w:marTop w:val="0"/>
                  <w:marBottom w:val="0"/>
                  <w:divBdr>
                    <w:top w:val="none" w:sz="0" w:space="0" w:color="auto"/>
                    <w:left w:val="none" w:sz="0" w:space="0" w:color="auto"/>
                    <w:bottom w:val="none" w:sz="0" w:space="0" w:color="auto"/>
                    <w:right w:val="none" w:sz="0" w:space="0" w:color="auto"/>
                  </w:divBdr>
                  <w:divsChild>
                    <w:div w:id="327759349">
                      <w:marLeft w:val="0"/>
                      <w:marRight w:val="0"/>
                      <w:marTop w:val="0"/>
                      <w:marBottom w:val="0"/>
                      <w:divBdr>
                        <w:top w:val="none" w:sz="0" w:space="0" w:color="auto"/>
                        <w:left w:val="none" w:sz="0" w:space="0" w:color="auto"/>
                        <w:bottom w:val="none" w:sz="0" w:space="0" w:color="auto"/>
                        <w:right w:val="none" w:sz="0" w:space="0" w:color="auto"/>
                      </w:divBdr>
                    </w:div>
                  </w:divsChild>
                </w:div>
                <w:div w:id="541018446">
                  <w:marLeft w:val="0"/>
                  <w:marRight w:val="0"/>
                  <w:marTop w:val="0"/>
                  <w:marBottom w:val="0"/>
                  <w:divBdr>
                    <w:top w:val="none" w:sz="0" w:space="0" w:color="auto"/>
                    <w:left w:val="none" w:sz="0" w:space="0" w:color="auto"/>
                    <w:bottom w:val="none" w:sz="0" w:space="0" w:color="auto"/>
                    <w:right w:val="none" w:sz="0" w:space="0" w:color="auto"/>
                  </w:divBdr>
                  <w:divsChild>
                    <w:div w:id="1218006129">
                      <w:marLeft w:val="0"/>
                      <w:marRight w:val="0"/>
                      <w:marTop w:val="0"/>
                      <w:marBottom w:val="0"/>
                      <w:divBdr>
                        <w:top w:val="none" w:sz="0" w:space="0" w:color="auto"/>
                        <w:left w:val="none" w:sz="0" w:space="0" w:color="auto"/>
                        <w:bottom w:val="none" w:sz="0" w:space="0" w:color="auto"/>
                        <w:right w:val="none" w:sz="0" w:space="0" w:color="auto"/>
                      </w:divBdr>
                    </w:div>
                  </w:divsChild>
                </w:div>
                <w:div w:id="543951878">
                  <w:marLeft w:val="0"/>
                  <w:marRight w:val="0"/>
                  <w:marTop w:val="0"/>
                  <w:marBottom w:val="0"/>
                  <w:divBdr>
                    <w:top w:val="none" w:sz="0" w:space="0" w:color="auto"/>
                    <w:left w:val="none" w:sz="0" w:space="0" w:color="auto"/>
                    <w:bottom w:val="none" w:sz="0" w:space="0" w:color="auto"/>
                    <w:right w:val="none" w:sz="0" w:space="0" w:color="auto"/>
                  </w:divBdr>
                  <w:divsChild>
                    <w:div w:id="550456823">
                      <w:marLeft w:val="0"/>
                      <w:marRight w:val="0"/>
                      <w:marTop w:val="0"/>
                      <w:marBottom w:val="0"/>
                      <w:divBdr>
                        <w:top w:val="none" w:sz="0" w:space="0" w:color="auto"/>
                        <w:left w:val="none" w:sz="0" w:space="0" w:color="auto"/>
                        <w:bottom w:val="none" w:sz="0" w:space="0" w:color="auto"/>
                        <w:right w:val="none" w:sz="0" w:space="0" w:color="auto"/>
                      </w:divBdr>
                    </w:div>
                  </w:divsChild>
                </w:div>
                <w:div w:id="598872379">
                  <w:marLeft w:val="0"/>
                  <w:marRight w:val="0"/>
                  <w:marTop w:val="0"/>
                  <w:marBottom w:val="0"/>
                  <w:divBdr>
                    <w:top w:val="none" w:sz="0" w:space="0" w:color="auto"/>
                    <w:left w:val="none" w:sz="0" w:space="0" w:color="auto"/>
                    <w:bottom w:val="none" w:sz="0" w:space="0" w:color="auto"/>
                    <w:right w:val="none" w:sz="0" w:space="0" w:color="auto"/>
                  </w:divBdr>
                  <w:divsChild>
                    <w:div w:id="540171965">
                      <w:marLeft w:val="0"/>
                      <w:marRight w:val="0"/>
                      <w:marTop w:val="0"/>
                      <w:marBottom w:val="0"/>
                      <w:divBdr>
                        <w:top w:val="none" w:sz="0" w:space="0" w:color="auto"/>
                        <w:left w:val="none" w:sz="0" w:space="0" w:color="auto"/>
                        <w:bottom w:val="none" w:sz="0" w:space="0" w:color="auto"/>
                        <w:right w:val="none" w:sz="0" w:space="0" w:color="auto"/>
                      </w:divBdr>
                    </w:div>
                  </w:divsChild>
                </w:div>
                <w:div w:id="657197037">
                  <w:marLeft w:val="0"/>
                  <w:marRight w:val="0"/>
                  <w:marTop w:val="0"/>
                  <w:marBottom w:val="0"/>
                  <w:divBdr>
                    <w:top w:val="none" w:sz="0" w:space="0" w:color="auto"/>
                    <w:left w:val="none" w:sz="0" w:space="0" w:color="auto"/>
                    <w:bottom w:val="none" w:sz="0" w:space="0" w:color="auto"/>
                    <w:right w:val="none" w:sz="0" w:space="0" w:color="auto"/>
                  </w:divBdr>
                  <w:divsChild>
                    <w:div w:id="954363789">
                      <w:marLeft w:val="0"/>
                      <w:marRight w:val="0"/>
                      <w:marTop w:val="0"/>
                      <w:marBottom w:val="0"/>
                      <w:divBdr>
                        <w:top w:val="none" w:sz="0" w:space="0" w:color="auto"/>
                        <w:left w:val="none" w:sz="0" w:space="0" w:color="auto"/>
                        <w:bottom w:val="none" w:sz="0" w:space="0" w:color="auto"/>
                        <w:right w:val="none" w:sz="0" w:space="0" w:color="auto"/>
                      </w:divBdr>
                    </w:div>
                  </w:divsChild>
                </w:div>
                <w:div w:id="716857469">
                  <w:marLeft w:val="0"/>
                  <w:marRight w:val="0"/>
                  <w:marTop w:val="0"/>
                  <w:marBottom w:val="0"/>
                  <w:divBdr>
                    <w:top w:val="none" w:sz="0" w:space="0" w:color="auto"/>
                    <w:left w:val="none" w:sz="0" w:space="0" w:color="auto"/>
                    <w:bottom w:val="none" w:sz="0" w:space="0" w:color="auto"/>
                    <w:right w:val="none" w:sz="0" w:space="0" w:color="auto"/>
                  </w:divBdr>
                  <w:divsChild>
                    <w:div w:id="469910017">
                      <w:marLeft w:val="0"/>
                      <w:marRight w:val="0"/>
                      <w:marTop w:val="0"/>
                      <w:marBottom w:val="0"/>
                      <w:divBdr>
                        <w:top w:val="none" w:sz="0" w:space="0" w:color="auto"/>
                        <w:left w:val="none" w:sz="0" w:space="0" w:color="auto"/>
                        <w:bottom w:val="none" w:sz="0" w:space="0" w:color="auto"/>
                        <w:right w:val="none" w:sz="0" w:space="0" w:color="auto"/>
                      </w:divBdr>
                    </w:div>
                  </w:divsChild>
                </w:div>
                <w:div w:id="720980806">
                  <w:marLeft w:val="0"/>
                  <w:marRight w:val="0"/>
                  <w:marTop w:val="0"/>
                  <w:marBottom w:val="0"/>
                  <w:divBdr>
                    <w:top w:val="none" w:sz="0" w:space="0" w:color="auto"/>
                    <w:left w:val="none" w:sz="0" w:space="0" w:color="auto"/>
                    <w:bottom w:val="none" w:sz="0" w:space="0" w:color="auto"/>
                    <w:right w:val="none" w:sz="0" w:space="0" w:color="auto"/>
                  </w:divBdr>
                  <w:divsChild>
                    <w:div w:id="1917780539">
                      <w:marLeft w:val="0"/>
                      <w:marRight w:val="0"/>
                      <w:marTop w:val="0"/>
                      <w:marBottom w:val="0"/>
                      <w:divBdr>
                        <w:top w:val="none" w:sz="0" w:space="0" w:color="auto"/>
                        <w:left w:val="none" w:sz="0" w:space="0" w:color="auto"/>
                        <w:bottom w:val="none" w:sz="0" w:space="0" w:color="auto"/>
                        <w:right w:val="none" w:sz="0" w:space="0" w:color="auto"/>
                      </w:divBdr>
                    </w:div>
                  </w:divsChild>
                </w:div>
                <w:div w:id="748504601">
                  <w:marLeft w:val="0"/>
                  <w:marRight w:val="0"/>
                  <w:marTop w:val="0"/>
                  <w:marBottom w:val="0"/>
                  <w:divBdr>
                    <w:top w:val="none" w:sz="0" w:space="0" w:color="auto"/>
                    <w:left w:val="none" w:sz="0" w:space="0" w:color="auto"/>
                    <w:bottom w:val="none" w:sz="0" w:space="0" w:color="auto"/>
                    <w:right w:val="none" w:sz="0" w:space="0" w:color="auto"/>
                  </w:divBdr>
                  <w:divsChild>
                    <w:div w:id="1982271934">
                      <w:marLeft w:val="0"/>
                      <w:marRight w:val="0"/>
                      <w:marTop w:val="0"/>
                      <w:marBottom w:val="0"/>
                      <w:divBdr>
                        <w:top w:val="none" w:sz="0" w:space="0" w:color="auto"/>
                        <w:left w:val="none" w:sz="0" w:space="0" w:color="auto"/>
                        <w:bottom w:val="none" w:sz="0" w:space="0" w:color="auto"/>
                        <w:right w:val="none" w:sz="0" w:space="0" w:color="auto"/>
                      </w:divBdr>
                    </w:div>
                  </w:divsChild>
                </w:div>
                <w:div w:id="827019269">
                  <w:marLeft w:val="0"/>
                  <w:marRight w:val="0"/>
                  <w:marTop w:val="0"/>
                  <w:marBottom w:val="0"/>
                  <w:divBdr>
                    <w:top w:val="none" w:sz="0" w:space="0" w:color="auto"/>
                    <w:left w:val="none" w:sz="0" w:space="0" w:color="auto"/>
                    <w:bottom w:val="none" w:sz="0" w:space="0" w:color="auto"/>
                    <w:right w:val="none" w:sz="0" w:space="0" w:color="auto"/>
                  </w:divBdr>
                  <w:divsChild>
                    <w:div w:id="621956760">
                      <w:marLeft w:val="0"/>
                      <w:marRight w:val="0"/>
                      <w:marTop w:val="0"/>
                      <w:marBottom w:val="0"/>
                      <w:divBdr>
                        <w:top w:val="none" w:sz="0" w:space="0" w:color="auto"/>
                        <w:left w:val="none" w:sz="0" w:space="0" w:color="auto"/>
                        <w:bottom w:val="none" w:sz="0" w:space="0" w:color="auto"/>
                        <w:right w:val="none" w:sz="0" w:space="0" w:color="auto"/>
                      </w:divBdr>
                    </w:div>
                  </w:divsChild>
                </w:div>
                <w:div w:id="838346424">
                  <w:marLeft w:val="0"/>
                  <w:marRight w:val="0"/>
                  <w:marTop w:val="0"/>
                  <w:marBottom w:val="0"/>
                  <w:divBdr>
                    <w:top w:val="none" w:sz="0" w:space="0" w:color="auto"/>
                    <w:left w:val="none" w:sz="0" w:space="0" w:color="auto"/>
                    <w:bottom w:val="none" w:sz="0" w:space="0" w:color="auto"/>
                    <w:right w:val="none" w:sz="0" w:space="0" w:color="auto"/>
                  </w:divBdr>
                  <w:divsChild>
                    <w:div w:id="61831091">
                      <w:marLeft w:val="0"/>
                      <w:marRight w:val="0"/>
                      <w:marTop w:val="0"/>
                      <w:marBottom w:val="0"/>
                      <w:divBdr>
                        <w:top w:val="none" w:sz="0" w:space="0" w:color="auto"/>
                        <w:left w:val="none" w:sz="0" w:space="0" w:color="auto"/>
                        <w:bottom w:val="none" w:sz="0" w:space="0" w:color="auto"/>
                        <w:right w:val="none" w:sz="0" w:space="0" w:color="auto"/>
                      </w:divBdr>
                    </w:div>
                  </w:divsChild>
                </w:div>
                <w:div w:id="868496089">
                  <w:marLeft w:val="0"/>
                  <w:marRight w:val="0"/>
                  <w:marTop w:val="0"/>
                  <w:marBottom w:val="0"/>
                  <w:divBdr>
                    <w:top w:val="none" w:sz="0" w:space="0" w:color="auto"/>
                    <w:left w:val="none" w:sz="0" w:space="0" w:color="auto"/>
                    <w:bottom w:val="none" w:sz="0" w:space="0" w:color="auto"/>
                    <w:right w:val="none" w:sz="0" w:space="0" w:color="auto"/>
                  </w:divBdr>
                  <w:divsChild>
                    <w:div w:id="1627656555">
                      <w:marLeft w:val="0"/>
                      <w:marRight w:val="0"/>
                      <w:marTop w:val="0"/>
                      <w:marBottom w:val="0"/>
                      <w:divBdr>
                        <w:top w:val="none" w:sz="0" w:space="0" w:color="auto"/>
                        <w:left w:val="none" w:sz="0" w:space="0" w:color="auto"/>
                        <w:bottom w:val="none" w:sz="0" w:space="0" w:color="auto"/>
                        <w:right w:val="none" w:sz="0" w:space="0" w:color="auto"/>
                      </w:divBdr>
                    </w:div>
                  </w:divsChild>
                </w:div>
                <w:div w:id="890073482">
                  <w:marLeft w:val="0"/>
                  <w:marRight w:val="0"/>
                  <w:marTop w:val="0"/>
                  <w:marBottom w:val="0"/>
                  <w:divBdr>
                    <w:top w:val="none" w:sz="0" w:space="0" w:color="auto"/>
                    <w:left w:val="none" w:sz="0" w:space="0" w:color="auto"/>
                    <w:bottom w:val="none" w:sz="0" w:space="0" w:color="auto"/>
                    <w:right w:val="none" w:sz="0" w:space="0" w:color="auto"/>
                  </w:divBdr>
                  <w:divsChild>
                    <w:div w:id="683827145">
                      <w:marLeft w:val="0"/>
                      <w:marRight w:val="0"/>
                      <w:marTop w:val="0"/>
                      <w:marBottom w:val="0"/>
                      <w:divBdr>
                        <w:top w:val="none" w:sz="0" w:space="0" w:color="auto"/>
                        <w:left w:val="none" w:sz="0" w:space="0" w:color="auto"/>
                        <w:bottom w:val="none" w:sz="0" w:space="0" w:color="auto"/>
                        <w:right w:val="none" w:sz="0" w:space="0" w:color="auto"/>
                      </w:divBdr>
                    </w:div>
                  </w:divsChild>
                </w:div>
                <w:div w:id="922372621">
                  <w:marLeft w:val="0"/>
                  <w:marRight w:val="0"/>
                  <w:marTop w:val="0"/>
                  <w:marBottom w:val="0"/>
                  <w:divBdr>
                    <w:top w:val="none" w:sz="0" w:space="0" w:color="auto"/>
                    <w:left w:val="none" w:sz="0" w:space="0" w:color="auto"/>
                    <w:bottom w:val="none" w:sz="0" w:space="0" w:color="auto"/>
                    <w:right w:val="none" w:sz="0" w:space="0" w:color="auto"/>
                  </w:divBdr>
                  <w:divsChild>
                    <w:div w:id="1645307736">
                      <w:marLeft w:val="0"/>
                      <w:marRight w:val="0"/>
                      <w:marTop w:val="0"/>
                      <w:marBottom w:val="0"/>
                      <w:divBdr>
                        <w:top w:val="none" w:sz="0" w:space="0" w:color="auto"/>
                        <w:left w:val="none" w:sz="0" w:space="0" w:color="auto"/>
                        <w:bottom w:val="none" w:sz="0" w:space="0" w:color="auto"/>
                        <w:right w:val="none" w:sz="0" w:space="0" w:color="auto"/>
                      </w:divBdr>
                    </w:div>
                  </w:divsChild>
                </w:div>
                <w:div w:id="940064004">
                  <w:marLeft w:val="0"/>
                  <w:marRight w:val="0"/>
                  <w:marTop w:val="0"/>
                  <w:marBottom w:val="0"/>
                  <w:divBdr>
                    <w:top w:val="none" w:sz="0" w:space="0" w:color="auto"/>
                    <w:left w:val="none" w:sz="0" w:space="0" w:color="auto"/>
                    <w:bottom w:val="none" w:sz="0" w:space="0" w:color="auto"/>
                    <w:right w:val="none" w:sz="0" w:space="0" w:color="auto"/>
                  </w:divBdr>
                  <w:divsChild>
                    <w:div w:id="75787710">
                      <w:marLeft w:val="0"/>
                      <w:marRight w:val="0"/>
                      <w:marTop w:val="0"/>
                      <w:marBottom w:val="0"/>
                      <w:divBdr>
                        <w:top w:val="none" w:sz="0" w:space="0" w:color="auto"/>
                        <w:left w:val="none" w:sz="0" w:space="0" w:color="auto"/>
                        <w:bottom w:val="none" w:sz="0" w:space="0" w:color="auto"/>
                        <w:right w:val="none" w:sz="0" w:space="0" w:color="auto"/>
                      </w:divBdr>
                    </w:div>
                  </w:divsChild>
                </w:div>
                <w:div w:id="942494387">
                  <w:marLeft w:val="0"/>
                  <w:marRight w:val="0"/>
                  <w:marTop w:val="0"/>
                  <w:marBottom w:val="0"/>
                  <w:divBdr>
                    <w:top w:val="none" w:sz="0" w:space="0" w:color="auto"/>
                    <w:left w:val="none" w:sz="0" w:space="0" w:color="auto"/>
                    <w:bottom w:val="none" w:sz="0" w:space="0" w:color="auto"/>
                    <w:right w:val="none" w:sz="0" w:space="0" w:color="auto"/>
                  </w:divBdr>
                  <w:divsChild>
                    <w:div w:id="2076734310">
                      <w:marLeft w:val="0"/>
                      <w:marRight w:val="0"/>
                      <w:marTop w:val="0"/>
                      <w:marBottom w:val="0"/>
                      <w:divBdr>
                        <w:top w:val="none" w:sz="0" w:space="0" w:color="auto"/>
                        <w:left w:val="none" w:sz="0" w:space="0" w:color="auto"/>
                        <w:bottom w:val="none" w:sz="0" w:space="0" w:color="auto"/>
                        <w:right w:val="none" w:sz="0" w:space="0" w:color="auto"/>
                      </w:divBdr>
                    </w:div>
                  </w:divsChild>
                </w:div>
                <w:div w:id="983893122">
                  <w:marLeft w:val="0"/>
                  <w:marRight w:val="0"/>
                  <w:marTop w:val="0"/>
                  <w:marBottom w:val="0"/>
                  <w:divBdr>
                    <w:top w:val="none" w:sz="0" w:space="0" w:color="auto"/>
                    <w:left w:val="none" w:sz="0" w:space="0" w:color="auto"/>
                    <w:bottom w:val="none" w:sz="0" w:space="0" w:color="auto"/>
                    <w:right w:val="none" w:sz="0" w:space="0" w:color="auto"/>
                  </w:divBdr>
                  <w:divsChild>
                    <w:div w:id="355157879">
                      <w:marLeft w:val="0"/>
                      <w:marRight w:val="0"/>
                      <w:marTop w:val="0"/>
                      <w:marBottom w:val="0"/>
                      <w:divBdr>
                        <w:top w:val="none" w:sz="0" w:space="0" w:color="auto"/>
                        <w:left w:val="none" w:sz="0" w:space="0" w:color="auto"/>
                        <w:bottom w:val="none" w:sz="0" w:space="0" w:color="auto"/>
                        <w:right w:val="none" w:sz="0" w:space="0" w:color="auto"/>
                      </w:divBdr>
                    </w:div>
                  </w:divsChild>
                </w:div>
                <w:div w:id="987443393">
                  <w:marLeft w:val="0"/>
                  <w:marRight w:val="0"/>
                  <w:marTop w:val="0"/>
                  <w:marBottom w:val="0"/>
                  <w:divBdr>
                    <w:top w:val="none" w:sz="0" w:space="0" w:color="auto"/>
                    <w:left w:val="none" w:sz="0" w:space="0" w:color="auto"/>
                    <w:bottom w:val="none" w:sz="0" w:space="0" w:color="auto"/>
                    <w:right w:val="none" w:sz="0" w:space="0" w:color="auto"/>
                  </w:divBdr>
                  <w:divsChild>
                    <w:div w:id="201481010">
                      <w:marLeft w:val="0"/>
                      <w:marRight w:val="0"/>
                      <w:marTop w:val="0"/>
                      <w:marBottom w:val="0"/>
                      <w:divBdr>
                        <w:top w:val="none" w:sz="0" w:space="0" w:color="auto"/>
                        <w:left w:val="none" w:sz="0" w:space="0" w:color="auto"/>
                        <w:bottom w:val="none" w:sz="0" w:space="0" w:color="auto"/>
                        <w:right w:val="none" w:sz="0" w:space="0" w:color="auto"/>
                      </w:divBdr>
                    </w:div>
                  </w:divsChild>
                </w:div>
                <w:div w:id="992174869">
                  <w:marLeft w:val="0"/>
                  <w:marRight w:val="0"/>
                  <w:marTop w:val="0"/>
                  <w:marBottom w:val="0"/>
                  <w:divBdr>
                    <w:top w:val="none" w:sz="0" w:space="0" w:color="auto"/>
                    <w:left w:val="none" w:sz="0" w:space="0" w:color="auto"/>
                    <w:bottom w:val="none" w:sz="0" w:space="0" w:color="auto"/>
                    <w:right w:val="none" w:sz="0" w:space="0" w:color="auto"/>
                  </w:divBdr>
                  <w:divsChild>
                    <w:div w:id="1819153184">
                      <w:marLeft w:val="0"/>
                      <w:marRight w:val="0"/>
                      <w:marTop w:val="0"/>
                      <w:marBottom w:val="0"/>
                      <w:divBdr>
                        <w:top w:val="none" w:sz="0" w:space="0" w:color="auto"/>
                        <w:left w:val="none" w:sz="0" w:space="0" w:color="auto"/>
                        <w:bottom w:val="none" w:sz="0" w:space="0" w:color="auto"/>
                        <w:right w:val="none" w:sz="0" w:space="0" w:color="auto"/>
                      </w:divBdr>
                    </w:div>
                  </w:divsChild>
                </w:div>
                <w:div w:id="1030371682">
                  <w:marLeft w:val="0"/>
                  <w:marRight w:val="0"/>
                  <w:marTop w:val="0"/>
                  <w:marBottom w:val="0"/>
                  <w:divBdr>
                    <w:top w:val="none" w:sz="0" w:space="0" w:color="auto"/>
                    <w:left w:val="none" w:sz="0" w:space="0" w:color="auto"/>
                    <w:bottom w:val="none" w:sz="0" w:space="0" w:color="auto"/>
                    <w:right w:val="none" w:sz="0" w:space="0" w:color="auto"/>
                  </w:divBdr>
                  <w:divsChild>
                    <w:div w:id="2133933452">
                      <w:marLeft w:val="0"/>
                      <w:marRight w:val="0"/>
                      <w:marTop w:val="0"/>
                      <w:marBottom w:val="0"/>
                      <w:divBdr>
                        <w:top w:val="none" w:sz="0" w:space="0" w:color="auto"/>
                        <w:left w:val="none" w:sz="0" w:space="0" w:color="auto"/>
                        <w:bottom w:val="none" w:sz="0" w:space="0" w:color="auto"/>
                        <w:right w:val="none" w:sz="0" w:space="0" w:color="auto"/>
                      </w:divBdr>
                    </w:div>
                  </w:divsChild>
                </w:div>
                <w:div w:id="1061948555">
                  <w:marLeft w:val="0"/>
                  <w:marRight w:val="0"/>
                  <w:marTop w:val="0"/>
                  <w:marBottom w:val="0"/>
                  <w:divBdr>
                    <w:top w:val="none" w:sz="0" w:space="0" w:color="auto"/>
                    <w:left w:val="none" w:sz="0" w:space="0" w:color="auto"/>
                    <w:bottom w:val="none" w:sz="0" w:space="0" w:color="auto"/>
                    <w:right w:val="none" w:sz="0" w:space="0" w:color="auto"/>
                  </w:divBdr>
                  <w:divsChild>
                    <w:div w:id="113838696">
                      <w:marLeft w:val="0"/>
                      <w:marRight w:val="0"/>
                      <w:marTop w:val="0"/>
                      <w:marBottom w:val="0"/>
                      <w:divBdr>
                        <w:top w:val="none" w:sz="0" w:space="0" w:color="auto"/>
                        <w:left w:val="none" w:sz="0" w:space="0" w:color="auto"/>
                        <w:bottom w:val="none" w:sz="0" w:space="0" w:color="auto"/>
                        <w:right w:val="none" w:sz="0" w:space="0" w:color="auto"/>
                      </w:divBdr>
                    </w:div>
                  </w:divsChild>
                </w:div>
                <w:div w:id="1081835256">
                  <w:marLeft w:val="0"/>
                  <w:marRight w:val="0"/>
                  <w:marTop w:val="0"/>
                  <w:marBottom w:val="0"/>
                  <w:divBdr>
                    <w:top w:val="none" w:sz="0" w:space="0" w:color="auto"/>
                    <w:left w:val="none" w:sz="0" w:space="0" w:color="auto"/>
                    <w:bottom w:val="none" w:sz="0" w:space="0" w:color="auto"/>
                    <w:right w:val="none" w:sz="0" w:space="0" w:color="auto"/>
                  </w:divBdr>
                  <w:divsChild>
                    <w:div w:id="1281381650">
                      <w:marLeft w:val="0"/>
                      <w:marRight w:val="0"/>
                      <w:marTop w:val="0"/>
                      <w:marBottom w:val="0"/>
                      <w:divBdr>
                        <w:top w:val="none" w:sz="0" w:space="0" w:color="auto"/>
                        <w:left w:val="none" w:sz="0" w:space="0" w:color="auto"/>
                        <w:bottom w:val="none" w:sz="0" w:space="0" w:color="auto"/>
                        <w:right w:val="none" w:sz="0" w:space="0" w:color="auto"/>
                      </w:divBdr>
                    </w:div>
                  </w:divsChild>
                </w:div>
                <w:div w:id="1087188684">
                  <w:marLeft w:val="0"/>
                  <w:marRight w:val="0"/>
                  <w:marTop w:val="0"/>
                  <w:marBottom w:val="0"/>
                  <w:divBdr>
                    <w:top w:val="none" w:sz="0" w:space="0" w:color="auto"/>
                    <w:left w:val="none" w:sz="0" w:space="0" w:color="auto"/>
                    <w:bottom w:val="none" w:sz="0" w:space="0" w:color="auto"/>
                    <w:right w:val="none" w:sz="0" w:space="0" w:color="auto"/>
                  </w:divBdr>
                  <w:divsChild>
                    <w:div w:id="495731038">
                      <w:marLeft w:val="0"/>
                      <w:marRight w:val="0"/>
                      <w:marTop w:val="0"/>
                      <w:marBottom w:val="0"/>
                      <w:divBdr>
                        <w:top w:val="none" w:sz="0" w:space="0" w:color="auto"/>
                        <w:left w:val="none" w:sz="0" w:space="0" w:color="auto"/>
                        <w:bottom w:val="none" w:sz="0" w:space="0" w:color="auto"/>
                        <w:right w:val="none" w:sz="0" w:space="0" w:color="auto"/>
                      </w:divBdr>
                    </w:div>
                  </w:divsChild>
                </w:div>
                <w:div w:id="1135831300">
                  <w:marLeft w:val="0"/>
                  <w:marRight w:val="0"/>
                  <w:marTop w:val="0"/>
                  <w:marBottom w:val="0"/>
                  <w:divBdr>
                    <w:top w:val="none" w:sz="0" w:space="0" w:color="auto"/>
                    <w:left w:val="none" w:sz="0" w:space="0" w:color="auto"/>
                    <w:bottom w:val="none" w:sz="0" w:space="0" w:color="auto"/>
                    <w:right w:val="none" w:sz="0" w:space="0" w:color="auto"/>
                  </w:divBdr>
                  <w:divsChild>
                    <w:div w:id="1312178082">
                      <w:marLeft w:val="0"/>
                      <w:marRight w:val="0"/>
                      <w:marTop w:val="0"/>
                      <w:marBottom w:val="0"/>
                      <w:divBdr>
                        <w:top w:val="none" w:sz="0" w:space="0" w:color="auto"/>
                        <w:left w:val="none" w:sz="0" w:space="0" w:color="auto"/>
                        <w:bottom w:val="none" w:sz="0" w:space="0" w:color="auto"/>
                        <w:right w:val="none" w:sz="0" w:space="0" w:color="auto"/>
                      </w:divBdr>
                    </w:div>
                  </w:divsChild>
                </w:div>
                <w:div w:id="1162964423">
                  <w:marLeft w:val="0"/>
                  <w:marRight w:val="0"/>
                  <w:marTop w:val="0"/>
                  <w:marBottom w:val="0"/>
                  <w:divBdr>
                    <w:top w:val="none" w:sz="0" w:space="0" w:color="auto"/>
                    <w:left w:val="none" w:sz="0" w:space="0" w:color="auto"/>
                    <w:bottom w:val="none" w:sz="0" w:space="0" w:color="auto"/>
                    <w:right w:val="none" w:sz="0" w:space="0" w:color="auto"/>
                  </w:divBdr>
                  <w:divsChild>
                    <w:div w:id="1247307768">
                      <w:marLeft w:val="0"/>
                      <w:marRight w:val="0"/>
                      <w:marTop w:val="0"/>
                      <w:marBottom w:val="0"/>
                      <w:divBdr>
                        <w:top w:val="none" w:sz="0" w:space="0" w:color="auto"/>
                        <w:left w:val="none" w:sz="0" w:space="0" w:color="auto"/>
                        <w:bottom w:val="none" w:sz="0" w:space="0" w:color="auto"/>
                        <w:right w:val="none" w:sz="0" w:space="0" w:color="auto"/>
                      </w:divBdr>
                    </w:div>
                  </w:divsChild>
                </w:div>
                <w:div w:id="1204558800">
                  <w:marLeft w:val="0"/>
                  <w:marRight w:val="0"/>
                  <w:marTop w:val="0"/>
                  <w:marBottom w:val="0"/>
                  <w:divBdr>
                    <w:top w:val="none" w:sz="0" w:space="0" w:color="auto"/>
                    <w:left w:val="none" w:sz="0" w:space="0" w:color="auto"/>
                    <w:bottom w:val="none" w:sz="0" w:space="0" w:color="auto"/>
                    <w:right w:val="none" w:sz="0" w:space="0" w:color="auto"/>
                  </w:divBdr>
                  <w:divsChild>
                    <w:div w:id="558052684">
                      <w:marLeft w:val="0"/>
                      <w:marRight w:val="0"/>
                      <w:marTop w:val="0"/>
                      <w:marBottom w:val="0"/>
                      <w:divBdr>
                        <w:top w:val="none" w:sz="0" w:space="0" w:color="auto"/>
                        <w:left w:val="none" w:sz="0" w:space="0" w:color="auto"/>
                        <w:bottom w:val="none" w:sz="0" w:space="0" w:color="auto"/>
                        <w:right w:val="none" w:sz="0" w:space="0" w:color="auto"/>
                      </w:divBdr>
                    </w:div>
                  </w:divsChild>
                </w:div>
                <w:div w:id="1232304565">
                  <w:marLeft w:val="0"/>
                  <w:marRight w:val="0"/>
                  <w:marTop w:val="0"/>
                  <w:marBottom w:val="0"/>
                  <w:divBdr>
                    <w:top w:val="none" w:sz="0" w:space="0" w:color="auto"/>
                    <w:left w:val="none" w:sz="0" w:space="0" w:color="auto"/>
                    <w:bottom w:val="none" w:sz="0" w:space="0" w:color="auto"/>
                    <w:right w:val="none" w:sz="0" w:space="0" w:color="auto"/>
                  </w:divBdr>
                  <w:divsChild>
                    <w:div w:id="1800487112">
                      <w:marLeft w:val="0"/>
                      <w:marRight w:val="0"/>
                      <w:marTop w:val="0"/>
                      <w:marBottom w:val="0"/>
                      <w:divBdr>
                        <w:top w:val="none" w:sz="0" w:space="0" w:color="auto"/>
                        <w:left w:val="none" w:sz="0" w:space="0" w:color="auto"/>
                        <w:bottom w:val="none" w:sz="0" w:space="0" w:color="auto"/>
                        <w:right w:val="none" w:sz="0" w:space="0" w:color="auto"/>
                      </w:divBdr>
                    </w:div>
                  </w:divsChild>
                </w:div>
                <w:div w:id="1277827929">
                  <w:marLeft w:val="0"/>
                  <w:marRight w:val="0"/>
                  <w:marTop w:val="0"/>
                  <w:marBottom w:val="0"/>
                  <w:divBdr>
                    <w:top w:val="none" w:sz="0" w:space="0" w:color="auto"/>
                    <w:left w:val="none" w:sz="0" w:space="0" w:color="auto"/>
                    <w:bottom w:val="none" w:sz="0" w:space="0" w:color="auto"/>
                    <w:right w:val="none" w:sz="0" w:space="0" w:color="auto"/>
                  </w:divBdr>
                  <w:divsChild>
                    <w:div w:id="751588850">
                      <w:marLeft w:val="0"/>
                      <w:marRight w:val="0"/>
                      <w:marTop w:val="0"/>
                      <w:marBottom w:val="0"/>
                      <w:divBdr>
                        <w:top w:val="none" w:sz="0" w:space="0" w:color="auto"/>
                        <w:left w:val="none" w:sz="0" w:space="0" w:color="auto"/>
                        <w:bottom w:val="none" w:sz="0" w:space="0" w:color="auto"/>
                        <w:right w:val="none" w:sz="0" w:space="0" w:color="auto"/>
                      </w:divBdr>
                    </w:div>
                    <w:div w:id="1762679829">
                      <w:marLeft w:val="0"/>
                      <w:marRight w:val="0"/>
                      <w:marTop w:val="0"/>
                      <w:marBottom w:val="0"/>
                      <w:divBdr>
                        <w:top w:val="none" w:sz="0" w:space="0" w:color="auto"/>
                        <w:left w:val="none" w:sz="0" w:space="0" w:color="auto"/>
                        <w:bottom w:val="none" w:sz="0" w:space="0" w:color="auto"/>
                        <w:right w:val="none" w:sz="0" w:space="0" w:color="auto"/>
                      </w:divBdr>
                    </w:div>
                  </w:divsChild>
                </w:div>
                <w:div w:id="1283684769">
                  <w:marLeft w:val="0"/>
                  <w:marRight w:val="0"/>
                  <w:marTop w:val="0"/>
                  <w:marBottom w:val="0"/>
                  <w:divBdr>
                    <w:top w:val="none" w:sz="0" w:space="0" w:color="auto"/>
                    <w:left w:val="none" w:sz="0" w:space="0" w:color="auto"/>
                    <w:bottom w:val="none" w:sz="0" w:space="0" w:color="auto"/>
                    <w:right w:val="none" w:sz="0" w:space="0" w:color="auto"/>
                  </w:divBdr>
                  <w:divsChild>
                    <w:div w:id="1470122852">
                      <w:marLeft w:val="0"/>
                      <w:marRight w:val="0"/>
                      <w:marTop w:val="0"/>
                      <w:marBottom w:val="0"/>
                      <w:divBdr>
                        <w:top w:val="none" w:sz="0" w:space="0" w:color="auto"/>
                        <w:left w:val="none" w:sz="0" w:space="0" w:color="auto"/>
                        <w:bottom w:val="none" w:sz="0" w:space="0" w:color="auto"/>
                        <w:right w:val="none" w:sz="0" w:space="0" w:color="auto"/>
                      </w:divBdr>
                    </w:div>
                  </w:divsChild>
                </w:div>
                <w:div w:id="1287008830">
                  <w:marLeft w:val="0"/>
                  <w:marRight w:val="0"/>
                  <w:marTop w:val="0"/>
                  <w:marBottom w:val="0"/>
                  <w:divBdr>
                    <w:top w:val="none" w:sz="0" w:space="0" w:color="auto"/>
                    <w:left w:val="none" w:sz="0" w:space="0" w:color="auto"/>
                    <w:bottom w:val="none" w:sz="0" w:space="0" w:color="auto"/>
                    <w:right w:val="none" w:sz="0" w:space="0" w:color="auto"/>
                  </w:divBdr>
                  <w:divsChild>
                    <w:div w:id="1363482651">
                      <w:marLeft w:val="0"/>
                      <w:marRight w:val="0"/>
                      <w:marTop w:val="0"/>
                      <w:marBottom w:val="0"/>
                      <w:divBdr>
                        <w:top w:val="none" w:sz="0" w:space="0" w:color="auto"/>
                        <w:left w:val="none" w:sz="0" w:space="0" w:color="auto"/>
                        <w:bottom w:val="none" w:sz="0" w:space="0" w:color="auto"/>
                        <w:right w:val="none" w:sz="0" w:space="0" w:color="auto"/>
                      </w:divBdr>
                    </w:div>
                  </w:divsChild>
                </w:div>
                <w:div w:id="1409577562">
                  <w:marLeft w:val="0"/>
                  <w:marRight w:val="0"/>
                  <w:marTop w:val="0"/>
                  <w:marBottom w:val="0"/>
                  <w:divBdr>
                    <w:top w:val="none" w:sz="0" w:space="0" w:color="auto"/>
                    <w:left w:val="none" w:sz="0" w:space="0" w:color="auto"/>
                    <w:bottom w:val="none" w:sz="0" w:space="0" w:color="auto"/>
                    <w:right w:val="none" w:sz="0" w:space="0" w:color="auto"/>
                  </w:divBdr>
                  <w:divsChild>
                    <w:div w:id="1211920748">
                      <w:marLeft w:val="0"/>
                      <w:marRight w:val="0"/>
                      <w:marTop w:val="0"/>
                      <w:marBottom w:val="0"/>
                      <w:divBdr>
                        <w:top w:val="none" w:sz="0" w:space="0" w:color="auto"/>
                        <w:left w:val="none" w:sz="0" w:space="0" w:color="auto"/>
                        <w:bottom w:val="none" w:sz="0" w:space="0" w:color="auto"/>
                        <w:right w:val="none" w:sz="0" w:space="0" w:color="auto"/>
                      </w:divBdr>
                    </w:div>
                  </w:divsChild>
                </w:div>
                <w:div w:id="1427769634">
                  <w:marLeft w:val="0"/>
                  <w:marRight w:val="0"/>
                  <w:marTop w:val="0"/>
                  <w:marBottom w:val="0"/>
                  <w:divBdr>
                    <w:top w:val="none" w:sz="0" w:space="0" w:color="auto"/>
                    <w:left w:val="none" w:sz="0" w:space="0" w:color="auto"/>
                    <w:bottom w:val="none" w:sz="0" w:space="0" w:color="auto"/>
                    <w:right w:val="none" w:sz="0" w:space="0" w:color="auto"/>
                  </w:divBdr>
                  <w:divsChild>
                    <w:div w:id="692533357">
                      <w:marLeft w:val="0"/>
                      <w:marRight w:val="0"/>
                      <w:marTop w:val="0"/>
                      <w:marBottom w:val="0"/>
                      <w:divBdr>
                        <w:top w:val="none" w:sz="0" w:space="0" w:color="auto"/>
                        <w:left w:val="none" w:sz="0" w:space="0" w:color="auto"/>
                        <w:bottom w:val="none" w:sz="0" w:space="0" w:color="auto"/>
                        <w:right w:val="none" w:sz="0" w:space="0" w:color="auto"/>
                      </w:divBdr>
                    </w:div>
                  </w:divsChild>
                </w:div>
                <w:div w:id="1460026123">
                  <w:marLeft w:val="0"/>
                  <w:marRight w:val="0"/>
                  <w:marTop w:val="0"/>
                  <w:marBottom w:val="0"/>
                  <w:divBdr>
                    <w:top w:val="none" w:sz="0" w:space="0" w:color="auto"/>
                    <w:left w:val="none" w:sz="0" w:space="0" w:color="auto"/>
                    <w:bottom w:val="none" w:sz="0" w:space="0" w:color="auto"/>
                    <w:right w:val="none" w:sz="0" w:space="0" w:color="auto"/>
                  </w:divBdr>
                  <w:divsChild>
                    <w:div w:id="592321850">
                      <w:marLeft w:val="0"/>
                      <w:marRight w:val="0"/>
                      <w:marTop w:val="0"/>
                      <w:marBottom w:val="0"/>
                      <w:divBdr>
                        <w:top w:val="none" w:sz="0" w:space="0" w:color="auto"/>
                        <w:left w:val="none" w:sz="0" w:space="0" w:color="auto"/>
                        <w:bottom w:val="none" w:sz="0" w:space="0" w:color="auto"/>
                        <w:right w:val="none" w:sz="0" w:space="0" w:color="auto"/>
                      </w:divBdr>
                    </w:div>
                  </w:divsChild>
                </w:div>
                <w:div w:id="1520004857">
                  <w:marLeft w:val="0"/>
                  <w:marRight w:val="0"/>
                  <w:marTop w:val="0"/>
                  <w:marBottom w:val="0"/>
                  <w:divBdr>
                    <w:top w:val="none" w:sz="0" w:space="0" w:color="auto"/>
                    <w:left w:val="none" w:sz="0" w:space="0" w:color="auto"/>
                    <w:bottom w:val="none" w:sz="0" w:space="0" w:color="auto"/>
                    <w:right w:val="none" w:sz="0" w:space="0" w:color="auto"/>
                  </w:divBdr>
                  <w:divsChild>
                    <w:div w:id="106705889">
                      <w:marLeft w:val="0"/>
                      <w:marRight w:val="0"/>
                      <w:marTop w:val="0"/>
                      <w:marBottom w:val="0"/>
                      <w:divBdr>
                        <w:top w:val="none" w:sz="0" w:space="0" w:color="auto"/>
                        <w:left w:val="none" w:sz="0" w:space="0" w:color="auto"/>
                        <w:bottom w:val="none" w:sz="0" w:space="0" w:color="auto"/>
                        <w:right w:val="none" w:sz="0" w:space="0" w:color="auto"/>
                      </w:divBdr>
                    </w:div>
                  </w:divsChild>
                </w:div>
                <w:div w:id="1524368668">
                  <w:marLeft w:val="0"/>
                  <w:marRight w:val="0"/>
                  <w:marTop w:val="0"/>
                  <w:marBottom w:val="0"/>
                  <w:divBdr>
                    <w:top w:val="none" w:sz="0" w:space="0" w:color="auto"/>
                    <w:left w:val="none" w:sz="0" w:space="0" w:color="auto"/>
                    <w:bottom w:val="none" w:sz="0" w:space="0" w:color="auto"/>
                    <w:right w:val="none" w:sz="0" w:space="0" w:color="auto"/>
                  </w:divBdr>
                  <w:divsChild>
                    <w:div w:id="1257591879">
                      <w:marLeft w:val="0"/>
                      <w:marRight w:val="0"/>
                      <w:marTop w:val="0"/>
                      <w:marBottom w:val="0"/>
                      <w:divBdr>
                        <w:top w:val="none" w:sz="0" w:space="0" w:color="auto"/>
                        <w:left w:val="none" w:sz="0" w:space="0" w:color="auto"/>
                        <w:bottom w:val="none" w:sz="0" w:space="0" w:color="auto"/>
                        <w:right w:val="none" w:sz="0" w:space="0" w:color="auto"/>
                      </w:divBdr>
                    </w:div>
                  </w:divsChild>
                </w:div>
                <w:div w:id="1584103106">
                  <w:marLeft w:val="0"/>
                  <w:marRight w:val="0"/>
                  <w:marTop w:val="0"/>
                  <w:marBottom w:val="0"/>
                  <w:divBdr>
                    <w:top w:val="none" w:sz="0" w:space="0" w:color="auto"/>
                    <w:left w:val="none" w:sz="0" w:space="0" w:color="auto"/>
                    <w:bottom w:val="none" w:sz="0" w:space="0" w:color="auto"/>
                    <w:right w:val="none" w:sz="0" w:space="0" w:color="auto"/>
                  </w:divBdr>
                  <w:divsChild>
                    <w:div w:id="289409397">
                      <w:marLeft w:val="0"/>
                      <w:marRight w:val="0"/>
                      <w:marTop w:val="0"/>
                      <w:marBottom w:val="0"/>
                      <w:divBdr>
                        <w:top w:val="none" w:sz="0" w:space="0" w:color="auto"/>
                        <w:left w:val="none" w:sz="0" w:space="0" w:color="auto"/>
                        <w:bottom w:val="none" w:sz="0" w:space="0" w:color="auto"/>
                        <w:right w:val="none" w:sz="0" w:space="0" w:color="auto"/>
                      </w:divBdr>
                    </w:div>
                  </w:divsChild>
                </w:div>
                <w:div w:id="1599632162">
                  <w:marLeft w:val="0"/>
                  <w:marRight w:val="0"/>
                  <w:marTop w:val="0"/>
                  <w:marBottom w:val="0"/>
                  <w:divBdr>
                    <w:top w:val="none" w:sz="0" w:space="0" w:color="auto"/>
                    <w:left w:val="none" w:sz="0" w:space="0" w:color="auto"/>
                    <w:bottom w:val="none" w:sz="0" w:space="0" w:color="auto"/>
                    <w:right w:val="none" w:sz="0" w:space="0" w:color="auto"/>
                  </w:divBdr>
                  <w:divsChild>
                    <w:div w:id="962659614">
                      <w:marLeft w:val="0"/>
                      <w:marRight w:val="0"/>
                      <w:marTop w:val="0"/>
                      <w:marBottom w:val="0"/>
                      <w:divBdr>
                        <w:top w:val="none" w:sz="0" w:space="0" w:color="auto"/>
                        <w:left w:val="none" w:sz="0" w:space="0" w:color="auto"/>
                        <w:bottom w:val="none" w:sz="0" w:space="0" w:color="auto"/>
                        <w:right w:val="none" w:sz="0" w:space="0" w:color="auto"/>
                      </w:divBdr>
                    </w:div>
                  </w:divsChild>
                </w:div>
                <w:div w:id="1612207474">
                  <w:marLeft w:val="0"/>
                  <w:marRight w:val="0"/>
                  <w:marTop w:val="0"/>
                  <w:marBottom w:val="0"/>
                  <w:divBdr>
                    <w:top w:val="none" w:sz="0" w:space="0" w:color="auto"/>
                    <w:left w:val="none" w:sz="0" w:space="0" w:color="auto"/>
                    <w:bottom w:val="none" w:sz="0" w:space="0" w:color="auto"/>
                    <w:right w:val="none" w:sz="0" w:space="0" w:color="auto"/>
                  </w:divBdr>
                  <w:divsChild>
                    <w:div w:id="1376464675">
                      <w:marLeft w:val="0"/>
                      <w:marRight w:val="0"/>
                      <w:marTop w:val="0"/>
                      <w:marBottom w:val="0"/>
                      <w:divBdr>
                        <w:top w:val="none" w:sz="0" w:space="0" w:color="auto"/>
                        <w:left w:val="none" w:sz="0" w:space="0" w:color="auto"/>
                        <w:bottom w:val="none" w:sz="0" w:space="0" w:color="auto"/>
                        <w:right w:val="none" w:sz="0" w:space="0" w:color="auto"/>
                      </w:divBdr>
                    </w:div>
                  </w:divsChild>
                </w:div>
                <w:div w:id="1630892260">
                  <w:marLeft w:val="0"/>
                  <w:marRight w:val="0"/>
                  <w:marTop w:val="0"/>
                  <w:marBottom w:val="0"/>
                  <w:divBdr>
                    <w:top w:val="none" w:sz="0" w:space="0" w:color="auto"/>
                    <w:left w:val="none" w:sz="0" w:space="0" w:color="auto"/>
                    <w:bottom w:val="none" w:sz="0" w:space="0" w:color="auto"/>
                    <w:right w:val="none" w:sz="0" w:space="0" w:color="auto"/>
                  </w:divBdr>
                  <w:divsChild>
                    <w:div w:id="2053529389">
                      <w:marLeft w:val="0"/>
                      <w:marRight w:val="0"/>
                      <w:marTop w:val="0"/>
                      <w:marBottom w:val="0"/>
                      <w:divBdr>
                        <w:top w:val="none" w:sz="0" w:space="0" w:color="auto"/>
                        <w:left w:val="none" w:sz="0" w:space="0" w:color="auto"/>
                        <w:bottom w:val="none" w:sz="0" w:space="0" w:color="auto"/>
                        <w:right w:val="none" w:sz="0" w:space="0" w:color="auto"/>
                      </w:divBdr>
                    </w:div>
                  </w:divsChild>
                </w:div>
                <w:div w:id="1632593725">
                  <w:marLeft w:val="0"/>
                  <w:marRight w:val="0"/>
                  <w:marTop w:val="0"/>
                  <w:marBottom w:val="0"/>
                  <w:divBdr>
                    <w:top w:val="none" w:sz="0" w:space="0" w:color="auto"/>
                    <w:left w:val="none" w:sz="0" w:space="0" w:color="auto"/>
                    <w:bottom w:val="none" w:sz="0" w:space="0" w:color="auto"/>
                    <w:right w:val="none" w:sz="0" w:space="0" w:color="auto"/>
                  </w:divBdr>
                  <w:divsChild>
                    <w:div w:id="1751541866">
                      <w:marLeft w:val="0"/>
                      <w:marRight w:val="0"/>
                      <w:marTop w:val="0"/>
                      <w:marBottom w:val="0"/>
                      <w:divBdr>
                        <w:top w:val="none" w:sz="0" w:space="0" w:color="auto"/>
                        <w:left w:val="none" w:sz="0" w:space="0" w:color="auto"/>
                        <w:bottom w:val="none" w:sz="0" w:space="0" w:color="auto"/>
                        <w:right w:val="none" w:sz="0" w:space="0" w:color="auto"/>
                      </w:divBdr>
                    </w:div>
                  </w:divsChild>
                </w:div>
                <w:div w:id="1703167169">
                  <w:marLeft w:val="0"/>
                  <w:marRight w:val="0"/>
                  <w:marTop w:val="0"/>
                  <w:marBottom w:val="0"/>
                  <w:divBdr>
                    <w:top w:val="none" w:sz="0" w:space="0" w:color="auto"/>
                    <w:left w:val="none" w:sz="0" w:space="0" w:color="auto"/>
                    <w:bottom w:val="none" w:sz="0" w:space="0" w:color="auto"/>
                    <w:right w:val="none" w:sz="0" w:space="0" w:color="auto"/>
                  </w:divBdr>
                  <w:divsChild>
                    <w:div w:id="2053648420">
                      <w:marLeft w:val="0"/>
                      <w:marRight w:val="0"/>
                      <w:marTop w:val="0"/>
                      <w:marBottom w:val="0"/>
                      <w:divBdr>
                        <w:top w:val="none" w:sz="0" w:space="0" w:color="auto"/>
                        <w:left w:val="none" w:sz="0" w:space="0" w:color="auto"/>
                        <w:bottom w:val="none" w:sz="0" w:space="0" w:color="auto"/>
                        <w:right w:val="none" w:sz="0" w:space="0" w:color="auto"/>
                      </w:divBdr>
                    </w:div>
                  </w:divsChild>
                </w:div>
                <w:div w:id="1710371241">
                  <w:marLeft w:val="0"/>
                  <w:marRight w:val="0"/>
                  <w:marTop w:val="0"/>
                  <w:marBottom w:val="0"/>
                  <w:divBdr>
                    <w:top w:val="none" w:sz="0" w:space="0" w:color="auto"/>
                    <w:left w:val="none" w:sz="0" w:space="0" w:color="auto"/>
                    <w:bottom w:val="none" w:sz="0" w:space="0" w:color="auto"/>
                    <w:right w:val="none" w:sz="0" w:space="0" w:color="auto"/>
                  </w:divBdr>
                  <w:divsChild>
                    <w:div w:id="1220509521">
                      <w:marLeft w:val="0"/>
                      <w:marRight w:val="0"/>
                      <w:marTop w:val="0"/>
                      <w:marBottom w:val="0"/>
                      <w:divBdr>
                        <w:top w:val="none" w:sz="0" w:space="0" w:color="auto"/>
                        <w:left w:val="none" w:sz="0" w:space="0" w:color="auto"/>
                        <w:bottom w:val="none" w:sz="0" w:space="0" w:color="auto"/>
                        <w:right w:val="none" w:sz="0" w:space="0" w:color="auto"/>
                      </w:divBdr>
                    </w:div>
                  </w:divsChild>
                </w:div>
                <w:div w:id="1732581514">
                  <w:marLeft w:val="0"/>
                  <w:marRight w:val="0"/>
                  <w:marTop w:val="0"/>
                  <w:marBottom w:val="0"/>
                  <w:divBdr>
                    <w:top w:val="none" w:sz="0" w:space="0" w:color="auto"/>
                    <w:left w:val="none" w:sz="0" w:space="0" w:color="auto"/>
                    <w:bottom w:val="none" w:sz="0" w:space="0" w:color="auto"/>
                    <w:right w:val="none" w:sz="0" w:space="0" w:color="auto"/>
                  </w:divBdr>
                  <w:divsChild>
                    <w:div w:id="728113631">
                      <w:marLeft w:val="0"/>
                      <w:marRight w:val="0"/>
                      <w:marTop w:val="0"/>
                      <w:marBottom w:val="0"/>
                      <w:divBdr>
                        <w:top w:val="none" w:sz="0" w:space="0" w:color="auto"/>
                        <w:left w:val="none" w:sz="0" w:space="0" w:color="auto"/>
                        <w:bottom w:val="none" w:sz="0" w:space="0" w:color="auto"/>
                        <w:right w:val="none" w:sz="0" w:space="0" w:color="auto"/>
                      </w:divBdr>
                    </w:div>
                  </w:divsChild>
                </w:div>
                <w:div w:id="1743914214">
                  <w:marLeft w:val="0"/>
                  <w:marRight w:val="0"/>
                  <w:marTop w:val="0"/>
                  <w:marBottom w:val="0"/>
                  <w:divBdr>
                    <w:top w:val="none" w:sz="0" w:space="0" w:color="auto"/>
                    <w:left w:val="none" w:sz="0" w:space="0" w:color="auto"/>
                    <w:bottom w:val="none" w:sz="0" w:space="0" w:color="auto"/>
                    <w:right w:val="none" w:sz="0" w:space="0" w:color="auto"/>
                  </w:divBdr>
                  <w:divsChild>
                    <w:div w:id="1487162569">
                      <w:marLeft w:val="0"/>
                      <w:marRight w:val="0"/>
                      <w:marTop w:val="0"/>
                      <w:marBottom w:val="0"/>
                      <w:divBdr>
                        <w:top w:val="none" w:sz="0" w:space="0" w:color="auto"/>
                        <w:left w:val="none" w:sz="0" w:space="0" w:color="auto"/>
                        <w:bottom w:val="none" w:sz="0" w:space="0" w:color="auto"/>
                        <w:right w:val="none" w:sz="0" w:space="0" w:color="auto"/>
                      </w:divBdr>
                    </w:div>
                  </w:divsChild>
                </w:div>
                <w:div w:id="1756199246">
                  <w:marLeft w:val="0"/>
                  <w:marRight w:val="0"/>
                  <w:marTop w:val="0"/>
                  <w:marBottom w:val="0"/>
                  <w:divBdr>
                    <w:top w:val="none" w:sz="0" w:space="0" w:color="auto"/>
                    <w:left w:val="none" w:sz="0" w:space="0" w:color="auto"/>
                    <w:bottom w:val="none" w:sz="0" w:space="0" w:color="auto"/>
                    <w:right w:val="none" w:sz="0" w:space="0" w:color="auto"/>
                  </w:divBdr>
                  <w:divsChild>
                    <w:div w:id="1701543470">
                      <w:marLeft w:val="0"/>
                      <w:marRight w:val="0"/>
                      <w:marTop w:val="0"/>
                      <w:marBottom w:val="0"/>
                      <w:divBdr>
                        <w:top w:val="none" w:sz="0" w:space="0" w:color="auto"/>
                        <w:left w:val="none" w:sz="0" w:space="0" w:color="auto"/>
                        <w:bottom w:val="none" w:sz="0" w:space="0" w:color="auto"/>
                        <w:right w:val="none" w:sz="0" w:space="0" w:color="auto"/>
                      </w:divBdr>
                    </w:div>
                  </w:divsChild>
                </w:div>
                <w:div w:id="1769504236">
                  <w:marLeft w:val="0"/>
                  <w:marRight w:val="0"/>
                  <w:marTop w:val="0"/>
                  <w:marBottom w:val="0"/>
                  <w:divBdr>
                    <w:top w:val="none" w:sz="0" w:space="0" w:color="auto"/>
                    <w:left w:val="none" w:sz="0" w:space="0" w:color="auto"/>
                    <w:bottom w:val="none" w:sz="0" w:space="0" w:color="auto"/>
                    <w:right w:val="none" w:sz="0" w:space="0" w:color="auto"/>
                  </w:divBdr>
                  <w:divsChild>
                    <w:div w:id="1631352359">
                      <w:marLeft w:val="0"/>
                      <w:marRight w:val="0"/>
                      <w:marTop w:val="0"/>
                      <w:marBottom w:val="0"/>
                      <w:divBdr>
                        <w:top w:val="none" w:sz="0" w:space="0" w:color="auto"/>
                        <w:left w:val="none" w:sz="0" w:space="0" w:color="auto"/>
                        <w:bottom w:val="none" w:sz="0" w:space="0" w:color="auto"/>
                        <w:right w:val="none" w:sz="0" w:space="0" w:color="auto"/>
                      </w:divBdr>
                    </w:div>
                  </w:divsChild>
                </w:div>
                <w:div w:id="1849100651">
                  <w:marLeft w:val="0"/>
                  <w:marRight w:val="0"/>
                  <w:marTop w:val="0"/>
                  <w:marBottom w:val="0"/>
                  <w:divBdr>
                    <w:top w:val="none" w:sz="0" w:space="0" w:color="auto"/>
                    <w:left w:val="none" w:sz="0" w:space="0" w:color="auto"/>
                    <w:bottom w:val="none" w:sz="0" w:space="0" w:color="auto"/>
                    <w:right w:val="none" w:sz="0" w:space="0" w:color="auto"/>
                  </w:divBdr>
                  <w:divsChild>
                    <w:div w:id="364260538">
                      <w:marLeft w:val="0"/>
                      <w:marRight w:val="0"/>
                      <w:marTop w:val="0"/>
                      <w:marBottom w:val="0"/>
                      <w:divBdr>
                        <w:top w:val="none" w:sz="0" w:space="0" w:color="auto"/>
                        <w:left w:val="none" w:sz="0" w:space="0" w:color="auto"/>
                        <w:bottom w:val="none" w:sz="0" w:space="0" w:color="auto"/>
                        <w:right w:val="none" w:sz="0" w:space="0" w:color="auto"/>
                      </w:divBdr>
                    </w:div>
                  </w:divsChild>
                </w:div>
                <w:div w:id="1920166483">
                  <w:marLeft w:val="0"/>
                  <w:marRight w:val="0"/>
                  <w:marTop w:val="0"/>
                  <w:marBottom w:val="0"/>
                  <w:divBdr>
                    <w:top w:val="none" w:sz="0" w:space="0" w:color="auto"/>
                    <w:left w:val="none" w:sz="0" w:space="0" w:color="auto"/>
                    <w:bottom w:val="none" w:sz="0" w:space="0" w:color="auto"/>
                    <w:right w:val="none" w:sz="0" w:space="0" w:color="auto"/>
                  </w:divBdr>
                  <w:divsChild>
                    <w:div w:id="1074351105">
                      <w:marLeft w:val="0"/>
                      <w:marRight w:val="0"/>
                      <w:marTop w:val="0"/>
                      <w:marBottom w:val="0"/>
                      <w:divBdr>
                        <w:top w:val="none" w:sz="0" w:space="0" w:color="auto"/>
                        <w:left w:val="none" w:sz="0" w:space="0" w:color="auto"/>
                        <w:bottom w:val="none" w:sz="0" w:space="0" w:color="auto"/>
                        <w:right w:val="none" w:sz="0" w:space="0" w:color="auto"/>
                      </w:divBdr>
                    </w:div>
                  </w:divsChild>
                </w:div>
                <w:div w:id="1964579951">
                  <w:marLeft w:val="0"/>
                  <w:marRight w:val="0"/>
                  <w:marTop w:val="0"/>
                  <w:marBottom w:val="0"/>
                  <w:divBdr>
                    <w:top w:val="none" w:sz="0" w:space="0" w:color="auto"/>
                    <w:left w:val="none" w:sz="0" w:space="0" w:color="auto"/>
                    <w:bottom w:val="none" w:sz="0" w:space="0" w:color="auto"/>
                    <w:right w:val="none" w:sz="0" w:space="0" w:color="auto"/>
                  </w:divBdr>
                  <w:divsChild>
                    <w:div w:id="1618171659">
                      <w:marLeft w:val="0"/>
                      <w:marRight w:val="0"/>
                      <w:marTop w:val="0"/>
                      <w:marBottom w:val="0"/>
                      <w:divBdr>
                        <w:top w:val="none" w:sz="0" w:space="0" w:color="auto"/>
                        <w:left w:val="none" w:sz="0" w:space="0" w:color="auto"/>
                        <w:bottom w:val="none" w:sz="0" w:space="0" w:color="auto"/>
                        <w:right w:val="none" w:sz="0" w:space="0" w:color="auto"/>
                      </w:divBdr>
                    </w:div>
                  </w:divsChild>
                </w:div>
                <w:div w:id="2095281991">
                  <w:marLeft w:val="0"/>
                  <w:marRight w:val="0"/>
                  <w:marTop w:val="0"/>
                  <w:marBottom w:val="0"/>
                  <w:divBdr>
                    <w:top w:val="none" w:sz="0" w:space="0" w:color="auto"/>
                    <w:left w:val="none" w:sz="0" w:space="0" w:color="auto"/>
                    <w:bottom w:val="none" w:sz="0" w:space="0" w:color="auto"/>
                    <w:right w:val="none" w:sz="0" w:space="0" w:color="auto"/>
                  </w:divBdr>
                  <w:divsChild>
                    <w:div w:id="134837059">
                      <w:marLeft w:val="0"/>
                      <w:marRight w:val="0"/>
                      <w:marTop w:val="0"/>
                      <w:marBottom w:val="0"/>
                      <w:divBdr>
                        <w:top w:val="none" w:sz="0" w:space="0" w:color="auto"/>
                        <w:left w:val="none" w:sz="0" w:space="0" w:color="auto"/>
                        <w:bottom w:val="none" w:sz="0" w:space="0" w:color="auto"/>
                        <w:right w:val="none" w:sz="0" w:space="0" w:color="auto"/>
                      </w:divBdr>
                    </w:div>
                  </w:divsChild>
                </w:div>
                <w:div w:id="2098668742">
                  <w:marLeft w:val="0"/>
                  <w:marRight w:val="0"/>
                  <w:marTop w:val="0"/>
                  <w:marBottom w:val="0"/>
                  <w:divBdr>
                    <w:top w:val="none" w:sz="0" w:space="0" w:color="auto"/>
                    <w:left w:val="none" w:sz="0" w:space="0" w:color="auto"/>
                    <w:bottom w:val="none" w:sz="0" w:space="0" w:color="auto"/>
                    <w:right w:val="none" w:sz="0" w:space="0" w:color="auto"/>
                  </w:divBdr>
                  <w:divsChild>
                    <w:div w:id="37875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681991">
          <w:marLeft w:val="0"/>
          <w:marRight w:val="0"/>
          <w:marTop w:val="0"/>
          <w:marBottom w:val="0"/>
          <w:divBdr>
            <w:top w:val="none" w:sz="0" w:space="0" w:color="auto"/>
            <w:left w:val="none" w:sz="0" w:space="0" w:color="auto"/>
            <w:bottom w:val="none" w:sz="0" w:space="0" w:color="auto"/>
            <w:right w:val="none" w:sz="0" w:space="0" w:color="auto"/>
          </w:divBdr>
        </w:div>
      </w:divsChild>
    </w:div>
    <w:div w:id="437415330">
      <w:bodyDiv w:val="1"/>
      <w:marLeft w:val="0"/>
      <w:marRight w:val="0"/>
      <w:marTop w:val="0"/>
      <w:marBottom w:val="0"/>
      <w:divBdr>
        <w:top w:val="none" w:sz="0" w:space="0" w:color="auto"/>
        <w:left w:val="none" w:sz="0" w:space="0" w:color="auto"/>
        <w:bottom w:val="none" w:sz="0" w:space="0" w:color="auto"/>
        <w:right w:val="none" w:sz="0" w:space="0" w:color="auto"/>
      </w:divBdr>
      <w:divsChild>
        <w:div w:id="137308139">
          <w:marLeft w:val="0"/>
          <w:marRight w:val="0"/>
          <w:marTop w:val="0"/>
          <w:marBottom w:val="0"/>
          <w:divBdr>
            <w:top w:val="none" w:sz="0" w:space="0" w:color="auto"/>
            <w:left w:val="none" w:sz="0" w:space="0" w:color="auto"/>
            <w:bottom w:val="none" w:sz="0" w:space="0" w:color="auto"/>
            <w:right w:val="none" w:sz="0" w:space="0" w:color="auto"/>
          </w:divBdr>
        </w:div>
        <w:div w:id="339235855">
          <w:marLeft w:val="0"/>
          <w:marRight w:val="0"/>
          <w:marTop w:val="0"/>
          <w:marBottom w:val="0"/>
          <w:divBdr>
            <w:top w:val="none" w:sz="0" w:space="0" w:color="auto"/>
            <w:left w:val="none" w:sz="0" w:space="0" w:color="auto"/>
            <w:bottom w:val="none" w:sz="0" w:space="0" w:color="auto"/>
            <w:right w:val="none" w:sz="0" w:space="0" w:color="auto"/>
          </w:divBdr>
        </w:div>
        <w:div w:id="548955522">
          <w:marLeft w:val="0"/>
          <w:marRight w:val="0"/>
          <w:marTop w:val="0"/>
          <w:marBottom w:val="0"/>
          <w:divBdr>
            <w:top w:val="none" w:sz="0" w:space="0" w:color="auto"/>
            <w:left w:val="none" w:sz="0" w:space="0" w:color="auto"/>
            <w:bottom w:val="none" w:sz="0" w:space="0" w:color="auto"/>
            <w:right w:val="none" w:sz="0" w:space="0" w:color="auto"/>
          </w:divBdr>
        </w:div>
        <w:div w:id="1426998854">
          <w:marLeft w:val="0"/>
          <w:marRight w:val="0"/>
          <w:marTop w:val="0"/>
          <w:marBottom w:val="0"/>
          <w:divBdr>
            <w:top w:val="none" w:sz="0" w:space="0" w:color="auto"/>
            <w:left w:val="none" w:sz="0" w:space="0" w:color="auto"/>
            <w:bottom w:val="none" w:sz="0" w:space="0" w:color="auto"/>
            <w:right w:val="none" w:sz="0" w:space="0" w:color="auto"/>
          </w:divBdr>
        </w:div>
        <w:div w:id="1561676722">
          <w:marLeft w:val="0"/>
          <w:marRight w:val="0"/>
          <w:marTop w:val="0"/>
          <w:marBottom w:val="0"/>
          <w:divBdr>
            <w:top w:val="none" w:sz="0" w:space="0" w:color="auto"/>
            <w:left w:val="none" w:sz="0" w:space="0" w:color="auto"/>
            <w:bottom w:val="none" w:sz="0" w:space="0" w:color="auto"/>
            <w:right w:val="none" w:sz="0" w:space="0" w:color="auto"/>
          </w:divBdr>
        </w:div>
        <w:div w:id="1620841367">
          <w:marLeft w:val="0"/>
          <w:marRight w:val="0"/>
          <w:marTop w:val="0"/>
          <w:marBottom w:val="0"/>
          <w:divBdr>
            <w:top w:val="none" w:sz="0" w:space="0" w:color="auto"/>
            <w:left w:val="none" w:sz="0" w:space="0" w:color="auto"/>
            <w:bottom w:val="none" w:sz="0" w:space="0" w:color="auto"/>
            <w:right w:val="none" w:sz="0" w:space="0" w:color="auto"/>
          </w:divBdr>
        </w:div>
        <w:div w:id="1729955004">
          <w:marLeft w:val="0"/>
          <w:marRight w:val="0"/>
          <w:marTop w:val="0"/>
          <w:marBottom w:val="0"/>
          <w:divBdr>
            <w:top w:val="none" w:sz="0" w:space="0" w:color="auto"/>
            <w:left w:val="none" w:sz="0" w:space="0" w:color="auto"/>
            <w:bottom w:val="none" w:sz="0" w:space="0" w:color="auto"/>
            <w:right w:val="none" w:sz="0" w:space="0" w:color="auto"/>
          </w:divBdr>
        </w:div>
        <w:div w:id="1889337393">
          <w:marLeft w:val="0"/>
          <w:marRight w:val="0"/>
          <w:marTop w:val="0"/>
          <w:marBottom w:val="0"/>
          <w:divBdr>
            <w:top w:val="none" w:sz="0" w:space="0" w:color="auto"/>
            <w:left w:val="none" w:sz="0" w:space="0" w:color="auto"/>
            <w:bottom w:val="none" w:sz="0" w:space="0" w:color="auto"/>
            <w:right w:val="none" w:sz="0" w:space="0" w:color="auto"/>
          </w:divBdr>
        </w:div>
      </w:divsChild>
    </w:div>
    <w:div w:id="453017046">
      <w:bodyDiv w:val="1"/>
      <w:marLeft w:val="0"/>
      <w:marRight w:val="0"/>
      <w:marTop w:val="0"/>
      <w:marBottom w:val="0"/>
      <w:divBdr>
        <w:top w:val="none" w:sz="0" w:space="0" w:color="auto"/>
        <w:left w:val="none" w:sz="0" w:space="0" w:color="auto"/>
        <w:bottom w:val="none" w:sz="0" w:space="0" w:color="auto"/>
        <w:right w:val="none" w:sz="0" w:space="0" w:color="auto"/>
      </w:divBdr>
      <w:divsChild>
        <w:div w:id="752312951">
          <w:marLeft w:val="0"/>
          <w:marRight w:val="0"/>
          <w:marTop w:val="0"/>
          <w:marBottom w:val="0"/>
          <w:divBdr>
            <w:top w:val="none" w:sz="0" w:space="0" w:color="auto"/>
            <w:left w:val="none" w:sz="0" w:space="0" w:color="auto"/>
            <w:bottom w:val="none" w:sz="0" w:space="0" w:color="auto"/>
            <w:right w:val="none" w:sz="0" w:space="0" w:color="auto"/>
          </w:divBdr>
        </w:div>
        <w:div w:id="871696279">
          <w:marLeft w:val="0"/>
          <w:marRight w:val="0"/>
          <w:marTop w:val="0"/>
          <w:marBottom w:val="0"/>
          <w:divBdr>
            <w:top w:val="none" w:sz="0" w:space="0" w:color="auto"/>
            <w:left w:val="none" w:sz="0" w:space="0" w:color="auto"/>
            <w:bottom w:val="none" w:sz="0" w:space="0" w:color="auto"/>
            <w:right w:val="none" w:sz="0" w:space="0" w:color="auto"/>
          </w:divBdr>
          <w:divsChild>
            <w:div w:id="1075663929">
              <w:marLeft w:val="-75"/>
              <w:marRight w:val="0"/>
              <w:marTop w:val="30"/>
              <w:marBottom w:val="30"/>
              <w:divBdr>
                <w:top w:val="none" w:sz="0" w:space="0" w:color="auto"/>
                <w:left w:val="none" w:sz="0" w:space="0" w:color="auto"/>
                <w:bottom w:val="none" w:sz="0" w:space="0" w:color="auto"/>
                <w:right w:val="none" w:sz="0" w:space="0" w:color="auto"/>
              </w:divBdr>
              <w:divsChild>
                <w:div w:id="58095399">
                  <w:marLeft w:val="0"/>
                  <w:marRight w:val="0"/>
                  <w:marTop w:val="0"/>
                  <w:marBottom w:val="0"/>
                  <w:divBdr>
                    <w:top w:val="none" w:sz="0" w:space="0" w:color="auto"/>
                    <w:left w:val="none" w:sz="0" w:space="0" w:color="auto"/>
                    <w:bottom w:val="none" w:sz="0" w:space="0" w:color="auto"/>
                    <w:right w:val="none" w:sz="0" w:space="0" w:color="auto"/>
                  </w:divBdr>
                  <w:divsChild>
                    <w:div w:id="1782339263">
                      <w:marLeft w:val="0"/>
                      <w:marRight w:val="0"/>
                      <w:marTop w:val="0"/>
                      <w:marBottom w:val="0"/>
                      <w:divBdr>
                        <w:top w:val="none" w:sz="0" w:space="0" w:color="auto"/>
                        <w:left w:val="none" w:sz="0" w:space="0" w:color="auto"/>
                        <w:bottom w:val="none" w:sz="0" w:space="0" w:color="auto"/>
                        <w:right w:val="none" w:sz="0" w:space="0" w:color="auto"/>
                      </w:divBdr>
                    </w:div>
                  </w:divsChild>
                </w:div>
                <w:div w:id="97990043">
                  <w:marLeft w:val="0"/>
                  <w:marRight w:val="0"/>
                  <w:marTop w:val="0"/>
                  <w:marBottom w:val="0"/>
                  <w:divBdr>
                    <w:top w:val="none" w:sz="0" w:space="0" w:color="auto"/>
                    <w:left w:val="none" w:sz="0" w:space="0" w:color="auto"/>
                    <w:bottom w:val="none" w:sz="0" w:space="0" w:color="auto"/>
                    <w:right w:val="none" w:sz="0" w:space="0" w:color="auto"/>
                  </w:divBdr>
                  <w:divsChild>
                    <w:div w:id="1490289968">
                      <w:marLeft w:val="0"/>
                      <w:marRight w:val="0"/>
                      <w:marTop w:val="0"/>
                      <w:marBottom w:val="0"/>
                      <w:divBdr>
                        <w:top w:val="none" w:sz="0" w:space="0" w:color="auto"/>
                        <w:left w:val="none" w:sz="0" w:space="0" w:color="auto"/>
                        <w:bottom w:val="none" w:sz="0" w:space="0" w:color="auto"/>
                        <w:right w:val="none" w:sz="0" w:space="0" w:color="auto"/>
                      </w:divBdr>
                    </w:div>
                  </w:divsChild>
                </w:div>
                <w:div w:id="131796903">
                  <w:marLeft w:val="0"/>
                  <w:marRight w:val="0"/>
                  <w:marTop w:val="0"/>
                  <w:marBottom w:val="0"/>
                  <w:divBdr>
                    <w:top w:val="none" w:sz="0" w:space="0" w:color="auto"/>
                    <w:left w:val="none" w:sz="0" w:space="0" w:color="auto"/>
                    <w:bottom w:val="none" w:sz="0" w:space="0" w:color="auto"/>
                    <w:right w:val="none" w:sz="0" w:space="0" w:color="auto"/>
                  </w:divBdr>
                  <w:divsChild>
                    <w:div w:id="2064526309">
                      <w:marLeft w:val="0"/>
                      <w:marRight w:val="0"/>
                      <w:marTop w:val="0"/>
                      <w:marBottom w:val="0"/>
                      <w:divBdr>
                        <w:top w:val="none" w:sz="0" w:space="0" w:color="auto"/>
                        <w:left w:val="none" w:sz="0" w:space="0" w:color="auto"/>
                        <w:bottom w:val="none" w:sz="0" w:space="0" w:color="auto"/>
                        <w:right w:val="none" w:sz="0" w:space="0" w:color="auto"/>
                      </w:divBdr>
                    </w:div>
                  </w:divsChild>
                </w:div>
                <w:div w:id="155344532">
                  <w:marLeft w:val="0"/>
                  <w:marRight w:val="0"/>
                  <w:marTop w:val="0"/>
                  <w:marBottom w:val="0"/>
                  <w:divBdr>
                    <w:top w:val="none" w:sz="0" w:space="0" w:color="auto"/>
                    <w:left w:val="none" w:sz="0" w:space="0" w:color="auto"/>
                    <w:bottom w:val="none" w:sz="0" w:space="0" w:color="auto"/>
                    <w:right w:val="none" w:sz="0" w:space="0" w:color="auto"/>
                  </w:divBdr>
                  <w:divsChild>
                    <w:div w:id="1422870039">
                      <w:marLeft w:val="0"/>
                      <w:marRight w:val="0"/>
                      <w:marTop w:val="0"/>
                      <w:marBottom w:val="0"/>
                      <w:divBdr>
                        <w:top w:val="none" w:sz="0" w:space="0" w:color="auto"/>
                        <w:left w:val="none" w:sz="0" w:space="0" w:color="auto"/>
                        <w:bottom w:val="none" w:sz="0" w:space="0" w:color="auto"/>
                        <w:right w:val="none" w:sz="0" w:space="0" w:color="auto"/>
                      </w:divBdr>
                    </w:div>
                  </w:divsChild>
                </w:div>
                <w:div w:id="157312678">
                  <w:marLeft w:val="0"/>
                  <w:marRight w:val="0"/>
                  <w:marTop w:val="0"/>
                  <w:marBottom w:val="0"/>
                  <w:divBdr>
                    <w:top w:val="none" w:sz="0" w:space="0" w:color="auto"/>
                    <w:left w:val="none" w:sz="0" w:space="0" w:color="auto"/>
                    <w:bottom w:val="none" w:sz="0" w:space="0" w:color="auto"/>
                    <w:right w:val="none" w:sz="0" w:space="0" w:color="auto"/>
                  </w:divBdr>
                  <w:divsChild>
                    <w:div w:id="796485309">
                      <w:marLeft w:val="0"/>
                      <w:marRight w:val="0"/>
                      <w:marTop w:val="0"/>
                      <w:marBottom w:val="0"/>
                      <w:divBdr>
                        <w:top w:val="none" w:sz="0" w:space="0" w:color="auto"/>
                        <w:left w:val="none" w:sz="0" w:space="0" w:color="auto"/>
                        <w:bottom w:val="none" w:sz="0" w:space="0" w:color="auto"/>
                        <w:right w:val="none" w:sz="0" w:space="0" w:color="auto"/>
                      </w:divBdr>
                    </w:div>
                  </w:divsChild>
                </w:div>
                <w:div w:id="166527537">
                  <w:marLeft w:val="0"/>
                  <w:marRight w:val="0"/>
                  <w:marTop w:val="0"/>
                  <w:marBottom w:val="0"/>
                  <w:divBdr>
                    <w:top w:val="none" w:sz="0" w:space="0" w:color="auto"/>
                    <w:left w:val="none" w:sz="0" w:space="0" w:color="auto"/>
                    <w:bottom w:val="none" w:sz="0" w:space="0" w:color="auto"/>
                    <w:right w:val="none" w:sz="0" w:space="0" w:color="auto"/>
                  </w:divBdr>
                  <w:divsChild>
                    <w:div w:id="2076854748">
                      <w:marLeft w:val="0"/>
                      <w:marRight w:val="0"/>
                      <w:marTop w:val="0"/>
                      <w:marBottom w:val="0"/>
                      <w:divBdr>
                        <w:top w:val="none" w:sz="0" w:space="0" w:color="auto"/>
                        <w:left w:val="none" w:sz="0" w:space="0" w:color="auto"/>
                        <w:bottom w:val="none" w:sz="0" w:space="0" w:color="auto"/>
                        <w:right w:val="none" w:sz="0" w:space="0" w:color="auto"/>
                      </w:divBdr>
                    </w:div>
                  </w:divsChild>
                </w:div>
                <w:div w:id="189219860">
                  <w:marLeft w:val="0"/>
                  <w:marRight w:val="0"/>
                  <w:marTop w:val="0"/>
                  <w:marBottom w:val="0"/>
                  <w:divBdr>
                    <w:top w:val="none" w:sz="0" w:space="0" w:color="auto"/>
                    <w:left w:val="none" w:sz="0" w:space="0" w:color="auto"/>
                    <w:bottom w:val="none" w:sz="0" w:space="0" w:color="auto"/>
                    <w:right w:val="none" w:sz="0" w:space="0" w:color="auto"/>
                  </w:divBdr>
                  <w:divsChild>
                    <w:div w:id="1282958990">
                      <w:marLeft w:val="0"/>
                      <w:marRight w:val="0"/>
                      <w:marTop w:val="0"/>
                      <w:marBottom w:val="0"/>
                      <w:divBdr>
                        <w:top w:val="none" w:sz="0" w:space="0" w:color="auto"/>
                        <w:left w:val="none" w:sz="0" w:space="0" w:color="auto"/>
                        <w:bottom w:val="none" w:sz="0" w:space="0" w:color="auto"/>
                        <w:right w:val="none" w:sz="0" w:space="0" w:color="auto"/>
                      </w:divBdr>
                    </w:div>
                  </w:divsChild>
                </w:div>
                <w:div w:id="200868161">
                  <w:marLeft w:val="0"/>
                  <w:marRight w:val="0"/>
                  <w:marTop w:val="0"/>
                  <w:marBottom w:val="0"/>
                  <w:divBdr>
                    <w:top w:val="none" w:sz="0" w:space="0" w:color="auto"/>
                    <w:left w:val="none" w:sz="0" w:space="0" w:color="auto"/>
                    <w:bottom w:val="none" w:sz="0" w:space="0" w:color="auto"/>
                    <w:right w:val="none" w:sz="0" w:space="0" w:color="auto"/>
                  </w:divBdr>
                  <w:divsChild>
                    <w:div w:id="935208102">
                      <w:marLeft w:val="0"/>
                      <w:marRight w:val="0"/>
                      <w:marTop w:val="0"/>
                      <w:marBottom w:val="0"/>
                      <w:divBdr>
                        <w:top w:val="none" w:sz="0" w:space="0" w:color="auto"/>
                        <w:left w:val="none" w:sz="0" w:space="0" w:color="auto"/>
                        <w:bottom w:val="none" w:sz="0" w:space="0" w:color="auto"/>
                        <w:right w:val="none" w:sz="0" w:space="0" w:color="auto"/>
                      </w:divBdr>
                    </w:div>
                  </w:divsChild>
                </w:div>
                <w:div w:id="227571341">
                  <w:marLeft w:val="0"/>
                  <w:marRight w:val="0"/>
                  <w:marTop w:val="0"/>
                  <w:marBottom w:val="0"/>
                  <w:divBdr>
                    <w:top w:val="none" w:sz="0" w:space="0" w:color="auto"/>
                    <w:left w:val="none" w:sz="0" w:space="0" w:color="auto"/>
                    <w:bottom w:val="none" w:sz="0" w:space="0" w:color="auto"/>
                    <w:right w:val="none" w:sz="0" w:space="0" w:color="auto"/>
                  </w:divBdr>
                  <w:divsChild>
                    <w:div w:id="1248421919">
                      <w:marLeft w:val="0"/>
                      <w:marRight w:val="0"/>
                      <w:marTop w:val="0"/>
                      <w:marBottom w:val="0"/>
                      <w:divBdr>
                        <w:top w:val="none" w:sz="0" w:space="0" w:color="auto"/>
                        <w:left w:val="none" w:sz="0" w:space="0" w:color="auto"/>
                        <w:bottom w:val="none" w:sz="0" w:space="0" w:color="auto"/>
                        <w:right w:val="none" w:sz="0" w:space="0" w:color="auto"/>
                      </w:divBdr>
                    </w:div>
                  </w:divsChild>
                </w:div>
                <w:div w:id="279380637">
                  <w:marLeft w:val="0"/>
                  <w:marRight w:val="0"/>
                  <w:marTop w:val="0"/>
                  <w:marBottom w:val="0"/>
                  <w:divBdr>
                    <w:top w:val="none" w:sz="0" w:space="0" w:color="auto"/>
                    <w:left w:val="none" w:sz="0" w:space="0" w:color="auto"/>
                    <w:bottom w:val="none" w:sz="0" w:space="0" w:color="auto"/>
                    <w:right w:val="none" w:sz="0" w:space="0" w:color="auto"/>
                  </w:divBdr>
                  <w:divsChild>
                    <w:div w:id="15424455">
                      <w:marLeft w:val="0"/>
                      <w:marRight w:val="0"/>
                      <w:marTop w:val="0"/>
                      <w:marBottom w:val="0"/>
                      <w:divBdr>
                        <w:top w:val="none" w:sz="0" w:space="0" w:color="auto"/>
                        <w:left w:val="none" w:sz="0" w:space="0" w:color="auto"/>
                        <w:bottom w:val="none" w:sz="0" w:space="0" w:color="auto"/>
                        <w:right w:val="none" w:sz="0" w:space="0" w:color="auto"/>
                      </w:divBdr>
                    </w:div>
                  </w:divsChild>
                </w:div>
                <w:div w:id="317995926">
                  <w:marLeft w:val="0"/>
                  <w:marRight w:val="0"/>
                  <w:marTop w:val="0"/>
                  <w:marBottom w:val="0"/>
                  <w:divBdr>
                    <w:top w:val="none" w:sz="0" w:space="0" w:color="auto"/>
                    <w:left w:val="none" w:sz="0" w:space="0" w:color="auto"/>
                    <w:bottom w:val="none" w:sz="0" w:space="0" w:color="auto"/>
                    <w:right w:val="none" w:sz="0" w:space="0" w:color="auto"/>
                  </w:divBdr>
                  <w:divsChild>
                    <w:div w:id="397288744">
                      <w:marLeft w:val="0"/>
                      <w:marRight w:val="0"/>
                      <w:marTop w:val="0"/>
                      <w:marBottom w:val="0"/>
                      <w:divBdr>
                        <w:top w:val="none" w:sz="0" w:space="0" w:color="auto"/>
                        <w:left w:val="none" w:sz="0" w:space="0" w:color="auto"/>
                        <w:bottom w:val="none" w:sz="0" w:space="0" w:color="auto"/>
                        <w:right w:val="none" w:sz="0" w:space="0" w:color="auto"/>
                      </w:divBdr>
                    </w:div>
                  </w:divsChild>
                </w:div>
                <w:div w:id="406145976">
                  <w:marLeft w:val="0"/>
                  <w:marRight w:val="0"/>
                  <w:marTop w:val="0"/>
                  <w:marBottom w:val="0"/>
                  <w:divBdr>
                    <w:top w:val="none" w:sz="0" w:space="0" w:color="auto"/>
                    <w:left w:val="none" w:sz="0" w:space="0" w:color="auto"/>
                    <w:bottom w:val="none" w:sz="0" w:space="0" w:color="auto"/>
                    <w:right w:val="none" w:sz="0" w:space="0" w:color="auto"/>
                  </w:divBdr>
                  <w:divsChild>
                    <w:div w:id="1273434611">
                      <w:marLeft w:val="0"/>
                      <w:marRight w:val="0"/>
                      <w:marTop w:val="0"/>
                      <w:marBottom w:val="0"/>
                      <w:divBdr>
                        <w:top w:val="none" w:sz="0" w:space="0" w:color="auto"/>
                        <w:left w:val="none" w:sz="0" w:space="0" w:color="auto"/>
                        <w:bottom w:val="none" w:sz="0" w:space="0" w:color="auto"/>
                        <w:right w:val="none" w:sz="0" w:space="0" w:color="auto"/>
                      </w:divBdr>
                    </w:div>
                  </w:divsChild>
                </w:div>
                <w:div w:id="422340013">
                  <w:marLeft w:val="0"/>
                  <w:marRight w:val="0"/>
                  <w:marTop w:val="0"/>
                  <w:marBottom w:val="0"/>
                  <w:divBdr>
                    <w:top w:val="none" w:sz="0" w:space="0" w:color="auto"/>
                    <w:left w:val="none" w:sz="0" w:space="0" w:color="auto"/>
                    <w:bottom w:val="none" w:sz="0" w:space="0" w:color="auto"/>
                    <w:right w:val="none" w:sz="0" w:space="0" w:color="auto"/>
                  </w:divBdr>
                  <w:divsChild>
                    <w:div w:id="32267771">
                      <w:marLeft w:val="0"/>
                      <w:marRight w:val="0"/>
                      <w:marTop w:val="0"/>
                      <w:marBottom w:val="0"/>
                      <w:divBdr>
                        <w:top w:val="none" w:sz="0" w:space="0" w:color="auto"/>
                        <w:left w:val="none" w:sz="0" w:space="0" w:color="auto"/>
                        <w:bottom w:val="none" w:sz="0" w:space="0" w:color="auto"/>
                        <w:right w:val="none" w:sz="0" w:space="0" w:color="auto"/>
                      </w:divBdr>
                    </w:div>
                  </w:divsChild>
                </w:div>
                <w:div w:id="474564000">
                  <w:marLeft w:val="0"/>
                  <w:marRight w:val="0"/>
                  <w:marTop w:val="0"/>
                  <w:marBottom w:val="0"/>
                  <w:divBdr>
                    <w:top w:val="none" w:sz="0" w:space="0" w:color="auto"/>
                    <w:left w:val="none" w:sz="0" w:space="0" w:color="auto"/>
                    <w:bottom w:val="none" w:sz="0" w:space="0" w:color="auto"/>
                    <w:right w:val="none" w:sz="0" w:space="0" w:color="auto"/>
                  </w:divBdr>
                  <w:divsChild>
                    <w:div w:id="339241715">
                      <w:marLeft w:val="0"/>
                      <w:marRight w:val="0"/>
                      <w:marTop w:val="0"/>
                      <w:marBottom w:val="0"/>
                      <w:divBdr>
                        <w:top w:val="none" w:sz="0" w:space="0" w:color="auto"/>
                        <w:left w:val="none" w:sz="0" w:space="0" w:color="auto"/>
                        <w:bottom w:val="none" w:sz="0" w:space="0" w:color="auto"/>
                        <w:right w:val="none" w:sz="0" w:space="0" w:color="auto"/>
                      </w:divBdr>
                    </w:div>
                  </w:divsChild>
                </w:div>
                <w:div w:id="506603578">
                  <w:marLeft w:val="0"/>
                  <w:marRight w:val="0"/>
                  <w:marTop w:val="0"/>
                  <w:marBottom w:val="0"/>
                  <w:divBdr>
                    <w:top w:val="none" w:sz="0" w:space="0" w:color="auto"/>
                    <w:left w:val="none" w:sz="0" w:space="0" w:color="auto"/>
                    <w:bottom w:val="none" w:sz="0" w:space="0" w:color="auto"/>
                    <w:right w:val="none" w:sz="0" w:space="0" w:color="auto"/>
                  </w:divBdr>
                  <w:divsChild>
                    <w:div w:id="374089575">
                      <w:marLeft w:val="0"/>
                      <w:marRight w:val="0"/>
                      <w:marTop w:val="0"/>
                      <w:marBottom w:val="0"/>
                      <w:divBdr>
                        <w:top w:val="none" w:sz="0" w:space="0" w:color="auto"/>
                        <w:left w:val="none" w:sz="0" w:space="0" w:color="auto"/>
                        <w:bottom w:val="none" w:sz="0" w:space="0" w:color="auto"/>
                        <w:right w:val="none" w:sz="0" w:space="0" w:color="auto"/>
                      </w:divBdr>
                    </w:div>
                  </w:divsChild>
                </w:div>
                <w:div w:id="599601216">
                  <w:marLeft w:val="0"/>
                  <w:marRight w:val="0"/>
                  <w:marTop w:val="0"/>
                  <w:marBottom w:val="0"/>
                  <w:divBdr>
                    <w:top w:val="none" w:sz="0" w:space="0" w:color="auto"/>
                    <w:left w:val="none" w:sz="0" w:space="0" w:color="auto"/>
                    <w:bottom w:val="none" w:sz="0" w:space="0" w:color="auto"/>
                    <w:right w:val="none" w:sz="0" w:space="0" w:color="auto"/>
                  </w:divBdr>
                  <w:divsChild>
                    <w:div w:id="108934022">
                      <w:marLeft w:val="0"/>
                      <w:marRight w:val="0"/>
                      <w:marTop w:val="0"/>
                      <w:marBottom w:val="0"/>
                      <w:divBdr>
                        <w:top w:val="none" w:sz="0" w:space="0" w:color="auto"/>
                        <w:left w:val="none" w:sz="0" w:space="0" w:color="auto"/>
                        <w:bottom w:val="none" w:sz="0" w:space="0" w:color="auto"/>
                        <w:right w:val="none" w:sz="0" w:space="0" w:color="auto"/>
                      </w:divBdr>
                    </w:div>
                  </w:divsChild>
                </w:div>
                <w:div w:id="629750505">
                  <w:marLeft w:val="0"/>
                  <w:marRight w:val="0"/>
                  <w:marTop w:val="0"/>
                  <w:marBottom w:val="0"/>
                  <w:divBdr>
                    <w:top w:val="none" w:sz="0" w:space="0" w:color="auto"/>
                    <w:left w:val="none" w:sz="0" w:space="0" w:color="auto"/>
                    <w:bottom w:val="none" w:sz="0" w:space="0" w:color="auto"/>
                    <w:right w:val="none" w:sz="0" w:space="0" w:color="auto"/>
                  </w:divBdr>
                  <w:divsChild>
                    <w:div w:id="695348905">
                      <w:marLeft w:val="0"/>
                      <w:marRight w:val="0"/>
                      <w:marTop w:val="0"/>
                      <w:marBottom w:val="0"/>
                      <w:divBdr>
                        <w:top w:val="none" w:sz="0" w:space="0" w:color="auto"/>
                        <w:left w:val="none" w:sz="0" w:space="0" w:color="auto"/>
                        <w:bottom w:val="none" w:sz="0" w:space="0" w:color="auto"/>
                        <w:right w:val="none" w:sz="0" w:space="0" w:color="auto"/>
                      </w:divBdr>
                    </w:div>
                  </w:divsChild>
                </w:div>
                <w:div w:id="652216199">
                  <w:marLeft w:val="0"/>
                  <w:marRight w:val="0"/>
                  <w:marTop w:val="0"/>
                  <w:marBottom w:val="0"/>
                  <w:divBdr>
                    <w:top w:val="none" w:sz="0" w:space="0" w:color="auto"/>
                    <w:left w:val="none" w:sz="0" w:space="0" w:color="auto"/>
                    <w:bottom w:val="none" w:sz="0" w:space="0" w:color="auto"/>
                    <w:right w:val="none" w:sz="0" w:space="0" w:color="auto"/>
                  </w:divBdr>
                  <w:divsChild>
                    <w:div w:id="388773869">
                      <w:marLeft w:val="0"/>
                      <w:marRight w:val="0"/>
                      <w:marTop w:val="0"/>
                      <w:marBottom w:val="0"/>
                      <w:divBdr>
                        <w:top w:val="none" w:sz="0" w:space="0" w:color="auto"/>
                        <w:left w:val="none" w:sz="0" w:space="0" w:color="auto"/>
                        <w:bottom w:val="none" w:sz="0" w:space="0" w:color="auto"/>
                        <w:right w:val="none" w:sz="0" w:space="0" w:color="auto"/>
                      </w:divBdr>
                    </w:div>
                  </w:divsChild>
                </w:div>
                <w:div w:id="698890840">
                  <w:marLeft w:val="0"/>
                  <w:marRight w:val="0"/>
                  <w:marTop w:val="0"/>
                  <w:marBottom w:val="0"/>
                  <w:divBdr>
                    <w:top w:val="none" w:sz="0" w:space="0" w:color="auto"/>
                    <w:left w:val="none" w:sz="0" w:space="0" w:color="auto"/>
                    <w:bottom w:val="none" w:sz="0" w:space="0" w:color="auto"/>
                    <w:right w:val="none" w:sz="0" w:space="0" w:color="auto"/>
                  </w:divBdr>
                  <w:divsChild>
                    <w:div w:id="1653950824">
                      <w:marLeft w:val="0"/>
                      <w:marRight w:val="0"/>
                      <w:marTop w:val="0"/>
                      <w:marBottom w:val="0"/>
                      <w:divBdr>
                        <w:top w:val="none" w:sz="0" w:space="0" w:color="auto"/>
                        <w:left w:val="none" w:sz="0" w:space="0" w:color="auto"/>
                        <w:bottom w:val="none" w:sz="0" w:space="0" w:color="auto"/>
                        <w:right w:val="none" w:sz="0" w:space="0" w:color="auto"/>
                      </w:divBdr>
                    </w:div>
                  </w:divsChild>
                </w:div>
                <w:div w:id="751663509">
                  <w:marLeft w:val="0"/>
                  <w:marRight w:val="0"/>
                  <w:marTop w:val="0"/>
                  <w:marBottom w:val="0"/>
                  <w:divBdr>
                    <w:top w:val="none" w:sz="0" w:space="0" w:color="auto"/>
                    <w:left w:val="none" w:sz="0" w:space="0" w:color="auto"/>
                    <w:bottom w:val="none" w:sz="0" w:space="0" w:color="auto"/>
                    <w:right w:val="none" w:sz="0" w:space="0" w:color="auto"/>
                  </w:divBdr>
                  <w:divsChild>
                    <w:div w:id="553201084">
                      <w:marLeft w:val="0"/>
                      <w:marRight w:val="0"/>
                      <w:marTop w:val="0"/>
                      <w:marBottom w:val="0"/>
                      <w:divBdr>
                        <w:top w:val="none" w:sz="0" w:space="0" w:color="auto"/>
                        <w:left w:val="none" w:sz="0" w:space="0" w:color="auto"/>
                        <w:bottom w:val="none" w:sz="0" w:space="0" w:color="auto"/>
                        <w:right w:val="none" w:sz="0" w:space="0" w:color="auto"/>
                      </w:divBdr>
                    </w:div>
                  </w:divsChild>
                </w:div>
                <w:div w:id="809131939">
                  <w:marLeft w:val="0"/>
                  <w:marRight w:val="0"/>
                  <w:marTop w:val="0"/>
                  <w:marBottom w:val="0"/>
                  <w:divBdr>
                    <w:top w:val="none" w:sz="0" w:space="0" w:color="auto"/>
                    <w:left w:val="none" w:sz="0" w:space="0" w:color="auto"/>
                    <w:bottom w:val="none" w:sz="0" w:space="0" w:color="auto"/>
                    <w:right w:val="none" w:sz="0" w:space="0" w:color="auto"/>
                  </w:divBdr>
                  <w:divsChild>
                    <w:div w:id="11298087">
                      <w:marLeft w:val="0"/>
                      <w:marRight w:val="0"/>
                      <w:marTop w:val="0"/>
                      <w:marBottom w:val="0"/>
                      <w:divBdr>
                        <w:top w:val="none" w:sz="0" w:space="0" w:color="auto"/>
                        <w:left w:val="none" w:sz="0" w:space="0" w:color="auto"/>
                        <w:bottom w:val="none" w:sz="0" w:space="0" w:color="auto"/>
                        <w:right w:val="none" w:sz="0" w:space="0" w:color="auto"/>
                      </w:divBdr>
                    </w:div>
                  </w:divsChild>
                </w:div>
                <w:div w:id="813789303">
                  <w:marLeft w:val="0"/>
                  <w:marRight w:val="0"/>
                  <w:marTop w:val="0"/>
                  <w:marBottom w:val="0"/>
                  <w:divBdr>
                    <w:top w:val="none" w:sz="0" w:space="0" w:color="auto"/>
                    <w:left w:val="none" w:sz="0" w:space="0" w:color="auto"/>
                    <w:bottom w:val="none" w:sz="0" w:space="0" w:color="auto"/>
                    <w:right w:val="none" w:sz="0" w:space="0" w:color="auto"/>
                  </w:divBdr>
                  <w:divsChild>
                    <w:div w:id="1353530220">
                      <w:marLeft w:val="0"/>
                      <w:marRight w:val="0"/>
                      <w:marTop w:val="0"/>
                      <w:marBottom w:val="0"/>
                      <w:divBdr>
                        <w:top w:val="none" w:sz="0" w:space="0" w:color="auto"/>
                        <w:left w:val="none" w:sz="0" w:space="0" w:color="auto"/>
                        <w:bottom w:val="none" w:sz="0" w:space="0" w:color="auto"/>
                        <w:right w:val="none" w:sz="0" w:space="0" w:color="auto"/>
                      </w:divBdr>
                    </w:div>
                  </w:divsChild>
                </w:div>
                <w:div w:id="815268824">
                  <w:marLeft w:val="0"/>
                  <w:marRight w:val="0"/>
                  <w:marTop w:val="0"/>
                  <w:marBottom w:val="0"/>
                  <w:divBdr>
                    <w:top w:val="none" w:sz="0" w:space="0" w:color="auto"/>
                    <w:left w:val="none" w:sz="0" w:space="0" w:color="auto"/>
                    <w:bottom w:val="none" w:sz="0" w:space="0" w:color="auto"/>
                    <w:right w:val="none" w:sz="0" w:space="0" w:color="auto"/>
                  </w:divBdr>
                  <w:divsChild>
                    <w:div w:id="932518198">
                      <w:marLeft w:val="0"/>
                      <w:marRight w:val="0"/>
                      <w:marTop w:val="0"/>
                      <w:marBottom w:val="0"/>
                      <w:divBdr>
                        <w:top w:val="none" w:sz="0" w:space="0" w:color="auto"/>
                        <w:left w:val="none" w:sz="0" w:space="0" w:color="auto"/>
                        <w:bottom w:val="none" w:sz="0" w:space="0" w:color="auto"/>
                        <w:right w:val="none" w:sz="0" w:space="0" w:color="auto"/>
                      </w:divBdr>
                    </w:div>
                  </w:divsChild>
                </w:div>
                <w:div w:id="897324074">
                  <w:marLeft w:val="0"/>
                  <w:marRight w:val="0"/>
                  <w:marTop w:val="0"/>
                  <w:marBottom w:val="0"/>
                  <w:divBdr>
                    <w:top w:val="none" w:sz="0" w:space="0" w:color="auto"/>
                    <w:left w:val="none" w:sz="0" w:space="0" w:color="auto"/>
                    <w:bottom w:val="none" w:sz="0" w:space="0" w:color="auto"/>
                    <w:right w:val="none" w:sz="0" w:space="0" w:color="auto"/>
                  </w:divBdr>
                  <w:divsChild>
                    <w:div w:id="138962242">
                      <w:marLeft w:val="0"/>
                      <w:marRight w:val="0"/>
                      <w:marTop w:val="0"/>
                      <w:marBottom w:val="0"/>
                      <w:divBdr>
                        <w:top w:val="none" w:sz="0" w:space="0" w:color="auto"/>
                        <w:left w:val="none" w:sz="0" w:space="0" w:color="auto"/>
                        <w:bottom w:val="none" w:sz="0" w:space="0" w:color="auto"/>
                        <w:right w:val="none" w:sz="0" w:space="0" w:color="auto"/>
                      </w:divBdr>
                    </w:div>
                  </w:divsChild>
                </w:div>
                <w:div w:id="905535562">
                  <w:marLeft w:val="0"/>
                  <w:marRight w:val="0"/>
                  <w:marTop w:val="0"/>
                  <w:marBottom w:val="0"/>
                  <w:divBdr>
                    <w:top w:val="none" w:sz="0" w:space="0" w:color="auto"/>
                    <w:left w:val="none" w:sz="0" w:space="0" w:color="auto"/>
                    <w:bottom w:val="none" w:sz="0" w:space="0" w:color="auto"/>
                    <w:right w:val="none" w:sz="0" w:space="0" w:color="auto"/>
                  </w:divBdr>
                  <w:divsChild>
                    <w:div w:id="1848010655">
                      <w:marLeft w:val="0"/>
                      <w:marRight w:val="0"/>
                      <w:marTop w:val="0"/>
                      <w:marBottom w:val="0"/>
                      <w:divBdr>
                        <w:top w:val="none" w:sz="0" w:space="0" w:color="auto"/>
                        <w:left w:val="none" w:sz="0" w:space="0" w:color="auto"/>
                        <w:bottom w:val="none" w:sz="0" w:space="0" w:color="auto"/>
                        <w:right w:val="none" w:sz="0" w:space="0" w:color="auto"/>
                      </w:divBdr>
                    </w:div>
                    <w:div w:id="1872064478">
                      <w:marLeft w:val="0"/>
                      <w:marRight w:val="0"/>
                      <w:marTop w:val="0"/>
                      <w:marBottom w:val="0"/>
                      <w:divBdr>
                        <w:top w:val="none" w:sz="0" w:space="0" w:color="auto"/>
                        <w:left w:val="none" w:sz="0" w:space="0" w:color="auto"/>
                        <w:bottom w:val="none" w:sz="0" w:space="0" w:color="auto"/>
                        <w:right w:val="none" w:sz="0" w:space="0" w:color="auto"/>
                      </w:divBdr>
                    </w:div>
                  </w:divsChild>
                </w:div>
                <w:div w:id="922763795">
                  <w:marLeft w:val="0"/>
                  <w:marRight w:val="0"/>
                  <w:marTop w:val="0"/>
                  <w:marBottom w:val="0"/>
                  <w:divBdr>
                    <w:top w:val="none" w:sz="0" w:space="0" w:color="auto"/>
                    <w:left w:val="none" w:sz="0" w:space="0" w:color="auto"/>
                    <w:bottom w:val="none" w:sz="0" w:space="0" w:color="auto"/>
                    <w:right w:val="none" w:sz="0" w:space="0" w:color="auto"/>
                  </w:divBdr>
                  <w:divsChild>
                    <w:div w:id="1900247106">
                      <w:marLeft w:val="0"/>
                      <w:marRight w:val="0"/>
                      <w:marTop w:val="0"/>
                      <w:marBottom w:val="0"/>
                      <w:divBdr>
                        <w:top w:val="none" w:sz="0" w:space="0" w:color="auto"/>
                        <w:left w:val="none" w:sz="0" w:space="0" w:color="auto"/>
                        <w:bottom w:val="none" w:sz="0" w:space="0" w:color="auto"/>
                        <w:right w:val="none" w:sz="0" w:space="0" w:color="auto"/>
                      </w:divBdr>
                    </w:div>
                  </w:divsChild>
                </w:div>
                <w:div w:id="966932875">
                  <w:marLeft w:val="0"/>
                  <w:marRight w:val="0"/>
                  <w:marTop w:val="0"/>
                  <w:marBottom w:val="0"/>
                  <w:divBdr>
                    <w:top w:val="none" w:sz="0" w:space="0" w:color="auto"/>
                    <w:left w:val="none" w:sz="0" w:space="0" w:color="auto"/>
                    <w:bottom w:val="none" w:sz="0" w:space="0" w:color="auto"/>
                    <w:right w:val="none" w:sz="0" w:space="0" w:color="auto"/>
                  </w:divBdr>
                  <w:divsChild>
                    <w:div w:id="13893897">
                      <w:marLeft w:val="0"/>
                      <w:marRight w:val="0"/>
                      <w:marTop w:val="0"/>
                      <w:marBottom w:val="0"/>
                      <w:divBdr>
                        <w:top w:val="none" w:sz="0" w:space="0" w:color="auto"/>
                        <w:left w:val="none" w:sz="0" w:space="0" w:color="auto"/>
                        <w:bottom w:val="none" w:sz="0" w:space="0" w:color="auto"/>
                        <w:right w:val="none" w:sz="0" w:space="0" w:color="auto"/>
                      </w:divBdr>
                    </w:div>
                  </w:divsChild>
                </w:div>
                <w:div w:id="1069614591">
                  <w:marLeft w:val="0"/>
                  <w:marRight w:val="0"/>
                  <w:marTop w:val="0"/>
                  <w:marBottom w:val="0"/>
                  <w:divBdr>
                    <w:top w:val="none" w:sz="0" w:space="0" w:color="auto"/>
                    <w:left w:val="none" w:sz="0" w:space="0" w:color="auto"/>
                    <w:bottom w:val="none" w:sz="0" w:space="0" w:color="auto"/>
                    <w:right w:val="none" w:sz="0" w:space="0" w:color="auto"/>
                  </w:divBdr>
                  <w:divsChild>
                    <w:div w:id="1963076856">
                      <w:marLeft w:val="0"/>
                      <w:marRight w:val="0"/>
                      <w:marTop w:val="0"/>
                      <w:marBottom w:val="0"/>
                      <w:divBdr>
                        <w:top w:val="none" w:sz="0" w:space="0" w:color="auto"/>
                        <w:left w:val="none" w:sz="0" w:space="0" w:color="auto"/>
                        <w:bottom w:val="none" w:sz="0" w:space="0" w:color="auto"/>
                        <w:right w:val="none" w:sz="0" w:space="0" w:color="auto"/>
                      </w:divBdr>
                    </w:div>
                  </w:divsChild>
                </w:div>
                <w:div w:id="1076443142">
                  <w:marLeft w:val="0"/>
                  <w:marRight w:val="0"/>
                  <w:marTop w:val="0"/>
                  <w:marBottom w:val="0"/>
                  <w:divBdr>
                    <w:top w:val="none" w:sz="0" w:space="0" w:color="auto"/>
                    <w:left w:val="none" w:sz="0" w:space="0" w:color="auto"/>
                    <w:bottom w:val="none" w:sz="0" w:space="0" w:color="auto"/>
                    <w:right w:val="none" w:sz="0" w:space="0" w:color="auto"/>
                  </w:divBdr>
                  <w:divsChild>
                    <w:div w:id="1455631692">
                      <w:marLeft w:val="0"/>
                      <w:marRight w:val="0"/>
                      <w:marTop w:val="0"/>
                      <w:marBottom w:val="0"/>
                      <w:divBdr>
                        <w:top w:val="none" w:sz="0" w:space="0" w:color="auto"/>
                        <w:left w:val="none" w:sz="0" w:space="0" w:color="auto"/>
                        <w:bottom w:val="none" w:sz="0" w:space="0" w:color="auto"/>
                        <w:right w:val="none" w:sz="0" w:space="0" w:color="auto"/>
                      </w:divBdr>
                    </w:div>
                  </w:divsChild>
                </w:div>
                <w:div w:id="1077480940">
                  <w:marLeft w:val="0"/>
                  <w:marRight w:val="0"/>
                  <w:marTop w:val="0"/>
                  <w:marBottom w:val="0"/>
                  <w:divBdr>
                    <w:top w:val="none" w:sz="0" w:space="0" w:color="auto"/>
                    <w:left w:val="none" w:sz="0" w:space="0" w:color="auto"/>
                    <w:bottom w:val="none" w:sz="0" w:space="0" w:color="auto"/>
                    <w:right w:val="none" w:sz="0" w:space="0" w:color="auto"/>
                  </w:divBdr>
                  <w:divsChild>
                    <w:div w:id="343091465">
                      <w:marLeft w:val="0"/>
                      <w:marRight w:val="0"/>
                      <w:marTop w:val="0"/>
                      <w:marBottom w:val="0"/>
                      <w:divBdr>
                        <w:top w:val="none" w:sz="0" w:space="0" w:color="auto"/>
                        <w:left w:val="none" w:sz="0" w:space="0" w:color="auto"/>
                        <w:bottom w:val="none" w:sz="0" w:space="0" w:color="auto"/>
                        <w:right w:val="none" w:sz="0" w:space="0" w:color="auto"/>
                      </w:divBdr>
                    </w:div>
                  </w:divsChild>
                </w:div>
                <w:div w:id="1089037705">
                  <w:marLeft w:val="0"/>
                  <w:marRight w:val="0"/>
                  <w:marTop w:val="0"/>
                  <w:marBottom w:val="0"/>
                  <w:divBdr>
                    <w:top w:val="none" w:sz="0" w:space="0" w:color="auto"/>
                    <w:left w:val="none" w:sz="0" w:space="0" w:color="auto"/>
                    <w:bottom w:val="none" w:sz="0" w:space="0" w:color="auto"/>
                    <w:right w:val="none" w:sz="0" w:space="0" w:color="auto"/>
                  </w:divBdr>
                  <w:divsChild>
                    <w:div w:id="1324745753">
                      <w:marLeft w:val="0"/>
                      <w:marRight w:val="0"/>
                      <w:marTop w:val="0"/>
                      <w:marBottom w:val="0"/>
                      <w:divBdr>
                        <w:top w:val="none" w:sz="0" w:space="0" w:color="auto"/>
                        <w:left w:val="none" w:sz="0" w:space="0" w:color="auto"/>
                        <w:bottom w:val="none" w:sz="0" w:space="0" w:color="auto"/>
                        <w:right w:val="none" w:sz="0" w:space="0" w:color="auto"/>
                      </w:divBdr>
                    </w:div>
                  </w:divsChild>
                </w:div>
                <w:div w:id="1145509249">
                  <w:marLeft w:val="0"/>
                  <w:marRight w:val="0"/>
                  <w:marTop w:val="0"/>
                  <w:marBottom w:val="0"/>
                  <w:divBdr>
                    <w:top w:val="none" w:sz="0" w:space="0" w:color="auto"/>
                    <w:left w:val="none" w:sz="0" w:space="0" w:color="auto"/>
                    <w:bottom w:val="none" w:sz="0" w:space="0" w:color="auto"/>
                    <w:right w:val="none" w:sz="0" w:space="0" w:color="auto"/>
                  </w:divBdr>
                  <w:divsChild>
                    <w:div w:id="1003122174">
                      <w:marLeft w:val="0"/>
                      <w:marRight w:val="0"/>
                      <w:marTop w:val="0"/>
                      <w:marBottom w:val="0"/>
                      <w:divBdr>
                        <w:top w:val="none" w:sz="0" w:space="0" w:color="auto"/>
                        <w:left w:val="none" w:sz="0" w:space="0" w:color="auto"/>
                        <w:bottom w:val="none" w:sz="0" w:space="0" w:color="auto"/>
                        <w:right w:val="none" w:sz="0" w:space="0" w:color="auto"/>
                      </w:divBdr>
                    </w:div>
                  </w:divsChild>
                </w:div>
                <w:div w:id="1166477355">
                  <w:marLeft w:val="0"/>
                  <w:marRight w:val="0"/>
                  <w:marTop w:val="0"/>
                  <w:marBottom w:val="0"/>
                  <w:divBdr>
                    <w:top w:val="none" w:sz="0" w:space="0" w:color="auto"/>
                    <w:left w:val="none" w:sz="0" w:space="0" w:color="auto"/>
                    <w:bottom w:val="none" w:sz="0" w:space="0" w:color="auto"/>
                    <w:right w:val="none" w:sz="0" w:space="0" w:color="auto"/>
                  </w:divBdr>
                  <w:divsChild>
                    <w:div w:id="856425747">
                      <w:marLeft w:val="0"/>
                      <w:marRight w:val="0"/>
                      <w:marTop w:val="0"/>
                      <w:marBottom w:val="0"/>
                      <w:divBdr>
                        <w:top w:val="none" w:sz="0" w:space="0" w:color="auto"/>
                        <w:left w:val="none" w:sz="0" w:space="0" w:color="auto"/>
                        <w:bottom w:val="none" w:sz="0" w:space="0" w:color="auto"/>
                        <w:right w:val="none" w:sz="0" w:space="0" w:color="auto"/>
                      </w:divBdr>
                    </w:div>
                  </w:divsChild>
                </w:div>
                <w:div w:id="1224221880">
                  <w:marLeft w:val="0"/>
                  <w:marRight w:val="0"/>
                  <w:marTop w:val="0"/>
                  <w:marBottom w:val="0"/>
                  <w:divBdr>
                    <w:top w:val="none" w:sz="0" w:space="0" w:color="auto"/>
                    <w:left w:val="none" w:sz="0" w:space="0" w:color="auto"/>
                    <w:bottom w:val="none" w:sz="0" w:space="0" w:color="auto"/>
                    <w:right w:val="none" w:sz="0" w:space="0" w:color="auto"/>
                  </w:divBdr>
                  <w:divsChild>
                    <w:div w:id="1759523375">
                      <w:marLeft w:val="0"/>
                      <w:marRight w:val="0"/>
                      <w:marTop w:val="0"/>
                      <w:marBottom w:val="0"/>
                      <w:divBdr>
                        <w:top w:val="none" w:sz="0" w:space="0" w:color="auto"/>
                        <w:left w:val="none" w:sz="0" w:space="0" w:color="auto"/>
                        <w:bottom w:val="none" w:sz="0" w:space="0" w:color="auto"/>
                        <w:right w:val="none" w:sz="0" w:space="0" w:color="auto"/>
                      </w:divBdr>
                    </w:div>
                  </w:divsChild>
                </w:div>
                <w:div w:id="1239633399">
                  <w:marLeft w:val="0"/>
                  <w:marRight w:val="0"/>
                  <w:marTop w:val="0"/>
                  <w:marBottom w:val="0"/>
                  <w:divBdr>
                    <w:top w:val="none" w:sz="0" w:space="0" w:color="auto"/>
                    <w:left w:val="none" w:sz="0" w:space="0" w:color="auto"/>
                    <w:bottom w:val="none" w:sz="0" w:space="0" w:color="auto"/>
                    <w:right w:val="none" w:sz="0" w:space="0" w:color="auto"/>
                  </w:divBdr>
                  <w:divsChild>
                    <w:div w:id="531261045">
                      <w:marLeft w:val="0"/>
                      <w:marRight w:val="0"/>
                      <w:marTop w:val="0"/>
                      <w:marBottom w:val="0"/>
                      <w:divBdr>
                        <w:top w:val="none" w:sz="0" w:space="0" w:color="auto"/>
                        <w:left w:val="none" w:sz="0" w:space="0" w:color="auto"/>
                        <w:bottom w:val="none" w:sz="0" w:space="0" w:color="auto"/>
                        <w:right w:val="none" w:sz="0" w:space="0" w:color="auto"/>
                      </w:divBdr>
                    </w:div>
                  </w:divsChild>
                </w:div>
                <w:div w:id="1253125564">
                  <w:marLeft w:val="0"/>
                  <w:marRight w:val="0"/>
                  <w:marTop w:val="0"/>
                  <w:marBottom w:val="0"/>
                  <w:divBdr>
                    <w:top w:val="none" w:sz="0" w:space="0" w:color="auto"/>
                    <w:left w:val="none" w:sz="0" w:space="0" w:color="auto"/>
                    <w:bottom w:val="none" w:sz="0" w:space="0" w:color="auto"/>
                    <w:right w:val="none" w:sz="0" w:space="0" w:color="auto"/>
                  </w:divBdr>
                  <w:divsChild>
                    <w:div w:id="108744828">
                      <w:marLeft w:val="0"/>
                      <w:marRight w:val="0"/>
                      <w:marTop w:val="0"/>
                      <w:marBottom w:val="0"/>
                      <w:divBdr>
                        <w:top w:val="none" w:sz="0" w:space="0" w:color="auto"/>
                        <w:left w:val="none" w:sz="0" w:space="0" w:color="auto"/>
                        <w:bottom w:val="none" w:sz="0" w:space="0" w:color="auto"/>
                        <w:right w:val="none" w:sz="0" w:space="0" w:color="auto"/>
                      </w:divBdr>
                    </w:div>
                  </w:divsChild>
                </w:div>
                <w:div w:id="1262297801">
                  <w:marLeft w:val="0"/>
                  <w:marRight w:val="0"/>
                  <w:marTop w:val="0"/>
                  <w:marBottom w:val="0"/>
                  <w:divBdr>
                    <w:top w:val="none" w:sz="0" w:space="0" w:color="auto"/>
                    <w:left w:val="none" w:sz="0" w:space="0" w:color="auto"/>
                    <w:bottom w:val="none" w:sz="0" w:space="0" w:color="auto"/>
                    <w:right w:val="none" w:sz="0" w:space="0" w:color="auto"/>
                  </w:divBdr>
                  <w:divsChild>
                    <w:div w:id="166798047">
                      <w:marLeft w:val="0"/>
                      <w:marRight w:val="0"/>
                      <w:marTop w:val="0"/>
                      <w:marBottom w:val="0"/>
                      <w:divBdr>
                        <w:top w:val="none" w:sz="0" w:space="0" w:color="auto"/>
                        <w:left w:val="none" w:sz="0" w:space="0" w:color="auto"/>
                        <w:bottom w:val="none" w:sz="0" w:space="0" w:color="auto"/>
                        <w:right w:val="none" w:sz="0" w:space="0" w:color="auto"/>
                      </w:divBdr>
                    </w:div>
                  </w:divsChild>
                </w:div>
                <w:div w:id="1285962806">
                  <w:marLeft w:val="0"/>
                  <w:marRight w:val="0"/>
                  <w:marTop w:val="0"/>
                  <w:marBottom w:val="0"/>
                  <w:divBdr>
                    <w:top w:val="none" w:sz="0" w:space="0" w:color="auto"/>
                    <w:left w:val="none" w:sz="0" w:space="0" w:color="auto"/>
                    <w:bottom w:val="none" w:sz="0" w:space="0" w:color="auto"/>
                    <w:right w:val="none" w:sz="0" w:space="0" w:color="auto"/>
                  </w:divBdr>
                  <w:divsChild>
                    <w:div w:id="618680641">
                      <w:marLeft w:val="0"/>
                      <w:marRight w:val="0"/>
                      <w:marTop w:val="0"/>
                      <w:marBottom w:val="0"/>
                      <w:divBdr>
                        <w:top w:val="none" w:sz="0" w:space="0" w:color="auto"/>
                        <w:left w:val="none" w:sz="0" w:space="0" w:color="auto"/>
                        <w:bottom w:val="none" w:sz="0" w:space="0" w:color="auto"/>
                        <w:right w:val="none" w:sz="0" w:space="0" w:color="auto"/>
                      </w:divBdr>
                    </w:div>
                  </w:divsChild>
                </w:div>
                <w:div w:id="1337923562">
                  <w:marLeft w:val="0"/>
                  <w:marRight w:val="0"/>
                  <w:marTop w:val="0"/>
                  <w:marBottom w:val="0"/>
                  <w:divBdr>
                    <w:top w:val="none" w:sz="0" w:space="0" w:color="auto"/>
                    <w:left w:val="none" w:sz="0" w:space="0" w:color="auto"/>
                    <w:bottom w:val="none" w:sz="0" w:space="0" w:color="auto"/>
                    <w:right w:val="none" w:sz="0" w:space="0" w:color="auto"/>
                  </w:divBdr>
                  <w:divsChild>
                    <w:div w:id="2028212881">
                      <w:marLeft w:val="0"/>
                      <w:marRight w:val="0"/>
                      <w:marTop w:val="0"/>
                      <w:marBottom w:val="0"/>
                      <w:divBdr>
                        <w:top w:val="none" w:sz="0" w:space="0" w:color="auto"/>
                        <w:left w:val="none" w:sz="0" w:space="0" w:color="auto"/>
                        <w:bottom w:val="none" w:sz="0" w:space="0" w:color="auto"/>
                        <w:right w:val="none" w:sz="0" w:space="0" w:color="auto"/>
                      </w:divBdr>
                    </w:div>
                  </w:divsChild>
                </w:div>
                <w:div w:id="1383210514">
                  <w:marLeft w:val="0"/>
                  <w:marRight w:val="0"/>
                  <w:marTop w:val="0"/>
                  <w:marBottom w:val="0"/>
                  <w:divBdr>
                    <w:top w:val="none" w:sz="0" w:space="0" w:color="auto"/>
                    <w:left w:val="none" w:sz="0" w:space="0" w:color="auto"/>
                    <w:bottom w:val="none" w:sz="0" w:space="0" w:color="auto"/>
                    <w:right w:val="none" w:sz="0" w:space="0" w:color="auto"/>
                  </w:divBdr>
                  <w:divsChild>
                    <w:div w:id="236133593">
                      <w:marLeft w:val="0"/>
                      <w:marRight w:val="0"/>
                      <w:marTop w:val="0"/>
                      <w:marBottom w:val="0"/>
                      <w:divBdr>
                        <w:top w:val="none" w:sz="0" w:space="0" w:color="auto"/>
                        <w:left w:val="none" w:sz="0" w:space="0" w:color="auto"/>
                        <w:bottom w:val="none" w:sz="0" w:space="0" w:color="auto"/>
                        <w:right w:val="none" w:sz="0" w:space="0" w:color="auto"/>
                      </w:divBdr>
                    </w:div>
                  </w:divsChild>
                </w:div>
                <w:div w:id="1399399617">
                  <w:marLeft w:val="0"/>
                  <w:marRight w:val="0"/>
                  <w:marTop w:val="0"/>
                  <w:marBottom w:val="0"/>
                  <w:divBdr>
                    <w:top w:val="none" w:sz="0" w:space="0" w:color="auto"/>
                    <w:left w:val="none" w:sz="0" w:space="0" w:color="auto"/>
                    <w:bottom w:val="none" w:sz="0" w:space="0" w:color="auto"/>
                    <w:right w:val="none" w:sz="0" w:space="0" w:color="auto"/>
                  </w:divBdr>
                  <w:divsChild>
                    <w:div w:id="542445318">
                      <w:marLeft w:val="0"/>
                      <w:marRight w:val="0"/>
                      <w:marTop w:val="0"/>
                      <w:marBottom w:val="0"/>
                      <w:divBdr>
                        <w:top w:val="none" w:sz="0" w:space="0" w:color="auto"/>
                        <w:left w:val="none" w:sz="0" w:space="0" w:color="auto"/>
                        <w:bottom w:val="none" w:sz="0" w:space="0" w:color="auto"/>
                        <w:right w:val="none" w:sz="0" w:space="0" w:color="auto"/>
                      </w:divBdr>
                    </w:div>
                  </w:divsChild>
                </w:div>
                <w:div w:id="1428312673">
                  <w:marLeft w:val="0"/>
                  <w:marRight w:val="0"/>
                  <w:marTop w:val="0"/>
                  <w:marBottom w:val="0"/>
                  <w:divBdr>
                    <w:top w:val="none" w:sz="0" w:space="0" w:color="auto"/>
                    <w:left w:val="none" w:sz="0" w:space="0" w:color="auto"/>
                    <w:bottom w:val="none" w:sz="0" w:space="0" w:color="auto"/>
                    <w:right w:val="none" w:sz="0" w:space="0" w:color="auto"/>
                  </w:divBdr>
                  <w:divsChild>
                    <w:div w:id="914971086">
                      <w:marLeft w:val="0"/>
                      <w:marRight w:val="0"/>
                      <w:marTop w:val="0"/>
                      <w:marBottom w:val="0"/>
                      <w:divBdr>
                        <w:top w:val="none" w:sz="0" w:space="0" w:color="auto"/>
                        <w:left w:val="none" w:sz="0" w:space="0" w:color="auto"/>
                        <w:bottom w:val="none" w:sz="0" w:space="0" w:color="auto"/>
                        <w:right w:val="none" w:sz="0" w:space="0" w:color="auto"/>
                      </w:divBdr>
                    </w:div>
                  </w:divsChild>
                </w:div>
                <w:div w:id="1479228993">
                  <w:marLeft w:val="0"/>
                  <w:marRight w:val="0"/>
                  <w:marTop w:val="0"/>
                  <w:marBottom w:val="0"/>
                  <w:divBdr>
                    <w:top w:val="none" w:sz="0" w:space="0" w:color="auto"/>
                    <w:left w:val="none" w:sz="0" w:space="0" w:color="auto"/>
                    <w:bottom w:val="none" w:sz="0" w:space="0" w:color="auto"/>
                    <w:right w:val="none" w:sz="0" w:space="0" w:color="auto"/>
                  </w:divBdr>
                  <w:divsChild>
                    <w:div w:id="1969890058">
                      <w:marLeft w:val="0"/>
                      <w:marRight w:val="0"/>
                      <w:marTop w:val="0"/>
                      <w:marBottom w:val="0"/>
                      <w:divBdr>
                        <w:top w:val="none" w:sz="0" w:space="0" w:color="auto"/>
                        <w:left w:val="none" w:sz="0" w:space="0" w:color="auto"/>
                        <w:bottom w:val="none" w:sz="0" w:space="0" w:color="auto"/>
                        <w:right w:val="none" w:sz="0" w:space="0" w:color="auto"/>
                      </w:divBdr>
                    </w:div>
                  </w:divsChild>
                </w:div>
                <w:div w:id="1485464489">
                  <w:marLeft w:val="0"/>
                  <w:marRight w:val="0"/>
                  <w:marTop w:val="0"/>
                  <w:marBottom w:val="0"/>
                  <w:divBdr>
                    <w:top w:val="none" w:sz="0" w:space="0" w:color="auto"/>
                    <w:left w:val="none" w:sz="0" w:space="0" w:color="auto"/>
                    <w:bottom w:val="none" w:sz="0" w:space="0" w:color="auto"/>
                    <w:right w:val="none" w:sz="0" w:space="0" w:color="auto"/>
                  </w:divBdr>
                  <w:divsChild>
                    <w:div w:id="1549684160">
                      <w:marLeft w:val="0"/>
                      <w:marRight w:val="0"/>
                      <w:marTop w:val="0"/>
                      <w:marBottom w:val="0"/>
                      <w:divBdr>
                        <w:top w:val="none" w:sz="0" w:space="0" w:color="auto"/>
                        <w:left w:val="none" w:sz="0" w:space="0" w:color="auto"/>
                        <w:bottom w:val="none" w:sz="0" w:space="0" w:color="auto"/>
                        <w:right w:val="none" w:sz="0" w:space="0" w:color="auto"/>
                      </w:divBdr>
                    </w:div>
                  </w:divsChild>
                </w:div>
                <w:div w:id="1492673876">
                  <w:marLeft w:val="0"/>
                  <w:marRight w:val="0"/>
                  <w:marTop w:val="0"/>
                  <w:marBottom w:val="0"/>
                  <w:divBdr>
                    <w:top w:val="none" w:sz="0" w:space="0" w:color="auto"/>
                    <w:left w:val="none" w:sz="0" w:space="0" w:color="auto"/>
                    <w:bottom w:val="none" w:sz="0" w:space="0" w:color="auto"/>
                    <w:right w:val="none" w:sz="0" w:space="0" w:color="auto"/>
                  </w:divBdr>
                  <w:divsChild>
                    <w:div w:id="675691543">
                      <w:marLeft w:val="0"/>
                      <w:marRight w:val="0"/>
                      <w:marTop w:val="0"/>
                      <w:marBottom w:val="0"/>
                      <w:divBdr>
                        <w:top w:val="none" w:sz="0" w:space="0" w:color="auto"/>
                        <w:left w:val="none" w:sz="0" w:space="0" w:color="auto"/>
                        <w:bottom w:val="none" w:sz="0" w:space="0" w:color="auto"/>
                        <w:right w:val="none" w:sz="0" w:space="0" w:color="auto"/>
                      </w:divBdr>
                    </w:div>
                  </w:divsChild>
                </w:div>
                <w:div w:id="1633244210">
                  <w:marLeft w:val="0"/>
                  <w:marRight w:val="0"/>
                  <w:marTop w:val="0"/>
                  <w:marBottom w:val="0"/>
                  <w:divBdr>
                    <w:top w:val="none" w:sz="0" w:space="0" w:color="auto"/>
                    <w:left w:val="none" w:sz="0" w:space="0" w:color="auto"/>
                    <w:bottom w:val="none" w:sz="0" w:space="0" w:color="auto"/>
                    <w:right w:val="none" w:sz="0" w:space="0" w:color="auto"/>
                  </w:divBdr>
                  <w:divsChild>
                    <w:div w:id="963537726">
                      <w:marLeft w:val="0"/>
                      <w:marRight w:val="0"/>
                      <w:marTop w:val="0"/>
                      <w:marBottom w:val="0"/>
                      <w:divBdr>
                        <w:top w:val="none" w:sz="0" w:space="0" w:color="auto"/>
                        <w:left w:val="none" w:sz="0" w:space="0" w:color="auto"/>
                        <w:bottom w:val="none" w:sz="0" w:space="0" w:color="auto"/>
                        <w:right w:val="none" w:sz="0" w:space="0" w:color="auto"/>
                      </w:divBdr>
                    </w:div>
                  </w:divsChild>
                </w:div>
                <w:div w:id="1673416252">
                  <w:marLeft w:val="0"/>
                  <w:marRight w:val="0"/>
                  <w:marTop w:val="0"/>
                  <w:marBottom w:val="0"/>
                  <w:divBdr>
                    <w:top w:val="none" w:sz="0" w:space="0" w:color="auto"/>
                    <w:left w:val="none" w:sz="0" w:space="0" w:color="auto"/>
                    <w:bottom w:val="none" w:sz="0" w:space="0" w:color="auto"/>
                    <w:right w:val="none" w:sz="0" w:space="0" w:color="auto"/>
                  </w:divBdr>
                  <w:divsChild>
                    <w:div w:id="1592005709">
                      <w:marLeft w:val="0"/>
                      <w:marRight w:val="0"/>
                      <w:marTop w:val="0"/>
                      <w:marBottom w:val="0"/>
                      <w:divBdr>
                        <w:top w:val="none" w:sz="0" w:space="0" w:color="auto"/>
                        <w:left w:val="none" w:sz="0" w:space="0" w:color="auto"/>
                        <w:bottom w:val="none" w:sz="0" w:space="0" w:color="auto"/>
                        <w:right w:val="none" w:sz="0" w:space="0" w:color="auto"/>
                      </w:divBdr>
                    </w:div>
                  </w:divsChild>
                </w:div>
                <w:div w:id="1736975711">
                  <w:marLeft w:val="0"/>
                  <w:marRight w:val="0"/>
                  <w:marTop w:val="0"/>
                  <w:marBottom w:val="0"/>
                  <w:divBdr>
                    <w:top w:val="none" w:sz="0" w:space="0" w:color="auto"/>
                    <w:left w:val="none" w:sz="0" w:space="0" w:color="auto"/>
                    <w:bottom w:val="none" w:sz="0" w:space="0" w:color="auto"/>
                    <w:right w:val="none" w:sz="0" w:space="0" w:color="auto"/>
                  </w:divBdr>
                  <w:divsChild>
                    <w:div w:id="1964264539">
                      <w:marLeft w:val="0"/>
                      <w:marRight w:val="0"/>
                      <w:marTop w:val="0"/>
                      <w:marBottom w:val="0"/>
                      <w:divBdr>
                        <w:top w:val="none" w:sz="0" w:space="0" w:color="auto"/>
                        <w:left w:val="none" w:sz="0" w:space="0" w:color="auto"/>
                        <w:bottom w:val="none" w:sz="0" w:space="0" w:color="auto"/>
                        <w:right w:val="none" w:sz="0" w:space="0" w:color="auto"/>
                      </w:divBdr>
                    </w:div>
                  </w:divsChild>
                </w:div>
                <w:div w:id="1772508007">
                  <w:marLeft w:val="0"/>
                  <w:marRight w:val="0"/>
                  <w:marTop w:val="0"/>
                  <w:marBottom w:val="0"/>
                  <w:divBdr>
                    <w:top w:val="none" w:sz="0" w:space="0" w:color="auto"/>
                    <w:left w:val="none" w:sz="0" w:space="0" w:color="auto"/>
                    <w:bottom w:val="none" w:sz="0" w:space="0" w:color="auto"/>
                    <w:right w:val="none" w:sz="0" w:space="0" w:color="auto"/>
                  </w:divBdr>
                  <w:divsChild>
                    <w:div w:id="642661800">
                      <w:marLeft w:val="0"/>
                      <w:marRight w:val="0"/>
                      <w:marTop w:val="0"/>
                      <w:marBottom w:val="0"/>
                      <w:divBdr>
                        <w:top w:val="none" w:sz="0" w:space="0" w:color="auto"/>
                        <w:left w:val="none" w:sz="0" w:space="0" w:color="auto"/>
                        <w:bottom w:val="none" w:sz="0" w:space="0" w:color="auto"/>
                        <w:right w:val="none" w:sz="0" w:space="0" w:color="auto"/>
                      </w:divBdr>
                    </w:div>
                  </w:divsChild>
                </w:div>
                <w:div w:id="1773357182">
                  <w:marLeft w:val="0"/>
                  <w:marRight w:val="0"/>
                  <w:marTop w:val="0"/>
                  <w:marBottom w:val="0"/>
                  <w:divBdr>
                    <w:top w:val="none" w:sz="0" w:space="0" w:color="auto"/>
                    <w:left w:val="none" w:sz="0" w:space="0" w:color="auto"/>
                    <w:bottom w:val="none" w:sz="0" w:space="0" w:color="auto"/>
                    <w:right w:val="none" w:sz="0" w:space="0" w:color="auto"/>
                  </w:divBdr>
                  <w:divsChild>
                    <w:div w:id="418330600">
                      <w:marLeft w:val="0"/>
                      <w:marRight w:val="0"/>
                      <w:marTop w:val="0"/>
                      <w:marBottom w:val="0"/>
                      <w:divBdr>
                        <w:top w:val="none" w:sz="0" w:space="0" w:color="auto"/>
                        <w:left w:val="none" w:sz="0" w:space="0" w:color="auto"/>
                        <w:bottom w:val="none" w:sz="0" w:space="0" w:color="auto"/>
                        <w:right w:val="none" w:sz="0" w:space="0" w:color="auto"/>
                      </w:divBdr>
                    </w:div>
                  </w:divsChild>
                </w:div>
                <w:div w:id="1792627970">
                  <w:marLeft w:val="0"/>
                  <w:marRight w:val="0"/>
                  <w:marTop w:val="0"/>
                  <w:marBottom w:val="0"/>
                  <w:divBdr>
                    <w:top w:val="none" w:sz="0" w:space="0" w:color="auto"/>
                    <w:left w:val="none" w:sz="0" w:space="0" w:color="auto"/>
                    <w:bottom w:val="none" w:sz="0" w:space="0" w:color="auto"/>
                    <w:right w:val="none" w:sz="0" w:space="0" w:color="auto"/>
                  </w:divBdr>
                  <w:divsChild>
                    <w:div w:id="575241147">
                      <w:marLeft w:val="0"/>
                      <w:marRight w:val="0"/>
                      <w:marTop w:val="0"/>
                      <w:marBottom w:val="0"/>
                      <w:divBdr>
                        <w:top w:val="none" w:sz="0" w:space="0" w:color="auto"/>
                        <w:left w:val="none" w:sz="0" w:space="0" w:color="auto"/>
                        <w:bottom w:val="none" w:sz="0" w:space="0" w:color="auto"/>
                        <w:right w:val="none" w:sz="0" w:space="0" w:color="auto"/>
                      </w:divBdr>
                    </w:div>
                  </w:divsChild>
                </w:div>
                <w:div w:id="1797486140">
                  <w:marLeft w:val="0"/>
                  <w:marRight w:val="0"/>
                  <w:marTop w:val="0"/>
                  <w:marBottom w:val="0"/>
                  <w:divBdr>
                    <w:top w:val="none" w:sz="0" w:space="0" w:color="auto"/>
                    <w:left w:val="none" w:sz="0" w:space="0" w:color="auto"/>
                    <w:bottom w:val="none" w:sz="0" w:space="0" w:color="auto"/>
                    <w:right w:val="none" w:sz="0" w:space="0" w:color="auto"/>
                  </w:divBdr>
                  <w:divsChild>
                    <w:div w:id="1343624113">
                      <w:marLeft w:val="0"/>
                      <w:marRight w:val="0"/>
                      <w:marTop w:val="0"/>
                      <w:marBottom w:val="0"/>
                      <w:divBdr>
                        <w:top w:val="none" w:sz="0" w:space="0" w:color="auto"/>
                        <w:left w:val="none" w:sz="0" w:space="0" w:color="auto"/>
                        <w:bottom w:val="none" w:sz="0" w:space="0" w:color="auto"/>
                        <w:right w:val="none" w:sz="0" w:space="0" w:color="auto"/>
                      </w:divBdr>
                    </w:div>
                  </w:divsChild>
                </w:div>
                <w:div w:id="1809929197">
                  <w:marLeft w:val="0"/>
                  <w:marRight w:val="0"/>
                  <w:marTop w:val="0"/>
                  <w:marBottom w:val="0"/>
                  <w:divBdr>
                    <w:top w:val="none" w:sz="0" w:space="0" w:color="auto"/>
                    <w:left w:val="none" w:sz="0" w:space="0" w:color="auto"/>
                    <w:bottom w:val="none" w:sz="0" w:space="0" w:color="auto"/>
                    <w:right w:val="none" w:sz="0" w:space="0" w:color="auto"/>
                  </w:divBdr>
                  <w:divsChild>
                    <w:div w:id="2127695479">
                      <w:marLeft w:val="0"/>
                      <w:marRight w:val="0"/>
                      <w:marTop w:val="0"/>
                      <w:marBottom w:val="0"/>
                      <w:divBdr>
                        <w:top w:val="none" w:sz="0" w:space="0" w:color="auto"/>
                        <w:left w:val="none" w:sz="0" w:space="0" w:color="auto"/>
                        <w:bottom w:val="none" w:sz="0" w:space="0" w:color="auto"/>
                        <w:right w:val="none" w:sz="0" w:space="0" w:color="auto"/>
                      </w:divBdr>
                    </w:div>
                  </w:divsChild>
                </w:div>
                <w:div w:id="2000769222">
                  <w:marLeft w:val="0"/>
                  <w:marRight w:val="0"/>
                  <w:marTop w:val="0"/>
                  <w:marBottom w:val="0"/>
                  <w:divBdr>
                    <w:top w:val="none" w:sz="0" w:space="0" w:color="auto"/>
                    <w:left w:val="none" w:sz="0" w:space="0" w:color="auto"/>
                    <w:bottom w:val="none" w:sz="0" w:space="0" w:color="auto"/>
                    <w:right w:val="none" w:sz="0" w:space="0" w:color="auto"/>
                  </w:divBdr>
                  <w:divsChild>
                    <w:div w:id="1759862156">
                      <w:marLeft w:val="0"/>
                      <w:marRight w:val="0"/>
                      <w:marTop w:val="0"/>
                      <w:marBottom w:val="0"/>
                      <w:divBdr>
                        <w:top w:val="none" w:sz="0" w:space="0" w:color="auto"/>
                        <w:left w:val="none" w:sz="0" w:space="0" w:color="auto"/>
                        <w:bottom w:val="none" w:sz="0" w:space="0" w:color="auto"/>
                        <w:right w:val="none" w:sz="0" w:space="0" w:color="auto"/>
                      </w:divBdr>
                    </w:div>
                  </w:divsChild>
                </w:div>
                <w:div w:id="2028629630">
                  <w:marLeft w:val="0"/>
                  <w:marRight w:val="0"/>
                  <w:marTop w:val="0"/>
                  <w:marBottom w:val="0"/>
                  <w:divBdr>
                    <w:top w:val="none" w:sz="0" w:space="0" w:color="auto"/>
                    <w:left w:val="none" w:sz="0" w:space="0" w:color="auto"/>
                    <w:bottom w:val="none" w:sz="0" w:space="0" w:color="auto"/>
                    <w:right w:val="none" w:sz="0" w:space="0" w:color="auto"/>
                  </w:divBdr>
                  <w:divsChild>
                    <w:div w:id="1072004285">
                      <w:marLeft w:val="0"/>
                      <w:marRight w:val="0"/>
                      <w:marTop w:val="0"/>
                      <w:marBottom w:val="0"/>
                      <w:divBdr>
                        <w:top w:val="none" w:sz="0" w:space="0" w:color="auto"/>
                        <w:left w:val="none" w:sz="0" w:space="0" w:color="auto"/>
                        <w:bottom w:val="none" w:sz="0" w:space="0" w:color="auto"/>
                        <w:right w:val="none" w:sz="0" w:space="0" w:color="auto"/>
                      </w:divBdr>
                    </w:div>
                  </w:divsChild>
                </w:div>
                <w:div w:id="2086678962">
                  <w:marLeft w:val="0"/>
                  <w:marRight w:val="0"/>
                  <w:marTop w:val="0"/>
                  <w:marBottom w:val="0"/>
                  <w:divBdr>
                    <w:top w:val="none" w:sz="0" w:space="0" w:color="auto"/>
                    <w:left w:val="none" w:sz="0" w:space="0" w:color="auto"/>
                    <w:bottom w:val="none" w:sz="0" w:space="0" w:color="auto"/>
                    <w:right w:val="none" w:sz="0" w:space="0" w:color="auto"/>
                  </w:divBdr>
                  <w:divsChild>
                    <w:div w:id="1270048858">
                      <w:marLeft w:val="0"/>
                      <w:marRight w:val="0"/>
                      <w:marTop w:val="0"/>
                      <w:marBottom w:val="0"/>
                      <w:divBdr>
                        <w:top w:val="none" w:sz="0" w:space="0" w:color="auto"/>
                        <w:left w:val="none" w:sz="0" w:space="0" w:color="auto"/>
                        <w:bottom w:val="none" w:sz="0" w:space="0" w:color="auto"/>
                        <w:right w:val="none" w:sz="0" w:space="0" w:color="auto"/>
                      </w:divBdr>
                    </w:div>
                  </w:divsChild>
                </w:div>
                <w:div w:id="2111852997">
                  <w:marLeft w:val="0"/>
                  <w:marRight w:val="0"/>
                  <w:marTop w:val="0"/>
                  <w:marBottom w:val="0"/>
                  <w:divBdr>
                    <w:top w:val="none" w:sz="0" w:space="0" w:color="auto"/>
                    <w:left w:val="none" w:sz="0" w:space="0" w:color="auto"/>
                    <w:bottom w:val="none" w:sz="0" w:space="0" w:color="auto"/>
                    <w:right w:val="none" w:sz="0" w:space="0" w:color="auto"/>
                  </w:divBdr>
                  <w:divsChild>
                    <w:div w:id="371734251">
                      <w:marLeft w:val="0"/>
                      <w:marRight w:val="0"/>
                      <w:marTop w:val="0"/>
                      <w:marBottom w:val="0"/>
                      <w:divBdr>
                        <w:top w:val="none" w:sz="0" w:space="0" w:color="auto"/>
                        <w:left w:val="none" w:sz="0" w:space="0" w:color="auto"/>
                        <w:bottom w:val="none" w:sz="0" w:space="0" w:color="auto"/>
                        <w:right w:val="none" w:sz="0" w:space="0" w:color="auto"/>
                      </w:divBdr>
                    </w:div>
                  </w:divsChild>
                </w:div>
                <w:div w:id="2116749368">
                  <w:marLeft w:val="0"/>
                  <w:marRight w:val="0"/>
                  <w:marTop w:val="0"/>
                  <w:marBottom w:val="0"/>
                  <w:divBdr>
                    <w:top w:val="none" w:sz="0" w:space="0" w:color="auto"/>
                    <w:left w:val="none" w:sz="0" w:space="0" w:color="auto"/>
                    <w:bottom w:val="none" w:sz="0" w:space="0" w:color="auto"/>
                    <w:right w:val="none" w:sz="0" w:space="0" w:color="auto"/>
                  </w:divBdr>
                  <w:divsChild>
                    <w:div w:id="811600786">
                      <w:marLeft w:val="0"/>
                      <w:marRight w:val="0"/>
                      <w:marTop w:val="0"/>
                      <w:marBottom w:val="0"/>
                      <w:divBdr>
                        <w:top w:val="none" w:sz="0" w:space="0" w:color="auto"/>
                        <w:left w:val="none" w:sz="0" w:space="0" w:color="auto"/>
                        <w:bottom w:val="none" w:sz="0" w:space="0" w:color="auto"/>
                        <w:right w:val="none" w:sz="0" w:space="0" w:color="auto"/>
                      </w:divBdr>
                    </w:div>
                  </w:divsChild>
                </w:div>
                <w:div w:id="2123766028">
                  <w:marLeft w:val="0"/>
                  <w:marRight w:val="0"/>
                  <w:marTop w:val="0"/>
                  <w:marBottom w:val="0"/>
                  <w:divBdr>
                    <w:top w:val="none" w:sz="0" w:space="0" w:color="auto"/>
                    <w:left w:val="none" w:sz="0" w:space="0" w:color="auto"/>
                    <w:bottom w:val="none" w:sz="0" w:space="0" w:color="auto"/>
                    <w:right w:val="none" w:sz="0" w:space="0" w:color="auto"/>
                  </w:divBdr>
                  <w:divsChild>
                    <w:div w:id="67426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360825">
          <w:marLeft w:val="0"/>
          <w:marRight w:val="0"/>
          <w:marTop w:val="0"/>
          <w:marBottom w:val="0"/>
          <w:divBdr>
            <w:top w:val="none" w:sz="0" w:space="0" w:color="auto"/>
            <w:left w:val="none" w:sz="0" w:space="0" w:color="auto"/>
            <w:bottom w:val="none" w:sz="0" w:space="0" w:color="auto"/>
            <w:right w:val="none" w:sz="0" w:space="0" w:color="auto"/>
          </w:divBdr>
        </w:div>
        <w:div w:id="1552154843">
          <w:marLeft w:val="0"/>
          <w:marRight w:val="0"/>
          <w:marTop w:val="0"/>
          <w:marBottom w:val="0"/>
          <w:divBdr>
            <w:top w:val="none" w:sz="0" w:space="0" w:color="auto"/>
            <w:left w:val="none" w:sz="0" w:space="0" w:color="auto"/>
            <w:bottom w:val="none" w:sz="0" w:space="0" w:color="auto"/>
            <w:right w:val="none" w:sz="0" w:space="0" w:color="auto"/>
          </w:divBdr>
        </w:div>
      </w:divsChild>
    </w:div>
    <w:div w:id="465126083">
      <w:bodyDiv w:val="1"/>
      <w:marLeft w:val="0"/>
      <w:marRight w:val="0"/>
      <w:marTop w:val="0"/>
      <w:marBottom w:val="0"/>
      <w:divBdr>
        <w:top w:val="none" w:sz="0" w:space="0" w:color="auto"/>
        <w:left w:val="none" w:sz="0" w:space="0" w:color="auto"/>
        <w:bottom w:val="none" w:sz="0" w:space="0" w:color="auto"/>
        <w:right w:val="none" w:sz="0" w:space="0" w:color="auto"/>
      </w:divBdr>
      <w:divsChild>
        <w:div w:id="33390585">
          <w:marLeft w:val="0"/>
          <w:marRight w:val="0"/>
          <w:marTop w:val="0"/>
          <w:marBottom w:val="0"/>
          <w:divBdr>
            <w:top w:val="none" w:sz="0" w:space="0" w:color="auto"/>
            <w:left w:val="none" w:sz="0" w:space="0" w:color="auto"/>
            <w:bottom w:val="none" w:sz="0" w:space="0" w:color="auto"/>
            <w:right w:val="none" w:sz="0" w:space="0" w:color="auto"/>
          </w:divBdr>
        </w:div>
        <w:div w:id="242881357">
          <w:marLeft w:val="0"/>
          <w:marRight w:val="0"/>
          <w:marTop w:val="0"/>
          <w:marBottom w:val="0"/>
          <w:divBdr>
            <w:top w:val="none" w:sz="0" w:space="0" w:color="auto"/>
            <w:left w:val="none" w:sz="0" w:space="0" w:color="auto"/>
            <w:bottom w:val="none" w:sz="0" w:space="0" w:color="auto"/>
            <w:right w:val="none" w:sz="0" w:space="0" w:color="auto"/>
          </w:divBdr>
        </w:div>
        <w:div w:id="1296444259">
          <w:marLeft w:val="0"/>
          <w:marRight w:val="0"/>
          <w:marTop w:val="0"/>
          <w:marBottom w:val="0"/>
          <w:divBdr>
            <w:top w:val="none" w:sz="0" w:space="0" w:color="auto"/>
            <w:left w:val="none" w:sz="0" w:space="0" w:color="auto"/>
            <w:bottom w:val="none" w:sz="0" w:space="0" w:color="auto"/>
            <w:right w:val="none" w:sz="0" w:space="0" w:color="auto"/>
          </w:divBdr>
          <w:divsChild>
            <w:div w:id="707264787">
              <w:marLeft w:val="-75"/>
              <w:marRight w:val="0"/>
              <w:marTop w:val="30"/>
              <w:marBottom w:val="30"/>
              <w:divBdr>
                <w:top w:val="none" w:sz="0" w:space="0" w:color="auto"/>
                <w:left w:val="none" w:sz="0" w:space="0" w:color="auto"/>
                <w:bottom w:val="none" w:sz="0" w:space="0" w:color="auto"/>
                <w:right w:val="none" w:sz="0" w:space="0" w:color="auto"/>
              </w:divBdr>
              <w:divsChild>
                <w:div w:id="5914018">
                  <w:marLeft w:val="0"/>
                  <w:marRight w:val="0"/>
                  <w:marTop w:val="0"/>
                  <w:marBottom w:val="0"/>
                  <w:divBdr>
                    <w:top w:val="none" w:sz="0" w:space="0" w:color="auto"/>
                    <w:left w:val="none" w:sz="0" w:space="0" w:color="auto"/>
                    <w:bottom w:val="none" w:sz="0" w:space="0" w:color="auto"/>
                    <w:right w:val="none" w:sz="0" w:space="0" w:color="auto"/>
                  </w:divBdr>
                  <w:divsChild>
                    <w:div w:id="383454879">
                      <w:marLeft w:val="0"/>
                      <w:marRight w:val="0"/>
                      <w:marTop w:val="0"/>
                      <w:marBottom w:val="0"/>
                      <w:divBdr>
                        <w:top w:val="none" w:sz="0" w:space="0" w:color="auto"/>
                        <w:left w:val="none" w:sz="0" w:space="0" w:color="auto"/>
                        <w:bottom w:val="none" w:sz="0" w:space="0" w:color="auto"/>
                        <w:right w:val="none" w:sz="0" w:space="0" w:color="auto"/>
                      </w:divBdr>
                    </w:div>
                  </w:divsChild>
                </w:div>
                <w:div w:id="21758161">
                  <w:marLeft w:val="0"/>
                  <w:marRight w:val="0"/>
                  <w:marTop w:val="0"/>
                  <w:marBottom w:val="0"/>
                  <w:divBdr>
                    <w:top w:val="none" w:sz="0" w:space="0" w:color="auto"/>
                    <w:left w:val="none" w:sz="0" w:space="0" w:color="auto"/>
                    <w:bottom w:val="none" w:sz="0" w:space="0" w:color="auto"/>
                    <w:right w:val="none" w:sz="0" w:space="0" w:color="auto"/>
                  </w:divBdr>
                  <w:divsChild>
                    <w:div w:id="1880313458">
                      <w:marLeft w:val="0"/>
                      <w:marRight w:val="0"/>
                      <w:marTop w:val="0"/>
                      <w:marBottom w:val="0"/>
                      <w:divBdr>
                        <w:top w:val="none" w:sz="0" w:space="0" w:color="auto"/>
                        <w:left w:val="none" w:sz="0" w:space="0" w:color="auto"/>
                        <w:bottom w:val="none" w:sz="0" w:space="0" w:color="auto"/>
                        <w:right w:val="none" w:sz="0" w:space="0" w:color="auto"/>
                      </w:divBdr>
                    </w:div>
                  </w:divsChild>
                </w:div>
                <w:div w:id="27609648">
                  <w:marLeft w:val="0"/>
                  <w:marRight w:val="0"/>
                  <w:marTop w:val="0"/>
                  <w:marBottom w:val="0"/>
                  <w:divBdr>
                    <w:top w:val="none" w:sz="0" w:space="0" w:color="auto"/>
                    <w:left w:val="none" w:sz="0" w:space="0" w:color="auto"/>
                    <w:bottom w:val="none" w:sz="0" w:space="0" w:color="auto"/>
                    <w:right w:val="none" w:sz="0" w:space="0" w:color="auto"/>
                  </w:divBdr>
                  <w:divsChild>
                    <w:div w:id="14579063">
                      <w:marLeft w:val="0"/>
                      <w:marRight w:val="0"/>
                      <w:marTop w:val="0"/>
                      <w:marBottom w:val="0"/>
                      <w:divBdr>
                        <w:top w:val="none" w:sz="0" w:space="0" w:color="auto"/>
                        <w:left w:val="none" w:sz="0" w:space="0" w:color="auto"/>
                        <w:bottom w:val="none" w:sz="0" w:space="0" w:color="auto"/>
                        <w:right w:val="none" w:sz="0" w:space="0" w:color="auto"/>
                      </w:divBdr>
                    </w:div>
                  </w:divsChild>
                </w:div>
                <w:div w:id="55780856">
                  <w:marLeft w:val="0"/>
                  <w:marRight w:val="0"/>
                  <w:marTop w:val="0"/>
                  <w:marBottom w:val="0"/>
                  <w:divBdr>
                    <w:top w:val="none" w:sz="0" w:space="0" w:color="auto"/>
                    <w:left w:val="none" w:sz="0" w:space="0" w:color="auto"/>
                    <w:bottom w:val="none" w:sz="0" w:space="0" w:color="auto"/>
                    <w:right w:val="none" w:sz="0" w:space="0" w:color="auto"/>
                  </w:divBdr>
                  <w:divsChild>
                    <w:div w:id="2028214561">
                      <w:marLeft w:val="0"/>
                      <w:marRight w:val="0"/>
                      <w:marTop w:val="0"/>
                      <w:marBottom w:val="0"/>
                      <w:divBdr>
                        <w:top w:val="none" w:sz="0" w:space="0" w:color="auto"/>
                        <w:left w:val="none" w:sz="0" w:space="0" w:color="auto"/>
                        <w:bottom w:val="none" w:sz="0" w:space="0" w:color="auto"/>
                        <w:right w:val="none" w:sz="0" w:space="0" w:color="auto"/>
                      </w:divBdr>
                    </w:div>
                  </w:divsChild>
                </w:div>
                <w:div w:id="59599501">
                  <w:marLeft w:val="0"/>
                  <w:marRight w:val="0"/>
                  <w:marTop w:val="0"/>
                  <w:marBottom w:val="0"/>
                  <w:divBdr>
                    <w:top w:val="none" w:sz="0" w:space="0" w:color="auto"/>
                    <w:left w:val="none" w:sz="0" w:space="0" w:color="auto"/>
                    <w:bottom w:val="none" w:sz="0" w:space="0" w:color="auto"/>
                    <w:right w:val="none" w:sz="0" w:space="0" w:color="auto"/>
                  </w:divBdr>
                  <w:divsChild>
                    <w:div w:id="1916550735">
                      <w:marLeft w:val="0"/>
                      <w:marRight w:val="0"/>
                      <w:marTop w:val="0"/>
                      <w:marBottom w:val="0"/>
                      <w:divBdr>
                        <w:top w:val="none" w:sz="0" w:space="0" w:color="auto"/>
                        <w:left w:val="none" w:sz="0" w:space="0" w:color="auto"/>
                        <w:bottom w:val="none" w:sz="0" w:space="0" w:color="auto"/>
                        <w:right w:val="none" w:sz="0" w:space="0" w:color="auto"/>
                      </w:divBdr>
                    </w:div>
                  </w:divsChild>
                </w:div>
                <w:div w:id="65542573">
                  <w:marLeft w:val="0"/>
                  <w:marRight w:val="0"/>
                  <w:marTop w:val="0"/>
                  <w:marBottom w:val="0"/>
                  <w:divBdr>
                    <w:top w:val="none" w:sz="0" w:space="0" w:color="auto"/>
                    <w:left w:val="none" w:sz="0" w:space="0" w:color="auto"/>
                    <w:bottom w:val="none" w:sz="0" w:space="0" w:color="auto"/>
                    <w:right w:val="none" w:sz="0" w:space="0" w:color="auto"/>
                  </w:divBdr>
                  <w:divsChild>
                    <w:div w:id="1813519649">
                      <w:marLeft w:val="0"/>
                      <w:marRight w:val="0"/>
                      <w:marTop w:val="0"/>
                      <w:marBottom w:val="0"/>
                      <w:divBdr>
                        <w:top w:val="none" w:sz="0" w:space="0" w:color="auto"/>
                        <w:left w:val="none" w:sz="0" w:space="0" w:color="auto"/>
                        <w:bottom w:val="none" w:sz="0" w:space="0" w:color="auto"/>
                        <w:right w:val="none" w:sz="0" w:space="0" w:color="auto"/>
                      </w:divBdr>
                    </w:div>
                  </w:divsChild>
                </w:div>
                <w:div w:id="70084781">
                  <w:marLeft w:val="0"/>
                  <w:marRight w:val="0"/>
                  <w:marTop w:val="0"/>
                  <w:marBottom w:val="0"/>
                  <w:divBdr>
                    <w:top w:val="none" w:sz="0" w:space="0" w:color="auto"/>
                    <w:left w:val="none" w:sz="0" w:space="0" w:color="auto"/>
                    <w:bottom w:val="none" w:sz="0" w:space="0" w:color="auto"/>
                    <w:right w:val="none" w:sz="0" w:space="0" w:color="auto"/>
                  </w:divBdr>
                  <w:divsChild>
                    <w:div w:id="1463385133">
                      <w:marLeft w:val="0"/>
                      <w:marRight w:val="0"/>
                      <w:marTop w:val="0"/>
                      <w:marBottom w:val="0"/>
                      <w:divBdr>
                        <w:top w:val="none" w:sz="0" w:space="0" w:color="auto"/>
                        <w:left w:val="none" w:sz="0" w:space="0" w:color="auto"/>
                        <w:bottom w:val="none" w:sz="0" w:space="0" w:color="auto"/>
                        <w:right w:val="none" w:sz="0" w:space="0" w:color="auto"/>
                      </w:divBdr>
                    </w:div>
                  </w:divsChild>
                </w:div>
                <w:div w:id="80837962">
                  <w:marLeft w:val="0"/>
                  <w:marRight w:val="0"/>
                  <w:marTop w:val="0"/>
                  <w:marBottom w:val="0"/>
                  <w:divBdr>
                    <w:top w:val="none" w:sz="0" w:space="0" w:color="auto"/>
                    <w:left w:val="none" w:sz="0" w:space="0" w:color="auto"/>
                    <w:bottom w:val="none" w:sz="0" w:space="0" w:color="auto"/>
                    <w:right w:val="none" w:sz="0" w:space="0" w:color="auto"/>
                  </w:divBdr>
                  <w:divsChild>
                    <w:div w:id="779884516">
                      <w:marLeft w:val="0"/>
                      <w:marRight w:val="0"/>
                      <w:marTop w:val="0"/>
                      <w:marBottom w:val="0"/>
                      <w:divBdr>
                        <w:top w:val="none" w:sz="0" w:space="0" w:color="auto"/>
                        <w:left w:val="none" w:sz="0" w:space="0" w:color="auto"/>
                        <w:bottom w:val="none" w:sz="0" w:space="0" w:color="auto"/>
                        <w:right w:val="none" w:sz="0" w:space="0" w:color="auto"/>
                      </w:divBdr>
                    </w:div>
                  </w:divsChild>
                </w:div>
                <w:div w:id="249391283">
                  <w:marLeft w:val="0"/>
                  <w:marRight w:val="0"/>
                  <w:marTop w:val="0"/>
                  <w:marBottom w:val="0"/>
                  <w:divBdr>
                    <w:top w:val="none" w:sz="0" w:space="0" w:color="auto"/>
                    <w:left w:val="none" w:sz="0" w:space="0" w:color="auto"/>
                    <w:bottom w:val="none" w:sz="0" w:space="0" w:color="auto"/>
                    <w:right w:val="none" w:sz="0" w:space="0" w:color="auto"/>
                  </w:divBdr>
                  <w:divsChild>
                    <w:div w:id="1850943544">
                      <w:marLeft w:val="0"/>
                      <w:marRight w:val="0"/>
                      <w:marTop w:val="0"/>
                      <w:marBottom w:val="0"/>
                      <w:divBdr>
                        <w:top w:val="none" w:sz="0" w:space="0" w:color="auto"/>
                        <w:left w:val="none" w:sz="0" w:space="0" w:color="auto"/>
                        <w:bottom w:val="none" w:sz="0" w:space="0" w:color="auto"/>
                        <w:right w:val="none" w:sz="0" w:space="0" w:color="auto"/>
                      </w:divBdr>
                    </w:div>
                  </w:divsChild>
                </w:div>
                <w:div w:id="268002453">
                  <w:marLeft w:val="0"/>
                  <w:marRight w:val="0"/>
                  <w:marTop w:val="0"/>
                  <w:marBottom w:val="0"/>
                  <w:divBdr>
                    <w:top w:val="none" w:sz="0" w:space="0" w:color="auto"/>
                    <w:left w:val="none" w:sz="0" w:space="0" w:color="auto"/>
                    <w:bottom w:val="none" w:sz="0" w:space="0" w:color="auto"/>
                    <w:right w:val="none" w:sz="0" w:space="0" w:color="auto"/>
                  </w:divBdr>
                  <w:divsChild>
                    <w:div w:id="822743295">
                      <w:marLeft w:val="0"/>
                      <w:marRight w:val="0"/>
                      <w:marTop w:val="0"/>
                      <w:marBottom w:val="0"/>
                      <w:divBdr>
                        <w:top w:val="none" w:sz="0" w:space="0" w:color="auto"/>
                        <w:left w:val="none" w:sz="0" w:space="0" w:color="auto"/>
                        <w:bottom w:val="none" w:sz="0" w:space="0" w:color="auto"/>
                        <w:right w:val="none" w:sz="0" w:space="0" w:color="auto"/>
                      </w:divBdr>
                    </w:div>
                  </w:divsChild>
                </w:div>
                <w:div w:id="276109837">
                  <w:marLeft w:val="0"/>
                  <w:marRight w:val="0"/>
                  <w:marTop w:val="0"/>
                  <w:marBottom w:val="0"/>
                  <w:divBdr>
                    <w:top w:val="none" w:sz="0" w:space="0" w:color="auto"/>
                    <w:left w:val="none" w:sz="0" w:space="0" w:color="auto"/>
                    <w:bottom w:val="none" w:sz="0" w:space="0" w:color="auto"/>
                    <w:right w:val="none" w:sz="0" w:space="0" w:color="auto"/>
                  </w:divBdr>
                  <w:divsChild>
                    <w:div w:id="1833835262">
                      <w:marLeft w:val="0"/>
                      <w:marRight w:val="0"/>
                      <w:marTop w:val="0"/>
                      <w:marBottom w:val="0"/>
                      <w:divBdr>
                        <w:top w:val="none" w:sz="0" w:space="0" w:color="auto"/>
                        <w:left w:val="none" w:sz="0" w:space="0" w:color="auto"/>
                        <w:bottom w:val="none" w:sz="0" w:space="0" w:color="auto"/>
                        <w:right w:val="none" w:sz="0" w:space="0" w:color="auto"/>
                      </w:divBdr>
                    </w:div>
                  </w:divsChild>
                </w:div>
                <w:div w:id="306864175">
                  <w:marLeft w:val="0"/>
                  <w:marRight w:val="0"/>
                  <w:marTop w:val="0"/>
                  <w:marBottom w:val="0"/>
                  <w:divBdr>
                    <w:top w:val="none" w:sz="0" w:space="0" w:color="auto"/>
                    <w:left w:val="none" w:sz="0" w:space="0" w:color="auto"/>
                    <w:bottom w:val="none" w:sz="0" w:space="0" w:color="auto"/>
                    <w:right w:val="none" w:sz="0" w:space="0" w:color="auto"/>
                  </w:divBdr>
                  <w:divsChild>
                    <w:div w:id="780421936">
                      <w:marLeft w:val="0"/>
                      <w:marRight w:val="0"/>
                      <w:marTop w:val="0"/>
                      <w:marBottom w:val="0"/>
                      <w:divBdr>
                        <w:top w:val="none" w:sz="0" w:space="0" w:color="auto"/>
                        <w:left w:val="none" w:sz="0" w:space="0" w:color="auto"/>
                        <w:bottom w:val="none" w:sz="0" w:space="0" w:color="auto"/>
                        <w:right w:val="none" w:sz="0" w:space="0" w:color="auto"/>
                      </w:divBdr>
                    </w:div>
                    <w:div w:id="1748187304">
                      <w:marLeft w:val="0"/>
                      <w:marRight w:val="0"/>
                      <w:marTop w:val="0"/>
                      <w:marBottom w:val="0"/>
                      <w:divBdr>
                        <w:top w:val="none" w:sz="0" w:space="0" w:color="auto"/>
                        <w:left w:val="none" w:sz="0" w:space="0" w:color="auto"/>
                        <w:bottom w:val="none" w:sz="0" w:space="0" w:color="auto"/>
                        <w:right w:val="none" w:sz="0" w:space="0" w:color="auto"/>
                      </w:divBdr>
                    </w:div>
                  </w:divsChild>
                </w:div>
                <w:div w:id="362562581">
                  <w:marLeft w:val="0"/>
                  <w:marRight w:val="0"/>
                  <w:marTop w:val="0"/>
                  <w:marBottom w:val="0"/>
                  <w:divBdr>
                    <w:top w:val="none" w:sz="0" w:space="0" w:color="auto"/>
                    <w:left w:val="none" w:sz="0" w:space="0" w:color="auto"/>
                    <w:bottom w:val="none" w:sz="0" w:space="0" w:color="auto"/>
                    <w:right w:val="none" w:sz="0" w:space="0" w:color="auto"/>
                  </w:divBdr>
                  <w:divsChild>
                    <w:div w:id="541527592">
                      <w:marLeft w:val="0"/>
                      <w:marRight w:val="0"/>
                      <w:marTop w:val="0"/>
                      <w:marBottom w:val="0"/>
                      <w:divBdr>
                        <w:top w:val="none" w:sz="0" w:space="0" w:color="auto"/>
                        <w:left w:val="none" w:sz="0" w:space="0" w:color="auto"/>
                        <w:bottom w:val="none" w:sz="0" w:space="0" w:color="auto"/>
                        <w:right w:val="none" w:sz="0" w:space="0" w:color="auto"/>
                      </w:divBdr>
                    </w:div>
                  </w:divsChild>
                </w:div>
                <w:div w:id="368995531">
                  <w:marLeft w:val="0"/>
                  <w:marRight w:val="0"/>
                  <w:marTop w:val="0"/>
                  <w:marBottom w:val="0"/>
                  <w:divBdr>
                    <w:top w:val="none" w:sz="0" w:space="0" w:color="auto"/>
                    <w:left w:val="none" w:sz="0" w:space="0" w:color="auto"/>
                    <w:bottom w:val="none" w:sz="0" w:space="0" w:color="auto"/>
                    <w:right w:val="none" w:sz="0" w:space="0" w:color="auto"/>
                  </w:divBdr>
                  <w:divsChild>
                    <w:div w:id="489559365">
                      <w:marLeft w:val="0"/>
                      <w:marRight w:val="0"/>
                      <w:marTop w:val="0"/>
                      <w:marBottom w:val="0"/>
                      <w:divBdr>
                        <w:top w:val="none" w:sz="0" w:space="0" w:color="auto"/>
                        <w:left w:val="none" w:sz="0" w:space="0" w:color="auto"/>
                        <w:bottom w:val="none" w:sz="0" w:space="0" w:color="auto"/>
                        <w:right w:val="none" w:sz="0" w:space="0" w:color="auto"/>
                      </w:divBdr>
                    </w:div>
                  </w:divsChild>
                </w:div>
                <w:div w:id="386077903">
                  <w:marLeft w:val="0"/>
                  <w:marRight w:val="0"/>
                  <w:marTop w:val="0"/>
                  <w:marBottom w:val="0"/>
                  <w:divBdr>
                    <w:top w:val="none" w:sz="0" w:space="0" w:color="auto"/>
                    <w:left w:val="none" w:sz="0" w:space="0" w:color="auto"/>
                    <w:bottom w:val="none" w:sz="0" w:space="0" w:color="auto"/>
                    <w:right w:val="none" w:sz="0" w:space="0" w:color="auto"/>
                  </w:divBdr>
                  <w:divsChild>
                    <w:div w:id="1462923482">
                      <w:marLeft w:val="0"/>
                      <w:marRight w:val="0"/>
                      <w:marTop w:val="0"/>
                      <w:marBottom w:val="0"/>
                      <w:divBdr>
                        <w:top w:val="none" w:sz="0" w:space="0" w:color="auto"/>
                        <w:left w:val="none" w:sz="0" w:space="0" w:color="auto"/>
                        <w:bottom w:val="none" w:sz="0" w:space="0" w:color="auto"/>
                        <w:right w:val="none" w:sz="0" w:space="0" w:color="auto"/>
                      </w:divBdr>
                    </w:div>
                  </w:divsChild>
                </w:div>
                <w:div w:id="595793632">
                  <w:marLeft w:val="0"/>
                  <w:marRight w:val="0"/>
                  <w:marTop w:val="0"/>
                  <w:marBottom w:val="0"/>
                  <w:divBdr>
                    <w:top w:val="none" w:sz="0" w:space="0" w:color="auto"/>
                    <w:left w:val="none" w:sz="0" w:space="0" w:color="auto"/>
                    <w:bottom w:val="none" w:sz="0" w:space="0" w:color="auto"/>
                    <w:right w:val="none" w:sz="0" w:space="0" w:color="auto"/>
                  </w:divBdr>
                  <w:divsChild>
                    <w:div w:id="667173450">
                      <w:marLeft w:val="0"/>
                      <w:marRight w:val="0"/>
                      <w:marTop w:val="0"/>
                      <w:marBottom w:val="0"/>
                      <w:divBdr>
                        <w:top w:val="none" w:sz="0" w:space="0" w:color="auto"/>
                        <w:left w:val="none" w:sz="0" w:space="0" w:color="auto"/>
                        <w:bottom w:val="none" w:sz="0" w:space="0" w:color="auto"/>
                        <w:right w:val="none" w:sz="0" w:space="0" w:color="auto"/>
                      </w:divBdr>
                    </w:div>
                  </w:divsChild>
                </w:div>
                <w:div w:id="693961331">
                  <w:marLeft w:val="0"/>
                  <w:marRight w:val="0"/>
                  <w:marTop w:val="0"/>
                  <w:marBottom w:val="0"/>
                  <w:divBdr>
                    <w:top w:val="none" w:sz="0" w:space="0" w:color="auto"/>
                    <w:left w:val="none" w:sz="0" w:space="0" w:color="auto"/>
                    <w:bottom w:val="none" w:sz="0" w:space="0" w:color="auto"/>
                    <w:right w:val="none" w:sz="0" w:space="0" w:color="auto"/>
                  </w:divBdr>
                  <w:divsChild>
                    <w:div w:id="937756326">
                      <w:marLeft w:val="0"/>
                      <w:marRight w:val="0"/>
                      <w:marTop w:val="0"/>
                      <w:marBottom w:val="0"/>
                      <w:divBdr>
                        <w:top w:val="none" w:sz="0" w:space="0" w:color="auto"/>
                        <w:left w:val="none" w:sz="0" w:space="0" w:color="auto"/>
                        <w:bottom w:val="none" w:sz="0" w:space="0" w:color="auto"/>
                        <w:right w:val="none" w:sz="0" w:space="0" w:color="auto"/>
                      </w:divBdr>
                    </w:div>
                  </w:divsChild>
                </w:div>
                <w:div w:id="761336404">
                  <w:marLeft w:val="0"/>
                  <w:marRight w:val="0"/>
                  <w:marTop w:val="0"/>
                  <w:marBottom w:val="0"/>
                  <w:divBdr>
                    <w:top w:val="none" w:sz="0" w:space="0" w:color="auto"/>
                    <w:left w:val="none" w:sz="0" w:space="0" w:color="auto"/>
                    <w:bottom w:val="none" w:sz="0" w:space="0" w:color="auto"/>
                    <w:right w:val="none" w:sz="0" w:space="0" w:color="auto"/>
                  </w:divBdr>
                  <w:divsChild>
                    <w:div w:id="62029317">
                      <w:marLeft w:val="0"/>
                      <w:marRight w:val="0"/>
                      <w:marTop w:val="0"/>
                      <w:marBottom w:val="0"/>
                      <w:divBdr>
                        <w:top w:val="none" w:sz="0" w:space="0" w:color="auto"/>
                        <w:left w:val="none" w:sz="0" w:space="0" w:color="auto"/>
                        <w:bottom w:val="none" w:sz="0" w:space="0" w:color="auto"/>
                        <w:right w:val="none" w:sz="0" w:space="0" w:color="auto"/>
                      </w:divBdr>
                    </w:div>
                  </w:divsChild>
                </w:div>
                <w:div w:id="798566928">
                  <w:marLeft w:val="0"/>
                  <w:marRight w:val="0"/>
                  <w:marTop w:val="0"/>
                  <w:marBottom w:val="0"/>
                  <w:divBdr>
                    <w:top w:val="none" w:sz="0" w:space="0" w:color="auto"/>
                    <w:left w:val="none" w:sz="0" w:space="0" w:color="auto"/>
                    <w:bottom w:val="none" w:sz="0" w:space="0" w:color="auto"/>
                    <w:right w:val="none" w:sz="0" w:space="0" w:color="auto"/>
                  </w:divBdr>
                  <w:divsChild>
                    <w:div w:id="2122602687">
                      <w:marLeft w:val="0"/>
                      <w:marRight w:val="0"/>
                      <w:marTop w:val="0"/>
                      <w:marBottom w:val="0"/>
                      <w:divBdr>
                        <w:top w:val="none" w:sz="0" w:space="0" w:color="auto"/>
                        <w:left w:val="none" w:sz="0" w:space="0" w:color="auto"/>
                        <w:bottom w:val="none" w:sz="0" w:space="0" w:color="auto"/>
                        <w:right w:val="none" w:sz="0" w:space="0" w:color="auto"/>
                      </w:divBdr>
                    </w:div>
                  </w:divsChild>
                </w:div>
                <w:div w:id="810706337">
                  <w:marLeft w:val="0"/>
                  <w:marRight w:val="0"/>
                  <w:marTop w:val="0"/>
                  <w:marBottom w:val="0"/>
                  <w:divBdr>
                    <w:top w:val="none" w:sz="0" w:space="0" w:color="auto"/>
                    <w:left w:val="none" w:sz="0" w:space="0" w:color="auto"/>
                    <w:bottom w:val="none" w:sz="0" w:space="0" w:color="auto"/>
                    <w:right w:val="none" w:sz="0" w:space="0" w:color="auto"/>
                  </w:divBdr>
                  <w:divsChild>
                    <w:div w:id="1699240237">
                      <w:marLeft w:val="0"/>
                      <w:marRight w:val="0"/>
                      <w:marTop w:val="0"/>
                      <w:marBottom w:val="0"/>
                      <w:divBdr>
                        <w:top w:val="none" w:sz="0" w:space="0" w:color="auto"/>
                        <w:left w:val="none" w:sz="0" w:space="0" w:color="auto"/>
                        <w:bottom w:val="none" w:sz="0" w:space="0" w:color="auto"/>
                        <w:right w:val="none" w:sz="0" w:space="0" w:color="auto"/>
                      </w:divBdr>
                    </w:div>
                  </w:divsChild>
                </w:div>
                <w:div w:id="817383932">
                  <w:marLeft w:val="0"/>
                  <w:marRight w:val="0"/>
                  <w:marTop w:val="0"/>
                  <w:marBottom w:val="0"/>
                  <w:divBdr>
                    <w:top w:val="none" w:sz="0" w:space="0" w:color="auto"/>
                    <w:left w:val="none" w:sz="0" w:space="0" w:color="auto"/>
                    <w:bottom w:val="none" w:sz="0" w:space="0" w:color="auto"/>
                    <w:right w:val="none" w:sz="0" w:space="0" w:color="auto"/>
                  </w:divBdr>
                  <w:divsChild>
                    <w:div w:id="1033841992">
                      <w:marLeft w:val="0"/>
                      <w:marRight w:val="0"/>
                      <w:marTop w:val="0"/>
                      <w:marBottom w:val="0"/>
                      <w:divBdr>
                        <w:top w:val="none" w:sz="0" w:space="0" w:color="auto"/>
                        <w:left w:val="none" w:sz="0" w:space="0" w:color="auto"/>
                        <w:bottom w:val="none" w:sz="0" w:space="0" w:color="auto"/>
                        <w:right w:val="none" w:sz="0" w:space="0" w:color="auto"/>
                      </w:divBdr>
                    </w:div>
                  </w:divsChild>
                </w:div>
                <w:div w:id="831259910">
                  <w:marLeft w:val="0"/>
                  <w:marRight w:val="0"/>
                  <w:marTop w:val="0"/>
                  <w:marBottom w:val="0"/>
                  <w:divBdr>
                    <w:top w:val="none" w:sz="0" w:space="0" w:color="auto"/>
                    <w:left w:val="none" w:sz="0" w:space="0" w:color="auto"/>
                    <w:bottom w:val="none" w:sz="0" w:space="0" w:color="auto"/>
                    <w:right w:val="none" w:sz="0" w:space="0" w:color="auto"/>
                  </w:divBdr>
                  <w:divsChild>
                    <w:div w:id="245649808">
                      <w:marLeft w:val="0"/>
                      <w:marRight w:val="0"/>
                      <w:marTop w:val="0"/>
                      <w:marBottom w:val="0"/>
                      <w:divBdr>
                        <w:top w:val="none" w:sz="0" w:space="0" w:color="auto"/>
                        <w:left w:val="none" w:sz="0" w:space="0" w:color="auto"/>
                        <w:bottom w:val="none" w:sz="0" w:space="0" w:color="auto"/>
                        <w:right w:val="none" w:sz="0" w:space="0" w:color="auto"/>
                      </w:divBdr>
                    </w:div>
                  </w:divsChild>
                </w:div>
                <w:div w:id="885797018">
                  <w:marLeft w:val="0"/>
                  <w:marRight w:val="0"/>
                  <w:marTop w:val="0"/>
                  <w:marBottom w:val="0"/>
                  <w:divBdr>
                    <w:top w:val="none" w:sz="0" w:space="0" w:color="auto"/>
                    <w:left w:val="none" w:sz="0" w:space="0" w:color="auto"/>
                    <w:bottom w:val="none" w:sz="0" w:space="0" w:color="auto"/>
                    <w:right w:val="none" w:sz="0" w:space="0" w:color="auto"/>
                  </w:divBdr>
                  <w:divsChild>
                    <w:div w:id="190150916">
                      <w:marLeft w:val="0"/>
                      <w:marRight w:val="0"/>
                      <w:marTop w:val="0"/>
                      <w:marBottom w:val="0"/>
                      <w:divBdr>
                        <w:top w:val="none" w:sz="0" w:space="0" w:color="auto"/>
                        <w:left w:val="none" w:sz="0" w:space="0" w:color="auto"/>
                        <w:bottom w:val="none" w:sz="0" w:space="0" w:color="auto"/>
                        <w:right w:val="none" w:sz="0" w:space="0" w:color="auto"/>
                      </w:divBdr>
                    </w:div>
                  </w:divsChild>
                </w:div>
                <w:div w:id="900286232">
                  <w:marLeft w:val="0"/>
                  <w:marRight w:val="0"/>
                  <w:marTop w:val="0"/>
                  <w:marBottom w:val="0"/>
                  <w:divBdr>
                    <w:top w:val="none" w:sz="0" w:space="0" w:color="auto"/>
                    <w:left w:val="none" w:sz="0" w:space="0" w:color="auto"/>
                    <w:bottom w:val="none" w:sz="0" w:space="0" w:color="auto"/>
                    <w:right w:val="none" w:sz="0" w:space="0" w:color="auto"/>
                  </w:divBdr>
                  <w:divsChild>
                    <w:div w:id="198706861">
                      <w:marLeft w:val="0"/>
                      <w:marRight w:val="0"/>
                      <w:marTop w:val="0"/>
                      <w:marBottom w:val="0"/>
                      <w:divBdr>
                        <w:top w:val="none" w:sz="0" w:space="0" w:color="auto"/>
                        <w:left w:val="none" w:sz="0" w:space="0" w:color="auto"/>
                        <w:bottom w:val="none" w:sz="0" w:space="0" w:color="auto"/>
                        <w:right w:val="none" w:sz="0" w:space="0" w:color="auto"/>
                      </w:divBdr>
                    </w:div>
                  </w:divsChild>
                </w:div>
                <w:div w:id="923535517">
                  <w:marLeft w:val="0"/>
                  <w:marRight w:val="0"/>
                  <w:marTop w:val="0"/>
                  <w:marBottom w:val="0"/>
                  <w:divBdr>
                    <w:top w:val="none" w:sz="0" w:space="0" w:color="auto"/>
                    <w:left w:val="none" w:sz="0" w:space="0" w:color="auto"/>
                    <w:bottom w:val="none" w:sz="0" w:space="0" w:color="auto"/>
                    <w:right w:val="none" w:sz="0" w:space="0" w:color="auto"/>
                  </w:divBdr>
                  <w:divsChild>
                    <w:div w:id="1520853707">
                      <w:marLeft w:val="0"/>
                      <w:marRight w:val="0"/>
                      <w:marTop w:val="0"/>
                      <w:marBottom w:val="0"/>
                      <w:divBdr>
                        <w:top w:val="none" w:sz="0" w:space="0" w:color="auto"/>
                        <w:left w:val="none" w:sz="0" w:space="0" w:color="auto"/>
                        <w:bottom w:val="none" w:sz="0" w:space="0" w:color="auto"/>
                        <w:right w:val="none" w:sz="0" w:space="0" w:color="auto"/>
                      </w:divBdr>
                    </w:div>
                  </w:divsChild>
                </w:div>
                <w:div w:id="950165869">
                  <w:marLeft w:val="0"/>
                  <w:marRight w:val="0"/>
                  <w:marTop w:val="0"/>
                  <w:marBottom w:val="0"/>
                  <w:divBdr>
                    <w:top w:val="none" w:sz="0" w:space="0" w:color="auto"/>
                    <w:left w:val="none" w:sz="0" w:space="0" w:color="auto"/>
                    <w:bottom w:val="none" w:sz="0" w:space="0" w:color="auto"/>
                    <w:right w:val="none" w:sz="0" w:space="0" w:color="auto"/>
                  </w:divBdr>
                  <w:divsChild>
                    <w:div w:id="1664963865">
                      <w:marLeft w:val="0"/>
                      <w:marRight w:val="0"/>
                      <w:marTop w:val="0"/>
                      <w:marBottom w:val="0"/>
                      <w:divBdr>
                        <w:top w:val="none" w:sz="0" w:space="0" w:color="auto"/>
                        <w:left w:val="none" w:sz="0" w:space="0" w:color="auto"/>
                        <w:bottom w:val="none" w:sz="0" w:space="0" w:color="auto"/>
                        <w:right w:val="none" w:sz="0" w:space="0" w:color="auto"/>
                      </w:divBdr>
                    </w:div>
                  </w:divsChild>
                </w:div>
                <w:div w:id="975529841">
                  <w:marLeft w:val="0"/>
                  <w:marRight w:val="0"/>
                  <w:marTop w:val="0"/>
                  <w:marBottom w:val="0"/>
                  <w:divBdr>
                    <w:top w:val="none" w:sz="0" w:space="0" w:color="auto"/>
                    <w:left w:val="none" w:sz="0" w:space="0" w:color="auto"/>
                    <w:bottom w:val="none" w:sz="0" w:space="0" w:color="auto"/>
                    <w:right w:val="none" w:sz="0" w:space="0" w:color="auto"/>
                  </w:divBdr>
                  <w:divsChild>
                    <w:div w:id="1902207818">
                      <w:marLeft w:val="0"/>
                      <w:marRight w:val="0"/>
                      <w:marTop w:val="0"/>
                      <w:marBottom w:val="0"/>
                      <w:divBdr>
                        <w:top w:val="none" w:sz="0" w:space="0" w:color="auto"/>
                        <w:left w:val="none" w:sz="0" w:space="0" w:color="auto"/>
                        <w:bottom w:val="none" w:sz="0" w:space="0" w:color="auto"/>
                        <w:right w:val="none" w:sz="0" w:space="0" w:color="auto"/>
                      </w:divBdr>
                    </w:div>
                  </w:divsChild>
                </w:div>
                <w:div w:id="988557850">
                  <w:marLeft w:val="0"/>
                  <w:marRight w:val="0"/>
                  <w:marTop w:val="0"/>
                  <w:marBottom w:val="0"/>
                  <w:divBdr>
                    <w:top w:val="none" w:sz="0" w:space="0" w:color="auto"/>
                    <w:left w:val="none" w:sz="0" w:space="0" w:color="auto"/>
                    <w:bottom w:val="none" w:sz="0" w:space="0" w:color="auto"/>
                    <w:right w:val="none" w:sz="0" w:space="0" w:color="auto"/>
                  </w:divBdr>
                  <w:divsChild>
                    <w:div w:id="562956050">
                      <w:marLeft w:val="0"/>
                      <w:marRight w:val="0"/>
                      <w:marTop w:val="0"/>
                      <w:marBottom w:val="0"/>
                      <w:divBdr>
                        <w:top w:val="none" w:sz="0" w:space="0" w:color="auto"/>
                        <w:left w:val="none" w:sz="0" w:space="0" w:color="auto"/>
                        <w:bottom w:val="none" w:sz="0" w:space="0" w:color="auto"/>
                        <w:right w:val="none" w:sz="0" w:space="0" w:color="auto"/>
                      </w:divBdr>
                    </w:div>
                  </w:divsChild>
                </w:div>
                <w:div w:id="995256801">
                  <w:marLeft w:val="0"/>
                  <w:marRight w:val="0"/>
                  <w:marTop w:val="0"/>
                  <w:marBottom w:val="0"/>
                  <w:divBdr>
                    <w:top w:val="none" w:sz="0" w:space="0" w:color="auto"/>
                    <w:left w:val="none" w:sz="0" w:space="0" w:color="auto"/>
                    <w:bottom w:val="none" w:sz="0" w:space="0" w:color="auto"/>
                    <w:right w:val="none" w:sz="0" w:space="0" w:color="auto"/>
                  </w:divBdr>
                  <w:divsChild>
                    <w:div w:id="340359211">
                      <w:marLeft w:val="0"/>
                      <w:marRight w:val="0"/>
                      <w:marTop w:val="0"/>
                      <w:marBottom w:val="0"/>
                      <w:divBdr>
                        <w:top w:val="none" w:sz="0" w:space="0" w:color="auto"/>
                        <w:left w:val="none" w:sz="0" w:space="0" w:color="auto"/>
                        <w:bottom w:val="none" w:sz="0" w:space="0" w:color="auto"/>
                        <w:right w:val="none" w:sz="0" w:space="0" w:color="auto"/>
                      </w:divBdr>
                    </w:div>
                  </w:divsChild>
                </w:div>
                <w:div w:id="1006665344">
                  <w:marLeft w:val="0"/>
                  <w:marRight w:val="0"/>
                  <w:marTop w:val="0"/>
                  <w:marBottom w:val="0"/>
                  <w:divBdr>
                    <w:top w:val="none" w:sz="0" w:space="0" w:color="auto"/>
                    <w:left w:val="none" w:sz="0" w:space="0" w:color="auto"/>
                    <w:bottom w:val="none" w:sz="0" w:space="0" w:color="auto"/>
                    <w:right w:val="none" w:sz="0" w:space="0" w:color="auto"/>
                  </w:divBdr>
                  <w:divsChild>
                    <w:div w:id="595330603">
                      <w:marLeft w:val="0"/>
                      <w:marRight w:val="0"/>
                      <w:marTop w:val="0"/>
                      <w:marBottom w:val="0"/>
                      <w:divBdr>
                        <w:top w:val="none" w:sz="0" w:space="0" w:color="auto"/>
                        <w:left w:val="none" w:sz="0" w:space="0" w:color="auto"/>
                        <w:bottom w:val="none" w:sz="0" w:space="0" w:color="auto"/>
                        <w:right w:val="none" w:sz="0" w:space="0" w:color="auto"/>
                      </w:divBdr>
                    </w:div>
                  </w:divsChild>
                </w:div>
                <w:div w:id="1034303309">
                  <w:marLeft w:val="0"/>
                  <w:marRight w:val="0"/>
                  <w:marTop w:val="0"/>
                  <w:marBottom w:val="0"/>
                  <w:divBdr>
                    <w:top w:val="none" w:sz="0" w:space="0" w:color="auto"/>
                    <w:left w:val="none" w:sz="0" w:space="0" w:color="auto"/>
                    <w:bottom w:val="none" w:sz="0" w:space="0" w:color="auto"/>
                    <w:right w:val="none" w:sz="0" w:space="0" w:color="auto"/>
                  </w:divBdr>
                  <w:divsChild>
                    <w:div w:id="376971041">
                      <w:marLeft w:val="0"/>
                      <w:marRight w:val="0"/>
                      <w:marTop w:val="0"/>
                      <w:marBottom w:val="0"/>
                      <w:divBdr>
                        <w:top w:val="none" w:sz="0" w:space="0" w:color="auto"/>
                        <w:left w:val="none" w:sz="0" w:space="0" w:color="auto"/>
                        <w:bottom w:val="none" w:sz="0" w:space="0" w:color="auto"/>
                        <w:right w:val="none" w:sz="0" w:space="0" w:color="auto"/>
                      </w:divBdr>
                    </w:div>
                  </w:divsChild>
                </w:div>
                <w:div w:id="1040859352">
                  <w:marLeft w:val="0"/>
                  <w:marRight w:val="0"/>
                  <w:marTop w:val="0"/>
                  <w:marBottom w:val="0"/>
                  <w:divBdr>
                    <w:top w:val="none" w:sz="0" w:space="0" w:color="auto"/>
                    <w:left w:val="none" w:sz="0" w:space="0" w:color="auto"/>
                    <w:bottom w:val="none" w:sz="0" w:space="0" w:color="auto"/>
                    <w:right w:val="none" w:sz="0" w:space="0" w:color="auto"/>
                  </w:divBdr>
                  <w:divsChild>
                    <w:div w:id="213202102">
                      <w:marLeft w:val="0"/>
                      <w:marRight w:val="0"/>
                      <w:marTop w:val="0"/>
                      <w:marBottom w:val="0"/>
                      <w:divBdr>
                        <w:top w:val="none" w:sz="0" w:space="0" w:color="auto"/>
                        <w:left w:val="none" w:sz="0" w:space="0" w:color="auto"/>
                        <w:bottom w:val="none" w:sz="0" w:space="0" w:color="auto"/>
                        <w:right w:val="none" w:sz="0" w:space="0" w:color="auto"/>
                      </w:divBdr>
                    </w:div>
                  </w:divsChild>
                </w:div>
                <w:div w:id="1048187686">
                  <w:marLeft w:val="0"/>
                  <w:marRight w:val="0"/>
                  <w:marTop w:val="0"/>
                  <w:marBottom w:val="0"/>
                  <w:divBdr>
                    <w:top w:val="none" w:sz="0" w:space="0" w:color="auto"/>
                    <w:left w:val="none" w:sz="0" w:space="0" w:color="auto"/>
                    <w:bottom w:val="none" w:sz="0" w:space="0" w:color="auto"/>
                    <w:right w:val="none" w:sz="0" w:space="0" w:color="auto"/>
                  </w:divBdr>
                  <w:divsChild>
                    <w:div w:id="340548372">
                      <w:marLeft w:val="0"/>
                      <w:marRight w:val="0"/>
                      <w:marTop w:val="0"/>
                      <w:marBottom w:val="0"/>
                      <w:divBdr>
                        <w:top w:val="none" w:sz="0" w:space="0" w:color="auto"/>
                        <w:left w:val="none" w:sz="0" w:space="0" w:color="auto"/>
                        <w:bottom w:val="none" w:sz="0" w:space="0" w:color="auto"/>
                        <w:right w:val="none" w:sz="0" w:space="0" w:color="auto"/>
                      </w:divBdr>
                    </w:div>
                  </w:divsChild>
                </w:div>
                <w:div w:id="1094403019">
                  <w:marLeft w:val="0"/>
                  <w:marRight w:val="0"/>
                  <w:marTop w:val="0"/>
                  <w:marBottom w:val="0"/>
                  <w:divBdr>
                    <w:top w:val="none" w:sz="0" w:space="0" w:color="auto"/>
                    <w:left w:val="none" w:sz="0" w:space="0" w:color="auto"/>
                    <w:bottom w:val="none" w:sz="0" w:space="0" w:color="auto"/>
                    <w:right w:val="none" w:sz="0" w:space="0" w:color="auto"/>
                  </w:divBdr>
                  <w:divsChild>
                    <w:div w:id="1654528664">
                      <w:marLeft w:val="0"/>
                      <w:marRight w:val="0"/>
                      <w:marTop w:val="0"/>
                      <w:marBottom w:val="0"/>
                      <w:divBdr>
                        <w:top w:val="none" w:sz="0" w:space="0" w:color="auto"/>
                        <w:left w:val="none" w:sz="0" w:space="0" w:color="auto"/>
                        <w:bottom w:val="none" w:sz="0" w:space="0" w:color="auto"/>
                        <w:right w:val="none" w:sz="0" w:space="0" w:color="auto"/>
                      </w:divBdr>
                    </w:div>
                  </w:divsChild>
                </w:div>
                <w:div w:id="1175999529">
                  <w:marLeft w:val="0"/>
                  <w:marRight w:val="0"/>
                  <w:marTop w:val="0"/>
                  <w:marBottom w:val="0"/>
                  <w:divBdr>
                    <w:top w:val="none" w:sz="0" w:space="0" w:color="auto"/>
                    <w:left w:val="none" w:sz="0" w:space="0" w:color="auto"/>
                    <w:bottom w:val="none" w:sz="0" w:space="0" w:color="auto"/>
                    <w:right w:val="none" w:sz="0" w:space="0" w:color="auto"/>
                  </w:divBdr>
                  <w:divsChild>
                    <w:div w:id="1994404412">
                      <w:marLeft w:val="0"/>
                      <w:marRight w:val="0"/>
                      <w:marTop w:val="0"/>
                      <w:marBottom w:val="0"/>
                      <w:divBdr>
                        <w:top w:val="none" w:sz="0" w:space="0" w:color="auto"/>
                        <w:left w:val="none" w:sz="0" w:space="0" w:color="auto"/>
                        <w:bottom w:val="none" w:sz="0" w:space="0" w:color="auto"/>
                        <w:right w:val="none" w:sz="0" w:space="0" w:color="auto"/>
                      </w:divBdr>
                    </w:div>
                  </w:divsChild>
                </w:div>
                <w:div w:id="1182863995">
                  <w:marLeft w:val="0"/>
                  <w:marRight w:val="0"/>
                  <w:marTop w:val="0"/>
                  <w:marBottom w:val="0"/>
                  <w:divBdr>
                    <w:top w:val="none" w:sz="0" w:space="0" w:color="auto"/>
                    <w:left w:val="none" w:sz="0" w:space="0" w:color="auto"/>
                    <w:bottom w:val="none" w:sz="0" w:space="0" w:color="auto"/>
                    <w:right w:val="none" w:sz="0" w:space="0" w:color="auto"/>
                  </w:divBdr>
                  <w:divsChild>
                    <w:div w:id="11222552">
                      <w:marLeft w:val="0"/>
                      <w:marRight w:val="0"/>
                      <w:marTop w:val="0"/>
                      <w:marBottom w:val="0"/>
                      <w:divBdr>
                        <w:top w:val="none" w:sz="0" w:space="0" w:color="auto"/>
                        <w:left w:val="none" w:sz="0" w:space="0" w:color="auto"/>
                        <w:bottom w:val="none" w:sz="0" w:space="0" w:color="auto"/>
                        <w:right w:val="none" w:sz="0" w:space="0" w:color="auto"/>
                      </w:divBdr>
                    </w:div>
                  </w:divsChild>
                </w:div>
                <w:div w:id="1249461231">
                  <w:marLeft w:val="0"/>
                  <w:marRight w:val="0"/>
                  <w:marTop w:val="0"/>
                  <w:marBottom w:val="0"/>
                  <w:divBdr>
                    <w:top w:val="none" w:sz="0" w:space="0" w:color="auto"/>
                    <w:left w:val="none" w:sz="0" w:space="0" w:color="auto"/>
                    <w:bottom w:val="none" w:sz="0" w:space="0" w:color="auto"/>
                    <w:right w:val="none" w:sz="0" w:space="0" w:color="auto"/>
                  </w:divBdr>
                  <w:divsChild>
                    <w:div w:id="1981379691">
                      <w:marLeft w:val="0"/>
                      <w:marRight w:val="0"/>
                      <w:marTop w:val="0"/>
                      <w:marBottom w:val="0"/>
                      <w:divBdr>
                        <w:top w:val="none" w:sz="0" w:space="0" w:color="auto"/>
                        <w:left w:val="none" w:sz="0" w:space="0" w:color="auto"/>
                        <w:bottom w:val="none" w:sz="0" w:space="0" w:color="auto"/>
                        <w:right w:val="none" w:sz="0" w:space="0" w:color="auto"/>
                      </w:divBdr>
                    </w:div>
                  </w:divsChild>
                </w:div>
                <w:div w:id="1286232389">
                  <w:marLeft w:val="0"/>
                  <w:marRight w:val="0"/>
                  <w:marTop w:val="0"/>
                  <w:marBottom w:val="0"/>
                  <w:divBdr>
                    <w:top w:val="none" w:sz="0" w:space="0" w:color="auto"/>
                    <w:left w:val="none" w:sz="0" w:space="0" w:color="auto"/>
                    <w:bottom w:val="none" w:sz="0" w:space="0" w:color="auto"/>
                    <w:right w:val="none" w:sz="0" w:space="0" w:color="auto"/>
                  </w:divBdr>
                  <w:divsChild>
                    <w:div w:id="1848250398">
                      <w:marLeft w:val="0"/>
                      <w:marRight w:val="0"/>
                      <w:marTop w:val="0"/>
                      <w:marBottom w:val="0"/>
                      <w:divBdr>
                        <w:top w:val="none" w:sz="0" w:space="0" w:color="auto"/>
                        <w:left w:val="none" w:sz="0" w:space="0" w:color="auto"/>
                        <w:bottom w:val="none" w:sz="0" w:space="0" w:color="auto"/>
                        <w:right w:val="none" w:sz="0" w:space="0" w:color="auto"/>
                      </w:divBdr>
                    </w:div>
                  </w:divsChild>
                </w:div>
                <w:div w:id="1299070523">
                  <w:marLeft w:val="0"/>
                  <w:marRight w:val="0"/>
                  <w:marTop w:val="0"/>
                  <w:marBottom w:val="0"/>
                  <w:divBdr>
                    <w:top w:val="none" w:sz="0" w:space="0" w:color="auto"/>
                    <w:left w:val="none" w:sz="0" w:space="0" w:color="auto"/>
                    <w:bottom w:val="none" w:sz="0" w:space="0" w:color="auto"/>
                    <w:right w:val="none" w:sz="0" w:space="0" w:color="auto"/>
                  </w:divBdr>
                  <w:divsChild>
                    <w:div w:id="1141770760">
                      <w:marLeft w:val="0"/>
                      <w:marRight w:val="0"/>
                      <w:marTop w:val="0"/>
                      <w:marBottom w:val="0"/>
                      <w:divBdr>
                        <w:top w:val="none" w:sz="0" w:space="0" w:color="auto"/>
                        <w:left w:val="none" w:sz="0" w:space="0" w:color="auto"/>
                        <w:bottom w:val="none" w:sz="0" w:space="0" w:color="auto"/>
                        <w:right w:val="none" w:sz="0" w:space="0" w:color="auto"/>
                      </w:divBdr>
                    </w:div>
                  </w:divsChild>
                </w:div>
                <w:div w:id="1364018042">
                  <w:marLeft w:val="0"/>
                  <w:marRight w:val="0"/>
                  <w:marTop w:val="0"/>
                  <w:marBottom w:val="0"/>
                  <w:divBdr>
                    <w:top w:val="none" w:sz="0" w:space="0" w:color="auto"/>
                    <w:left w:val="none" w:sz="0" w:space="0" w:color="auto"/>
                    <w:bottom w:val="none" w:sz="0" w:space="0" w:color="auto"/>
                    <w:right w:val="none" w:sz="0" w:space="0" w:color="auto"/>
                  </w:divBdr>
                  <w:divsChild>
                    <w:div w:id="1194996725">
                      <w:marLeft w:val="0"/>
                      <w:marRight w:val="0"/>
                      <w:marTop w:val="0"/>
                      <w:marBottom w:val="0"/>
                      <w:divBdr>
                        <w:top w:val="none" w:sz="0" w:space="0" w:color="auto"/>
                        <w:left w:val="none" w:sz="0" w:space="0" w:color="auto"/>
                        <w:bottom w:val="none" w:sz="0" w:space="0" w:color="auto"/>
                        <w:right w:val="none" w:sz="0" w:space="0" w:color="auto"/>
                      </w:divBdr>
                    </w:div>
                  </w:divsChild>
                </w:div>
                <w:div w:id="1403681500">
                  <w:marLeft w:val="0"/>
                  <w:marRight w:val="0"/>
                  <w:marTop w:val="0"/>
                  <w:marBottom w:val="0"/>
                  <w:divBdr>
                    <w:top w:val="none" w:sz="0" w:space="0" w:color="auto"/>
                    <w:left w:val="none" w:sz="0" w:space="0" w:color="auto"/>
                    <w:bottom w:val="none" w:sz="0" w:space="0" w:color="auto"/>
                    <w:right w:val="none" w:sz="0" w:space="0" w:color="auto"/>
                  </w:divBdr>
                  <w:divsChild>
                    <w:div w:id="807358982">
                      <w:marLeft w:val="0"/>
                      <w:marRight w:val="0"/>
                      <w:marTop w:val="0"/>
                      <w:marBottom w:val="0"/>
                      <w:divBdr>
                        <w:top w:val="none" w:sz="0" w:space="0" w:color="auto"/>
                        <w:left w:val="none" w:sz="0" w:space="0" w:color="auto"/>
                        <w:bottom w:val="none" w:sz="0" w:space="0" w:color="auto"/>
                        <w:right w:val="none" w:sz="0" w:space="0" w:color="auto"/>
                      </w:divBdr>
                    </w:div>
                  </w:divsChild>
                </w:div>
                <w:div w:id="1403914273">
                  <w:marLeft w:val="0"/>
                  <w:marRight w:val="0"/>
                  <w:marTop w:val="0"/>
                  <w:marBottom w:val="0"/>
                  <w:divBdr>
                    <w:top w:val="none" w:sz="0" w:space="0" w:color="auto"/>
                    <w:left w:val="none" w:sz="0" w:space="0" w:color="auto"/>
                    <w:bottom w:val="none" w:sz="0" w:space="0" w:color="auto"/>
                    <w:right w:val="none" w:sz="0" w:space="0" w:color="auto"/>
                  </w:divBdr>
                  <w:divsChild>
                    <w:div w:id="1754547620">
                      <w:marLeft w:val="0"/>
                      <w:marRight w:val="0"/>
                      <w:marTop w:val="0"/>
                      <w:marBottom w:val="0"/>
                      <w:divBdr>
                        <w:top w:val="none" w:sz="0" w:space="0" w:color="auto"/>
                        <w:left w:val="none" w:sz="0" w:space="0" w:color="auto"/>
                        <w:bottom w:val="none" w:sz="0" w:space="0" w:color="auto"/>
                        <w:right w:val="none" w:sz="0" w:space="0" w:color="auto"/>
                      </w:divBdr>
                    </w:div>
                  </w:divsChild>
                </w:div>
                <w:div w:id="1405301510">
                  <w:marLeft w:val="0"/>
                  <w:marRight w:val="0"/>
                  <w:marTop w:val="0"/>
                  <w:marBottom w:val="0"/>
                  <w:divBdr>
                    <w:top w:val="none" w:sz="0" w:space="0" w:color="auto"/>
                    <w:left w:val="none" w:sz="0" w:space="0" w:color="auto"/>
                    <w:bottom w:val="none" w:sz="0" w:space="0" w:color="auto"/>
                    <w:right w:val="none" w:sz="0" w:space="0" w:color="auto"/>
                  </w:divBdr>
                  <w:divsChild>
                    <w:div w:id="309595669">
                      <w:marLeft w:val="0"/>
                      <w:marRight w:val="0"/>
                      <w:marTop w:val="0"/>
                      <w:marBottom w:val="0"/>
                      <w:divBdr>
                        <w:top w:val="none" w:sz="0" w:space="0" w:color="auto"/>
                        <w:left w:val="none" w:sz="0" w:space="0" w:color="auto"/>
                        <w:bottom w:val="none" w:sz="0" w:space="0" w:color="auto"/>
                        <w:right w:val="none" w:sz="0" w:space="0" w:color="auto"/>
                      </w:divBdr>
                    </w:div>
                  </w:divsChild>
                </w:div>
                <w:div w:id="1479225253">
                  <w:marLeft w:val="0"/>
                  <w:marRight w:val="0"/>
                  <w:marTop w:val="0"/>
                  <w:marBottom w:val="0"/>
                  <w:divBdr>
                    <w:top w:val="none" w:sz="0" w:space="0" w:color="auto"/>
                    <w:left w:val="none" w:sz="0" w:space="0" w:color="auto"/>
                    <w:bottom w:val="none" w:sz="0" w:space="0" w:color="auto"/>
                    <w:right w:val="none" w:sz="0" w:space="0" w:color="auto"/>
                  </w:divBdr>
                  <w:divsChild>
                    <w:div w:id="1168013573">
                      <w:marLeft w:val="0"/>
                      <w:marRight w:val="0"/>
                      <w:marTop w:val="0"/>
                      <w:marBottom w:val="0"/>
                      <w:divBdr>
                        <w:top w:val="none" w:sz="0" w:space="0" w:color="auto"/>
                        <w:left w:val="none" w:sz="0" w:space="0" w:color="auto"/>
                        <w:bottom w:val="none" w:sz="0" w:space="0" w:color="auto"/>
                        <w:right w:val="none" w:sz="0" w:space="0" w:color="auto"/>
                      </w:divBdr>
                    </w:div>
                  </w:divsChild>
                </w:div>
                <w:div w:id="1504280032">
                  <w:marLeft w:val="0"/>
                  <w:marRight w:val="0"/>
                  <w:marTop w:val="0"/>
                  <w:marBottom w:val="0"/>
                  <w:divBdr>
                    <w:top w:val="none" w:sz="0" w:space="0" w:color="auto"/>
                    <w:left w:val="none" w:sz="0" w:space="0" w:color="auto"/>
                    <w:bottom w:val="none" w:sz="0" w:space="0" w:color="auto"/>
                    <w:right w:val="none" w:sz="0" w:space="0" w:color="auto"/>
                  </w:divBdr>
                  <w:divsChild>
                    <w:div w:id="77557797">
                      <w:marLeft w:val="0"/>
                      <w:marRight w:val="0"/>
                      <w:marTop w:val="0"/>
                      <w:marBottom w:val="0"/>
                      <w:divBdr>
                        <w:top w:val="none" w:sz="0" w:space="0" w:color="auto"/>
                        <w:left w:val="none" w:sz="0" w:space="0" w:color="auto"/>
                        <w:bottom w:val="none" w:sz="0" w:space="0" w:color="auto"/>
                        <w:right w:val="none" w:sz="0" w:space="0" w:color="auto"/>
                      </w:divBdr>
                    </w:div>
                  </w:divsChild>
                </w:div>
                <w:div w:id="1551455587">
                  <w:marLeft w:val="0"/>
                  <w:marRight w:val="0"/>
                  <w:marTop w:val="0"/>
                  <w:marBottom w:val="0"/>
                  <w:divBdr>
                    <w:top w:val="none" w:sz="0" w:space="0" w:color="auto"/>
                    <w:left w:val="none" w:sz="0" w:space="0" w:color="auto"/>
                    <w:bottom w:val="none" w:sz="0" w:space="0" w:color="auto"/>
                    <w:right w:val="none" w:sz="0" w:space="0" w:color="auto"/>
                  </w:divBdr>
                  <w:divsChild>
                    <w:div w:id="1494251707">
                      <w:marLeft w:val="0"/>
                      <w:marRight w:val="0"/>
                      <w:marTop w:val="0"/>
                      <w:marBottom w:val="0"/>
                      <w:divBdr>
                        <w:top w:val="none" w:sz="0" w:space="0" w:color="auto"/>
                        <w:left w:val="none" w:sz="0" w:space="0" w:color="auto"/>
                        <w:bottom w:val="none" w:sz="0" w:space="0" w:color="auto"/>
                        <w:right w:val="none" w:sz="0" w:space="0" w:color="auto"/>
                      </w:divBdr>
                    </w:div>
                  </w:divsChild>
                </w:div>
                <w:div w:id="1588804117">
                  <w:marLeft w:val="0"/>
                  <w:marRight w:val="0"/>
                  <w:marTop w:val="0"/>
                  <w:marBottom w:val="0"/>
                  <w:divBdr>
                    <w:top w:val="none" w:sz="0" w:space="0" w:color="auto"/>
                    <w:left w:val="none" w:sz="0" w:space="0" w:color="auto"/>
                    <w:bottom w:val="none" w:sz="0" w:space="0" w:color="auto"/>
                    <w:right w:val="none" w:sz="0" w:space="0" w:color="auto"/>
                  </w:divBdr>
                  <w:divsChild>
                    <w:div w:id="1928921214">
                      <w:marLeft w:val="0"/>
                      <w:marRight w:val="0"/>
                      <w:marTop w:val="0"/>
                      <w:marBottom w:val="0"/>
                      <w:divBdr>
                        <w:top w:val="none" w:sz="0" w:space="0" w:color="auto"/>
                        <w:left w:val="none" w:sz="0" w:space="0" w:color="auto"/>
                        <w:bottom w:val="none" w:sz="0" w:space="0" w:color="auto"/>
                        <w:right w:val="none" w:sz="0" w:space="0" w:color="auto"/>
                      </w:divBdr>
                    </w:div>
                  </w:divsChild>
                </w:div>
                <w:div w:id="1623072218">
                  <w:marLeft w:val="0"/>
                  <w:marRight w:val="0"/>
                  <w:marTop w:val="0"/>
                  <w:marBottom w:val="0"/>
                  <w:divBdr>
                    <w:top w:val="none" w:sz="0" w:space="0" w:color="auto"/>
                    <w:left w:val="none" w:sz="0" w:space="0" w:color="auto"/>
                    <w:bottom w:val="none" w:sz="0" w:space="0" w:color="auto"/>
                    <w:right w:val="none" w:sz="0" w:space="0" w:color="auto"/>
                  </w:divBdr>
                  <w:divsChild>
                    <w:div w:id="1384134215">
                      <w:marLeft w:val="0"/>
                      <w:marRight w:val="0"/>
                      <w:marTop w:val="0"/>
                      <w:marBottom w:val="0"/>
                      <w:divBdr>
                        <w:top w:val="none" w:sz="0" w:space="0" w:color="auto"/>
                        <w:left w:val="none" w:sz="0" w:space="0" w:color="auto"/>
                        <w:bottom w:val="none" w:sz="0" w:space="0" w:color="auto"/>
                        <w:right w:val="none" w:sz="0" w:space="0" w:color="auto"/>
                      </w:divBdr>
                    </w:div>
                  </w:divsChild>
                </w:div>
                <w:div w:id="1639606645">
                  <w:marLeft w:val="0"/>
                  <w:marRight w:val="0"/>
                  <w:marTop w:val="0"/>
                  <w:marBottom w:val="0"/>
                  <w:divBdr>
                    <w:top w:val="none" w:sz="0" w:space="0" w:color="auto"/>
                    <w:left w:val="none" w:sz="0" w:space="0" w:color="auto"/>
                    <w:bottom w:val="none" w:sz="0" w:space="0" w:color="auto"/>
                    <w:right w:val="none" w:sz="0" w:space="0" w:color="auto"/>
                  </w:divBdr>
                  <w:divsChild>
                    <w:div w:id="1132796152">
                      <w:marLeft w:val="0"/>
                      <w:marRight w:val="0"/>
                      <w:marTop w:val="0"/>
                      <w:marBottom w:val="0"/>
                      <w:divBdr>
                        <w:top w:val="none" w:sz="0" w:space="0" w:color="auto"/>
                        <w:left w:val="none" w:sz="0" w:space="0" w:color="auto"/>
                        <w:bottom w:val="none" w:sz="0" w:space="0" w:color="auto"/>
                        <w:right w:val="none" w:sz="0" w:space="0" w:color="auto"/>
                      </w:divBdr>
                    </w:div>
                  </w:divsChild>
                </w:div>
                <w:div w:id="1658806292">
                  <w:marLeft w:val="0"/>
                  <w:marRight w:val="0"/>
                  <w:marTop w:val="0"/>
                  <w:marBottom w:val="0"/>
                  <w:divBdr>
                    <w:top w:val="none" w:sz="0" w:space="0" w:color="auto"/>
                    <w:left w:val="none" w:sz="0" w:space="0" w:color="auto"/>
                    <w:bottom w:val="none" w:sz="0" w:space="0" w:color="auto"/>
                    <w:right w:val="none" w:sz="0" w:space="0" w:color="auto"/>
                  </w:divBdr>
                  <w:divsChild>
                    <w:div w:id="329061033">
                      <w:marLeft w:val="0"/>
                      <w:marRight w:val="0"/>
                      <w:marTop w:val="0"/>
                      <w:marBottom w:val="0"/>
                      <w:divBdr>
                        <w:top w:val="none" w:sz="0" w:space="0" w:color="auto"/>
                        <w:left w:val="none" w:sz="0" w:space="0" w:color="auto"/>
                        <w:bottom w:val="none" w:sz="0" w:space="0" w:color="auto"/>
                        <w:right w:val="none" w:sz="0" w:space="0" w:color="auto"/>
                      </w:divBdr>
                    </w:div>
                  </w:divsChild>
                </w:div>
                <w:div w:id="1659382021">
                  <w:marLeft w:val="0"/>
                  <w:marRight w:val="0"/>
                  <w:marTop w:val="0"/>
                  <w:marBottom w:val="0"/>
                  <w:divBdr>
                    <w:top w:val="none" w:sz="0" w:space="0" w:color="auto"/>
                    <w:left w:val="none" w:sz="0" w:space="0" w:color="auto"/>
                    <w:bottom w:val="none" w:sz="0" w:space="0" w:color="auto"/>
                    <w:right w:val="none" w:sz="0" w:space="0" w:color="auto"/>
                  </w:divBdr>
                  <w:divsChild>
                    <w:div w:id="951086000">
                      <w:marLeft w:val="0"/>
                      <w:marRight w:val="0"/>
                      <w:marTop w:val="0"/>
                      <w:marBottom w:val="0"/>
                      <w:divBdr>
                        <w:top w:val="none" w:sz="0" w:space="0" w:color="auto"/>
                        <w:left w:val="none" w:sz="0" w:space="0" w:color="auto"/>
                        <w:bottom w:val="none" w:sz="0" w:space="0" w:color="auto"/>
                        <w:right w:val="none" w:sz="0" w:space="0" w:color="auto"/>
                      </w:divBdr>
                    </w:div>
                  </w:divsChild>
                </w:div>
                <w:div w:id="1671761071">
                  <w:marLeft w:val="0"/>
                  <w:marRight w:val="0"/>
                  <w:marTop w:val="0"/>
                  <w:marBottom w:val="0"/>
                  <w:divBdr>
                    <w:top w:val="none" w:sz="0" w:space="0" w:color="auto"/>
                    <w:left w:val="none" w:sz="0" w:space="0" w:color="auto"/>
                    <w:bottom w:val="none" w:sz="0" w:space="0" w:color="auto"/>
                    <w:right w:val="none" w:sz="0" w:space="0" w:color="auto"/>
                  </w:divBdr>
                  <w:divsChild>
                    <w:div w:id="1129662331">
                      <w:marLeft w:val="0"/>
                      <w:marRight w:val="0"/>
                      <w:marTop w:val="0"/>
                      <w:marBottom w:val="0"/>
                      <w:divBdr>
                        <w:top w:val="none" w:sz="0" w:space="0" w:color="auto"/>
                        <w:left w:val="none" w:sz="0" w:space="0" w:color="auto"/>
                        <w:bottom w:val="none" w:sz="0" w:space="0" w:color="auto"/>
                        <w:right w:val="none" w:sz="0" w:space="0" w:color="auto"/>
                      </w:divBdr>
                    </w:div>
                  </w:divsChild>
                </w:div>
                <w:div w:id="1727558253">
                  <w:marLeft w:val="0"/>
                  <w:marRight w:val="0"/>
                  <w:marTop w:val="0"/>
                  <w:marBottom w:val="0"/>
                  <w:divBdr>
                    <w:top w:val="none" w:sz="0" w:space="0" w:color="auto"/>
                    <w:left w:val="none" w:sz="0" w:space="0" w:color="auto"/>
                    <w:bottom w:val="none" w:sz="0" w:space="0" w:color="auto"/>
                    <w:right w:val="none" w:sz="0" w:space="0" w:color="auto"/>
                  </w:divBdr>
                  <w:divsChild>
                    <w:div w:id="1595744047">
                      <w:marLeft w:val="0"/>
                      <w:marRight w:val="0"/>
                      <w:marTop w:val="0"/>
                      <w:marBottom w:val="0"/>
                      <w:divBdr>
                        <w:top w:val="none" w:sz="0" w:space="0" w:color="auto"/>
                        <w:left w:val="none" w:sz="0" w:space="0" w:color="auto"/>
                        <w:bottom w:val="none" w:sz="0" w:space="0" w:color="auto"/>
                        <w:right w:val="none" w:sz="0" w:space="0" w:color="auto"/>
                      </w:divBdr>
                    </w:div>
                  </w:divsChild>
                </w:div>
                <w:div w:id="1748646216">
                  <w:marLeft w:val="0"/>
                  <w:marRight w:val="0"/>
                  <w:marTop w:val="0"/>
                  <w:marBottom w:val="0"/>
                  <w:divBdr>
                    <w:top w:val="none" w:sz="0" w:space="0" w:color="auto"/>
                    <w:left w:val="none" w:sz="0" w:space="0" w:color="auto"/>
                    <w:bottom w:val="none" w:sz="0" w:space="0" w:color="auto"/>
                    <w:right w:val="none" w:sz="0" w:space="0" w:color="auto"/>
                  </w:divBdr>
                  <w:divsChild>
                    <w:div w:id="1203596025">
                      <w:marLeft w:val="0"/>
                      <w:marRight w:val="0"/>
                      <w:marTop w:val="0"/>
                      <w:marBottom w:val="0"/>
                      <w:divBdr>
                        <w:top w:val="none" w:sz="0" w:space="0" w:color="auto"/>
                        <w:left w:val="none" w:sz="0" w:space="0" w:color="auto"/>
                        <w:bottom w:val="none" w:sz="0" w:space="0" w:color="auto"/>
                        <w:right w:val="none" w:sz="0" w:space="0" w:color="auto"/>
                      </w:divBdr>
                    </w:div>
                  </w:divsChild>
                </w:div>
                <w:div w:id="1754886859">
                  <w:marLeft w:val="0"/>
                  <w:marRight w:val="0"/>
                  <w:marTop w:val="0"/>
                  <w:marBottom w:val="0"/>
                  <w:divBdr>
                    <w:top w:val="none" w:sz="0" w:space="0" w:color="auto"/>
                    <w:left w:val="none" w:sz="0" w:space="0" w:color="auto"/>
                    <w:bottom w:val="none" w:sz="0" w:space="0" w:color="auto"/>
                    <w:right w:val="none" w:sz="0" w:space="0" w:color="auto"/>
                  </w:divBdr>
                  <w:divsChild>
                    <w:div w:id="1307930031">
                      <w:marLeft w:val="0"/>
                      <w:marRight w:val="0"/>
                      <w:marTop w:val="0"/>
                      <w:marBottom w:val="0"/>
                      <w:divBdr>
                        <w:top w:val="none" w:sz="0" w:space="0" w:color="auto"/>
                        <w:left w:val="none" w:sz="0" w:space="0" w:color="auto"/>
                        <w:bottom w:val="none" w:sz="0" w:space="0" w:color="auto"/>
                        <w:right w:val="none" w:sz="0" w:space="0" w:color="auto"/>
                      </w:divBdr>
                    </w:div>
                  </w:divsChild>
                </w:div>
                <w:div w:id="1761757726">
                  <w:marLeft w:val="0"/>
                  <w:marRight w:val="0"/>
                  <w:marTop w:val="0"/>
                  <w:marBottom w:val="0"/>
                  <w:divBdr>
                    <w:top w:val="none" w:sz="0" w:space="0" w:color="auto"/>
                    <w:left w:val="none" w:sz="0" w:space="0" w:color="auto"/>
                    <w:bottom w:val="none" w:sz="0" w:space="0" w:color="auto"/>
                    <w:right w:val="none" w:sz="0" w:space="0" w:color="auto"/>
                  </w:divBdr>
                  <w:divsChild>
                    <w:div w:id="1049500720">
                      <w:marLeft w:val="0"/>
                      <w:marRight w:val="0"/>
                      <w:marTop w:val="0"/>
                      <w:marBottom w:val="0"/>
                      <w:divBdr>
                        <w:top w:val="none" w:sz="0" w:space="0" w:color="auto"/>
                        <w:left w:val="none" w:sz="0" w:space="0" w:color="auto"/>
                        <w:bottom w:val="none" w:sz="0" w:space="0" w:color="auto"/>
                        <w:right w:val="none" w:sz="0" w:space="0" w:color="auto"/>
                      </w:divBdr>
                    </w:div>
                  </w:divsChild>
                </w:div>
                <w:div w:id="1767581083">
                  <w:marLeft w:val="0"/>
                  <w:marRight w:val="0"/>
                  <w:marTop w:val="0"/>
                  <w:marBottom w:val="0"/>
                  <w:divBdr>
                    <w:top w:val="none" w:sz="0" w:space="0" w:color="auto"/>
                    <w:left w:val="none" w:sz="0" w:space="0" w:color="auto"/>
                    <w:bottom w:val="none" w:sz="0" w:space="0" w:color="auto"/>
                    <w:right w:val="none" w:sz="0" w:space="0" w:color="auto"/>
                  </w:divBdr>
                  <w:divsChild>
                    <w:div w:id="550966082">
                      <w:marLeft w:val="0"/>
                      <w:marRight w:val="0"/>
                      <w:marTop w:val="0"/>
                      <w:marBottom w:val="0"/>
                      <w:divBdr>
                        <w:top w:val="none" w:sz="0" w:space="0" w:color="auto"/>
                        <w:left w:val="none" w:sz="0" w:space="0" w:color="auto"/>
                        <w:bottom w:val="none" w:sz="0" w:space="0" w:color="auto"/>
                        <w:right w:val="none" w:sz="0" w:space="0" w:color="auto"/>
                      </w:divBdr>
                    </w:div>
                  </w:divsChild>
                </w:div>
                <w:div w:id="1828478138">
                  <w:marLeft w:val="0"/>
                  <w:marRight w:val="0"/>
                  <w:marTop w:val="0"/>
                  <w:marBottom w:val="0"/>
                  <w:divBdr>
                    <w:top w:val="none" w:sz="0" w:space="0" w:color="auto"/>
                    <w:left w:val="none" w:sz="0" w:space="0" w:color="auto"/>
                    <w:bottom w:val="none" w:sz="0" w:space="0" w:color="auto"/>
                    <w:right w:val="none" w:sz="0" w:space="0" w:color="auto"/>
                  </w:divBdr>
                  <w:divsChild>
                    <w:div w:id="60564822">
                      <w:marLeft w:val="0"/>
                      <w:marRight w:val="0"/>
                      <w:marTop w:val="0"/>
                      <w:marBottom w:val="0"/>
                      <w:divBdr>
                        <w:top w:val="none" w:sz="0" w:space="0" w:color="auto"/>
                        <w:left w:val="none" w:sz="0" w:space="0" w:color="auto"/>
                        <w:bottom w:val="none" w:sz="0" w:space="0" w:color="auto"/>
                        <w:right w:val="none" w:sz="0" w:space="0" w:color="auto"/>
                      </w:divBdr>
                    </w:div>
                  </w:divsChild>
                </w:div>
                <w:div w:id="1880505842">
                  <w:marLeft w:val="0"/>
                  <w:marRight w:val="0"/>
                  <w:marTop w:val="0"/>
                  <w:marBottom w:val="0"/>
                  <w:divBdr>
                    <w:top w:val="none" w:sz="0" w:space="0" w:color="auto"/>
                    <w:left w:val="none" w:sz="0" w:space="0" w:color="auto"/>
                    <w:bottom w:val="none" w:sz="0" w:space="0" w:color="auto"/>
                    <w:right w:val="none" w:sz="0" w:space="0" w:color="auto"/>
                  </w:divBdr>
                  <w:divsChild>
                    <w:div w:id="361905206">
                      <w:marLeft w:val="0"/>
                      <w:marRight w:val="0"/>
                      <w:marTop w:val="0"/>
                      <w:marBottom w:val="0"/>
                      <w:divBdr>
                        <w:top w:val="none" w:sz="0" w:space="0" w:color="auto"/>
                        <w:left w:val="none" w:sz="0" w:space="0" w:color="auto"/>
                        <w:bottom w:val="none" w:sz="0" w:space="0" w:color="auto"/>
                        <w:right w:val="none" w:sz="0" w:space="0" w:color="auto"/>
                      </w:divBdr>
                    </w:div>
                  </w:divsChild>
                </w:div>
                <w:div w:id="1937444601">
                  <w:marLeft w:val="0"/>
                  <w:marRight w:val="0"/>
                  <w:marTop w:val="0"/>
                  <w:marBottom w:val="0"/>
                  <w:divBdr>
                    <w:top w:val="none" w:sz="0" w:space="0" w:color="auto"/>
                    <w:left w:val="none" w:sz="0" w:space="0" w:color="auto"/>
                    <w:bottom w:val="none" w:sz="0" w:space="0" w:color="auto"/>
                    <w:right w:val="none" w:sz="0" w:space="0" w:color="auto"/>
                  </w:divBdr>
                  <w:divsChild>
                    <w:div w:id="1406684055">
                      <w:marLeft w:val="0"/>
                      <w:marRight w:val="0"/>
                      <w:marTop w:val="0"/>
                      <w:marBottom w:val="0"/>
                      <w:divBdr>
                        <w:top w:val="none" w:sz="0" w:space="0" w:color="auto"/>
                        <w:left w:val="none" w:sz="0" w:space="0" w:color="auto"/>
                        <w:bottom w:val="none" w:sz="0" w:space="0" w:color="auto"/>
                        <w:right w:val="none" w:sz="0" w:space="0" w:color="auto"/>
                      </w:divBdr>
                    </w:div>
                  </w:divsChild>
                </w:div>
                <w:div w:id="1944221709">
                  <w:marLeft w:val="0"/>
                  <w:marRight w:val="0"/>
                  <w:marTop w:val="0"/>
                  <w:marBottom w:val="0"/>
                  <w:divBdr>
                    <w:top w:val="none" w:sz="0" w:space="0" w:color="auto"/>
                    <w:left w:val="none" w:sz="0" w:space="0" w:color="auto"/>
                    <w:bottom w:val="none" w:sz="0" w:space="0" w:color="auto"/>
                    <w:right w:val="none" w:sz="0" w:space="0" w:color="auto"/>
                  </w:divBdr>
                  <w:divsChild>
                    <w:div w:id="719789151">
                      <w:marLeft w:val="0"/>
                      <w:marRight w:val="0"/>
                      <w:marTop w:val="0"/>
                      <w:marBottom w:val="0"/>
                      <w:divBdr>
                        <w:top w:val="none" w:sz="0" w:space="0" w:color="auto"/>
                        <w:left w:val="none" w:sz="0" w:space="0" w:color="auto"/>
                        <w:bottom w:val="none" w:sz="0" w:space="0" w:color="auto"/>
                        <w:right w:val="none" w:sz="0" w:space="0" w:color="auto"/>
                      </w:divBdr>
                    </w:div>
                  </w:divsChild>
                </w:div>
                <w:div w:id="1947927654">
                  <w:marLeft w:val="0"/>
                  <w:marRight w:val="0"/>
                  <w:marTop w:val="0"/>
                  <w:marBottom w:val="0"/>
                  <w:divBdr>
                    <w:top w:val="none" w:sz="0" w:space="0" w:color="auto"/>
                    <w:left w:val="none" w:sz="0" w:space="0" w:color="auto"/>
                    <w:bottom w:val="none" w:sz="0" w:space="0" w:color="auto"/>
                    <w:right w:val="none" w:sz="0" w:space="0" w:color="auto"/>
                  </w:divBdr>
                  <w:divsChild>
                    <w:div w:id="1745637414">
                      <w:marLeft w:val="0"/>
                      <w:marRight w:val="0"/>
                      <w:marTop w:val="0"/>
                      <w:marBottom w:val="0"/>
                      <w:divBdr>
                        <w:top w:val="none" w:sz="0" w:space="0" w:color="auto"/>
                        <w:left w:val="none" w:sz="0" w:space="0" w:color="auto"/>
                        <w:bottom w:val="none" w:sz="0" w:space="0" w:color="auto"/>
                        <w:right w:val="none" w:sz="0" w:space="0" w:color="auto"/>
                      </w:divBdr>
                    </w:div>
                  </w:divsChild>
                </w:div>
                <w:div w:id="1954088666">
                  <w:marLeft w:val="0"/>
                  <w:marRight w:val="0"/>
                  <w:marTop w:val="0"/>
                  <w:marBottom w:val="0"/>
                  <w:divBdr>
                    <w:top w:val="none" w:sz="0" w:space="0" w:color="auto"/>
                    <w:left w:val="none" w:sz="0" w:space="0" w:color="auto"/>
                    <w:bottom w:val="none" w:sz="0" w:space="0" w:color="auto"/>
                    <w:right w:val="none" w:sz="0" w:space="0" w:color="auto"/>
                  </w:divBdr>
                  <w:divsChild>
                    <w:div w:id="2012903839">
                      <w:marLeft w:val="0"/>
                      <w:marRight w:val="0"/>
                      <w:marTop w:val="0"/>
                      <w:marBottom w:val="0"/>
                      <w:divBdr>
                        <w:top w:val="none" w:sz="0" w:space="0" w:color="auto"/>
                        <w:left w:val="none" w:sz="0" w:space="0" w:color="auto"/>
                        <w:bottom w:val="none" w:sz="0" w:space="0" w:color="auto"/>
                        <w:right w:val="none" w:sz="0" w:space="0" w:color="auto"/>
                      </w:divBdr>
                    </w:div>
                  </w:divsChild>
                </w:div>
                <w:div w:id="1973099466">
                  <w:marLeft w:val="0"/>
                  <w:marRight w:val="0"/>
                  <w:marTop w:val="0"/>
                  <w:marBottom w:val="0"/>
                  <w:divBdr>
                    <w:top w:val="none" w:sz="0" w:space="0" w:color="auto"/>
                    <w:left w:val="none" w:sz="0" w:space="0" w:color="auto"/>
                    <w:bottom w:val="none" w:sz="0" w:space="0" w:color="auto"/>
                    <w:right w:val="none" w:sz="0" w:space="0" w:color="auto"/>
                  </w:divBdr>
                  <w:divsChild>
                    <w:div w:id="1165172211">
                      <w:marLeft w:val="0"/>
                      <w:marRight w:val="0"/>
                      <w:marTop w:val="0"/>
                      <w:marBottom w:val="0"/>
                      <w:divBdr>
                        <w:top w:val="none" w:sz="0" w:space="0" w:color="auto"/>
                        <w:left w:val="none" w:sz="0" w:space="0" w:color="auto"/>
                        <w:bottom w:val="none" w:sz="0" w:space="0" w:color="auto"/>
                        <w:right w:val="none" w:sz="0" w:space="0" w:color="auto"/>
                      </w:divBdr>
                    </w:div>
                  </w:divsChild>
                </w:div>
                <w:div w:id="2013605170">
                  <w:marLeft w:val="0"/>
                  <w:marRight w:val="0"/>
                  <w:marTop w:val="0"/>
                  <w:marBottom w:val="0"/>
                  <w:divBdr>
                    <w:top w:val="none" w:sz="0" w:space="0" w:color="auto"/>
                    <w:left w:val="none" w:sz="0" w:space="0" w:color="auto"/>
                    <w:bottom w:val="none" w:sz="0" w:space="0" w:color="auto"/>
                    <w:right w:val="none" w:sz="0" w:space="0" w:color="auto"/>
                  </w:divBdr>
                  <w:divsChild>
                    <w:div w:id="1244803856">
                      <w:marLeft w:val="0"/>
                      <w:marRight w:val="0"/>
                      <w:marTop w:val="0"/>
                      <w:marBottom w:val="0"/>
                      <w:divBdr>
                        <w:top w:val="none" w:sz="0" w:space="0" w:color="auto"/>
                        <w:left w:val="none" w:sz="0" w:space="0" w:color="auto"/>
                        <w:bottom w:val="none" w:sz="0" w:space="0" w:color="auto"/>
                        <w:right w:val="none" w:sz="0" w:space="0" w:color="auto"/>
                      </w:divBdr>
                    </w:div>
                  </w:divsChild>
                </w:div>
                <w:div w:id="2017880181">
                  <w:marLeft w:val="0"/>
                  <w:marRight w:val="0"/>
                  <w:marTop w:val="0"/>
                  <w:marBottom w:val="0"/>
                  <w:divBdr>
                    <w:top w:val="none" w:sz="0" w:space="0" w:color="auto"/>
                    <w:left w:val="none" w:sz="0" w:space="0" w:color="auto"/>
                    <w:bottom w:val="none" w:sz="0" w:space="0" w:color="auto"/>
                    <w:right w:val="none" w:sz="0" w:space="0" w:color="auto"/>
                  </w:divBdr>
                  <w:divsChild>
                    <w:div w:id="1244216931">
                      <w:marLeft w:val="0"/>
                      <w:marRight w:val="0"/>
                      <w:marTop w:val="0"/>
                      <w:marBottom w:val="0"/>
                      <w:divBdr>
                        <w:top w:val="none" w:sz="0" w:space="0" w:color="auto"/>
                        <w:left w:val="none" w:sz="0" w:space="0" w:color="auto"/>
                        <w:bottom w:val="none" w:sz="0" w:space="0" w:color="auto"/>
                        <w:right w:val="none" w:sz="0" w:space="0" w:color="auto"/>
                      </w:divBdr>
                    </w:div>
                  </w:divsChild>
                </w:div>
                <w:div w:id="2022780651">
                  <w:marLeft w:val="0"/>
                  <w:marRight w:val="0"/>
                  <w:marTop w:val="0"/>
                  <w:marBottom w:val="0"/>
                  <w:divBdr>
                    <w:top w:val="none" w:sz="0" w:space="0" w:color="auto"/>
                    <w:left w:val="none" w:sz="0" w:space="0" w:color="auto"/>
                    <w:bottom w:val="none" w:sz="0" w:space="0" w:color="auto"/>
                    <w:right w:val="none" w:sz="0" w:space="0" w:color="auto"/>
                  </w:divBdr>
                  <w:divsChild>
                    <w:div w:id="275137337">
                      <w:marLeft w:val="0"/>
                      <w:marRight w:val="0"/>
                      <w:marTop w:val="0"/>
                      <w:marBottom w:val="0"/>
                      <w:divBdr>
                        <w:top w:val="none" w:sz="0" w:space="0" w:color="auto"/>
                        <w:left w:val="none" w:sz="0" w:space="0" w:color="auto"/>
                        <w:bottom w:val="none" w:sz="0" w:space="0" w:color="auto"/>
                        <w:right w:val="none" w:sz="0" w:space="0" w:color="auto"/>
                      </w:divBdr>
                    </w:div>
                  </w:divsChild>
                </w:div>
                <w:div w:id="2025745818">
                  <w:marLeft w:val="0"/>
                  <w:marRight w:val="0"/>
                  <w:marTop w:val="0"/>
                  <w:marBottom w:val="0"/>
                  <w:divBdr>
                    <w:top w:val="none" w:sz="0" w:space="0" w:color="auto"/>
                    <w:left w:val="none" w:sz="0" w:space="0" w:color="auto"/>
                    <w:bottom w:val="none" w:sz="0" w:space="0" w:color="auto"/>
                    <w:right w:val="none" w:sz="0" w:space="0" w:color="auto"/>
                  </w:divBdr>
                  <w:divsChild>
                    <w:div w:id="19293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228822">
          <w:marLeft w:val="0"/>
          <w:marRight w:val="0"/>
          <w:marTop w:val="0"/>
          <w:marBottom w:val="0"/>
          <w:divBdr>
            <w:top w:val="none" w:sz="0" w:space="0" w:color="auto"/>
            <w:left w:val="none" w:sz="0" w:space="0" w:color="auto"/>
            <w:bottom w:val="none" w:sz="0" w:space="0" w:color="auto"/>
            <w:right w:val="none" w:sz="0" w:space="0" w:color="auto"/>
          </w:divBdr>
        </w:div>
        <w:div w:id="1763799788">
          <w:marLeft w:val="0"/>
          <w:marRight w:val="0"/>
          <w:marTop w:val="0"/>
          <w:marBottom w:val="0"/>
          <w:divBdr>
            <w:top w:val="none" w:sz="0" w:space="0" w:color="auto"/>
            <w:left w:val="none" w:sz="0" w:space="0" w:color="auto"/>
            <w:bottom w:val="none" w:sz="0" w:space="0" w:color="auto"/>
            <w:right w:val="none" w:sz="0" w:space="0" w:color="auto"/>
          </w:divBdr>
        </w:div>
      </w:divsChild>
    </w:div>
    <w:div w:id="471561282">
      <w:bodyDiv w:val="1"/>
      <w:marLeft w:val="0"/>
      <w:marRight w:val="0"/>
      <w:marTop w:val="0"/>
      <w:marBottom w:val="0"/>
      <w:divBdr>
        <w:top w:val="none" w:sz="0" w:space="0" w:color="auto"/>
        <w:left w:val="none" w:sz="0" w:space="0" w:color="auto"/>
        <w:bottom w:val="none" w:sz="0" w:space="0" w:color="auto"/>
        <w:right w:val="none" w:sz="0" w:space="0" w:color="auto"/>
      </w:divBdr>
      <w:divsChild>
        <w:div w:id="1138955875">
          <w:marLeft w:val="0"/>
          <w:marRight w:val="0"/>
          <w:marTop w:val="0"/>
          <w:marBottom w:val="0"/>
          <w:divBdr>
            <w:top w:val="none" w:sz="0" w:space="0" w:color="auto"/>
            <w:left w:val="none" w:sz="0" w:space="0" w:color="auto"/>
            <w:bottom w:val="none" w:sz="0" w:space="0" w:color="auto"/>
            <w:right w:val="none" w:sz="0" w:space="0" w:color="auto"/>
          </w:divBdr>
        </w:div>
        <w:div w:id="1531407201">
          <w:marLeft w:val="0"/>
          <w:marRight w:val="0"/>
          <w:marTop w:val="0"/>
          <w:marBottom w:val="0"/>
          <w:divBdr>
            <w:top w:val="none" w:sz="0" w:space="0" w:color="auto"/>
            <w:left w:val="none" w:sz="0" w:space="0" w:color="auto"/>
            <w:bottom w:val="none" w:sz="0" w:space="0" w:color="auto"/>
            <w:right w:val="none" w:sz="0" w:space="0" w:color="auto"/>
          </w:divBdr>
        </w:div>
        <w:div w:id="1583562966">
          <w:marLeft w:val="0"/>
          <w:marRight w:val="0"/>
          <w:marTop w:val="0"/>
          <w:marBottom w:val="0"/>
          <w:divBdr>
            <w:top w:val="none" w:sz="0" w:space="0" w:color="auto"/>
            <w:left w:val="none" w:sz="0" w:space="0" w:color="auto"/>
            <w:bottom w:val="none" w:sz="0" w:space="0" w:color="auto"/>
            <w:right w:val="none" w:sz="0" w:space="0" w:color="auto"/>
          </w:divBdr>
        </w:div>
      </w:divsChild>
    </w:div>
    <w:div w:id="491874875">
      <w:bodyDiv w:val="1"/>
      <w:marLeft w:val="0"/>
      <w:marRight w:val="0"/>
      <w:marTop w:val="0"/>
      <w:marBottom w:val="0"/>
      <w:divBdr>
        <w:top w:val="none" w:sz="0" w:space="0" w:color="auto"/>
        <w:left w:val="none" w:sz="0" w:space="0" w:color="auto"/>
        <w:bottom w:val="none" w:sz="0" w:space="0" w:color="auto"/>
        <w:right w:val="none" w:sz="0" w:space="0" w:color="auto"/>
      </w:divBdr>
      <w:divsChild>
        <w:div w:id="149711004">
          <w:marLeft w:val="0"/>
          <w:marRight w:val="0"/>
          <w:marTop w:val="0"/>
          <w:marBottom w:val="0"/>
          <w:divBdr>
            <w:top w:val="none" w:sz="0" w:space="0" w:color="auto"/>
            <w:left w:val="none" w:sz="0" w:space="0" w:color="auto"/>
            <w:bottom w:val="none" w:sz="0" w:space="0" w:color="auto"/>
            <w:right w:val="none" w:sz="0" w:space="0" w:color="auto"/>
          </w:divBdr>
        </w:div>
        <w:div w:id="1233155348">
          <w:marLeft w:val="0"/>
          <w:marRight w:val="0"/>
          <w:marTop w:val="0"/>
          <w:marBottom w:val="0"/>
          <w:divBdr>
            <w:top w:val="none" w:sz="0" w:space="0" w:color="auto"/>
            <w:left w:val="none" w:sz="0" w:space="0" w:color="auto"/>
            <w:bottom w:val="none" w:sz="0" w:space="0" w:color="auto"/>
            <w:right w:val="none" w:sz="0" w:space="0" w:color="auto"/>
          </w:divBdr>
          <w:divsChild>
            <w:div w:id="1517230387">
              <w:marLeft w:val="0"/>
              <w:marRight w:val="0"/>
              <w:marTop w:val="30"/>
              <w:marBottom w:val="30"/>
              <w:divBdr>
                <w:top w:val="none" w:sz="0" w:space="0" w:color="auto"/>
                <w:left w:val="none" w:sz="0" w:space="0" w:color="auto"/>
                <w:bottom w:val="none" w:sz="0" w:space="0" w:color="auto"/>
                <w:right w:val="none" w:sz="0" w:space="0" w:color="auto"/>
              </w:divBdr>
              <w:divsChild>
                <w:div w:id="44913584">
                  <w:marLeft w:val="0"/>
                  <w:marRight w:val="0"/>
                  <w:marTop w:val="0"/>
                  <w:marBottom w:val="0"/>
                  <w:divBdr>
                    <w:top w:val="none" w:sz="0" w:space="0" w:color="auto"/>
                    <w:left w:val="none" w:sz="0" w:space="0" w:color="auto"/>
                    <w:bottom w:val="none" w:sz="0" w:space="0" w:color="auto"/>
                    <w:right w:val="none" w:sz="0" w:space="0" w:color="auto"/>
                  </w:divBdr>
                  <w:divsChild>
                    <w:div w:id="1268469889">
                      <w:marLeft w:val="0"/>
                      <w:marRight w:val="0"/>
                      <w:marTop w:val="0"/>
                      <w:marBottom w:val="0"/>
                      <w:divBdr>
                        <w:top w:val="none" w:sz="0" w:space="0" w:color="auto"/>
                        <w:left w:val="none" w:sz="0" w:space="0" w:color="auto"/>
                        <w:bottom w:val="none" w:sz="0" w:space="0" w:color="auto"/>
                        <w:right w:val="none" w:sz="0" w:space="0" w:color="auto"/>
                      </w:divBdr>
                    </w:div>
                  </w:divsChild>
                </w:div>
                <w:div w:id="56362516">
                  <w:marLeft w:val="0"/>
                  <w:marRight w:val="0"/>
                  <w:marTop w:val="0"/>
                  <w:marBottom w:val="0"/>
                  <w:divBdr>
                    <w:top w:val="none" w:sz="0" w:space="0" w:color="auto"/>
                    <w:left w:val="none" w:sz="0" w:space="0" w:color="auto"/>
                    <w:bottom w:val="none" w:sz="0" w:space="0" w:color="auto"/>
                    <w:right w:val="none" w:sz="0" w:space="0" w:color="auto"/>
                  </w:divBdr>
                  <w:divsChild>
                    <w:div w:id="160198290">
                      <w:marLeft w:val="0"/>
                      <w:marRight w:val="0"/>
                      <w:marTop w:val="0"/>
                      <w:marBottom w:val="0"/>
                      <w:divBdr>
                        <w:top w:val="none" w:sz="0" w:space="0" w:color="auto"/>
                        <w:left w:val="none" w:sz="0" w:space="0" w:color="auto"/>
                        <w:bottom w:val="none" w:sz="0" w:space="0" w:color="auto"/>
                        <w:right w:val="none" w:sz="0" w:space="0" w:color="auto"/>
                      </w:divBdr>
                    </w:div>
                  </w:divsChild>
                </w:div>
                <w:div w:id="79058724">
                  <w:marLeft w:val="0"/>
                  <w:marRight w:val="0"/>
                  <w:marTop w:val="0"/>
                  <w:marBottom w:val="0"/>
                  <w:divBdr>
                    <w:top w:val="none" w:sz="0" w:space="0" w:color="auto"/>
                    <w:left w:val="none" w:sz="0" w:space="0" w:color="auto"/>
                    <w:bottom w:val="none" w:sz="0" w:space="0" w:color="auto"/>
                    <w:right w:val="none" w:sz="0" w:space="0" w:color="auto"/>
                  </w:divBdr>
                  <w:divsChild>
                    <w:div w:id="1315405760">
                      <w:marLeft w:val="0"/>
                      <w:marRight w:val="0"/>
                      <w:marTop w:val="0"/>
                      <w:marBottom w:val="0"/>
                      <w:divBdr>
                        <w:top w:val="none" w:sz="0" w:space="0" w:color="auto"/>
                        <w:left w:val="none" w:sz="0" w:space="0" w:color="auto"/>
                        <w:bottom w:val="none" w:sz="0" w:space="0" w:color="auto"/>
                        <w:right w:val="none" w:sz="0" w:space="0" w:color="auto"/>
                      </w:divBdr>
                    </w:div>
                  </w:divsChild>
                </w:div>
                <w:div w:id="86969471">
                  <w:marLeft w:val="0"/>
                  <w:marRight w:val="0"/>
                  <w:marTop w:val="0"/>
                  <w:marBottom w:val="0"/>
                  <w:divBdr>
                    <w:top w:val="none" w:sz="0" w:space="0" w:color="auto"/>
                    <w:left w:val="none" w:sz="0" w:space="0" w:color="auto"/>
                    <w:bottom w:val="none" w:sz="0" w:space="0" w:color="auto"/>
                    <w:right w:val="none" w:sz="0" w:space="0" w:color="auto"/>
                  </w:divBdr>
                  <w:divsChild>
                    <w:div w:id="1136800488">
                      <w:marLeft w:val="0"/>
                      <w:marRight w:val="0"/>
                      <w:marTop w:val="0"/>
                      <w:marBottom w:val="0"/>
                      <w:divBdr>
                        <w:top w:val="none" w:sz="0" w:space="0" w:color="auto"/>
                        <w:left w:val="none" w:sz="0" w:space="0" w:color="auto"/>
                        <w:bottom w:val="none" w:sz="0" w:space="0" w:color="auto"/>
                        <w:right w:val="none" w:sz="0" w:space="0" w:color="auto"/>
                      </w:divBdr>
                    </w:div>
                  </w:divsChild>
                </w:div>
                <w:div w:id="111748524">
                  <w:marLeft w:val="0"/>
                  <w:marRight w:val="0"/>
                  <w:marTop w:val="0"/>
                  <w:marBottom w:val="0"/>
                  <w:divBdr>
                    <w:top w:val="none" w:sz="0" w:space="0" w:color="auto"/>
                    <w:left w:val="none" w:sz="0" w:space="0" w:color="auto"/>
                    <w:bottom w:val="none" w:sz="0" w:space="0" w:color="auto"/>
                    <w:right w:val="none" w:sz="0" w:space="0" w:color="auto"/>
                  </w:divBdr>
                  <w:divsChild>
                    <w:div w:id="1289123778">
                      <w:marLeft w:val="0"/>
                      <w:marRight w:val="0"/>
                      <w:marTop w:val="0"/>
                      <w:marBottom w:val="0"/>
                      <w:divBdr>
                        <w:top w:val="none" w:sz="0" w:space="0" w:color="auto"/>
                        <w:left w:val="none" w:sz="0" w:space="0" w:color="auto"/>
                        <w:bottom w:val="none" w:sz="0" w:space="0" w:color="auto"/>
                        <w:right w:val="none" w:sz="0" w:space="0" w:color="auto"/>
                      </w:divBdr>
                    </w:div>
                  </w:divsChild>
                </w:div>
                <w:div w:id="217858879">
                  <w:marLeft w:val="0"/>
                  <w:marRight w:val="0"/>
                  <w:marTop w:val="0"/>
                  <w:marBottom w:val="0"/>
                  <w:divBdr>
                    <w:top w:val="none" w:sz="0" w:space="0" w:color="auto"/>
                    <w:left w:val="none" w:sz="0" w:space="0" w:color="auto"/>
                    <w:bottom w:val="none" w:sz="0" w:space="0" w:color="auto"/>
                    <w:right w:val="none" w:sz="0" w:space="0" w:color="auto"/>
                  </w:divBdr>
                  <w:divsChild>
                    <w:div w:id="97337672">
                      <w:marLeft w:val="0"/>
                      <w:marRight w:val="0"/>
                      <w:marTop w:val="0"/>
                      <w:marBottom w:val="0"/>
                      <w:divBdr>
                        <w:top w:val="none" w:sz="0" w:space="0" w:color="auto"/>
                        <w:left w:val="none" w:sz="0" w:space="0" w:color="auto"/>
                        <w:bottom w:val="none" w:sz="0" w:space="0" w:color="auto"/>
                        <w:right w:val="none" w:sz="0" w:space="0" w:color="auto"/>
                      </w:divBdr>
                    </w:div>
                  </w:divsChild>
                </w:div>
                <w:div w:id="274219761">
                  <w:marLeft w:val="0"/>
                  <w:marRight w:val="0"/>
                  <w:marTop w:val="0"/>
                  <w:marBottom w:val="0"/>
                  <w:divBdr>
                    <w:top w:val="none" w:sz="0" w:space="0" w:color="auto"/>
                    <w:left w:val="none" w:sz="0" w:space="0" w:color="auto"/>
                    <w:bottom w:val="none" w:sz="0" w:space="0" w:color="auto"/>
                    <w:right w:val="none" w:sz="0" w:space="0" w:color="auto"/>
                  </w:divBdr>
                  <w:divsChild>
                    <w:div w:id="1585526631">
                      <w:marLeft w:val="0"/>
                      <w:marRight w:val="0"/>
                      <w:marTop w:val="0"/>
                      <w:marBottom w:val="0"/>
                      <w:divBdr>
                        <w:top w:val="none" w:sz="0" w:space="0" w:color="auto"/>
                        <w:left w:val="none" w:sz="0" w:space="0" w:color="auto"/>
                        <w:bottom w:val="none" w:sz="0" w:space="0" w:color="auto"/>
                        <w:right w:val="none" w:sz="0" w:space="0" w:color="auto"/>
                      </w:divBdr>
                    </w:div>
                  </w:divsChild>
                </w:div>
                <w:div w:id="291323720">
                  <w:marLeft w:val="0"/>
                  <w:marRight w:val="0"/>
                  <w:marTop w:val="0"/>
                  <w:marBottom w:val="0"/>
                  <w:divBdr>
                    <w:top w:val="none" w:sz="0" w:space="0" w:color="auto"/>
                    <w:left w:val="none" w:sz="0" w:space="0" w:color="auto"/>
                    <w:bottom w:val="none" w:sz="0" w:space="0" w:color="auto"/>
                    <w:right w:val="none" w:sz="0" w:space="0" w:color="auto"/>
                  </w:divBdr>
                  <w:divsChild>
                    <w:div w:id="1940946349">
                      <w:marLeft w:val="0"/>
                      <w:marRight w:val="0"/>
                      <w:marTop w:val="0"/>
                      <w:marBottom w:val="0"/>
                      <w:divBdr>
                        <w:top w:val="none" w:sz="0" w:space="0" w:color="auto"/>
                        <w:left w:val="none" w:sz="0" w:space="0" w:color="auto"/>
                        <w:bottom w:val="none" w:sz="0" w:space="0" w:color="auto"/>
                        <w:right w:val="none" w:sz="0" w:space="0" w:color="auto"/>
                      </w:divBdr>
                    </w:div>
                  </w:divsChild>
                </w:div>
                <w:div w:id="291908985">
                  <w:marLeft w:val="0"/>
                  <w:marRight w:val="0"/>
                  <w:marTop w:val="0"/>
                  <w:marBottom w:val="0"/>
                  <w:divBdr>
                    <w:top w:val="none" w:sz="0" w:space="0" w:color="auto"/>
                    <w:left w:val="none" w:sz="0" w:space="0" w:color="auto"/>
                    <w:bottom w:val="none" w:sz="0" w:space="0" w:color="auto"/>
                    <w:right w:val="none" w:sz="0" w:space="0" w:color="auto"/>
                  </w:divBdr>
                  <w:divsChild>
                    <w:div w:id="1790277547">
                      <w:marLeft w:val="0"/>
                      <w:marRight w:val="0"/>
                      <w:marTop w:val="0"/>
                      <w:marBottom w:val="0"/>
                      <w:divBdr>
                        <w:top w:val="none" w:sz="0" w:space="0" w:color="auto"/>
                        <w:left w:val="none" w:sz="0" w:space="0" w:color="auto"/>
                        <w:bottom w:val="none" w:sz="0" w:space="0" w:color="auto"/>
                        <w:right w:val="none" w:sz="0" w:space="0" w:color="auto"/>
                      </w:divBdr>
                    </w:div>
                  </w:divsChild>
                </w:div>
                <w:div w:id="361445718">
                  <w:marLeft w:val="0"/>
                  <w:marRight w:val="0"/>
                  <w:marTop w:val="0"/>
                  <w:marBottom w:val="0"/>
                  <w:divBdr>
                    <w:top w:val="none" w:sz="0" w:space="0" w:color="auto"/>
                    <w:left w:val="none" w:sz="0" w:space="0" w:color="auto"/>
                    <w:bottom w:val="none" w:sz="0" w:space="0" w:color="auto"/>
                    <w:right w:val="none" w:sz="0" w:space="0" w:color="auto"/>
                  </w:divBdr>
                  <w:divsChild>
                    <w:div w:id="1772241765">
                      <w:marLeft w:val="0"/>
                      <w:marRight w:val="0"/>
                      <w:marTop w:val="0"/>
                      <w:marBottom w:val="0"/>
                      <w:divBdr>
                        <w:top w:val="none" w:sz="0" w:space="0" w:color="auto"/>
                        <w:left w:val="none" w:sz="0" w:space="0" w:color="auto"/>
                        <w:bottom w:val="none" w:sz="0" w:space="0" w:color="auto"/>
                        <w:right w:val="none" w:sz="0" w:space="0" w:color="auto"/>
                      </w:divBdr>
                    </w:div>
                  </w:divsChild>
                </w:div>
                <w:div w:id="393360110">
                  <w:marLeft w:val="0"/>
                  <w:marRight w:val="0"/>
                  <w:marTop w:val="0"/>
                  <w:marBottom w:val="0"/>
                  <w:divBdr>
                    <w:top w:val="none" w:sz="0" w:space="0" w:color="auto"/>
                    <w:left w:val="none" w:sz="0" w:space="0" w:color="auto"/>
                    <w:bottom w:val="none" w:sz="0" w:space="0" w:color="auto"/>
                    <w:right w:val="none" w:sz="0" w:space="0" w:color="auto"/>
                  </w:divBdr>
                  <w:divsChild>
                    <w:div w:id="1227255579">
                      <w:marLeft w:val="0"/>
                      <w:marRight w:val="0"/>
                      <w:marTop w:val="0"/>
                      <w:marBottom w:val="0"/>
                      <w:divBdr>
                        <w:top w:val="none" w:sz="0" w:space="0" w:color="auto"/>
                        <w:left w:val="none" w:sz="0" w:space="0" w:color="auto"/>
                        <w:bottom w:val="none" w:sz="0" w:space="0" w:color="auto"/>
                        <w:right w:val="none" w:sz="0" w:space="0" w:color="auto"/>
                      </w:divBdr>
                    </w:div>
                  </w:divsChild>
                </w:div>
                <w:div w:id="408384269">
                  <w:marLeft w:val="0"/>
                  <w:marRight w:val="0"/>
                  <w:marTop w:val="0"/>
                  <w:marBottom w:val="0"/>
                  <w:divBdr>
                    <w:top w:val="none" w:sz="0" w:space="0" w:color="auto"/>
                    <w:left w:val="none" w:sz="0" w:space="0" w:color="auto"/>
                    <w:bottom w:val="none" w:sz="0" w:space="0" w:color="auto"/>
                    <w:right w:val="none" w:sz="0" w:space="0" w:color="auto"/>
                  </w:divBdr>
                  <w:divsChild>
                    <w:div w:id="1204756196">
                      <w:marLeft w:val="0"/>
                      <w:marRight w:val="0"/>
                      <w:marTop w:val="0"/>
                      <w:marBottom w:val="0"/>
                      <w:divBdr>
                        <w:top w:val="none" w:sz="0" w:space="0" w:color="auto"/>
                        <w:left w:val="none" w:sz="0" w:space="0" w:color="auto"/>
                        <w:bottom w:val="none" w:sz="0" w:space="0" w:color="auto"/>
                        <w:right w:val="none" w:sz="0" w:space="0" w:color="auto"/>
                      </w:divBdr>
                    </w:div>
                  </w:divsChild>
                </w:div>
                <w:div w:id="458229285">
                  <w:marLeft w:val="0"/>
                  <w:marRight w:val="0"/>
                  <w:marTop w:val="0"/>
                  <w:marBottom w:val="0"/>
                  <w:divBdr>
                    <w:top w:val="none" w:sz="0" w:space="0" w:color="auto"/>
                    <w:left w:val="none" w:sz="0" w:space="0" w:color="auto"/>
                    <w:bottom w:val="none" w:sz="0" w:space="0" w:color="auto"/>
                    <w:right w:val="none" w:sz="0" w:space="0" w:color="auto"/>
                  </w:divBdr>
                  <w:divsChild>
                    <w:div w:id="2113893321">
                      <w:marLeft w:val="0"/>
                      <w:marRight w:val="0"/>
                      <w:marTop w:val="0"/>
                      <w:marBottom w:val="0"/>
                      <w:divBdr>
                        <w:top w:val="none" w:sz="0" w:space="0" w:color="auto"/>
                        <w:left w:val="none" w:sz="0" w:space="0" w:color="auto"/>
                        <w:bottom w:val="none" w:sz="0" w:space="0" w:color="auto"/>
                        <w:right w:val="none" w:sz="0" w:space="0" w:color="auto"/>
                      </w:divBdr>
                    </w:div>
                  </w:divsChild>
                </w:div>
                <w:div w:id="461267756">
                  <w:marLeft w:val="0"/>
                  <w:marRight w:val="0"/>
                  <w:marTop w:val="0"/>
                  <w:marBottom w:val="0"/>
                  <w:divBdr>
                    <w:top w:val="none" w:sz="0" w:space="0" w:color="auto"/>
                    <w:left w:val="none" w:sz="0" w:space="0" w:color="auto"/>
                    <w:bottom w:val="none" w:sz="0" w:space="0" w:color="auto"/>
                    <w:right w:val="none" w:sz="0" w:space="0" w:color="auto"/>
                  </w:divBdr>
                  <w:divsChild>
                    <w:div w:id="29378118">
                      <w:marLeft w:val="0"/>
                      <w:marRight w:val="0"/>
                      <w:marTop w:val="0"/>
                      <w:marBottom w:val="0"/>
                      <w:divBdr>
                        <w:top w:val="none" w:sz="0" w:space="0" w:color="auto"/>
                        <w:left w:val="none" w:sz="0" w:space="0" w:color="auto"/>
                        <w:bottom w:val="none" w:sz="0" w:space="0" w:color="auto"/>
                        <w:right w:val="none" w:sz="0" w:space="0" w:color="auto"/>
                      </w:divBdr>
                    </w:div>
                  </w:divsChild>
                </w:div>
                <w:div w:id="469051818">
                  <w:marLeft w:val="0"/>
                  <w:marRight w:val="0"/>
                  <w:marTop w:val="0"/>
                  <w:marBottom w:val="0"/>
                  <w:divBdr>
                    <w:top w:val="none" w:sz="0" w:space="0" w:color="auto"/>
                    <w:left w:val="none" w:sz="0" w:space="0" w:color="auto"/>
                    <w:bottom w:val="none" w:sz="0" w:space="0" w:color="auto"/>
                    <w:right w:val="none" w:sz="0" w:space="0" w:color="auto"/>
                  </w:divBdr>
                  <w:divsChild>
                    <w:div w:id="952786728">
                      <w:marLeft w:val="0"/>
                      <w:marRight w:val="0"/>
                      <w:marTop w:val="0"/>
                      <w:marBottom w:val="0"/>
                      <w:divBdr>
                        <w:top w:val="none" w:sz="0" w:space="0" w:color="auto"/>
                        <w:left w:val="none" w:sz="0" w:space="0" w:color="auto"/>
                        <w:bottom w:val="none" w:sz="0" w:space="0" w:color="auto"/>
                        <w:right w:val="none" w:sz="0" w:space="0" w:color="auto"/>
                      </w:divBdr>
                    </w:div>
                  </w:divsChild>
                </w:div>
                <w:div w:id="510871819">
                  <w:marLeft w:val="0"/>
                  <w:marRight w:val="0"/>
                  <w:marTop w:val="0"/>
                  <w:marBottom w:val="0"/>
                  <w:divBdr>
                    <w:top w:val="none" w:sz="0" w:space="0" w:color="auto"/>
                    <w:left w:val="none" w:sz="0" w:space="0" w:color="auto"/>
                    <w:bottom w:val="none" w:sz="0" w:space="0" w:color="auto"/>
                    <w:right w:val="none" w:sz="0" w:space="0" w:color="auto"/>
                  </w:divBdr>
                  <w:divsChild>
                    <w:div w:id="431126203">
                      <w:marLeft w:val="0"/>
                      <w:marRight w:val="0"/>
                      <w:marTop w:val="0"/>
                      <w:marBottom w:val="0"/>
                      <w:divBdr>
                        <w:top w:val="none" w:sz="0" w:space="0" w:color="auto"/>
                        <w:left w:val="none" w:sz="0" w:space="0" w:color="auto"/>
                        <w:bottom w:val="none" w:sz="0" w:space="0" w:color="auto"/>
                        <w:right w:val="none" w:sz="0" w:space="0" w:color="auto"/>
                      </w:divBdr>
                    </w:div>
                  </w:divsChild>
                </w:div>
                <w:div w:id="513694583">
                  <w:marLeft w:val="0"/>
                  <w:marRight w:val="0"/>
                  <w:marTop w:val="0"/>
                  <w:marBottom w:val="0"/>
                  <w:divBdr>
                    <w:top w:val="none" w:sz="0" w:space="0" w:color="auto"/>
                    <w:left w:val="none" w:sz="0" w:space="0" w:color="auto"/>
                    <w:bottom w:val="none" w:sz="0" w:space="0" w:color="auto"/>
                    <w:right w:val="none" w:sz="0" w:space="0" w:color="auto"/>
                  </w:divBdr>
                  <w:divsChild>
                    <w:div w:id="281418838">
                      <w:marLeft w:val="0"/>
                      <w:marRight w:val="0"/>
                      <w:marTop w:val="0"/>
                      <w:marBottom w:val="0"/>
                      <w:divBdr>
                        <w:top w:val="none" w:sz="0" w:space="0" w:color="auto"/>
                        <w:left w:val="none" w:sz="0" w:space="0" w:color="auto"/>
                        <w:bottom w:val="none" w:sz="0" w:space="0" w:color="auto"/>
                        <w:right w:val="none" w:sz="0" w:space="0" w:color="auto"/>
                      </w:divBdr>
                    </w:div>
                  </w:divsChild>
                </w:div>
                <w:div w:id="526868752">
                  <w:marLeft w:val="0"/>
                  <w:marRight w:val="0"/>
                  <w:marTop w:val="0"/>
                  <w:marBottom w:val="0"/>
                  <w:divBdr>
                    <w:top w:val="none" w:sz="0" w:space="0" w:color="auto"/>
                    <w:left w:val="none" w:sz="0" w:space="0" w:color="auto"/>
                    <w:bottom w:val="none" w:sz="0" w:space="0" w:color="auto"/>
                    <w:right w:val="none" w:sz="0" w:space="0" w:color="auto"/>
                  </w:divBdr>
                  <w:divsChild>
                    <w:div w:id="1014458860">
                      <w:marLeft w:val="0"/>
                      <w:marRight w:val="0"/>
                      <w:marTop w:val="0"/>
                      <w:marBottom w:val="0"/>
                      <w:divBdr>
                        <w:top w:val="none" w:sz="0" w:space="0" w:color="auto"/>
                        <w:left w:val="none" w:sz="0" w:space="0" w:color="auto"/>
                        <w:bottom w:val="none" w:sz="0" w:space="0" w:color="auto"/>
                        <w:right w:val="none" w:sz="0" w:space="0" w:color="auto"/>
                      </w:divBdr>
                    </w:div>
                  </w:divsChild>
                </w:div>
                <w:div w:id="627859476">
                  <w:marLeft w:val="0"/>
                  <w:marRight w:val="0"/>
                  <w:marTop w:val="0"/>
                  <w:marBottom w:val="0"/>
                  <w:divBdr>
                    <w:top w:val="none" w:sz="0" w:space="0" w:color="auto"/>
                    <w:left w:val="none" w:sz="0" w:space="0" w:color="auto"/>
                    <w:bottom w:val="none" w:sz="0" w:space="0" w:color="auto"/>
                    <w:right w:val="none" w:sz="0" w:space="0" w:color="auto"/>
                  </w:divBdr>
                  <w:divsChild>
                    <w:div w:id="1179546433">
                      <w:marLeft w:val="0"/>
                      <w:marRight w:val="0"/>
                      <w:marTop w:val="0"/>
                      <w:marBottom w:val="0"/>
                      <w:divBdr>
                        <w:top w:val="none" w:sz="0" w:space="0" w:color="auto"/>
                        <w:left w:val="none" w:sz="0" w:space="0" w:color="auto"/>
                        <w:bottom w:val="none" w:sz="0" w:space="0" w:color="auto"/>
                        <w:right w:val="none" w:sz="0" w:space="0" w:color="auto"/>
                      </w:divBdr>
                    </w:div>
                  </w:divsChild>
                </w:div>
                <w:div w:id="642468008">
                  <w:marLeft w:val="0"/>
                  <w:marRight w:val="0"/>
                  <w:marTop w:val="0"/>
                  <w:marBottom w:val="0"/>
                  <w:divBdr>
                    <w:top w:val="none" w:sz="0" w:space="0" w:color="auto"/>
                    <w:left w:val="none" w:sz="0" w:space="0" w:color="auto"/>
                    <w:bottom w:val="none" w:sz="0" w:space="0" w:color="auto"/>
                    <w:right w:val="none" w:sz="0" w:space="0" w:color="auto"/>
                  </w:divBdr>
                  <w:divsChild>
                    <w:div w:id="747076427">
                      <w:marLeft w:val="0"/>
                      <w:marRight w:val="0"/>
                      <w:marTop w:val="0"/>
                      <w:marBottom w:val="0"/>
                      <w:divBdr>
                        <w:top w:val="none" w:sz="0" w:space="0" w:color="auto"/>
                        <w:left w:val="none" w:sz="0" w:space="0" w:color="auto"/>
                        <w:bottom w:val="none" w:sz="0" w:space="0" w:color="auto"/>
                        <w:right w:val="none" w:sz="0" w:space="0" w:color="auto"/>
                      </w:divBdr>
                    </w:div>
                  </w:divsChild>
                </w:div>
                <w:div w:id="654801337">
                  <w:marLeft w:val="0"/>
                  <w:marRight w:val="0"/>
                  <w:marTop w:val="0"/>
                  <w:marBottom w:val="0"/>
                  <w:divBdr>
                    <w:top w:val="none" w:sz="0" w:space="0" w:color="auto"/>
                    <w:left w:val="none" w:sz="0" w:space="0" w:color="auto"/>
                    <w:bottom w:val="none" w:sz="0" w:space="0" w:color="auto"/>
                    <w:right w:val="none" w:sz="0" w:space="0" w:color="auto"/>
                  </w:divBdr>
                  <w:divsChild>
                    <w:div w:id="1132865389">
                      <w:marLeft w:val="0"/>
                      <w:marRight w:val="0"/>
                      <w:marTop w:val="0"/>
                      <w:marBottom w:val="0"/>
                      <w:divBdr>
                        <w:top w:val="none" w:sz="0" w:space="0" w:color="auto"/>
                        <w:left w:val="none" w:sz="0" w:space="0" w:color="auto"/>
                        <w:bottom w:val="none" w:sz="0" w:space="0" w:color="auto"/>
                        <w:right w:val="none" w:sz="0" w:space="0" w:color="auto"/>
                      </w:divBdr>
                    </w:div>
                  </w:divsChild>
                </w:div>
                <w:div w:id="694188012">
                  <w:marLeft w:val="0"/>
                  <w:marRight w:val="0"/>
                  <w:marTop w:val="0"/>
                  <w:marBottom w:val="0"/>
                  <w:divBdr>
                    <w:top w:val="none" w:sz="0" w:space="0" w:color="auto"/>
                    <w:left w:val="none" w:sz="0" w:space="0" w:color="auto"/>
                    <w:bottom w:val="none" w:sz="0" w:space="0" w:color="auto"/>
                    <w:right w:val="none" w:sz="0" w:space="0" w:color="auto"/>
                  </w:divBdr>
                  <w:divsChild>
                    <w:div w:id="1062018912">
                      <w:marLeft w:val="0"/>
                      <w:marRight w:val="0"/>
                      <w:marTop w:val="0"/>
                      <w:marBottom w:val="0"/>
                      <w:divBdr>
                        <w:top w:val="none" w:sz="0" w:space="0" w:color="auto"/>
                        <w:left w:val="none" w:sz="0" w:space="0" w:color="auto"/>
                        <w:bottom w:val="none" w:sz="0" w:space="0" w:color="auto"/>
                        <w:right w:val="none" w:sz="0" w:space="0" w:color="auto"/>
                      </w:divBdr>
                    </w:div>
                  </w:divsChild>
                </w:div>
                <w:div w:id="750196778">
                  <w:marLeft w:val="0"/>
                  <w:marRight w:val="0"/>
                  <w:marTop w:val="0"/>
                  <w:marBottom w:val="0"/>
                  <w:divBdr>
                    <w:top w:val="none" w:sz="0" w:space="0" w:color="auto"/>
                    <w:left w:val="none" w:sz="0" w:space="0" w:color="auto"/>
                    <w:bottom w:val="none" w:sz="0" w:space="0" w:color="auto"/>
                    <w:right w:val="none" w:sz="0" w:space="0" w:color="auto"/>
                  </w:divBdr>
                  <w:divsChild>
                    <w:div w:id="761221617">
                      <w:marLeft w:val="0"/>
                      <w:marRight w:val="0"/>
                      <w:marTop w:val="0"/>
                      <w:marBottom w:val="0"/>
                      <w:divBdr>
                        <w:top w:val="none" w:sz="0" w:space="0" w:color="auto"/>
                        <w:left w:val="none" w:sz="0" w:space="0" w:color="auto"/>
                        <w:bottom w:val="none" w:sz="0" w:space="0" w:color="auto"/>
                        <w:right w:val="none" w:sz="0" w:space="0" w:color="auto"/>
                      </w:divBdr>
                    </w:div>
                  </w:divsChild>
                </w:div>
                <w:div w:id="800148417">
                  <w:marLeft w:val="0"/>
                  <w:marRight w:val="0"/>
                  <w:marTop w:val="0"/>
                  <w:marBottom w:val="0"/>
                  <w:divBdr>
                    <w:top w:val="none" w:sz="0" w:space="0" w:color="auto"/>
                    <w:left w:val="none" w:sz="0" w:space="0" w:color="auto"/>
                    <w:bottom w:val="none" w:sz="0" w:space="0" w:color="auto"/>
                    <w:right w:val="none" w:sz="0" w:space="0" w:color="auto"/>
                  </w:divBdr>
                  <w:divsChild>
                    <w:div w:id="154417587">
                      <w:marLeft w:val="0"/>
                      <w:marRight w:val="0"/>
                      <w:marTop w:val="0"/>
                      <w:marBottom w:val="0"/>
                      <w:divBdr>
                        <w:top w:val="none" w:sz="0" w:space="0" w:color="auto"/>
                        <w:left w:val="none" w:sz="0" w:space="0" w:color="auto"/>
                        <w:bottom w:val="none" w:sz="0" w:space="0" w:color="auto"/>
                        <w:right w:val="none" w:sz="0" w:space="0" w:color="auto"/>
                      </w:divBdr>
                    </w:div>
                  </w:divsChild>
                </w:div>
                <w:div w:id="827479604">
                  <w:marLeft w:val="0"/>
                  <w:marRight w:val="0"/>
                  <w:marTop w:val="0"/>
                  <w:marBottom w:val="0"/>
                  <w:divBdr>
                    <w:top w:val="none" w:sz="0" w:space="0" w:color="auto"/>
                    <w:left w:val="none" w:sz="0" w:space="0" w:color="auto"/>
                    <w:bottom w:val="none" w:sz="0" w:space="0" w:color="auto"/>
                    <w:right w:val="none" w:sz="0" w:space="0" w:color="auto"/>
                  </w:divBdr>
                  <w:divsChild>
                    <w:div w:id="2145006180">
                      <w:marLeft w:val="0"/>
                      <w:marRight w:val="0"/>
                      <w:marTop w:val="0"/>
                      <w:marBottom w:val="0"/>
                      <w:divBdr>
                        <w:top w:val="none" w:sz="0" w:space="0" w:color="auto"/>
                        <w:left w:val="none" w:sz="0" w:space="0" w:color="auto"/>
                        <w:bottom w:val="none" w:sz="0" w:space="0" w:color="auto"/>
                        <w:right w:val="none" w:sz="0" w:space="0" w:color="auto"/>
                      </w:divBdr>
                    </w:div>
                  </w:divsChild>
                </w:div>
                <w:div w:id="835655222">
                  <w:marLeft w:val="0"/>
                  <w:marRight w:val="0"/>
                  <w:marTop w:val="0"/>
                  <w:marBottom w:val="0"/>
                  <w:divBdr>
                    <w:top w:val="none" w:sz="0" w:space="0" w:color="auto"/>
                    <w:left w:val="none" w:sz="0" w:space="0" w:color="auto"/>
                    <w:bottom w:val="none" w:sz="0" w:space="0" w:color="auto"/>
                    <w:right w:val="none" w:sz="0" w:space="0" w:color="auto"/>
                  </w:divBdr>
                  <w:divsChild>
                    <w:div w:id="2091074209">
                      <w:marLeft w:val="0"/>
                      <w:marRight w:val="0"/>
                      <w:marTop w:val="0"/>
                      <w:marBottom w:val="0"/>
                      <w:divBdr>
                        <w:top w:val="none" w:sz="0" w:space="0" w:color="auto"/>
                        <w:left w:val="none" w:sz="0" w:space="0" w:color="auto"/>
                        <w:bottom w:val="none" w:sz="0" w:space="0" w:color="auto"/>
                        <w:right w:val="none" w:sz="0" w:space="0" w:color="auto"/>
                      </w:divBdr>
                    </w:div>
                  </w:divsChild>
                </w:div>
                <w:div w:id="839544077">
                  <w:marLeft w:val="0"/>
                  <w:marRight w:val="0"/>
                  <w:marTop w:val="0"/>
                  <w:marBottom w:val="0"/>
                  <w:divBdr>
                    <w:top w:val="none" w:sz="0" w:space="0" w:color="auto"/>
                    <w:left w:val="none" w:sz="0" w:space="0" w:color="auto"/>
                    <w:bottom w:val="none" w:sz="0" w:space="0" w:color="auto"/>
                    <w:right w:val="none" w:sz="0" w:space="0" w:color="auto"/>
                  </w:divBdr>
                  <w:divsChild>
                    <w:div w:id="1327516592">
                      <w:marLeft w:val="0"/>
                      <w:marRight w:val="0"/>
                      <w:marTop w:val="0"/>
                      <w:marBottom w:val="0"/>
                      <w:divBdr>
                        <w:top w:val="none" w:sz="0" w:space="0" w:color="auto"/>
                        <w:left w:val="none" w:sz="0" w:space="0" w:color="auto"/>
                        <w:bottom w:val="none" w:sz="0" w:space="0" w:color="auto"/>
                        <w:right w:val="none" w:sz="0" w:space="0" w:color="auto"/>
                      </w:divBdr>
                    </w:div>
                  </w:divsChild>
                </w:div>
                <w:div w:id="870918824">
                  <w:marLeft w:val="0"/>
                  <w:marRight w:val="0"/>
                  <w:marTop w:val="0"/>
                  <w:marBottom w:val="0"/>
                  <w:divBdr>
                    <w:top w:val="none" w:sz="0" w:space="0" w:color="auto"/>
                    <w:left w:val="none" w:sz="0" w:space="0" w:color="auto"/>
                    <w:bottom w:val="none" w:sz="0" w:space="0" w:color="auto"/>
                    <w:right w:val="none" w:sz="0" w:space="0" w:color="auto"/>
                  </w:divBdr>
                  <w:divsChild>
                    <w:div w:id="326439535">
                      <w:marLeft w:val="0"/>
                      <w:marRight w:val="0"/>
                      <w:marTop w:val="0"/>
                      <w:marBottom w:val="0"/>
                      <w:divBdr>
                        <w:top w:val="none" w:sz="0" w:space="0" w:color="auto"/>
                        <w:left w:val="none" w:sz="0" w:space="0" w:color="auto"/>
                        <w:bottom w:val="none" w:sz="0" w:space="0" w:color="auto"/>
                        <w:right w:val="none" w:sz="0" w:space="0" w:color="auto"/>
                      </w:divBdr>
                    </w:div>
                  </w:divsChild>
                </w:div>
                <w:div w:id="873537924">
                  <w:marLeft w:val="0"/>
                  <w:marRight w:val="0"/>
                  <w:marTop w:val="0"/>
                  <w:marBottom w:val="0"/>
                  <w:divBdr>
                    <w:top w:val="none" w:sz="0" w:space="0" w:color="auto"/>
                    <w:left w:val="none" w:sz="0" w:space="0" w:color="auto"/>
                    <w:bottom w:val="none" w:sz="0" w:space="0" w:color="auto"/>
                    <w:right w:val="none" w:sz="0" w:space="0" w:color="auto"/>
                  </w:divBdr>
                  <w:divsChild>
                    <w:div w:id="1244101732">
                      <w:marLeft w:val="0"/>
                      <w:marRight w:val="0"/>
                      <w:marTop w:val="0"/>
                      <w:marBottom w:val="0"/>
                      <w:divBdr>
                        <w:top w:val="none" w:sz="0" w:space="0" w:color="auto"/>
                        <w:left w:val="none" w:sz="0" w:space="0" w:color="auto"/>
                        <w:bottom w:val="none" w:sz="0" w:space="0" w:color="auto"/>
                        <w:right w:val="none" w:sz="0" w:space="0" w:color="auto"/>
                      </w:divBdr>
                    </w:div>
                  </w:divsChild>
                </w:div>
                <w:div w:id="905918561">
                  <w:marLeft w:val="0"/>
                  <w:marRight w:val="0"/>
                  <w:marTop w:val="0"/>
                  <w:marBottom w:val="0"/>
                  <w:divBdr>
                    <w:top w:val="none" w:sz="0" w:space="0" w:color="auto"/>
                    <w:left w:val="none" w:sz="0" w:space="0" w:color="auto"/>
                    <w:bottom w:val="none" w:sz="0" w:space="0" w:color="auto"/>
                    <w:right w:val="none" w:sz="0" w:space="0" w:color="auto"/>
                  </w:divBdr>
                  <w:divsChild>
                    <w:div w:id="62265694">
                      <w:marLeft w:val="0"/>
                      <w:marRight w:val="0"/>
                      <w:marTop w:val="0"/>
                      <w:marBottom w:val="0"/>
                      <w:divBdr>
                        <w:top w:val="none" w:sz="0" w:space="0" w:color="auto"/>
                        <w:left w:val="none" w:sz="0" w:space="0" w:color="auto"/>
                        <w:bottom w:val="none" w:sz="0" w:space="0" w:color="auto"/>
                        <w:right w:val="none" w:sz="0" w:space="0" w:color="auto"/>
                      </w:divBdr>
                    </w:div>
                  </w:divsChild>
                </w:div>
                <w:div w:id="944314904">
                  <w:marLeft w:val="0"/>
                  <w:marRight w:val="0"/>
                  <w:marTop w:val="0"/>
                  <w:marBottom w:val="0"/>
                  <w:divBdr>
                    <w:top w:val="none" w:sz="0" w:space="0" w:color="auto"/>
                    <w:left w:val="none" w:sz="0" w:space="0" w:color="auto"/>
                    <w:bottom w:val="none" w:sz="0" w:space="0" w:color="auto"/>
                    <w:right w:val="none" w:sz="0" w:space="0" w:color="auto"/>
                  </w:divBdr>
                  <w:divsChild>
                    <w:div w:id="1667509806">
                      <w:marLeft w:val="0"/>
                      <w:marRight w:val="0"/>
                      <w:marTop w:val="0"/>
                      <w:marBottom w:val="0"/>
                      <w:divBdr>
                        <w:top w:val="none" w:sz="0" w:space="0" w:color="auto"/>
                        <w:left w:val="none" w:sz="0" w:space="0" w:color="auto"/>
                        <w:bottom w:val="none" w:sz="0" w:space="0" w:color="auto"/>
                        <w:right w:val="none" w:sz="0" w:space="0" w:color="auto"/>
                      </w:divBdr>
                    </w:div>
                  </w:divsChild>
                </w:div>
                <w:div w:id="945817720">
                  <w:marLeft w:val="0"/>
                  <w:marRight w:val="0"/>
                  <w:marTop w:val="0"/>
                  <w:marBottom w:val="0"/>
                  <w:divBdr>
                    <w:top w:val="none" w:sz="0" w:space="0" w:color="auto"/>
                    <w:left w:val="none" w:sz="0" w:space="0" w:color="auto"/>
                    <w:bottom w:val="none" w:sz="0" w:space="0" w:color="auto"/>
                    <w:right w:val="none" w:sz="0" w:space="0" w:color="auto"/>
                  </w:divBdr>
                  <w:divsChild>
                    <w:div w:id="1509757081">
                      <w:marLeft w:val="0"/>
                      <w:marRight w:val="0"/>
                      <w:marTop w:val="0"/>
                      <w:marBottom w:val="0"/>
                      <w:divBdr>
                        <w:top w:val="none" w:sz="0" w:space="0" w:color="auto"/>
                        <w:left w:val="none" w:sz="0" w:space="0" w:color="auto"/>
                        <w:bottom w:val="none" w:sz="0" w:space="0" w:color="auto"/>
                        <w:right w:val="none" w:sz="0" w:space="0" w:color="auto"/>
                      </w:divBdr>
                    </w:div>
                  </w:divsChild>
                </w:div>
                <w:div w:id="959343368">
                  <w:marLeft w:val="0"/>
                  <w:marRight w:val="0"/>
                  <w:marTop w:val="0"/>
                  <w:marBottom w:val="0"/>
                  <w:divBdr>
                    <w:top w:val="none" w:sz="0" w:space="0" w:color="auto"/>
                    <w:left w:val="none" w:sz="0" w:space="0" w:color="auto"/>
                    <w:bottom w:val="none" w:sz="0" w:space="0" w:color="auto"/>
                    <w:right w:val="none" w:sz="0" w:space="0" w:color="auto"/>
                  </w:divBdr>
                  <w:divsChild>
                    <w:div w:id="140120800">
                      <w:marLeft w:val="0"/>
                      <w:marRight w:val="0"/>
                      <w:marTop w:val="0"/>
                      <w:marBottom w:val="0"/>
                      <w:divBdr>
                        <w:top w:val="none" w:sz="0" w:space="0" w:color="auto"/>
                        <w:left w:val="none" w:sz="0" w:space="0" w:color="auto"/>
                        <w:bottom w:val="none" w:sz="0" w:space="0" w:color="auto"/>
                        <w:right w:val="none" w:sz="0" w:space="0" w:color="auto"/>
                      </w:divBdr>
                    </w:div>
                  </w:divsChild>
                </w:div>
                <w:div w:id="1012802794">
                  <w:marLeft w:val="0"/>
                  <w:marRight w:val="0"/>
                  <w:marTop w:val="0"/>
                  <w:marBottom w:val="0"/>
                  <w:divBdr>
                    <w:top w:val="none" w:sz="0" w:space="0" w:color="auto"/>
                    <w:left w:val="none" w:sz="0" w:space="0" w:color="auto"/>
                    <w:bottom w:val="none" w:sz="0" w:space="0" w:color="auto"/>
                    <w:right w:val="none" w:sz="0" w:space="0" w:color="auto"/>
                  </w:divBdr>
                  <w:divsChild>
                    <w:div w:id="435252727">
                      <w:marLeft w:val="0"/>
                      <w:marRight w:val="0"/>
                      <w:marTop w:val="0"/>
                      <w:marBottom w:val="0"/>
                      <w:divBdr>
                        <w:top w:val="none" w:sz="0" w:space="0" w:color="auto"/>
                        <w:left w:val="none" w:sz="0" w:space="0" w:color="auto"/>
                        <w:bottom w:val="none" w:sz="0" w:space="0" w:color="auto"/>
                        <w:right w:val="none" w:sz="0" w:space="0" w:color="auto"/>
                      </w:divBdr>
                    </w:div>
                  </w:divsChild>
                </w:div>
                <w:div w:id="1078745393">
                  <w:marLeft w:val="0"/>
                  <w:marRight w:val="0"/>
                  <w:marTop w:val="0"/>
                  <w:marBottom w:val="0"/>
                  <w:divBdr>
                    <w:top w:val="none" w:sz="0" w:space="0" w:color="auto"/>
                    <w:left w:val="none" w:sz="0" w:space="0" w:color="auto"/>
                    <w:bottom w:val="none" w:sz="0" w:space="0" w:color="auto"/>
                    <w:right w:val="none" w:sz="0" w:space="0" w:color="auto"/>
                  </w:divBdr>
                  <w:divsChild>
                    <w:div w:id="838620144">
                      <w:marLeft w:val="0"/>
                      <w:marRight w:val="0"/>
                      <w:marTop w:val="0"/>
                      <w:marBottom w:val="0"/>
                      <w:divBdr>
                        <w:top w:val="none" w:sz="0" w:space="0" w:color="auto"/>
                        <w:left w:val="none" w:sz="0" w:space="0" w:color="auto"/>
                        <w:bottom w:val="none" w:sz="0" w:space="0" w:color="auto"/>
                        <w:right w:val="none" w:sz="0" w:space="0" w:color="auto"/>
                      </w:divBdr>
                    </w:div>
                  </w:divsChild>
                </w:div>
                <w:div w:id="1171683220">
                  <w:marLeft w:val="0"/>
                  <w:marRight w:val="0"/>
                  <w:marTop w:val="0"/>
                  <w:marBottom w:val="0"/>
                  <w:divBdr>
                    <w:top w:val="none" w:sz="0" w:space="0" w:color="auto"/>
                    <w:left w:val="none" w:sz="0" w:space="0" w:color="auto"/>
                    <w:bottom w:val="none" w:sz="0" w:space="0" w:color="auto"/>
                    <w:right w:val="none" w:sz="0" w:space="0" w:color="auto"/>
                  </w:divBdr>
                  <w:divsChild>
                    <w:div w:id="1254051137">
                      <w:marLeft w:val="0"/>
                      <w:marRight w:val="0"/>
                      <w:marTop w:val="0"/>
                      <w:marBottom w:val="0"/>
                      <w:divBdr>
                        <w:top w:val="none" w:sz="0" w:space="0" w:color="auto"/>
                        <w:left w:val="none" w:sz="0" w:space="0" w:color="auto"/>
                        <w:bottom w:val="none" w:sz="0" w:space="0" w:color="auto"/>
                        <w:right w:val="none" w:sz="0" w:space="0" w:color="auto"/>
                      </w:divBdr>
                    </w:div>
                  </w:divsChild>
                </w:div>
                <w:div w:id="1174412923">
                  <w:marLeft w:val="0"/>
                  <w:marRight w:val="0"/>
                  <w:marTop w:val="0"/>
                  <w:marBottom w:val="0"/>
                  <w:divBdr>
                    <w:top w:val="none" w:sz="0" w:space="0" w:color="auto"/>
                    <w:left w:val="none" w:sz="0" w:space="0" w:color="auto"/>
                    <w:bottom w:val="none" w:sz="0" w:space="0" w:color="auto"/>
                    <w:right w:val="none" w:sz="0" w:space="0" w:color="auto"/>
                  </w:divBdr>
                  <w:divsChild>
                    <w:div w:id="1220097653">
                      <w:marLeft w:val="0"/>
                      <w:marRight w:val="0"/>
                      <w:marTop w:val="0"/>
                      <w:marBottom w:val="0"/>
                      <w:divBdr>
                        <w:top w:val="none" w:sz="0" w:space="0" w:color="auto"/>
                        <w:left w:val="none" w:sz="0" w:space="0" w:color="auto"/>
                        <w:bottom w:val="none" w:sz="0" w:space="0" w:color="auto"/>
                        <w:right w:val="none" w:sz="0" w:space="0" w:color="auto"/>
                      </w:divBdr>
                    </w:div>
                  </w:divsChild>
                </w:div>
                <w:div w:id="1196388979">
                  <w:marLeft w:val="0"/>
                  <w:marRight w:val="0"/>
                  <w:marTop w:val="0"/>
                  <w:marBottom w:val="0"/>
                  <w:divBdr>
                    <w:top w:val="none" w:sz="0" w:space="0" w:color="auto"/>
                    <w:left w:val="none" w:sz="0" w:space="0" w:color="auto"/>
                    <w:bottom w:val="none" w:sz="0" w:space="0" w:color="auto"/>
                    <w:right w:val="none" w:sz="0" w:space="0" w:color="auto"/>
                  </w:divBdr>
                  <w:divsChild>
                    <w:div w:id="2030180135">
                      <w:marLeft w:val="0"/>
                      <w:marRight w:val="0"/>
                      <w:marTop w:val="0"/>
                      <w:marBottom w:val="0"/>
                      <w:divBdr>
                        <w:top w:val="none" w:sz="0" w:space="0" w:color="auto"/>
                        <w:left w:val="none" w:sz="0" w:space="0" w:color="auto"/>
                        <w:bottom w:val="none" w:sz="0" w:space="0" w:color="auto"/>
                        <w:right w:val="none" w:sz="0" w:space="0" w:color="auto"/>
                      </w:divBdr>
                    </w:div>
                  </w:divsChild>
                </w:div>
                <w:div w:id="1223638928">
                  <w:marLeft w:val="0"/>
                  <w:marRight w:val="0"/>
                  <w:marTop w:val="0"/>
                  <w:marBottom w:val="0"/>
                  <w:divBdr>
                    <w:top w:val="none" w:sz="0" w:space="0" w:color="auto"/>
                    <w:left w:val="none" w:sz="0" w:space="0" w:color="auto"/>
                    <w:bottom w:val="none" w:sz="0" w:space="0" w:color="auto"/>
                    <w:right w:val="none" w:sz="0" w:space="0" w:color="auto"/>
                  </w:divBdr>
                  <w:divsChild>
                    <w:div w:id="877938408">
                      <w:marLeft w:val="0"/>
                      <w:marRight w:val="0"/>
                      <w:marTop w:val="0"/>
                      <w:marBottom w:val="0"/>
                      <w:divBdr>
                        <w:top w:val="none" w:sz="0" w:space="0" w:color="auto"/>
                        <w:left w:val="none" w:sz="0" w:space="0" w:color="auto"/>
                        <w:bottom w:val="none" w:sz="0" w:space="0" w:color="auto"/>
                        <w:right w:val="none" w:sz="0" w:space="0" w:color="auto"/>
                      </w:divBdr>
                    </w:div>
                  </w:divsChild>
                </w:div>
                <w:div w:id="1240216843">
                  <w:marLeft w:val="0"/>
                  <w:marRight w:val="0"/>
                  <w:marTop w:val="0"/>
                  <w:marBottom w:val="0"/>
                  <w:divBdr>
                    <w:top w:val="none" w:sz="0" w:space="0" w:color="auto"/>
                    <w:left w:val="none" w:sz="0" w:space="0" w:color="auto"/>
                    <w:bottom w:val="none" w:sz="0" w:space="0" w:color="auto"/>
                    <w:right w:val="none" w:sz="0" w:space="0" w:color="auto"/>
                  </w:divBdr>
                  <w:divsChild>
                    <w:div w:id="1994407148">
                      <w:marLeft w:val="0"/>
                      <w:marRight w:val="0"/>
                      <w:marTop w:val="0"/>
                      <w:marBottom w:val="0"/>
                      <w:divBdr>
                        <w:top w:val="none" w:sz="0" w:space="0" w:color="auto"/>
                        <w:left w:val="none" w:sz="0" w:space="0" w:color="auto"/>
                        <w:bottom w:val="none" w:sz="0" w:space="0" w:color="auto"/>
                        <w:right w:val="none" w:sz="0" w:space="0" w:color="auto"/>
                      </w:divBdr>
                    </w:div>
                  </w:divsChild>
                </w:div>
                <w:div w:id="1282296629">
                  <w:marLeft w:val="0"/>
                  <w:marRight w:val="0"/>
                  <w:marTop w:val="0"/>
                  <w:marBottom w:val="0"/>
                  <w:divBdr>
                    <w:top w:val="none" w:sz="0" w:space="0" w:color="auto"/>
                    <w:left w:val="none" w:sz="0" w:space="0" w:color="auto"/>
                    <w:bottom w:val="none" w:sz="0" w:space="0" w:color="auto"/>
                    <w:right w:val="none" w:sz="0" w:space="0" w:color="auto"/>
                  </w:divBdr>
                  <w:divsChild>
                    <w:div w:id="1725569078">
                      <w:marLeft w:val="0"/>
                      <w:marRight w:val="0"/>
                      <w:marTop w:val="0"/>
                      <w:marBottom w:val="0"/>
                      <w:divBdr>
                        <w:top w:val="none" w:sz="0" w:space="0" w:color="auto"/>
                        <w:left w:val="none" w:sz="0" w:space="0" w:color="auto"/>
                        <w:bottom w:val="none" w:sz="0" w:space="0" w:color="auto"/>
                        <w:right w:val="none" w:sz="0" w:space="0" w:color="auto"/>
                      </w:divBdr>
                    </w:div>
                  </w:divsChild>
                </w:div>
                <w:div w:id="1340887929">
                  <w:marLeft w:val="0"/>
                  <w:marRight w:val="0"/>
                  <w:marTop w:val="0"/>
                  <w:marBottom w:val="0"/>
                  <w:divBdr>
                    <w:top w:val="none" w:sz="0" w:space="0" w:color="auto"/>
                    <w:left w:val="none" w:sz="0" w:space="0" w:color="auto"/>
                    <w:bottom w:val="none" w:sz="0" w:space="0" w:color="auto"/>
                    <w:right w:val="none" w:sz="0" w:space="0" w:color="auto"/>
                  </w:divBdr>
                  <w:divsChild>
                    <w:div w:id="757677306">
                      <w:marLeft w:val="0"/>
                      <w:marRight w:val="0"/>
                      <w:marTop w:val="0"/>
                      <w:marBottom w:val="0"/>
                      <w:divBdr>
                        <w:top w:val="none" w:sz="0" w:space="0" w:color="auto"/>
                        <w:left w:val="none" w:sz="0" w:space="0" w:color="auto"/>
                        <w:bottom w:val="none" w:sz="0" w:space="0" w:color="auto"/>
                        <w:right w:val="none" w:sz="0" w:space="0" w:color="auto"/>
                      </w:divBdr>
                    </w:div>
                  </w:divsChild>
                </w:div>
                <w:div w:id="1360669093">
                  <w:marLeft w:val="0"/>
                  <w:marRight w:val="0"/>
                  <w:marTop w:val="0"/>
                  <w:marBottom w:val="0"/>
                  <w:divBdr>
                    <w:top w:val="none" w:sz="0" w:space="0" w:color="auto"/>
                    <w:left w:val="none" w:sz="0" w:space="0" w:color="auto"/>
                    <w:bottom w:val="none" w:sz="0" w:space="0" w:color="auto"/>
                    <w:right w:val="none" w:sz="0" w:space="0" w:color="auto"/>
                  </w:divBdr>
                  <w:divsChild>
                    <w:div w:id="1969361500">
                      <w:marLeft w:val="0"/>
                      <w:marRight w:val="0"/>
                      <w:marTop w:val="0"/>
                      <w:marBottom w:val="0"/>
                      <w:divBdr>
                        <w:top w:val="none" w:sz="0" w:space="0" w:color="auto"/>
                        <w:left w:val="none" w:sz="0" w:space="0" w:color="auto"/>
                        <w:bottom w:val="none" w:sz="0" w:space="0" w:color="auto"/>
                        <w:right w:val="none" w:sz="0" w:space="0" w:color="auto"/>
                      </w:divBdr>
                    </w:div>
                  </w:divsChild>
                </w:div>
                <w:div w:id="1395280751">
                  <w:marLeft w:val="0"/>
                  <w:marRight w:val="0"/>
                  <w:marTop w:val="0"/>
                  <w:marBottom w:val="0"/>
                  <w:divBdr>
                    <w:top w:val="none" w:sz="0" w:space="0" w:color="auto"/>
                    <w:left w:val="none" w:sz="0" w:space="0" w:color="auto"/>
                    <w:bottom w:val="none" w:sz="0" w:space="0" w:color="auto"/>
                    <w:right w:val="none" w:sz="0" w:space="0" w:color="auto"/>
                  </w:divBdr>
                  <w:divsChild>
                    <w:div w:id="257176361">
                      <w:marLeft w:val="0"/>
                      <w:marRight w:val="0"/>
                      <w:marTop w:val="0"/>
                      <w:marBottom w:val="0"/>
                      <w:divBdr>
                        <w:top w:val="none" w:sz="0" w:space="0" w:color="auto"/>
                        <w:left w:val="none" w:sz="0" w:space="0" w:color="auto"/>
                        <w:bottom w:val="none" w:sz="0" w:space="0" w:color="auto"/>
                        <w:right w:val="none" w:sz="0" w:space="0" w:color="auto"/>
                      </w:divBdr>
                    </w:div>
                  </w:divsChild>
                </w:div>
                <w:div w:id="1403215161">
                  <w:marLeft w:val="0"/>
                  <w:marRight w:val="0"/>
                  <w:marTop w:val="0"/>
                  <w:marBottom w:val="0"/>
                  <w:divBdr>
                    <w:top w:val="none" w:sz="0" w:space="0" w:color="auto"/>
                    <w:left w:val="none" w:sz="0" w:space="0" w:color="auto"/>
                    <w:bottom w:val="none" w:sz="0" w:space="0" w:color="auto"/>
                    <w:right w:val="none" w:sz="0" w:space="0" w:color="auto"/>
                  </w:divBdr>
                  <w:divsChild>
                    <w:div w:id="881210621">
                      <w:marLeft w:val="0"/>
                      <w:marRight w:val="0"/>
                      <w:marTop w:val="0"/>
                      <w:marBottom w:val="0"/>
                      <w:divBdr>
                        <w:top w:val="none" w:sz="0" w:space="0" w:color="auto"/>
                        <w:left w:val="none" w:sz="0" w:space="0" w:color="auto"/>
                        <w:bottom w:val="none" w:sz="0" w:space="0" w:color="auto"/>
                        <w:right w:val="none" w:sz="0" w:space="0" w:color="auto"/>
                      </w:divBdr>
                    </w:div>
                  </w:divsChild>
                </w:div>
                <w:div w:id="1458718395">
                  <w:marLeft w:val="0"/>
                  <w:marRight w:val="0"/>
                  <w:marTop w:val="0"/>
                  <w:marBottom w:val="0"/>
                  <w:divBdr>
                    <w:top w:val="none" w:sz="0" w:space="0" w:color="auto"/>
                    <w:left w:val="none" w:sz="0" w:space="0" w:color="auto"/>
                    <w:bottom w:val="none" w:sz="0" w:space="0" w:color="auto"/>
                    <w:right w:val="none" w:sz="0" w:space="0" w:color="auto"/>
                  </w:divBdr>
                  <w:divsChild>
                    <w:div w:id="620964939">
                      <w:marLeft w:val="0"/>
                      <w:marRight w:val="0"/>
                      <w:marTop w:val="0"/>
                      <w:marBottom w:val="0"/>
                      <w:divBdr>
                        <w:top w:val="none" w:sz="0" w:space="0" w:color="auto"/>
                        <w:left w:val="none" w:sz="0" w:space="0" w:color="auto"/>
                        <w:bottom w:val="none" w:sz="0" w:space="0" w:color="auto"/>
                        <w:right w:val="none" w:sz="0" w:space="0" w:color="auto"/>
                      </w:divBdr>
                    </w:div>
                  </w:divsChild>
                </w:div>
                <w:div w:id="1459377687">
                  <w:marLeft w:val="0"/>
                  <w:marRight w:val="0"/>
                  <w:marTop w:val="0"/>
                  <w:marBottom w:val="0"/>
                  <w:divBdr>
                    <w:top w:val="none" w:sz="0" w:space="0" w:color="auto"/>
                    <w:left w:val="none" w:sz="0" w:space="0" w:color="auto"/>
                    <w:bottom w:val="none" w:sz="0" w:space="0" w:color="auto"/>
                    <w:right w:val="none" w:sz="0" w:space="0" w:color="auto"/>
                  </w:divBdr>
                  <w:divsChild>
                    <w:div w:id="556163428">
                      <w:marLeft w:val="0"/>
                      <w:marRight w:val="0"/>
                      <w:marTop w:val="0"/>
                      <w:marBottom w:val="0"/>
                      <w:divBdr>
                        <w:top w:val="none" w:sz="0" w:space="0" w:color="auto"/>
                        <w:left w:val="none" w:sz="0" w:space="0" w:color="auto"/>
                        <w:bottom w:val="none" w:sz="0" w:space="0" w:color="auto"/>
                        <w:right w:val="none" w:sz="0" w:space="0" w:color="auto"/>
                      </w:divBdr>
                    </w:div>
                  </w:divsChild>
                </w:div>
                <w:div w:id="1512648625">
                  <w:marLeft w:val="0"/>
                  <w:marRight w:val="0"/>
                  <w:marTop w:val="0"/>
                  <w:marBottom w:val="0"/>
                  <w:divBdr>
                    <w:top w:val="none" w:sz="0" w:space="0" w:color="auto"/>
                    <w:left w:val="none" w:sz="0" w:space="0" w:color="auto"/>
                    <w:bottom w:val="none" w:sz="0" w:space="0" w:color="auto"/>
                    <w:right w:val="none" w:sz="0" w:space="0" w:color="auto"/>
                  </w:divBdr>
                  <w:divsChild>
                    <w:div w:id="1140265294">
                      <w:marLeft w:val="0"/>
                      <w:marRight w:val="0"/>
                      <w:marTop w:val="0"/>
                      <w:marBottom w:val="0"/>
                      <w:divBdr>
                        <w:top w:val="none" w:sz="0" w:space="0" w:color="auto"/>
                        <w:left w:val="none" w:sz="0" w:space="0" w:color="auto"/>
                        <w:bottom w:val="none" w:sz="0" w:space="0" w:color="auto"/>
                        <w:right w:val="none" w:sz="0" w:space="0" w:color="auto"/>
                      </w:divBdr>
                    </w:div>
                  </w:divsChild>
                </w:div>
                <w:div w:id="1599755312">
                  <w:marLeft w:val="0"/>
                  <w:marRight w:val="0"/>
                  <w:marTop w:val="0"/>
                  <w:marBottom w:val="0"/>
                  <w:divBdr>
                    <w:top w:val="none" w:sz="0" w:space="0" w:color="auto"/>
                    <w:left w:val="none" w:sz="0" w:space="0" w:color="auto"/>
                    <w:bottom w:val="none" w:sz="0" w:space="0" w:color="auto"/>
                    <w:right w:val="none" w:sz="0" w:space="0" w:color="auto"/>
                  </w:divBdr>
                  <w:divsChild>
                    <w:div w:id="1154375516">
                      <w:marLeft w:val="0"/>
                      <w:marRight w:val="0"/>
                      <w:marTop w:val="0"/>
                      <w:marBottom w:val="0"/>
                      <w:divBdr>
                        <w:top w:val="none" w:sz="0" w:space="0" w:color="auto"/>
                        <w:left w:val="none" w:sz="0" w:space="0" w:color="auto"/>
                        <w:bottom w:val="none" w:sz="0" w:space="0" w:color="auto"/>
                        <w:right w:val="none" w:sz="0" w:space="0" w:color="auto"/>
                      </w:divBdr>
                    </w:div>
                  </w:divsChild>
                </w:div>
                <w:div w:id="1681271104">
                  <w:marLeft w:val="0"/>
                  <w:marRight w:val="0"/>
                  <w:marTop w:val="0"/>
                  <w:marBottom w:val="0"/>
                  <w:divBdr>
                    <w:top w:val="none" w:sz="0" w:space="0" w:color="auto"/>
                    <w:left w:val="none" w:sz="0" w:space="0" w:color="auto"/>
                    <w:bottom w:val="none" w:sz="0" w:space="0" w:color="auto"/>
                    <w:right w:val="none" w:sz="0" w:space="0" w:color="auto"/>
                  </w:divBdr>
                  <w:divsChild>
                    <w:div w:id="773016494">
                      <w:marLeft w:val="0"/>
                      <w:marRight w:val="0"/>
                      <w:marTop w:val="0"/>
                      <w:marBottom w:val="0"/>
                      <w:divBdr>
                        <w:top w:val="none" w:sz="0" w:space="0" w:color="auto"/>
                        <w:left w:val="none" w:sz="0" w:space="0" w:color="auto"/>
                        <w:bottom w:val="none" w:sz="0" w:space="0" w:color="auto"/>
                        <w:right w:val="none" w:sz="0" w:space="0" w:color="auto"/>
                      </w:divBdr>
                    </w:div>
                  </w:divsChild>
                </w:div>
                <w:div w:id="1737972904">
                  <w:marLeft w:val="0"/>
                  <w:marRight w:val="0"/>
                  <w:marTop w:val="0"/>
                  <w:marBottom w:val="0"/>
                  <w:divBdr>
                    <w:top w:val="none" w:sz="0" w:space="0" w:color="auto"/>
                    <w:left w:val="none" w:sz="0" w:space="0" w:color="auto"/>
                    <w:bottom w:val="none" w:sz="0" w:space="0" w:color="auto"/>
                    <w:right w:val="none" w:sz="0" w:space="0" w:color="auto"/>
                  </w:divBdr>
                  <w:divsChild>
                    <w:div w:id="442307982">
                      <w:marLeft w:val="0"/>
                      <w:marRight w:val="0"/>
                      <w:marTop w:val="0"/>
                      <w:marBottom w:val="0"/>
                      <w:divBdr>
                        <w:top w:val="none" w:sz="0" w:space="0" w:color="auto"/>
                        <w:left w:val="none" w:sz="0" w:space="0" w:color="auto"/>
                        <w:bottom w:val="none" w:sz="0" w:space="0" w:color="auto"/>
                        <w:right w:val="none" w:sz="0" w:space="0" w:color="auto"/>
                      </w:divBdr>
                    </w:div>
                  </w:divsChild>
                </w:div>
                <w:div w:id="1789002753">
                  <w:marLeft w:val="0"/>
                  <w:marRight w:val="0"/>
                  <w:marTop w:val="0"/>
                  <w:marBottom w:val="0"/>
                  <w:divBdr>
                    <w:top w:val="none" w:sz="0" w:space="0" w:color="auto"/>
                    <w:left w:val="none" w:sz="0" w:space="0" w:color="auto"/>
                    <w:bottom w:val="none" w:sz="0" w:space="0" w:color="auto"/>
                    <w:right w:val="none" w:sz="0" w:space="0" w:color="auto"/>
                  </w:divBdr>
                  <w:divsChild>
                    <w:div w:id="2137328276">
                      <w:marLeft w:val="0"/>
                      <w:marRight w:val="0"/>
                      <w:marTop w:val="0"/>
                      <w:marBottom w:val="0"/>
                      <w:divBdr>
                        <w:top w:val="none" w:sz="0" w:space="0" w:color="auto"/>
                        <w:left w:val="none" w:sz="0" w:space="0" w:color="auto"/>
                        <w:bottom w:val="none" w:sz="0" w:space="0" w:color="auto"/>
                        <w:right w:val="none" w:sz="0" w:space="0" w:color="auto"/>
                      </w:divBdr>
                    </w:div>
                  </w:divsChild>
                </w:div>
                <w:div w:id="1793212211">
                  <w:marLeft w:val="0"/>
                  <w:marRight w:val="0"/>
                  <w:marTop w:val="0"/>
                  <w:marBottom w:val="0"/>
                  <w:divBdr>
                    <w:top w:val="none" w:sz="0" w:space="0" w:color="auto"/>
                    <w:left w:val="none" w:sz="0" w:space="0" w:color="auto"/>
                    <w:bottom w:val="none" w:sz="0" w:space="0" w:color="auto"/>
                    <w:right w:val="none" w:sz="0" w:space="0" w:color="auto"/>
                  </w:divBdr>
                  <w:divsChild>
                    <w:div w:id="660548784">
                      <w:marLeft w:val="0"/>
                      <w:marRight w:val="0"/>
                      <w:marTop w:val="0"/>
                      <w:marBottom w:val="0"/>
                      <w:divBdr>
                        <w:top w:val="none" w:sz="0" w:space="0" w:color="auto"/>
                        <w:left w:val="none" w:sz="0" w:space="0" w:color="auto"/>
                        <w:bottom w:val="none" w:sz="0" w:space="0" w:color="auto"/>
                        <w:right w:val="none" w:sz="0" w:space="0" w:color="auto"/>
                      </w:divBdr>
                    </w:div>
                  </w:divsChild>
                </w:div>
                <w:div w:id="1799489404">
                  <w:marLeft w:val="0"/>
                  <w:marRight w:val="0"/>
                  <w:marTop w:val="0"/>
                  <w:marBottom w:val="0"/>
                  <w:divBdr>
                    <w:top w:val="none" w:sz="0" w:space="0" w:color="auto"/>
                    <w:left w:val="none" w:sz="0" w:space="0" w:color="auto"/>
                    <w:bottom w:val="none" w:sz="0" w:space="0" w:color="auto"/>
                    <w:right w:val="none" w:sz="0" w:space="0" w:color="auto"/>
                  </w:divBdr>
                  <w:divsChild>
                    <w:div w:id="1475101433">
                      <w:marLeft w:val="0"/>
                      <w:marRight w:val="0"/>
                      <w:marTop w:val="0"/>
                      <w:marBottom w:val="0"/>
                      <w:divBdr>
                        <w:top w:val="none" w:sz="0" w:space="0" w:color="auto"/>
                        <w:left w:val="none" w:sz="0" w:space="0" w:color="auto"/>
                        <w:bottom w:val="none" w:sz="0" w:space="0" w:color="auto"/>
                        <w:right w:val="none" w:sz="0" w:space="0" w:color="auto"/>
                      </w:divBdr>
                    </w:div>
                  </w:divsChild>
                </w:div>
                <w:div w:id="1802453573">
                  <w:marLeft w:val="0"/>
                  <w:marRight w:val="0"/>
                  <w:marTop w:val="0"/>
                  <w:marBottom w:val="0"/>
                  <w:divBdr>
                    <w:top w:val="none" w:sz="0" w:space="0" w:color="auto"/>
                    <w:left w:val="none" w:sz="0" w:space="0" w:color="auto"/>
                    <w:bottom w:val="none" w:sz="0" w:space="0" w:color="auto"/>
                    <w:right w:val="none" w:sz="0" w:space="0" w:color="auto"/>
                  </w:divBdr>
                  <w:divsChild>
                    <w:div w:id="2025160656">
                      <w:marLeft w:val="0"/>
                      <w:marRight w:val="0"/>
                      <w:marTop w:val="0"/>
                      <w:marBottom w:val="0"/>
                      <w:divBdr>
                        <w:top w:val="none" w:sz="0" w:space="0" w:color="auto"/>
                        <w:left w:val="none" w:sz="0" w:space="0" w:color="auto"/>
                        <w:bottom w:val="none" w:sz="0" w:space="0" w:color="auto"/>
                        <w:right w:val="none" w:sz="0" w:space="0" w:color="auto"/>
                      </w:divBdr>
                    </w:div>
                  </w:divsChild>
                </w:div>
                <w:div w:id="1840387108">
                  <w:marLeft w:val="0"/>
                  <w:marRight w:val="0"/>
                  <w:marTop w:val="0"/>
                  <w:marBottom w:val="0"/>
                  <w:divBdr>
                    <w:top w:val="none" w:sz="0" w:space="0" w:color="auto"/>
                    <w:left w:val="none" w:sz="0" w:space="0" w:color="auto"/>
                    <w:bottom w:val="none" w:sz="0" w:space="0" w:color="auto"/>
                    <w:right w:val="none" w:sz="0" w:space="0" w:color="auto"/>
                  </w:divBdr>
                  <w:divsChild>
                    <w:div w:id="44331249">
                      <w:marLeft w:val="0"/>
                      <w:marRight w:val="0"/>
                      <w:marTop w:val="0"/>
                      <w:marBottom w:val="0"/>
                      <w:divBdr>
                        <w:top w:val="none" w:sz="0" w:space="0" w:color="auto"/>
                        <w:left w:val="none" w:sz="0" w:space="0" w:color="auto"/>
                        <w:bottom w:val="none" w:sz="0" w:space="0" w:color="auto"/>
                        <w:right w:val="none" w:sz="0" w:space="0" w:color="auto"/>
                      </w:divBdr>
                    </w:div>
                  </w:divsChild>
                </w:div>
                <w:div w:id="1870297622">
                  <w:marLeft w:val="0"/>
                  <w:marRight w:val="0"/>
                  <w:marTop w:val="0"/>
                  <w:marBottom w:val="0"/>
                  <w:divBdr>
                    <w:top w:val="none" w:sz="0" w:space="0" w:color="auto"/>
                    <w:left w:val="none" w:sz="0" w:space="0" w:color="auto"/>
                    <w:bottom w:val="none" w:sz="0" w:space="0" w:color="auto"/>
                    <w:right w:val="none" w:sz="0" w:space="0" w:color="auto"/>
                  </w:divBdr>
                  <w:divsChild>
                    <w:div w:id="1685324326">
                      <w:marLeft w:val="0"/>
                      <w:marRight w:val="0"/>
                      <w:marTop w:val="0"/>
                      <w:marBottom w:val="0"/>
                      <w:divBdr>
                        <w:top w:val="none" w:sz="0" w:space="0" w:color="auto"/>
                        <w:left w:val="none" w:sz="0" w:space="0" w:color="auto"/>
                        <w:bottom w:val="none" w:sz="0" w:space="0" w:color="auto"/>
                        <w:right w:val="none" w:sz="0" w:space="0" w:color="auto"/>
                      </w:divBdr>
                    </w:div>
                  </w:divsChild>
                </w:div>
                <w:div w:id="1878859194">
                  <w:marLeft w:val="0"/>
                  <w:marRight w:val="0"/>
                  <w:marTop w:val="0"/>
                  <w:marBottom w:val="0"/>
                  <w:divBdr>
                    <w:top w:val="none" w:sz="0" w:space="0" w:color="auto"/>
                    <w:left w:val="none" w:sz="0" w:space="0" w:color="auto"/>
                    <w:bottom w:val="none" w:sz="0" w:space="0" w:color="auto"/>
                    <w:right w:val="none" w:sz="0" w:space="0" w:color="auto"/>
                  </w:divBdr>
                  <w:divsChild>
                    <w:div w:id="642394274">
                      <w:marLeft w:val="0"/>
                      <w:marRight w:val="0"/>
                      <w:marTop w:val="0"/>
                      <w:marBottom w:val="0"/>
                      <w:divBdr>
                        <w:top w:val="none" w:sz="0" w:space="0" w:color="auto"/>
                        <w:left w:val="none" w:sz="0" w:space="0" w:color="auto"/>
                        <w:bottom w:val="none" w:sz="0" w:space="0" w:color="auto"/>
                        <w:right w:val="none" w:sz="0" w:space="0" w:color="auto"/>
                      </w:divBdr>
                    </w:div>
                  </w:divsChild>
                </w:div>
                <w:div w:id="1888296080">
                  <w:marLeft w:val="0"/>
                  <w:marRight w:val="0"/>
                  <w:marTop w:val="0"/>
                  <w:marBottom w:val="0"/>
                  <w:divBdr>
                    <w:top w:val="none" w:sz="0" w:space="0" w:color="auto"/>
                    <w:left w:val="none" w:sz="0" w:space="0" w:color="auto"/>
                    <w:bottom w:val="none" w:sz="0" w:space="0" w:color="auto"/>
                    <w:right w:val="none" w:sz="0" w:space="0" w:color="auto"/>
                  </w:divBdr>
                  <w:divsChild>
                    <w:div w:id="1471435815">
                      <w:marLeft w:val="0"/>
                      <w:marRight w:val="0"/>
                      <w:marTop w:val="0"/>
                      <w:marBottom w:val="0"/>
                      <w:divBdr>
                        <w:top w:val="none" w:sz="0" w:space="0" w:color="auto"/>
                        <w:left w:val="none" w:sz="0" w:space="0" w:color="auto"/>
                        <w:bottom w:val="none" w:sz="0" w:space="0" w:color="auto"/>
                        <w:right w:val="none" w:sz="0" w:space="0" w:color="auto"/>
                      </w:divBdr>
                    </w:div>
                  </w:divsChild>
                </w:div>
                <w:div w:id="1919749182">
                  <w:marLeft w:val="0"/>
                  <w:marRight w:val="0"/>
                  <w:marTop w:val="0"/>
                  <w:marBottom w:val="0"/>
                  <w:divBdr>
                    <w:top w:val="none" w:sz="0" w:space="0" w:color="auto"/>
                    <w:left w:val="none" w:sz="0" w:space="0" w:color="auto"/>
                    <w:bottom w:val="none" w:sz="0" w:space="0" w:color="auto"/>
                    <w:right w:val="none" w:sz="0" w:space="0" w:color="auto"/>
                  </w:divBdr>
                  <w:divsChild>
                    <w:div w:id="1874613904">
                      <w:marLeft w:val="0"/>
                      <w:marRight w:val="0"/>
                      <w:marTop w:val="0"/>
                      <w:marBottom w:val="0"/>
                      <w:divBdr>
                        <w:top w:val="none" w:sz="0" w:space="0" w:color="auto"/>
                        <w:left w:val="none" w:sz="0" w:space="0" w:color="auto"/>
                        <w:bottom w:val="none" w:sz="0" w:space="0" w:color="auto"/>
                        <w:right w:val="none" w:sz="0" w:space="0" w:color="auto"/>
                      </w:divBdr>
                    </w:div>
                  </w:divsChild>
                </w:div>
                <w:div w:id="1996302676">
                  <w:marLeft w:val="0"/>
                  <w:marRight w:val="0"/>
                  <w:marTop w:val="0"/>
                  <w:marBottom w:val="0"/>
                  <w:divBdr>
                    <w:top w:val="none" w:sz="0" w:space="0" w:color="auto"/>
                    <w:left w:val="none" w:sz="0" w:space="0" w:color="auto"/>
                    <w:bottom w:val="none" w:sz="0" w:space="0" w:color="auto"/>
                    <w:right w:val="none" w:sz="0" w:space="0" w:color="auto"/>
                  </w:divBdr>
                  <w:divsChild>
                    <w:div w:id="1559048245">
                      <w:marLeft w:val="0"/>
                      <w:marRight w:val="0"/>
                      <w:marTop w:val="0"/>
                      <w:marBottom w:val="0"/>
                      <w:divBdr>
                        <w:top w:val="none" w:sz="0" w:space="0" w:color="auto"/>
                        <w:left w:val="none" w:sz="0" w:space="0" w:color="auto"/>
                        <w:bottom w:val="none" w:sz="0" w:space="0" w:color="auto"/>
                        <w:right w:val="none" w:sz="0" w:space="0" w:color="auto"/>
                      </w:divBdr>
                    </w:div>
                  </w:divsChild>
                </w:div>
                <w:div w:id="2000498648">
                  <w:marLeft w:val="0"/>
                  <w:marRight w:val="0"/>
                  <w:marTop w:val="0"/>
                  <w:marBottom w:val="0"/>
                  <w:divBdr>
                    <w:top w:val="none" w:sz="0" w:space="0" w:color="auto"/>
                    <w:left w:val="none" w:sz="0" w:space="0" w:color="auto"/>
                    <w:bottom w:val="none" w:sz="0" w:space="0" w:color="auto"/>
                    <w:right w:val="none" w:sz="0" w:space="0" w:color="auto"/>
                  </w:divBdr>
                  <w:divsChild>
                    <w:div w:id="1392273191">
                      <w:marLeft w:val="0"/>
                      <w:marRight w:val="0"/>
                      <w:marTop w:val="0"/>
                      <w:marBottom w:val="0"/>
                      <w:divBdr>
                        <w:top w:val="none" w:sz="0" w:space="0" w:color="auto"/>
                        <w:left w:val="none" w:sz="0" w:space="0" w:color="auto"/>
                        <w:bottom w:val="none" w:sz="0" w:space="0" w:color="auto"/>
                        <w:right w:val="none" w:sz="0" w:space="0" w:color="auto"/>
                      </w:divBdr>
                    </w:div>
                  </w:divsChild>
                </w:div>
                <w:div w:id="2052268338">
                  <w:marLeft w:val="0"/>
                  <w:marRight w:val="0"/>
                  <w:marTop w:val="0"/>
                  <w:marBottom w:val="0"/>
                  <w:divBdr>
                    <w:top w:val="none" w:sz="0" w:space="0" w:color="auto"/>
                    <w:left w:val="none" w:sz="0" w:space="0" w:color="auto"/>
                    <w:bottom w:val="none" w:sz="0" w:space="0" w:color="auto"/>
                    <w:right w:val="none" w:sz="0" w:space="0" w:color="auto"/>
                  </w:divBdr>
                  <w:divsChild>
                    <w:div w:id="2126456895">
                      <w:marLeft w:val="0"/>
                      <w:marRight w:val="0"/>
                      <w:marTop w:val="0"/>
                      <w:marBottom w:val="0"/>
                      <w:divBdr>
                        <w:top w:val="none" w:sz="0" w:space="0" w:color="auto"/>
                        <w:left w:val="none" w:sz="0" w:space="0" w:color="auto"/>
                        <w:bottom w:val="none" w:sz="0" w:space="0" w:color="auto"/>
                        <w:right w:val="none" w:sz="0" w:space="0" w:color="auto"/>
                      </w:divBdr>
                    </w:div>
                  </w:divsChild>
                </w:div>
                <w:div w:id="2066680529">
                  <w:marLeft w:val="0"/>
                  <w:marRight w:val="0"/>
                  <w:marTop w:val="0"/>
                  <w:marBottom w:val="0"/>
                  <w:divBdr>
                    <w:top w:val="none" w:sz="0" w:space="0" w:color="auto"/>
                    <w:left w:val="none" w:sz="0" w:space="0" w:color="auto"/>
                    <w:bottom w:val="none" w:sz="0" w:space="0" w:color="auto"/>
                    <w:right w:val="none" w:sz="0" w:space="0" w:color="auto"/>
                  </w:divBdr>
                  <w:divsChild>
                    <w:div w:id="143671103">
                      <w:marLeft w:val="0"/>
                      <w:marRight w:val="0"/>
                      <w:marTop w:val="0"/>
                      <w:marBottom w:val="0"/>
                      <w:divBdr>
                        <w:top w:val="none" w:sz="0" w:space="0" w:color="auto"/>
                        <w:left w:val="none" w:sz="0" w:space="0" w:color="auto"/>
                        <w:bottom w:val="none" w:sz="0" w:space="0" w:color="auto"/>
                        <w:right w:val="none" w:sz="0" w:space="0" w:color="auto"/>
                      </w:divBdr>
                    </w:div>
                  </w:divsChild>
                </w:div>
                <w:div w:id="2095931750">
                  <w:marLeft w:val="0"/>
                  <w:marRight w:val="0"/>
                  <w:marTop w:val="0"/>
                  <w:marBottom w:val="0"/>
                  <w:divBdr>
                    <w:top w:val="none" w:sz="0" w:space="0" w:color="auto"/>
                    <w:left w:val="none" w:sz="0" w:space="0" w:color="auto"/>
                    <w:bottom w:val="none" w:sz="0" w:space="0" w:color="auto"/>
                    <w:right w:val="none" w:sz="0" w:space="0" w:color="auto"/>
                  </w:divBdr>
                  <w:divsChild>
                    <w:div w:id="170876628">
                      <w:marLeft w:val="0"/>
                      <w:marRight w:val="0"/>
                      <w:marTop w:val="0"/>
                      <w:marBottom w:val="0"/>
                      <w:divBdr>
                        <w:top w:val="none" w:sz="0" w:space="0" w:color="auto"/>
                        <w:left w:val="none" w:sz="0" w:space="0" w:color="auto"/>
                        <w:bottom w:val="none" w:sz="0" w:space="0" w:color="auto"/>
                        <w:right w:val="none" w:sz="0" w:space="0" w:color="auto"/>
                      </w:divBdr>
                    </w:div>
                  </w:divsChild>
                </w:div>
                <w:div w:id="2107384785">
                  <w:marLeft w:val="0"/>
                  <w:marRight w:val="0"/>
                  <w:marTop w:val="0"/>
                  <w:marBottom w:val="0"/>
                  <w:divBdr>
                    <w:top w:val="none" w:sz="0" w:space="0" w:color="auto"/>
                    <w:left w:val="none" w:sz="0" w:space="0" w:color="auto"/>
                    <w:bottom w:val="none" w:sz="0" w:space="0" w:color="auto"/>
                    <w:right w:val="none" w:sz="0" w:space="0" w:color="auto"/>
                  </w:divBdr>
                  <w:divsChild>
                    <w:div w:id="9442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22307">
          <w:marLeft w:val="0"/>
          <w:marRight w:val="0"/>
          <w:marTop w:val="0"/>
          <w:marBottom w:val="0"/>
          <w:divBdr>
            <w:top w:val="none" w:sz="0" w:space="0" w:color="auto"/>
            <w:left w:val="none" w:sz="0" w:space="0" w:color="auto"/>
            <w:bottom w:val="none" w:sz="0" w:space="0" w:color="auto"/>
            <w:right w:val="none" w:sz="0" w:space="0" w:color="auto"/>
          </w:divBdr>
        </w:div>
      </w:divsChild>
    </w:div>
    <w:div w:id="538903793">
      <w:bodyDiv w:val="1"/>
      <w:marLeft w:val="0"/>
      <w:marRight w:val="0"/>
      <w:marTop w:val="0"/>
      <w:marBottom w:val="0"/>
      <w:divBdr>
        <w:top w:val="none" w:sz="0" w:space="0" w:color="auto"/>
        <w:left w:val="none" w:sz="0" w:space="0" w:color="auto"/>
        <w:bottom w:val="none" w:sz="0" w:space="0" w:color="auto"/>
        <w:right w:val="none" w:sz="0" w:space="0" w:color="auto"/>
      </w:divBdr>
      <w:divsChild>
        <w:div w:id="1345791006">
          <w:marLeft w:val="0"/>
          <w:marRight w:val="0"/>
          <w:marTop w:val="0"/>
          <w:marBottom w:val="0"/>
          <w:divBdr>
            <w:top w:val="none" w:sz="0" w:space="0" w:color="auto"/>
            <w:left w:val="none" w:sz="0" w:space="0" w:color="auto"/>
            <w:bottom w:val="none" w:sz="0" w:space="0" w:color="auto"/>
            <w:right w:val="none" w:sz="0" w:space="0" w:color="auto"/>
          </w:divBdr>
        </w:div>
        <w:div w:id="1442644847">
          <w:marLeft w:val="0"/>
          <w:marRight w:val="0"/>
          <w:marTop w:val="0"/>
          <w:marBottom w:val="0"/>
          <w:divBdr>
            <w:top w:val="none" w:sz="0" w:space="0" w:color="auto"/>
            <w:left w:val="none" w:sz="0" w:space="0" w:color="auto"/>
            <w:bottom w:val="none" w:sz="0" w:space="0" w:color="auto"/>
            <w:right w:val="none" w:sz="0" w:space="0" w:color="auto"/>
          </w:divBdr>
        </w:div>
        <w:div w:id="1623069249">
          <w:marLeft w:val="0"/>
          <w:marRight w:val="0"/>
          <w:marTop w:val="0"/>
          <w:marBottom w:val="0"/>
          <w:divBdr>
            <w:top w:val="none" w:sz="0" w:space="0" w:color="auto"/>
            <w:left w:val="none" w:sz="0" w:space="0" w:color="auto"/>
            <w:bottom w:val="none" w:sz="0" w:space="0" w:color="auto"/>
            <w:right w:val="none" w:sz="0" w:space="0" w:color="auto"/>
          </w:divBdr>
        </w:div>
      </w:divsChild>
    </w:div>
    <w:div w:id="550309794">
      <w:bodyDiv w:val="1"/>
      <w:marLeft w:val="0"/>
      <w:marRight w:val="0"/>
      <w:marTop w:val="0"/>
      <w:marBottom w:val="0"/>
      <w:divBdr>
        <w:top w:val="none" w:sz="0" w:space="0" w:color="auto"/>
        <w:left w:val="none" w:sz="0" w:space="0" w:color="auto"/>
        <w:bottom w:val="none" w:sz="0" w:space="0" w:color="auto"/>
        <w:right w:val="none" w:sz="0" w:space="0" w:color="auto"/>
      </w:divBdr>
    </w:div>
    <w:div w:id="564687010">
      <w:bodyDiv w:val="1"/>
      <w:marLeft w:val="0"/>
      <w:marRight w:val="0"/>
      <w:marTop w:val="0"/>
      <w:marBottom w:val="0"/>
      <w:divBdr>
        <w:top w:val="none" w:sz="0" w:space="0" w:color="auto"/>
        <w:left w:val="none" w:sz="0" w:space="0" w:color="auto"/>
        <w:bottom w:val="none" w:sz="0" w:space="0" w:color="auto"/>
        <w:right w:val="none" w:sz="0" w:space="0" w:color="auto"/>
      </w:divBdr>
      <w:divsChild>
        <w:div w:id="1393654909">
          <w:marLeft w:val="0"/>
          <w:marRight w:val="0"/>
          <w:marTop w:val="0"/>
          <w:marBottom w:val="0"/>
          <w:divBdr>
            <w:top w:val="none" w:sz="0" w:space="0" w:color="auto"/>
            <w:left w:val="none" w:sz="0" w:space="0" w:color="auto"/>
            <w:bottom w:val="none" w:sz="0" w:space="0" w:color="auto"/>
            <w:right w:val="none" w:sz="0" w:space="0" w:color="auto"/>
          </w:divBdr>
        </w:div>
        <w:div w:id="1643533317">
          <w:marLeft w:val="0"/>
          <w:marRight w:val="0"/>
          <w:marTop w:val="0"/>
          <w:marBottom w:val="0"/>
          <w:divBdr>
            <w:top w:val="none" w:sz="0" w:space="0" w:color="auto"/>
            <w:left w:val="none" w:sz="0" w:space="0" w:color="auto"/>
            <w:bottom w:val="none" w:sz="0" w:space="0" w:color="auto"/>
            <w:right w:val="none" w:sz="0" w:space="0" w:color="auto"/>
          </w:divBdr>
        </w:div>
        <w:div w:id="1712461136">
          <w:marLeft w:val="0"/>
          <w:marRight w:val="0"/>
          <w:marTop w:val="0"/>
          <w:marBottom w:val="0"/>
          <w:divBdr>
            <w:top w:val="none" w:sz="0" w:space="0" w:color="auto"/>
            <w:left w:val="none" w:sz="0" w:space="0" w:color="auto"/>
            <w:bottom w:val="none" w:sz="0" w:space="0" w:color="auto"/>
            <w:right w:val="none" w:sz="0" w:space="0" w:color="auto"/>
          </w:divBdr>
        </w:div>
        <w:div w:id="1857842033">
          <w:marLeft w:val="0"/>
          <w:marRight w:val="0"/>
          <w:marTop w:val="0"/>
          <w:marBottom w:val="0"/>
          <w:divBdr>
            <w:top w:val="none" w:sz="0" w:space="0" w:color="auto"/>
            <w:left w:val="none" w:sz="0" w:space="0" w:color="auto"/>
            <w:bottom w:val="none" w:sz="0" w:space="0" w:color="auto"/>
            <w:right w:val="none" w:sz="0" w:space="0" w:color="auto"/>
          </w:divBdr>
        </w:div>
      </w:divsChild>
    </w:div>
    <w:div w:id="587428024">
      <w:bodyDiv w:val="1"/>
      <w:marLeft w:val="0"/>
      <w:marRight w:val="0"/>
      <w:marTop w:val="0"/>
      <w:marBottom w:val="0"/>
      <w:divBdr>
        <w:top w:val="none" w:sz="0" w:space="0" w:color="auto"/>
        <w:left w:val="none" w:sz="0" w:space="0" w:color="auto"/>
        <w:bottom w:val="none" w:sz="0" w:space="0" w:color="auto"/>
        <w:right w:val="none" w:sz="0" w:space="0" w:color="auto"/>
      </w:divBdr>
    </w:div>
    <w:div w:id="588928883">
      <w:bodyDiv w:val="1"/>
      <w:marLeft w:val="0"/>
      <w:marRight w:val="0"/>
      <w:marTop w:val="0"/>
      <w:marBottom w:val="0"/>
      <w:divBdr>
        <w:top w:val="none" w:sz="0" w:space="0" w:color="auto"/>
        <w:left w:val="none" w:sz="0" w:space="0" w:color="auto"/>
        <w:bottom w:val="none" w:sz="0" w:space="0" w:color="auto"/>
        <w:right w:val="none" w:sz="0" w:space="0" w:color="auto"/>
      </w:divBdr>
      <w:divsChild>
        <w:div w:id="1705449286">
          <w:marLeft w:val="0"/>
          <w:marRight w:val="0"/>
          <w:marTop w:val="0"/>
          <w:marBottom w:val="0"/>
          <w:divBdr>
            <w:top w:val="none" w:sz="0" w:space="0" w:color="auto"/>
            <w:left w:val="none" w:sz="0" w:space="0" w:color="auto"/>
            <w:bottom w:val="none" w:sz="0" w:space="0" w:color="auto"/>
            <w:right w:val="none" w:sz="0" w:space="0" w:color="auto"/>
          </w:divBdr>
        </w:div>
        <w:div w:id="2018846377">
          <w:marLeft w:val="0"/>
          <w:marRight w:val="0"/>
          <w:marTop w:val="0"/>
          <w:marBottom w:val="0"/>
          <w:divBdr>
            <w:top w:val="none" w:sz="0" w:space="0" w:color="auto"/>
            <w:left w:val="none" w:sz="0" w:space="0" w:color="auto"/>
            <w:bottom w:val="none" w:sz="0" w:space="0" w:color="auto"/>
            <w:right w:val="none" w:sz="0" w:space="0" w:color="auto"/>
          </w:divBdr>
        </w:div>
      </w:divsChild>
    </w:div>
    <w:div w:id="676351018">
      <w:bodyDiv w:val="1"/>
      <w:marLeft w:val="0"/>
      <w:marRight w:val="0"/>
      <w:marTop w:val="0"/>
      <w:marBottom w:val="0"/>
      <w:divBdr>
        <w:top w:val="none" w:sz="0" w:space="0" w:color="auto"/>
        <w:left w:val="none" w:sz="0" w:space="0" w:color="auto"/>
        <w:bottom w:val="none" w:sz="0" w:space="0" w:color="auto"/>
        <w:right w:val="none" w:sz="0" w:space="0" w:color="auto"/>
      </w:divBdr>
      <w:divsChild>
        <w:div w:id="375081489">
          <w:marLeft w:val="0"/>
          <w:marRight w:val="0"/>
          <w:marTop w:val="0"/>
          <w:marBottom w:val="0"/>
          <w:divBdr>
            <w:top w:val="none" w:sz="0" w:space="0" w:color="auto"/>
            <w:left w:val="none" w:sz="0" w:space="0" w:color="auto"/>
            <w:bottom w:val="none" w:sz="0" w:space="0" w:color="auto"/>
            <w:right w:val="none" w:sz="0" w:space="0" w:color="auto"/>
          </w:divBdr>
        </w:div>
        <w:div w:id="391344272">
          <w:marLeft w:val="0"/>
          <w:marRight w:val="0"/>
          <w:marTop w:val="0"/>
          <w:marBottom w:val="0"/>
          <w:divBdr>
            <w:top w:val="none" w:sz="0" w:space="0" w:color="auto"/>
            <w:left w:val="none" w:sz="0" w:space="0" w:color="auto"/>
            <w:bottom w:val="none" w:sz="0" w:space="0" w:color="auto"/>
            <w:right w:val="none" w:sz="0" w:space="0" w:color="auto"/>
          </w:divBdr>
        </w:div>
        <w:div w:id="1232348300">
          <w:marLeft w:val="0"/>
          <w:marRight w:val="0"/>
          <w:marTop w:val="0"/>
          <w:marBottom w:val="0"/>
          <w:divBdr>
            <w:top w:val="none" w:sz="0" w:space="0" w:color="auto"/>
            <w:left w:val="none" w:sz="0" w:space="0" w:color="auto"/>
            <w:bottom w:val="none" w:sz="0" w:space="0" w:color="auto"/>
            <w:right w:val="none" w:sz="0" w:space="0" w:color="auto"/>
          </w:divBdr>
        </w:div>
        <w:div w:id="1401058269">
          <w:marLeft w:val="0"/>
          <w:marRight w:val="0"/>
          <w:marTop w:val="0"/>
          <w:marBottom w:val="0"/>
          <w:divBdr>
            <w:top w:val="none" w:sz="0" w:space="0" w:color="auto"/>
            <w:left w:val="none" w:sz="0" w:space="0" w:color="auto"/>
            <w:bottom w:val="none" w:sz="0" w:space="0" w:color="auto"/>
            <w:right w:val="none" w:sz="0" w:space="0" w:color="auto"/>
          </w:divBdr>
          <w:divsChild>
            <w:div w:id="740250302">
              <w:marLeft w:val="-75"/>
              <w:marRight w:val="0"/>
              <w:marTop w:val="30"/>
              <w:marBottom w:val="30"/>
              <w:divBdr>
                <w:top w:val="none" w:sz="0" w:space="0" w:color="auto"/>
                <w:left w:val="none" w:sz="0" w:space="0" w:color="auto"/>
                <w:bottom w:val="none" w:sz="0" w:space="0" w:color="auto"/>
                <w:right w:val="none" w:sz="0" w:space="0" w:color="auto"/>
              </w:divBdr>
              <w:divsChild>
                <w:div w:id="15232516">
                  <w:marLeft w:val="0"/>
                  <w:marRight w:val="0"/>
                  <w:marTop w:val="0"/>
                  <w:marBottom w:val="0"/>
                  <w:divBdr>
                    <w:top w:val="none" w:sz="0" w:space="0" w:color="auto"/>
                    <w:left w:val="none" w:sz="0" w:space="0" w:color="auto"/>
                    <w:bottom w:val="none" w:sz="0" w:space="0" w:color="auto"/>
                    <w:right w:val="none" w:sz="0" w:space="0" w:color="auto"/>
                  </w:divBdr>
                  <w:divsChild>
                    <w:div w:id="701782165">
                      <w:marLeft w:val="0"/>
                      <w:marRight w:val="0"/>
                      <w:marTop w:val="0"/>
                      <w:marBottom w:val="0"/>
                      <w:divBdr>
                        <w:top w:val="none" w:sz="0" w:space="0" w:color="auto"/>
                        <w:left w:val="none" w:sz="0" w:space="0" w:color="auto"/>
                        <w:bottom w:val="none" w:sz="0" w:space="0" w:color="auto"/>
                        <w:right w:val="none" w:sz="0" w:space="0" w:color="auto"/>
                      </w:divBdr>
                    </w:div>
                  </w:divsChild>
                </w:div>
                <w:div w:id="27339923">
                  <w:marLeft w:val="0"/>
                  <w:marRight w:val="0"/>
                  <w:marTop w:val="0"/>
                  <w:marBottom w:val="0"/>
                  <w:divBdr>
                    <w:top w:val="none" w:sz="0" w:space="0" w:color="auto"/>
                    <w:left w:val="none" w:sz="0" w:space="0" w:color="auto"/>
                    <w:bottom w:val="none" w:sz="0" w:space="0" w:color="auto"/>
                    <w:right w:val="none" w:sz="0" w:space="0" w:color="auto"/>
                  </w:divBdr>
                  <w:divsChild>
                    <w:div w:id="832913696">
                      <w:marLeft w:val="0"/>
                      <w:marRight w:val="0"/>
                      <w:marTop w:val="0"/>
                      <w:marBottom w:val="0"/>
                      <w:divBdr>
                        <w:top w:val="none" w:sz="0" w:space="0" w:color="auto"/>
                        <w:left w:val="none" w:sz="0" w:space="0" w:color="auto"/>
                        <w:bottom w:val="none" w:sz="0" w:space="0" w:color="auto"/>
                        <w:right w:val="none" w:sz="0" w:space="0" w:color="auto"/>
                      </w:divBdr>
                    </w:div>
                  </w:divsChild>
                </w:div>
                <w:div w:id="123278532">
                  <w:marLeft w:val="0"/>
                  <w:marRight w:val="0"/>
                  <w:marTop w:val="0"/>
                  <w:marBottom w:val="0"/>
                  <w:divBdr>
                    <w:top w:val="none" w:sz="0" w:space="0" w:color="auto"/>
                    <w:left w:val="none" w:sz="0" w:space="0" w:color="auto"/>
                    <w:bottom w:val="none" w:sz="0" w:space="0" w:color="auto"/>
                    <w:right w:val="none" w:sz="0" w:space="0" w:color="auto"/>
                  </w:divBdr>
                  <w:divsChild>
                    <w:div w:id="1690906727">
                      <w:marLeft w:val="0"/>
                      <w:marRight w:val="0"/>
                      <w:marTop w:val="0"/>
                      <w:marBottom w:val="0"/>
                      <w:divBdr>
                        <w:top w:val="none" w:sz="0" w:space="0" w:color="auto"/>
                        <w:left w:val="none" w:sz="0" w:space="0" w:color="auto"/>
                        <w:bottom w:val="none" w:sz="0" w:space="0" w:color="auto"/>
                        <w:right w:val="none" w:sz="0" w:space="0" w:color="auto"/>
                      </w:divBdr>
                    </w:div>
                  </w:divsChild>
                </w:div>
                <w:div w:id="155875789">
                  <w:marLeft w:val="0"/>
                  <w:marRight w:val="0"/>
                  <w:marTop w:val="0"/>
                  <w:marBottom w:val="0"/>
                  <w:divBdr>
                    <w:top w:val="none" w:sz="0" w:space="0" w:color="auto"/>
                    <w:left w:val="none" w:sz="0" w:space="0" w:color="auto"/>
                    <w:bottom w:val="none" w:sz="0" w:space="0" w:color="auto"/>
                    <w:right w:val="none" w:sz="0" w:space="0" w:color="auto"/>
                  </w:divBdr>
                  <w:divsChild>
                    <w:div w:id="1919826044">
                      <w:marLeft w:val="0"/>
                      <w:marRight w:val="0"/>
                      <w:marTop w:val="0"/>
                      <w:marBottom w:val="0"/>
                      <w:divBdr>
                        <w:top w:val="none" w:sz="0" w:space="0" w:color="auto"/>
                        <w:left w:val="none" w:sz="0" w:space="0" w:color="auto"/>
                        <w:bottom w:val="none" w:sz="0" w:space="0" w:color="auto"/>
                        <w:right w:val="none" w:sz="0" w:space="0" w:color="auto"/>
                      </w:divBdr>
                    </w:div>
                  </w:divsChild>
                </w:div>
                <w:div w:id="191116522">
                  <w:marLeft w:val="0"/>
                  <w:marRight w:val="0"/>
                  <w:marTop w:val="0"/>
                  <w:marBottom w:val="0"/>
                  <w:divBdr>
                    <w:top w:val="none" w:sz="0" w:space="0" w:color="auto"/>
                    <w:left w:val="none" w:sz="0" w:space="0" w:color="auto"/>
                    <w:bottom w:val="none" w:sz="0" w:space="0" w:color="auto"/>
                    <w:right w:val="none" w:sz="0" w:space="0" w:color="auto"/>
                  </w:divBdr>
                  <w:divsChild>
                    <w:div w:id="861935144">
                      <w:marLeft w:val="0"/>
                      <w:marRight w:val="0"/>
                      <w:marTop w:val="0"/>
                      <w:marBottom w:val="0"/>
                      <w:divBdr>
                        <w:top w:val="none" w:sz="0" w:space="0" w:color="auto"/>
                        <w:left w:val="none" w:sz="0" w:space="0" w:color="auto"/>
                        <w:bottom w:val="none" w:sz="0" w:space="0" w:color="auto"/>
                        <w:right w:val="none" w:sz="0" w:space="0" w:color="auto"/>
                      </w:divBdr>
                    </w:div>
                  </w:divsChild>
                </w:div>
                <w:div w:id="217909820">
                  <w:marLeft w:val="0"/>
                  <w:marRight w:val="0"/>
                  <w:marTop w:val="0"/>
                  <w:marBottom w:val="0"/>
                  <w:divBdr>
                    <w:top w:val="none" w:sz="0" w:space="0" w:color="auto"/>
                    <w:left w:val="none" w:sz="0" w:space="0" w:color="auto"/>
                    <w:bottom w:val="none" w:sz="0" w:space="0" w:color="auto"/>
                    <w:right w:val="none" w:sz="0" w:space="0" w:color="auto"/>
                  </w:divBdr>
                  <w:divsChild>
                    <w:div w:id="926231028">
                      <w:marLeft w:val="0"/>
                      <w:marRight w:val="0"/>
                      <w:marTop w:val="0"/>
                      <w:marBottom w:val="0"/>
                      <w:divBdr>
                        <w:top w:val="none" w:sz="0" w:space="0" w:color="auto"/>
                        <w:left w:val="none" w:sz="0" w:space="0" w:color="auto"/>
                        <w:bottom w:val="none" w:sz="0" w:space="0" w:color="auto"/>
                        <w:right w:val="none" w:sz="0" w:space="0" w:color="auto"/>
                      </w:divBdr>
                    </w:div>
                  </w:divsChild>
                </w:div>
                <w:div w:id="223378263">
                  <w:marLeft w:val="0"/>
                  <w:marRight w:val="0"/>
                  <w:marTop w:val="0"/>
                  <w:marBottom w:val="0"/>
                  <w:divBdr>
                    <w:top w:val="none" w:sz="0" w:space="0" w:color="auto"/>
                    <w:left w:val="none" w:sz="0" w:space="0" w:color="auto"/>
                    <w:bottom w:val="none" w:sz="0" w:space="0" w:color="auto"/>
                    <w:right w:val="none" w:sz="0" w:space="0" w:color="auto"/>
                  </w:divBdr>
                  <w:divsChild>
                    <w:div w:id="1162043539">
                      <w:marLeft w:val="0"/>
                      <w:marRight w:val="0"/>
                      <w:marTop w:val="0"/>
                      <w:marBottom w:val="0"/>
                      <w:divBdr>
                        <w:top w:val="none" w:sz="0" w:space="0" w:color="auto"/>
                        <w:left w:val="none" w:sz="0" w:space="0" w:color="auto"/>
                        <w:bottom w:val="none" w:sz="0" w:space="0" w:color="auto"/>
                        <w:right w:val="none" w:sz="0" w:space="0" w:color="auto"/>
                      </w:divBdr>
                    </w:div>
                  </w:divsChild>
                </w:div>
                <w:div w:id="321663696">
                  <w:marLeft w:val="0"/>
                  <w:marRight w:val="0"/>
                  <w:marTop w:val="0"/>
                  <w:marBottom w:val="0"/>
                  <w:divBdr>
                    <w:top w:val="none" w:sz="0" w:space="0" w:color="auto"/>
                    <w:left w:val="none" w:sz="0" w:space="0" w:color="auto"/>
                    <w:bottom w:val="none" w:sz="0" w:space="0" w:color="auto"/>
                    <w:right w:val="none" w:sz="0" w:space="0" w:color="auto"/>
                  </w:divBdr>
                  <w:divsChild>
                    <w:div w:id="1392267330">
                      <w:marLeft w:val="0"/>
                      <w:marRight w:val="0"/>
                      <w:marTop w:val="0"/>
                      <w:marBottom w:val="0"/>
                      <w:divBdr>
                        <w:top w:val="none" w:sz="0" w:space="0" w:color="auto"/>
                        <w:left w:val="none" w:sz="0" w:space="0" w:color="auto"/>
                        <w:bottom w:val="none" w:sz="0" w:space="0" w:color="auto"/>
                        <w:right w:val="none" w:sz="0" w:space="0" w:color="auto"/>
                      </w:divBdr>
                    </w:div>
                  </w:divsChild>
                </w:div>
                <w:div w:id="337197938">
                  <w:marLeft w:val="0"/>
                  <w:marRight w:val="0"/>
                  <w:marTop w:val="0"/>
                  <w:marBottom w:val="0"/>
                  <w:divBdr>
                    <w:top w:val="none" w:sz="0" w:space="0" w:color="auto"/>
                    <w:left w:val="none" w:sz="0" w:space="0" w:color="auto"/>
                    <w:bottom w:val="none" w:sz="0" w:space="0" w:color="auto"/>
                    <w:right w:val="none" w:sz="0" w:space="0" w:color="auto"/>
                  </w:divBdr>
                  <w:divsChild>
                    <w:div w:id="1500466662">
                      <w:marLeft w:val="0"/>
                      <w:marRight w:val="0"/>
                      <w:marTop w:val="0"/>
                      <w:marBottom w:val="0"/>
                      <w:divBdr>
                        <w:top w:val="none" w:sz="0" w:space="0" w:color="auto"/>
                        <w:left w:val="none" w:sz="0" w:space="0" w:color="auto"/>
                        <w:bottom w:val="none" w:sz="0" w:space="0" w:color="auto"/>
                        <w:right w:val="none" w:sz="0" w:space="0" w:color="auto"/>
                      </w:divBdr>
                    </w:div>
                  </w:divsChild>
                </w:div>
                <w:div w:id="355161650">
                  <w:marLeft w:val="0"/>
                  <w:marRight w:val="0"/>
                  <w:marTop w:val="0"/>
                  <w:marBottom w:val="0"/>
                  <w:divBdr>
                    <w:top w:val="none" w:sz="0" w:space="0" w:color="auto"/>
                    <w:left w:val="none" w:sz="0" w:space="0" w:color="auto"/>
                    <w:bottom w:val="none" w:sz="0" w:space="0" w:color="auto"/>
                    <w:right w:val="none" w:sz="0" w:space="0" w:color="auto"/>
                  </w:divBdr>
                  <w:divsChild>
                    <w:div w:id="73404407">
                      <w:marLeft w:val="0"/>
                      <w:marRight w:val="0"/>
                      <w:marTop w:val="0"/>
                      <w:marBottom w:val="0"/>
                      <w:divBdr>
                        <w:top w:val="none" w:sz="0" w:space="0" w:color="auto"/>
                        <w:left w:val="none" w:sz="0" w:space="0" w:color="auto"/>
                        <w:bottom w:val="none" w:sz="0" w:space="0" w:color="auto"/>
                        <w:right w:val="none" w:sz="0" w:space="0" w:color="auto"/>
                      </w:divBdr>
                    </w:div>
                  </w:divsChild>
                </w:div>
                <w:div w:id="375199714">
                  <w:marLeft w:val="0"/>
                  <w:marRight w:val="0"/>
                  <w:marTop w:val="0"/>
                  <w:marBottom w:val="0"/>
                  <w:divBdr>
                    <w:top w:val="none" w:sz="0" w:space="0" w:color="auto"/>
                    <w:left w:val="none" w:sz="0" w:space="0" w:color="auto"/>
                    <w:bottom w:val="none" w:sz="0" w:space="0" w:color="auto"/>
                    <w:right w:val="none" w:sz="0" w:space="0" w:color="auto"/>
                  </w:divBdr>
                  <w:divsChild>
                    <w:div w:id="1319116085">
                      <w:marLeft w:val="0"/>
                      <w:marRight w:val="0"/>
                      <w:marTop w:val="0"/>
                      <w:marBottom w:val="0"/>
                      <w:divBdr>
                        <w:top w:val="none" w:sz="0" w:space="0" w:color="auto"/>
                        <w:left w:val="none" w:sz="0" w:space="0" w:color="auto"/>
                        <w:bottom w:val="none" w:sz="0" w:space="0" w:color="auto"/>
                        <w:right w:val="none" w:sz="0" w:space="0" w:color="auto"/>
                      </w:divBdr>
                    </w:div>
                  </w:divsChild>
                </w:div>
                <w:div w:id="431632632">
                  <w:marLeft w:val="0"/>
                  <w:marRight w:val="0"/>
                  <w:marTop w:val="0"/>
                  <w:marBottom w:val="0"/>
                  <w:divBdr>
                    <w:top w:val="none" w:sz="0" w:space="0" w:color="auto"/>
                    <w:left w:val="none" w:sz="0" w:space="0" w:color="auto"/>
                    <w:bottom w:val="none" w:sz="0" w:space="0" w:color="auto"/>
                    <w:right w:val="none" w:sz="0" w:space="0" w:color="auto"/>
                  </w:divBdr>
                  <w:divsChild>
                    <w:div w:id="725832290">
                      <w:marLeft w:val="0"/>
                      <w:marRight w:val="0"/>
                      <w:marTop w:val="0"/>
                      <w:marBottom w:val="0"/>
                      <w:divBdr>
                        <w:top w:val="none" w:sz="0" w:space="0" w:color="auto"/>
                        <w:left w:val="none" w:sz="0" w:space="0" w:color="auto"/>
                        <w:bottom w:val="none" w:sz="0" w:space="0" w:color="auto"/>
                        <w:right w:val="none" w:sz="0" w:space="0" w:color="auto"/>
                      </w:divBdr>
                    </w:div>
                  </w:divsChild>
                </w:div>
                <w:div w:id="466633084">
                  <w:marLeft w:val="0"/>
                  <w:marRight w:val="0"/>
                  <w:marTop w:val="0"/>
                  <w:marBottom w:val="0"/>
                  <w:divBdr>
                    <w:top w:val="none" w:sz="0" w:space="0" w:color="auto"/>
                    <w:left w:val="none" w:sz="0" w:space="0" w:color="auto"/>
                    <w:bottom w:val="none" w:sz="0" w:space="0" w:color="auto"/>
                    <w:right w:val="none" w:sz="0" w:space="0" w:color="auto"/>
                  </w:divBdr>
                  <w:divsChild>
                    <w:div w:id="730344605">
                      <w:marLeft w:val="0"/>
                      <w:marRight w:val="0"/>
                      <w:marTop w:val="0"/>
                      <w:marBottom w:val="0"/>
                      <w:divBdr>
                        <w:top w:val="none" w:sz="0" w:space="0" w:color="auto"/>
                        <w:left w:val="none" w:sz="0" w:space="0" w:color="auto"/>
                        <w:bottom w:val="none" w:sz="0" w:space="0" w:color="auto"/>
                        <w:right w:val="none" w:sz="0" w:space="0" w:color="auto"/>
                      </w:divBdr>
                    </w:div>
                  </w:divsChild>
                </w:div>
                <w:div w:id="509299007">
                  <w:marLeft w:val="0"/>
                  <w:marRight w:val="0"/>
                  <w:marTop w:val="0"/>
                  <w:marBottom w:val="0"/>
                  <w:divBdr>
                    <w:top w:val="none" w:sz="0" w:space="0" w:color="auto"/>
                    <w:left w:val="none" w:sz="0" w:space="0" w:color="auto"/>
                    <w:bottom w:val="none" w:sz="0" w:space="0" w:color="auto"/>
                    <w:right w:val="none" w:sz="0" w:space="0" w:color="auto"/>
                  </w:divBdr>
                  <w:divsChild>
                    <w:div w:id="20935432">
                      <w:marLeft w:val="0"/>
                      <w:marRight w:val="0"/>
                      <w:marTop w:val="0"/>
                      <w:marBottom w:val="0"/>
                      <w:divBdr>
                        <w:top w:val="none" w:sz="0" w:space="0" w:color="auto"/>
                        <w:left w:val="none" w:sz="0" w:space="0" w:color="auto"/>
                        <w:bottom w:val="none" w:sz="0" w:space="0" w:color="auto"/>
                        <w:right w:val="none" w:sz="0" w:space="0" w:color="auto"/>
                      </w:divBdr>
                    </w:div>
                  </w:divsChild>
                </w:div>
                <w:div w:id="554465398">
                  <w:marLeft w:val="0"/>
                  <w:marRight w:val="0"/>
                  <w:marTop w:val="0"/>
                  <w:marBottom w:val="0"/>
                  <w:divBdr>
                    <w:top w:val="none" w:sz="0" w:space="0" w:color="auto"/>
                    <w:left w:val="none" w:sz="0" w:space="0" w:color="auto"/>
                    <w:bottom w:val="none" w:sz="0" w:space="0" w:color="auto"/>
                    <w:right w:val="none" w:sz="0" w:space="0" w:color="auto"/>
                  </w:divBdr>
                  <w:divsChild>
                    <w:div w:id="669674668">
                      <w:marLeft w:val="0"/>
                      <w:marRight w:val="0"/>
                      <w:marTop w:val="0"/>
                      <w:marBottom w:val="0"/>
                      <w:divBdr>
                        <w:top w:val="none" w:sz="0" w:space="0" w:color="auto"/>
                        <w:left w:val="none" w:sz="0" w:space="0" w:color="auto"/>
                        <w:bottom w:val="none" w:sz="0" w:space="0" w:color="auto"/>
                        <w:right w:val="none" w:sz="0" w:space="0" w:color="auto"/>
                      </w:divBdr>
                    </w:div>
                  </w:divsChild>
                </w:div>
                <w:div w:id="589238754">
                  <w:marLeft w:val="0"/>
                  <w:marRight w:val="0"/>
                  <w:marTop w:val="0"/>
                  <w:marBottom w:val="0"/>
                  <w:divBdr>
                    <w:top w:val="none" w:sz="0" w:space="0" w:color="auto"/>
                    <w:left w:val="none" w:sz="0" w:space="0" w:color="auto"/>
                    <w:bottom w:val="none" w:sz="0" w:space="0" w:color="auto"/>
                    <w:right w:val="none" w:sz="0" w:space="0" w:color="auto"/>
                  </w:divBdr>
                  <w:divsChild>
                    <w:div w:id="680089727">
                      <w:marLeft w:val="0"/>
                      <w:marRight w:val="0"/>
                      <w:marTop w:val="0"/>
                      <w:marBottom w:val="0"/>
                      <w:divBdr>
                        <w:top w:val="none" w:sz="0" w:space="0" w:color="auto"/>
                        <w:left w:val="none" w:sz="0" w:space="0" w:color="auto"/>
                        <w:bottom w:val="none" w:sz="0" w:space="0" w:color="auto"/>
                        <w:right w:val="none" w:sz="0" w:space="0" w:color="auto"/>
                      </w:divBdr>
                    </w:div>
                  </w:divsChild>
                </w:div>
                <w:div w:id="594673899">
                  <w:marLeft w:val="0"/>
                  <w:marRight w:val="0"/>
                  <w:marTop w:val="0"/>
                  <w:marBottom w:val="0"/>
                  <w:divBdr>
                    <w:top w:val="none" w:sz="0" w:space="0" w:color="auto"/>
                    <w:left w:val="none" w:sz="0" w:space="0" w:color="auto"/>
                    <w:bottom w:val="none" w:sz="0" w:space="0" w:color="auto"/>
                    <w:right w:val="none" w:sz="0" w:space="0" w:color="auto"/>
                  </w:divBdr>
                  <w:divsChild>
                    <w:div w:id="147596131">
                      <w:marLeft w:val="0"/>
                      <w:marRight w:val="0"/>
                      <w:marTop w:val="0"/>
                      <w:marBottom w:val="0"/>
                      <w:divBdr>
                        <w:top w:val="none" w:sz="0" w:space="0" w:color="auto"/>
                        <w:left w:val="none" w:sz="0" w:space="0" w:color="auto"/>
                        <w:bottom w:val="none" w:sz="0" w:space="0" w:color="auto"/>
                        <w:right w:val="none" w:sz="0" w:space="0" w:color="auto"/>
                      </w:divBdr>
                    </w:div>
                  </w:divsChild>
                </w:div>
                <w:div w:id="618688315">
                  <w:marLeft w:val="0"/>
                  <w:marRight w:val="0"/>
                  <w:marTop w:val="0"/>
                  <w:marBottom w:val="0"/>
                  <w:divBdr>
                    <w:top w:val="none" w:sz="0" w:space="0" w:color="auto"/>
                    <w:left w:val="none" w:sz="0" w:space="0" w:color="auto"/>
                    <w:bottom w:val="none" w:sz="0" w:space="0" w:color="auto"/>
                    <w:right w:val="none" w:sz="0" w:space="0" w:color="auto"/>
                  </w:divBdr>
                  <w:divsChild>
                    <w:div w:id="151678314">
                      <w:marLeft w:val="0"/>
                      <w:marRight w:val="0"/>
                      <w:marTop w:val="0"/>
                      <w:marBottom w:val="0"/>
                      <w:divBdr>
                        <w:top w:val="none" w:sz="0" w:space="0" w:color="auto"/>
                        <w:left w:val="none" w:sz="0" w:space="0" w:color="auto"/>
                        <w:bottom w:val="none" w:sz="0" w:space="0" w:color="auto"/>
                        <w:right w:val="none" w:sz="0" w:space="0" w:color="auto"/>
                      </w:divBdr>
                    </w:div>
                  </w:divsChild>
                </w:div>
                <w:div w:id="643123439">
                  <w:marLeft w:val="0"/>
                  <w:marRight w:val="0"/>
                  <w:marTop w:val="0"/>
                  <w:marBottom w:val="0"/>
                  <w:divBdr>
                    <w:top w:val="none" w:sz="0" w:space="0" w:color="auto"/>
                    <w:left w:val="none" w:sz="0" w:space="0" w:color="auto"/>
                    <w:bottom w:val="none" w:sz="0" w:space="0" w:color="auto"/>
                    <w:right w:val="none" w:sz="0" w:space="0" w:color="auto"/>
                  </w:divBdr>
                  <w:divsChild>
                    <w:div w:id="1060401718">
                      <w:marLeft w:val="0"/>
                      <w:marRight w:val="0"/>
                      <w:marTop w:val="0"/>
                      <w:marBottom w:val="0"/>
                      <w:divBdr>
                        <w:top w:val="none" w:sz="0" w:space="0" w:color="auto"/>
                        <w:left w:val="none" w:sz="0" w:space="0" w:color="auto"/>
                        <w:bottom w:val="none" w:sz="0" w:space="0" w:color="auto"/>
                        <w:right w:val="none" w:sz="0" w:space="0" w:color="auto"/>
                      </w:divBdr>
                    </w:div>
                  </w:divsChild>
                </w:div>
                <w:div w:id="678115834">
                  <w:marLeft w:val="0"/>
                  <w:marRight w:val="0"/>
                  <w:marTop w:val="0"/>
                  <w:marBottom w:val="0"/>
                  <w:divBdr>
                    <w:top w:val="none" w:sz="0" w:space="0" w:color="auto"/>
                    <w:left w:val="none" w:sz="0" w:space="0" w:color="auto"/>
                    <w:bottom w:val="none" w:sz="0" w:space="0" w:color="auto"/>
                    <w:right w:val="none" w:sz="0" w:space="0" w:color="auto"/>
                  </w:divBdr>
                  <w:divsChild>
                    <w:div w:id="480540328">
                      <w:marLeft w:val="0"/>
                      <w:marRight w:val="0"/>
                      <w:marTop w:val="0"/>
                      <w:marBottom w:val="0"/>
                      <w:divBdr>
                        <w:top w:val="none" w:sz="0" w:space="0" w:color="auto"/>
                        <w:left w:val="none" w:sz="0" w:space="0" w:color="auto"/>
                        <w:bottom w:val="none" w:sz="0" w:space="0" w:color="auto"/>
                        <w:right w:val="none" w:sz="0" w:space="0" w:color="auto"/>
                      </w:divBdr>
                    </w:div>
                  </w:divsChild>
                </w:div>
                <w:div w:id="689797678">
                  <w:marLeft w:val="0"/>
                  <w:marRight w:val="0"/>
                  <w:marTop w:val="0"/>
                  <w:marBottom w:val="0"/>
                  <w:divBdr>
                    <w:top w:val="none" w:sz="0" w:space="0" w:color="auto"/>
                    <w:left w:val="none" w:sz="0" w:space="0" w:color="auto"/>
                    <w:bottom w:val="none" w:sz="0" w:space="0" w:color="auto"/>
                    <w:right w:val="none" w:sz="0" w:space="0" w:color="auto"/>
                  </w:divBdr>
                  <w:divsChild>
                    <w:div w:id="217715417">
                      <w:marLeft w:val="0"/>
                      <w:marRight w:val="0"/>
                      <w:marTop w:val="0"/>
                      <w:marBottom w:val="0"/>
                      <w:divBdr>
                        <w:top w:val="none" w:sz="0" w:space="0" w:color="auto"/>
                        <w:left w:val="none" w:sz="0" w:space="0" w:color="auto"/>
                        <w:bottom w:val="none" w:sz="0" w:space="0" w:color="auto"/>
                        <w:right w:val="none" w:sz="0" w:space="0" w:color="auto"/>
                      </w:divBdr>
                    </w:div>
                  </w:divsChild>
                </w:div>
                <w:div w:id="691809865">
                  <w:marLeft w:val="0"/>
                  <w:marRight w:val="0"/>
                  <w:marTop w:val="0"/>
                  <w:marBottom w:val="0"/>
                  <w:divBdr>
                    <w:top w:val="none" w:sz="0" w:space="0" w:color="auto"/>
                    <w:left w:val="none" w:sz="0" w:space="0" w:color="auto"/>
                    <w:bottom w:val="none" w:sz="0" w:space="0" w:color="auto"/>
                    <w:right w:val="none" w:sz="0" w:space="0" w:color="auto"/>
                  </w:divBdr>
                  <w:divsChild>
                    <w:div w:id="1213075368">
                      <w:marLeft w:val="0"/>
                      <w:marRight w:val="0"/>
                      <w:marTop w:val="0"/>
                      <w:marBottom w:val="0"/>
                      <w:divBdr>
                        <w:top w:val="none" w:sz="0" w:space="0" w:color="auto"/>
                        <w:left w:val="none" w:sz="0" w:space="0" w:color="auto"/>
                        <w:bottom w:val="none" w:sz="0" w:space="0" w:color="auto"/>
                        <w:right w:val="none" w:sz="0" w:space="0" w:color="auto"/>
                      </w:divBdr>
                    </w:div>
                  </w:divsChild>
                </w:div>
                <w:div w:id="704066774">
                  <w:marLeft w:val="0"/>
                  <w:marRight w:val="0"/>
                  <w:marTop w:val="0"/>
                  <w:marBottom w:val="0"/>
                  <w:divBdr>
                    <w:top w:val="none" w:sz="0" w:space="0" w:color="auto"/>
                    <w:left w:val="none" w:sz="0" w:space="0" w:color="auto"/>
                    <w:bottom w:val="none" w:sz="0" w:space="0" w:color="auto"/>
                    <w:right w:val="none" w:sz="0" w:space="0" w:color="auto"/>
                  </w:divBdr>
                  <w:divsChild>
                    <w:div w:id="2071687050">
                      <w:marLeft w:val="0"/>
                      <w:marRight w:val="0"/>
                      <w:marTop w:val="0"/>
                      <w:marBottom w:val="0"/>
                      <w:divBdr>
                        <w:top w:val="none" w:sz="0" w:space="0" w:color="auto"/>
                        <w:left w:val="none" w:sz="0" w:space="0" w:color="auto"/>
                        <w:bottom w:val="none" w:sz="0" w:space="0" w:color="auto"/>
                        <w:right w:val="none" w:sz="0" w:space="0" w:color="auto"/>
                      </w:divBdr>
                    </w:div>
                  </w:divsChild>
                </w:div>
                <w:div w:id="757680170">
                  <w:marLeft w:val="0"/>
                  <w:marRight w:val="0"/>
                  <w:marTop w:val="0"/>
                  <w:marBottom w:val="0"/>
                  <w:divBdr>
                    <w:top w:val="none" w:sz="0" w:space="0" w:color="auto"/>
                    <w:left w:val="none" w:sz="0" w:space="0" w:color="auto"/>
                    <w:bottom w:val="none" w:sz="0" w:space="0" w:color="auto"/>
                    <w:right w:val="none" w:sz="0" w:space="0" w:color="auto"/>
                  </w:divBdr>
                  <w:divsChild>
                    <w:div w:id="1574076116">
                      <w:marLeft w:val="0"/>
                      <w:marRight w:val="0"/>
                      <w:marTop w:val="0"/>
                      <w:marBottom w:val="0"/>
                      <w:divBdr>
                        <w:top w:val="none" w:sz="0" w:space="0" w:color="auto"/>
                        <w:left w:val="none" w:sz="0" w:space="0" w:color="auto"/>
                        <w:bottom w:val="none" w:sz="0" w:space="0" w:color="auto"/>
                        <w:right w:val="none" w:sz="0" w:space="0" w:color="auto"/>
                      </w:divBdr>
                    </w:div>
                  </w:divsChild>
                </w:div>
                <w:div w:id="777409049">
                  <w:marLeft w:val="0"/>
                  <w:marRight w:val="0"/>
                  <w:marTop w:val="0"/>
                  <w:marBottom w:val="0"/>
                  <w:divBdr>
                    <w:top w:val="none" w:sz="0" w:space="0" w:color="auto"/>
                    <w:left w:val="none" w:sz="0" w:space="0" w:color="auto"/>
                    <w:bottom w:val="none" w:sz="0" w:space="0" w:color="auto"/>
                    <w:right w:val="none" w:sz="0" w:space="0" w:color="auto"/>
                  </w:divBdr>
                  <w:divsChild>
                    <w:div w:id="1851991184">
                      <w:marLeft w:val="0"/>
                      <w:marRight w:val="0"/>
                      <w:marTop w:val="0"/>
                      <w:marBottom w:val="0"/>
                      <w:divBdr>
                        <w:top w:val="none" w:sz="0" w:space="0" w:color="auto"/>
                        <w:left w:val="none" w:sz="0" w:space="0" w:color="auto"/>
                        <w:bottom w:val="none" w:sz="0" w:space="0" w:color="auto"/>
                        <w:right w:val="none" w:sz="0" w:space="0" w:color="auto"/>
                      </w:divBdr>
                    </w:div>
                  </w:divsChild>
                </w:div>
                <w:div w:id="790516584">
                  <w:marLeft w:val="0"/>
                  <w:marRight w:val="0"/>
                  <w:marTop w:val="0"/>
                  <w:marBottom w:val="0"/>
                  <w:divBdr>
                    <w:top w:val="none" w:sz="0" w:space="0" w:color="auto"/>
                    <w:left w:val="none" w:sz="0" w:space="0" w:color="auto"/>
                    <w:bottom w:val="none" w:sz="0" w:space="0" w:color="auto"/>
                    <w:right w:val="none" w:sz="0" w:space="0" w:color="auto"/>
                  </w:divBdr>
                  <w:divsChild>
                    <w:div w:id="823817666">
                      <w:marLeft w:val="0"/>
                      <w:marRight w:val="0"/>
                      <w:marTop w:val="0"/>
                      <w:marBottom w:val="0"/>
                      <w:divBdr>
                        <w:top w:val="none" w:sz="0" w:space="0" w:color="auto"/>
                        <w:left w:val="none" w:sz="0" w:space="0" w:color="auto"/>
                        <w:bottom w:val="none" w:sz="0" w:space="0" w:color="auto"/>
                        <w:right w:val="none" w:sz="0" w:space="0" w:color="auto"/>
                      </w:divBdr>
                    </w:div>
                  </w:divsChild>
                </w:div>
                <w:div w:id="800658839">
                  <w:marLeft w:val="0"/>
                  <w:marRight w:val="0"/>
                  <w:marTop w:val="0"/>
                  <w:marBottom w:val="0"/>
                  <w:divBdr>
                    <w:top w:val="none" w:sz="0" w:space="0" w:color="auto"/>
                    <w:left w:val="none" w:sz="0" w:space="0" w:color="auto"/>
                    <w:bottom w:val="none" w:sz="0" w:space="0" w:color="auto"/>
                    <w:right w:val="none" w:sz="0" w:space="0" w:color="auto"/>
                  </w:divBdr>
                  <w:divsChild>
                    <w:div w:id="1530988869">
                      <w:marLeft w:val="0"/>
                      <w:marRight w:val="0"/>
                      <w:marTop w:val="0"/>
                      <w:marBottom w:val="0"/>
                      <w:divBdr>
                        <w:top w:val="none" w:sz="0" w:space="0" w:color="auto"/>
                        <w:left w:val="none" w:sz="0" w:space="0" w:color="auto"/>
                        <w:bottom w:val="none" w:sz="0" w:space="0" w:color="auto"/>
                        <w:right w:val="none" w:sz="0" w:space="0" w:color="auto"/>
                      </w:divBdr>
                    </w:div>
                  </w:divsChild>
                </w:div>
                <w:div w:id="809635422">
                  <w:marLeft w:val="0"/>
                  <w:marRight w:val="0"/>
                  <w:marTop w:val="0"/>
                  <w:marBottom w:val="0"/>
                  <w:divBdr>
                    <w:top w:val="none" w:sz="0" w:space="0" w:color="auto"/>
                    <w:left w:val="none" w:sz="0" w:space="0" w:color="auto"/>
                    <w:bottom w:val="none" w:sz="0" w:space="0" w:color="auto"/>
                    <w:right w:val="none" w:sz="0" w:space="0" w:color="auto"/>
                  </w:divBdr>
                  <w:divsChild>
                    <w:div w:id="1646738427">
                      <w:marLeft w:val="0"/>
                      <w:marRight w:val="0"/>
                      <w:marTop w:val="0"/>
                      <w:marBottom w:val="0"/>
                      <w:divBdr>
                        <w:top w:val="none" w:sz="0" w:space="0" w:color="auto"/>
                        <w:left w:val="none" w:sz="0" w:space="0" w:color="auto"/>
                        <w:bottom w:val="none" w:sz="0" w:space="0" w:color="auto"/>
                        <w:right w:val="none" w:sz="0" w:space="0" w:color="auto"/>
                      </w:divBdr>
                    </w:div>
                  </w:divsChild>
                </w:div>
                <w:div w:id="840195485">
                  <w:marLeft w:val="0"/>
                  <w:marRight w:val="0"/>
                  <w:marTop w:val="0"/>
                  <w:marBottom w:val="0"/>
                  <w:divBdr>
                    <w:top w:val="none" w:sz="0" w:space="0" w:color="auto"/>
                    <w:left w:val="none" w:sz="0" w:space="0" w:color="auto"/>
                    <w:bottom w:val="none" w:sz="0" w:space="0" w:color="auto"/>
                    <w:right w:val="none" w:sz="0" w:space="0" w:color="auto"/>
                  </w:divBdr>
                  <w:divsChild>
                    <w:div w:id="334502728">
                      <w:marLeft w:val="0"/>
                      <w:marRight w:val="0"/>
                      <w:marTop w:val="0"/>
                      <w:marBottom w:val="0"/>
                      <w:divBdr>
                        <w:top w:val="none" w:sz="0" w:space="0" w:color="auto"/>
                        <w:left w:val="none" w:sz="0" w:space="0" w:color="auto"/>
                        <w:bottom w:val="none" w:sz="0" w:space="0" w:color="auto"/>
                        <w:right w:val="none" w:sz="0" w:space="0" w:color="auto"/>
                      </w:divBdr>
                    </w:div>
                  </w:divsChild>
                </w:div>
                <w:div w:id="863175139">
                  <w:marLeft w:val="0"/>
                  <w:marRight w:val="0"/>
                  <w:marTop w:val="0"/>
                  <w:marBottom w:val="0"/>
                  <w:divBdr>
                    <w:top w:val="none" w:sz="0" w:space="0" w:color="auto"/>
                    <w:left w:val="none" w:sz="0" w:space="0" w:color="auto"/>
                    <w:bottom w:val="none" w:sz="0" w:space="0" w:color="auto"/>
                    <w:right w:val="none" w:sz="0" w:space="0" w:color="auto"/>
                  </w:divBdr>
                  <w:divsChild>
                    <w:div w:id="792945839">
                      <w:marLeft w:val="0"/>
                      <w:marRight w:val="0"/>
                      <w:marTop w:val="0"/>
                      <w:marBottom w:val="0"/>
                      <w:divBdr>
                        <w:top w:val="none" w:sz="0" w:space="0" w:color="auto"/>
                        <w:left w:val="none" w:sz="0" w:space="0" w:color="auto"/>
                        <w:bottom w:val="none" w:sz="0" w:space="0" w:color="auto"/>
                        <w:right w:val="none" w:sz="0" w:space="0" w:color="auto"/>
                      </w:divBdr>
                    </w:div>
                    <w:div w:id="1948539995">
                      <w:marLeft w:val="0"/>
                      <w:marRight w:val="0"/>
                      <w:marTop w:val="0"/>
                      <w:marBottom w:val="0"/>
                      <w:divBdr>
                        <w:top w:val="none" w:sz="0" w:space="0" w:color="auto"/>
                        <w:left w:val="none" w:sz="0" w:space="0" w:color="auto"/>
                        <w:bottom w:val="none" w:sz="0" w:space="0" w:color="auto"/>
                        <w:right w:val="none" w:sz="0" w:space="0" w:color="auto"/>
                      </w:divBdr>
                    </w:div>
                  </w:divsChild>
                </w:div>
                <w:div w:id="899946364">
                  <w:marLeft w:val="0"/>
                  <w:marRight w:val="0"/>
                  <w:marTop w:val="0"/>
                  <w:marBottom w:val="0"/>
                  <w:divBdr>
                    <w:top w:val="none" w:sz="0" w:space="0" w:color="auto"/>
                    <w:left w:val="none" w:sz="0" w:space="0" w:color="auto"/>
                    <w:bottom w:val="none" w:sz="0" w:space="0" w:color="auto"/>
                    <w:right w:val="none" w:sz="0" w:space="0" w:color="auto"/>
                  </w:divBdr>
                  <w:divsChild>
                    <w:div w:id="1913463358">
                      <w:marLeft w:val="0"/>
                      <w:marRight w:val="0"/>
                      <w:marTop w:val="0"/>
                      <w:marBottom w:val="0"/>
                      <w:divBdr>
                        <w:top w:val="none" w:sz="0" w:space="0" w:color="auto"/>
                        <w:left w:val="none" w:sz="0" w:space="0" w:color="auto"/>
                        <w:bottom w:val="none" w:sz="0" w:space="0" w:color="auto"/>
                        <w:right w:val="none" w:sz="0" w:space="0" w:color="auto"/>
                      </w:divBdr>
                    </w:div>
                  </w:divsChild>
                </w:div>
                <w:div w:id="906694772">
                  <w:marLeft w:val="0"/>
                  <w:marRight w:val="0"/>
                  <w:marTop w:val="0"/>
                  <w:marBottom w:val="0"/>
                  <w:divBdr>
                    <w:top w:val="none" w:sz="0" w:space="0" w:color="auto"/>
                    <w:left w:val="none" w:sz="0" w:space="0" w:color="auto"/>
                    <w:bottom w:val="none" w:sz="0" w:space="0" w:color="auto"/>
                    <w:right w:val="none" w:sz="0" w:space="0" w:color="auto"/>
                  </w:divBdr>
                  <w:divsChild>
                    <w:div w:id="1014310095">
                      <w:marLeft w:val="0"/>
                      <w:marRight w:val="0"/>
                      <w:marTop w:val="0"/>
                      <w:marBottom w:val="0"/>
                      <w:divBdr>
                        <w:top w:val="none" w:sz="0" w:space="0" w:color="auto"/>
                        <w:left w:val="none" w:sz="0" w:space="0" w:color="auto"/>
                        <w:bottom w:val="none" w:sz="0" w:space="0" w:color="auto"/>
                        <w:right w:val="none" w:sz="0" w:space="0" w:color="auto"/>
                      </w:divBdr>
                    </w:div>
                  </w:divsChild>
                </w:div>
                <w:div w:id="948051572">
                  <w:marLeft w:val="0"/>
                  <w:marRight w:val="0"/>
                  <w:marTop w:val="0"/>
                  <w:marBottom w:val="0"/>
                  <w:divBdr>
                    <w:top w:val="none" w:sz="0" w:space="0" w:color="auto"/>
                    <w:left w:val="none" w:sz="0" w:space="0" w:color="auto"/>
                    <w:bottom w:val="none" w:sz="0" w:space="0" w:color="auto"/>
                    <w:right w:val="none" w:sz="0" w:space="0" w:color="auto"/>
                  </w:divBdr>
                  <w:divsChild>
                    <w:div w:id="1611232556">
                      <w:marLeft w:val="0"/>
                      <w:marRight w:val="0"/>
                      <w:marTop w:val="0"/>
                      <w:marBottom w:val="0"/>
                      <w:divBdr>
                        <w:top w:val="none" w:sz="0" w:space="0" w:color="auto"/>
                        <w:left w:val="none" w:sz="0" w:space="0" w:color="auto"/>
                        <w:bottom w:val="none" w:sz="0" w:space="0" w:color="auto"/>
                        <w:right w:val="none" w:sz="0" w:space="0" w:color="auto"/>
                      </w:divBdr>
                    </w:div>
                  </w:divsChild>
                </w:div>
                <w:div w:id="965358675">
                  <w:marLeft w:val="0"/>
                  <w:marRight w:val="0"/>
                  <w:marTop w:val="0"/>
                  <w:marBottom w:val="0"/>
                  <w:divBdr>
                    <w:top w:val="none" w:sz="0" w:space="0" w:color="auto"/>
                    <w:left w:val="none" w:sz="0" w:space="0" w:color="auto"/>
                    <w:bottom w:val="none" w:sz="0" w:space="0" w:color="auto"/>
                    <w:right w:val="none" w:sz="0" w:space="0" w:color="auto"/>
                  </w:divBdr>
                  <w:divsChild>
                    <w:div w:id="1155730838">
                      <w:marLeft w:val="0"/>
                      <w:marRight w:val="0"/>
                      <w:marTop w:val="0"/>
                      <w:marBottom w:val="0"/>
                      <w:divBdr>
                        <w:top w:val="none" w:sz="0" w:space="0" w:color="auto"/>
                        <w:left w:val="none" w:sz="0" w:space="0" w:color="auto"/>
                        <w:bottom w:val="none" w:sz="0" w:space="0" w:color="auto"/>
                        <w:right w:val="none" w:sz="0" w:space="0" w:color="auto"/>
                      </w:divBdr>
                    </w:div>
                  </w:divsChild>
                </w:div>
                <w:div w:id="1028793067">
                  <w:marLeft w:val="0"/>
                  <w:marRight w:val="0"/>
                  <w:marTop w:val="0"/>
                  <w:marBottom w:val="0"/>
                  <w:divBdr>
                    <w:top w:val="none" w:sz="0" w:space="0" w:color="auto"/>
                    <w:left w:val="none" w:sz="0" w:space="0" w:color="auto"/>
                    <w:bottom w:val="none" w:sz="0" w:space="0" w:color="auto"/>
                    <w:right w:val="none" w:sz="0" w:space="0" w:color="auto"/>
                  </w:divBdr>
                  <w:divsChild>
                    <w:div w:id="1449202050">
                      <w:marLeft w:val="0"/>
                      <w:marRight w:val="0"/>
                      <w:marTop w:val="0"/>
                      <w:marBottom w:val="0"/>
                      <w:divBdr>
                        <w:top w:val="none" w:sz="0" w:space="0" w:color="auto"/>
                        <w:left w:val="none" w:sz="0" w:space="0" w:color="auto"/>
                        <w:bottom w:val="none" w:sz="0" w:space="0" w:color="auto"/>
                        <w:right w:val="none" w:sz="0" w:space="0" w:color="auto"/>
                      </w:divBdr>
                    </w:div>
                  </w:divsChild>
                </w:div>
                <w:div w:id="1029381006">
                  <w:marLeft w:val="0"/>
                  <w:marRight w:val="0"/>
                  <w:marTop w:val="0"/>
                  <w:marBottom w:val="0"/>
                  <w:divBdr>
                    <w:top w:val="none" w:sz="0" w:space="0" w:color="auto"/>
                    <w:left w:val="none" w:sz="0" w:space="0" w:color="auto"/>
                    <w:bottom w:val="none" w:sz="0" w:space="0" w:color="auto"/>
                    <w:right w:val="none" w:sz="0" w:space="0" w:color="auto"/>
                  </w:divBdr>
                  <w:divsChild>
                    <w:div w:id="117798992">
                      <w:marLeft w:val="0"/>
                      <w:marRight w:val="0"/>
                      <w:marTop w:val="0"/>
                      <w:marBottom w:val="0"/>
                      <w:divBdr>
                        <w:top w:val="none" w:sz="0" w:space="0" w:color="auto"/>
                        <w:left w:val="none" w:sz="0" w:space="0" w:color="auto"/>
                        <w:bottom w:val="none" w:sz="0" w:space="0" w:color="auto"/>
                        <w:right w:val="none" w:sz="0" w:space="0" w:color="auto"/>
                      </w:divBdr>
                    </w:div>
                  </w:divsChild>
                </w:div>
                <w:div w:id="1058210049">
                  <w:marLeft w:val="0"/>
                  <w:marRight w:val="0"/>
                  <w:marTop w:val="0"/>
                  <w:marBottom w:val="0"/>
                  <w:divBdr>
                    <w:top w:val="none" w:sz="0" w:space="0" w:color="auto"/>
                    <w:left w:val="none" w:sz="0" w:space="0" w:color="auto"/>
                    <w:bottom w:val="none" w:sz="0" w:space="0" w:color="auto"/>
                    <w:right w:val="none" w:sz="0" w:space="0" w:color="auto"/>
                  </w:divBdr>
                  <w:divsChild>
                    <w:div w:id="782306877">
                      <w:marLeft w:val="0"/>
                      <w:marRight w:val="0"/>
                      <w:marTop w:val="0"/>
                      <w:marBottom w:val="0"/>
                      <w:divBdr>
                        <w:top w:val="none" w:sz="0" w:space="0" w:color="auto"/>
                        <w:left w:val="none" w:sz="0" w:space="0" w:color="auto"/>
                        <w:bottom w:val="none" w:sz="0" w:space="0" w:color="auto"/>
                        <w:right w:val="none" w:sz="0" w:space="0" w:color="auto"/>
                      </w:divBdr>
                    </w:div>
                  </w:divsChild>
                </w:div>
                <w:div w:id="1096902348">
                  <w:marLeft w:val="0"/>
                  <w:marRight w:val="0"/>
                  <w:marTop w:val="0"/>
                  <w:marBottom w:val="0"/>
                  <w:divBdr>
                    <w:top w:val="none" w:sz="0" w:space="0" w:color="auto"/>
                    <w:left w:val="none" w:sz="0" w:space="0" w:color="auto"/>
                    <w:bottom w:val="none" w:sz="0" w:space="0" w:color="auto"/>
                    <w:right w:val="none" w:sz="0" w:space="0" w:color="auto"/>
                  </w:divBdr>
                  <w:divsChild>
                    <w:div w:id="353192213">
                      <w:marLeft w:val="0"/>
                      <w:marRight w:val="0"/>
                      <w:marTop w:val="0"/>
                      <w:marBottom w:val="0"/>
                      <w:divBdr>
                        <w:top w:val="none" w:sz="0" w:space="0" w:color="auto"/>
                        <w:left w:val="none" w:sz="0" w:space="0" w:color="auto"/>
                        <w:bottom w:val="none" w:sz="0" w:space="0" w:color="auto"/>
                        <w:right w:val="none" w:sz="0" w:space="0" w:color="auto"/>
                      </w:divBdr>
                    </w:div>
                  </w:divsChild>
                </w:div>
                <w:div w:id="1130827308">
                  <w:marLeft w:val="0"/>
                  <w:marRight w:val="0"/>
                  <w:marTop w:val="0"/>
                  <w:marBottom w:val="0"/>
                  <w:divBdr>
                    <w:top w:val="none" w:sz="0" w:space="0" w:color="auto"/>
                    <w:left w:val="none" w:sz="0" w:space="0" w:color="auto"/>
                    <w:bottom w:val="none" w:sz="0" w:space="0" w:color="auto"/>
                    <w:right w:val="none" w:sz="0" w:space="0" w:color="auto"/>
                  </w:divBdr>
                  <w:divsChild>
                    <w:div w:id="1558736942">
                      <w:marLeft w:val="0"/>
                      <w:marRight w:val="0"/>
                      <w:marTop w:val="0"/>
                      <w:marBottom w:val="0"/>
                      <w:divBdr>
                        <w:top w:val="none" w:sz="0" w:space="0" w:color="auto"/>
                        <w:left w:val="none" w:sz="0" w:space="0" w:color="auto"/>
                        <w:bottom w:val="none" w:sz="0" w:space="0" w:color="auto"/>
                        <w:right w:val="none" w:sz="0" w:space="0" w:color="auto"/>
                      </w:divBdr>
                    </w:div>
                  </w:divsChild>
                </w:div>
                <w:div w:id="1173376191">
                  <w:marLeft w:val="0"/>
                  <w:marRight w:val="0"/>
                  <w:marTop w:val="0"/>
                  <w:marBottom w:val="0"/>
                  <w:divBdr>
                    <w:top w:val="none" w:sz="0" w:space="0" w:color="auto"/>
                    <w:left w:val="none" w:sz="0" w:space="0" w:color="auto"/>
                    <w:bottom w:val="none" w:sz="0" w:space="0" w:color="auto"/>
                    <w:right w:val="none" w:sz="0" w:space="0" w:color="auto"/>
                  </w:divBdr>
                  <w:divsChild>
                    <w:div w:id="217473436">
                      <w:marLeft w:val="0"/>
                      <w:marRight w:val="0"/>
                      <w:marTop w:val="0"/>
                      <w:marBottom w:val="0"/>
                      <w:divBdr>
                        <w:top w:val="none" w:sz="0" w:space="0" w:color="auto"/>
                        <w:left w:val="none" w:sz="0" w:space="0" w:color="auto"/>
                        <w:bottom w:val="none" w:sz="0" w:space="0" w:color="auto"/>
                        <w:right w:val="none" w:sz="0" w:space="0" w:color="auto"/>
                      </w:divBdr>
                    </w:div>
                  </w:divsChild>
                </w:div>
                <w:div w:id="1216238357">
                  <w:marLeft w:val="0"/>
                  <w:marRight w:val="0"/>
                  <w:marTop w:val="0"/>
                  <w:marBottom w:val="0"/>
                  <w:divBdr>
                    <w:top w:val="none" w:sz="0" w:space="0" w:color="auto"/>
                    <w:left w:val="none" w:sz="0" w:space="0" w:color="auto"/>
                    <w:bottom w:val="none" w:sz="0" w:space="0" w:color="auto"/>
                    <w:right w:val="none" w:sz="0" w:space="0" w:color="auto"/>
                  </w:divBdr>
                  <w:divsChild>
                    <w:div w:id="494685054">
                      <w:marLeft w:val="0"/>
                      <w:marRight w:val="0"/>
                      <w:marTop w:val="0"/>
                      <w:marBottom w:val="0"/>
                      <w:divBdr>
                        <w:top w:val="none" w:sz="0" w:space="0" w:color="auto"/>
                        <w:left w:val="none" w:sz="0" w:space="0" w:color="auto"/>
                        <w:bottom w:val="none" w:sz="0" w:space="0" w:color="auto"/>
                        <w:right w:val="none" w:sz="0" w:space="0" w:color="auto"/>
                      </w:divBdr>
                    </w:div>
                  </w:divsChild>
                </w:div>
                <w:div w:id="1240556189">
                  <w:marLeft w:val="0"/>
                  <w:marRight w:val="0"/>
                  <w:marTop w:val="0"/>
                  <w:marBottom w:val="0"/>
                  <w:divBdr>
                    <w:top w:val="none" w:sz="0" w:space="0" w:color="auto"/>
                    <w:left w:val="none" w:sz="0" w:space="0" w:color="auto"/>
                    <w:bottom w:val="none" w:sz="0" w:space="0" w:color="auto"/>
                    <w:right w:val="none" w:sz="0" w:space="0" w:color="auto"/>
                  </w:divBdr>
                  <w:divsChild>
                    <w:div w:id="864562645">
                      <w:marLeft w:val="0"/>
                      <w:marRight w:val="0"/>
                      <w:marTop w:val="0"/>
                      <w:marBottom w:val="0"/>
                      <w:divBdr>
                        <w:top w:val="none" w:sz="0" w:space="0" w:color="auto"/>
                        <w:left w:val="none" w:sz="0" w:space="0" w:color="auto"/>
                        <w:bottom w:val="none" w:sz="0" w:space="0" w:color="auto"/>
                        <w:right w:val="none" w:sz="0" w:space="0" w:color="auto"/>
                      </w:divBdr>
                    </w:div>
                  </w:divsChild>
                </w:div>
                <w:div w:id="1293170840">
                  <w:marLeft w:val="0"/>
                  <w:marRight w:val="0"/>
                  <w:marTop w:val="0"/>
                  <w:marBottom w:val="0"/>
                  <w:divBdr>
                    <w:top w:val="none" w:sz="0" w:space="0" w:color="auto"/>
                    <w:left w:val="none" w:sz="0" w:space="0" w:color="auto"/>
                    <w:bottom w:val="none" w:sz="0" w:space="0" w:color="auto"/>
                    <w:right w:val="none" w:sz="0" w:space="0" w:color="auto"/>
                  </w:divBdr>
                  <w:divsChild>
                    <w:div w:id="37974533">
                      <w:marLeft w:val="0"/>
                      <w:marRight w:val="0"/>
                      <w:marTop w:val="0"/>
                      <w:marBottom w:val="0"/>
                      <w:divBdr>
                        <w:top w:val="none" w:sz="0" w:space="0" w:color="auto"/>
                        <w:left w:val="none" w:sz="0" w:space="0" w:color="auto"/>
                        <w:bottom w:val="none" w:sz="0" w:space="0" w:color="auto"/>
                        <w:right w:val="none" w:sz="0" w:space="0" w:color="auto"/>
                      </w:divBdr>
                    </w:div>
                  </w:divsChild>
                </w:div>
                <w:div w:id="1301882975">
                  <w:marLeft w:val="0"/>
                  <w:marRight w:val="0"/>
                  <w:marTop w:val="0"/>
                  <w:marBottom w:val="0"/>
                  <w:divBdr>
                    <w:top w:val="none" w:sz="0" w:space="0" w:color="auto"/>
                    <w:left w:val="none" w:sz="0" w:space="0" w:color="auto"/>
                    <w:bottom w:val="none" w:sz="0" w:space="0" w:color="auto"/>
                    <w:right w:val="none" w:sz="0" w:space="0" w:color="auto"/>
                  </w:divBdr>
                  <w:divsChild>
                    <w:div w:id="2028480093">
                      <w:marLeft w:val="0"/>
                      <w:marRight w:val="0"/>
                      <w:marTop w:val="0"/>
                      <w:marBottom w:val="0"/>
                      <w:divBdr>
                        <w:top w:val="none" w:sz="0" w:space="0" w:color="auto"/>
                        <w:left w:val="none" w:sz="0" w:space="0" w:color="auto"/>
                        <w:bottom w:val="none" w:sz="0" w:space="0" w:color="auto"/>
                        <w:right w:val="none" w:sz="0" w:space="0" w:color="auto"/>
                      </w:divBdr>
                    </w:div>
                  </w:divsChild>
                </w:div>
                <w:div w:id="1306619543">
                  <w:marLeft w:val="0"/>
                  <w:marRight w:val="0"/>
                  <w:marTop w:val="0"/>
                  <w:marBottom w:val="0"/>
                  <w:divBdr>
                    <w:top w:val="none" w:sz="0" w:space="0" w:color="auto"/>
                    <w:left w:val="none" w:sz="0" w:space="0" w:color="auto"/>
                    <w:bottom w:val="none" w:sz="0" w:space="0" w:color="auto"/>
                    <w:right w:val="none" w:sz="0" w:space="0" w:color="auto"/>
                  </w:divBdr>
                  <w:divsChild>
                    <w:div w:id="678971716">
                      <w:marLeft w:val="0"/>
                      <w:marRight w:val="0"/>
                      <w:marTop w:val="0"/>
                      <w:marBottom w:val="0"/>
                      <w:divBdr>
                        <w:top w:val="none" w:sz="0" w:space="0" w:color="auto"/>
                        <w:left w:val="none" w:sz="0" w:space="0" w:color="auto"/>
                        <w:bottom w:val="none" w:sz="0" w:space="0" w:color="auto"/>
                        <w:right w:val="none" w:sz="0" w:space="0" w:color="auto"/>
                      </w:divBdr>
                    </w:div>
                  </w:divsChild>
                </w:div>
                <w:div w:id="1309475007">
                  <w:marLeft w:val="0"/>
                  <w:marRight w:val="0"/>
                  <w:marTop w:val="0"/>
                  <w:marBottom w:val="0"/>
                  <w:divBdr>
                    <w:top w:val="none" w:sz="0" w:space="0" w:color="auto"/>
                    <w:left w:val="none" w:sz="0" w:space="0" w:color="auto"/>
                    <w:bottom w:val="none" w:sz="0" w:space="0" w:color="auto"/>
                    <w:right w:val="none" w:sz="0" w:space="0" w:color="auto"/>
                  </w:divBdr>
                  <w:divsChild>
                    <w:div w:id="1310670421">
                      <w:marLeft w:val="0"/>
                      <w:marRight w:val="0"/>
                      <w:marTop w:val="0"/>
                      <w:marBottom w:val="0"/>
                      <w:divBdr>
                        <w:top w:val="none" w:sz="0" w:space="0" w:color="auto"/>
                        <w:left w:val="none" w:sz="0" w:space="0" w:color="auto"/>
                        <w:bottom w:val="none" w:sz="0" w:space="0" w:color="auto"/>
                        <w:right w:val="none" w:sz="0" w:space="0" w:color="auto"/>
                      </w:divBdr>
                    </w:div>
                  </w:divsChild>
                </w:div>
                <w:div w:id="1326083579">
                  <w:marLeft w:val="0"/>
                  <w:marRight w:val="0"/>
                  <w:marTop w:val="0"/>
                  <w:marBottom w:val="0"/>
                  <w:divBdr>
                    <w:top w:val="none" w:sz="0" w:space="0" w:color="auto"/>
                    <w:left w:val="none" w:sz="0" w:space="0" w:color="auto"/>
                    <w:bottom w:val="none" w:sz="0" w:space="0" w:color="auto"/>
                    <w:right w:val="none" w:sz="0" w:space="0" w:color="auto"/>
                  </w:divBdr>
                  <w:divsChild>
                    <w:div w:id="434716882">
                      <w:marLeft w:val="0"/>
                      <w:marRight w:val="0"/>
                      <w:marTop w:val="0"/>
                      <w:marBottom w:val="0"/>
                      <w:divBdr>
                        <w:top w:val="none" w:sz="0" w:space="0" w:color="auto"/>
                        <w:left w:val="none" w:sz="0" w:space="0" w:color="auto"/>
                        <w:bottom w:val="none" w:sz="0" w:space="0" w:color="auto"/>
                        <w:right w:val="none" w:sz="0" w:space="0" w:color="auto"/>
                      </w:divBdr>
                    </w:div>
                  </w:divsChild>
                </w:div>
                <w:div w:id="1375423582">
                  <w:marLeft w:val="0"/>
                  <w:marRight w:val="0"/>
                  <w:marTop w:val="0"/>
                  <w:marBottom w:val="0"/>
                  <w:divBdr>
                    <w:top w:val="none" w:sz="0" w:space="0" w:color="auto"/>
                    <w:left w:val="none" w:sz="0" w:space="0" w:color="auto"/>
                    <w:bottom w:val="none" w:sz="0" w:space="0" w:color="auto"/>
                    <w:right w:val="none" w:sz="0" w:space="0" w:color="auto"/>
                  </w:divBdr>
                  <w:divsChild>
                    <w:div w:id="1769931832">
                      <w:marLeft w:val="0"/>
                      <w:marRight w:val="0"/>
                      <w:marTop w:val="0"/>
                      <w:marBottom w:val="0"/>
                      <w:divBdr>
                        <w:top w:val="none" w:sz="0" w:space="0" w:color="auto"/>
                        <w:left w:val="none" w:sz="0" w:space="0" w:color="auto"/>
                        <w:bottom w:val="none" w:sz="0" w:space="0" w:color="auto"/>
                        <w:right w:val="none" w:sz="0" w:space="0" w:color="auto"/>
                      </w:divBdr>
                    </w:div>
                  </w:divsChild>
                </w:div>
                <w:div w:id="1423212336">
                  <w:marLeft w:val="0"/>
                  <w:marRight w:val="0"/>
                  <w:marTop w:val="0"/>
                  <w:marBottom w:val="0"/>
                  <w:divBdr>
                    <w:top w:val="none" w:sz="0" w:space="0" w:color="auto"/>
                    <w:left w:val="none" w:sz="0" w:space="0" w:color="auto"/>
                    <w:bottom w:val="none" w:sz="0" w:space="0" w:color="auto"/>
                    <w:right w:val="none" w:sz="0" w:space="0" w:color="auto"/>
                  </w:divBdr>
                  <w:divsChild>
                    <w:div w:id="1316375726">
                      <w:marLeft w:val="0"/>
                      <w:marRight w:val="0"/>
                      <w:marTop w:val="0"/>
                      <w:marBottom w:val="0"/>
                      <w:divBdr>
                        <w:top w:val="none" w:sz="0" w:space="0" w:color="auto"/>
                        <w:left w:val="none" w:sz="0" w:space="0" w:color="auto"/>
                        <w:bottom w:val="none" w:sz="0" w:space="0" w:color="auto"/>
                        <w:right w:val="none" w:sz="0" w:space="0" w:color="auto"/>
                      </w:divBdr>
                    </w:div>
                  </w:divsChild>
                </w:div>
                <w:div w:id="1439522773">
                  <w:marLeft w:val="0"/>
                  <w:marRight w:val="0"/>
                  <w:marTop w:val="0"/>
                  <w:marBottom w:val="0"/>
                  <w:divBdr>
                    <w:top w:val="none" w:sz="0" w:space="0" w:color="auto"/>
                    <w:left w:val="none" w:sz="0" w:space="0" w:color="auto"/>
                    <w:bottom w:val="none" w:sz="0" w:space="0" w:color="auto"/>
                    <w:right w:val="none" w:sz="0" w:space="0" w:color="auto"/>
                  </w:divBdr>
                  <w:divsChild>
                    <w:div w:id="285741530">
                      <w:marLeft w:val="0"/>
                      <w:marRight w:val="0"/>
                      <w:marTop w:val="0"/>
                      <w:marBottom w:val="0"/>
                      <w:divBdr>
                        <w:top w:val="none" w:sz="0" w:space="0" w:color="auto"/>
                        <w:left w:val="none" w:sz="0" w:space="0" w:color="auto"/>
                        <w:bottom w:val="none" w:sz="0" w:space="0" w:color="auto"/>
                        <w:right w:val="none" w:sz="0" w:space="0" w:color="auto"/>
                      </w:divBdr>
                    </w:div>
                  </w:divsChild>
                </w:div>
                <w:div w:id="1442997033">
                  <w:marLeft w:val="0"/>
                  <w:marRight w:val="0"/>
                  <w:marTop w:val="0"/>
                  <w:marBottom w:val="0"/>
                  <w:divBdr>
                    <w:top w:val="none" w:sz="0" w:space="0" w:color="auto"/>
                    <w:left w:val="none" w:sz="0" w:space="0" w:color="auto"/>
                    <w:bottom w:val="none" w:sz="0" w:space="0" w:color="auto"/>
                    <w:right w:val="none" w:sz="0" w:space="0" w:color="auto"/>
                  </w:divBdr>
                  <w:divsChild>
                    <w:div w:id="565534429">
                      <w:marLeft w:val="0"/>
                      <w:marRight w:val="0"/>
                      <w:marTop w:val="0"/>
                      <w:marBottom w:val="0"/>
                      <w:divBdr>
                        <w:top w:val="none" w:sz="0" w:space="0" w:color="auto"/>
                        <w:left w:val="none" w:sz="0" w:space="0" w:color="auto"/>
                        <w:bottom w:val="none" w:sz="0" w:space="0" w:color="auto"/>
                        <w:right w:val="none" w:sz="0" w:space="0" w:color="auto"/>
                      </w:divBdr>
                    </w:div>
                  </w:divsChild>
                </w:div>
                <w:div w:id="1462387125">
                  <w:marLeft w:val="0"/>
                  <w:marRight w:val="0"/>
                  <w:marTop w:val="0"/>
                  <w:marBottom w:val="0"/>
                  <w:divBdr>
                    <w:top w:val="none" w:sz="0" w:space="0" w:color="auto"/>
                    <w:left w:val="none" w:sz="0" w:space="0" w:color="auto"/>
                    <w:bottom w:val="none" w:sz="0" w:space="0" w:color="auto"/>
                    <w:right w:val="none" w:sz="0" w:space="0" w:color="auto"/>
                  </w:divBdr>
                  <w:divsChild>
                    <w:div w:id="123351262">
                      <w:marLeft w:val="0"/>
                      <w:marRight w:val="0"/>
                      <w:marTop w:val="0"/>
                      <w:marBottom w:val="0"/>
                      <w:divBdr>
                        <w:top w:val="none" w:sz="0" w:space="0" w:color="auto"/>
                        <w:left w:val="none" w:sz="0" w:space="0" w:color="auto"/>
                        <w:bottom w:val="none" w:sz="0" w:space="0" w:color="auto"/>
                        <w:right w:val="none" w:sz="0" w:space="0" w:color="auto"/>
                      </w:divBdr>
                    </w:div>
                  </w:divsChild>
                </w:div>
                <w:div w:id="1484153676">
                  <w:marLeft w:val="0"/>
                  <w:marRight w:val="0"/>
                  <w:marTop w:val="0"/>
                  <w:marBottom w:val="0"/>
                  <w:divBdr>
                    <w:top w:val="none" w:sz="0" w:space="0" w:color="auto"/>
                    <w:left w:val="none" w:sz="0" w:space="0" w:color="auto"/>
                    <w:bottom w:val="none" w:sz="0" w:space="0" w:color="auto"/>
                    <w:right w:val="none" w:sz="0" w:space="0" w:color="auto"/>
                  </w:divBdr>
                  <w:divsChild>
                    <w:div w:id="986906713">
                      <w:marLeft w:val="0"/>
                      <w:marRight w:val="0"/>
                      <w:marTop w:val="0"/>
                      <w:marBottom w:val="0"/>
                      <w:divBdr>
                        <w:top w:val="none" w:sz="0" w:space="0" w:color="auto"/>
                        <w:left w:val="none" w:sz="0" w:space="0" w:color="auto"/>
                        <w:bottom w:val="none" w:sz="0" w:space="0" w:color="auto"/>
                        <w:right w:val="none" w:sz="0" w:space="0" w:color="auto"/>
                      </w:divBdr>
                    </w:div>
                  </w:divsChild>
                </w:div>
                <w:div w:id="1636376475">
                  <w:marLeft w:val="0"/>
                  <w:marRight w:val="0"/>
                  <w:marTop w:val="0"/>
                  <w:marBottom w:val="0"/>
                  <w:divBdr>
                    <w:top w:val="none" w:sz="0" w:space="0" w:color="auto"/>
                    <w:left w:val="none" w:sz="0" w:space="0" w:color="auto"/>
                    <w:bottom w:val="none" w:sz="0" w:space="0" w:color="auto"/>
                    <w:right w:val="none" w:sz="0" w:space="0" w:color="auto"/>
                  </w:divBdr>
                  <w:divsChild>
                    <w:div w:id="533463843">
                      <w:marLeft w:val="0"/>
                      <w:marRight w:val="0"/>
                      <w:marTop w:val="0"/>
                      <w:marBottom w:val="0"/>
                      <w:divBdr>
                        <w:top w:val="none" w:sz="0" w:space="0" w:color="auto"/>
                        <w:left w:val="none" w:sz="0" w:space="0" w:color="auto"/>
                        <w:bottom w:val="none" w:sz="0" w:space="0" w:color="auto"/>
                        <w:right w:val="none" w:sz="0" w:space="0" w:color="auto"/>
                      </w:divBdr>
                    </w:div>
                  </w:divsChild>
                </w:div>
                <w:div w:id="1638880497">
                  <w:marLeft w:val="0"/>
                  <w:marRight w:val="0"/>
                  <w:marTop w:val="0"/>
                  <w:marBottom w:val="0"/>
                  <w:divBdr>
                    <w:top w:val="none" w:sz="0" w:space="0" w:color="auto"/>
                    <w:left w:val="none" w:sz="0" w:space="0" w:color="auto"/>
                    <w:bottom w:val="none" w:sz="0" w:space="0" w:color="auto"/>
                    <w:right w:val="none" w:sz="0" w:space="0" w:color="auto"/>
                  </w:divBdr>
                  <w:divsChild>
                    <w:div w:id="1822312626">
                      <w:marLeft w:val="0"/>
                      <w:marRight w:val="0"/>
                      <w:marTop w:val="0"/>
                      <w:marBottom w:val="0"/>
                      <w:divBdr>
                        <w:top w:val="none" w:sz="0" w:space="0" w:color="auto"/>
                        <w:left w:val="none" w:sz="0" w:space="0" w:color="auto"/>
                        <w:bottom w:val="none" w:sz="0" w:space="0" w:color="auto"/>
                        <w:right w:val="none" w:sz="0" w:space="0" w:color="auto"/>
                      </w:divBdr>
                    </w:div>
                  </w:divsChild>
                </w:div>
                <w:div w:id="1668747209">
                  <w:marLeft w:val="0"/>
                  <w:marRight w:val="0"/>
                  <w:marTop w:val="0"/>
                  <w:marBottom w:val="0"/>
                  <w:divBdr>
                    <w:top w:val="none" w:sz="0" w:space="0" w:color="auto"/>
                    <w:left w:val="none" w:sz="0" w:space="0" w:color="auto"/>
                    <w:bottom w:val="none" w:sz="0" w:space="0" w:color="auto"/>
                    <w:right w:val="none" w:sz="0" w:space="0" w:color="auto"/>
                  </w:divBdr>
                  <w:divsChild>
                    <w:div w:id="1212769256">
                      <w:marLeft w:val="0"/>
                      <w:marRight w:val="0"/>
                      <w:marTop w:val="0"/>
                      <w:marBottom w:val="0"/>
                      <w:divBdr>
                        <w:top w:val="none" w:sz="0" w:space="0" w:color="auto"/>
                        <w:left w:val="none" w:sz="0" w:space="0" w:color="auto"/>
                        <w:bottom w:val="none" w:sz="0" w:space="0" w:color="auto"/>
                        <w:right w:val="none" w:sz="0" w:space="0" w:color="auto"/>
                      </w:divBdr>
                    </w:div>
                  </w:divsChild>
                </w:div>
                <w:div w:id="1689288578">
                  <w:marLeft w:val="0"/>
                  <w:marRight w:val="0"/>
                  <w:marTop w:val="0"/>
                  <w:marBottom w:val="0"/>
                  <w:divBdr>
                    <w:top w:val="none" w:sz="0" w:space="0" w:color="auto"/>
                    <w:left w:val="none" w:sz="0" w:space="0" w:color="auto"/>
                    <w:bottom w:val="none" w:sz="0" w:space="0" w:color="auto"/>
                    <w:right w:val="none" w:sz="0" w:space="0" w:color="auto"/>
                  </w:divBdr>
                  <w:divsChild>
                    <w:div w:id="171989101">
                      <w:marLeft w:val="0"/>
                      <w:marRight w:val="0"/>
                      <w:marTop w:val="0"/>
                      <w:marBottom w:val="0"/>
                      <w:divBdr>
                        <w:top w:val="none" w:sz="0" w:space="0" w:color="auto"/>
                        <w:left w:val="none" w:sz="0" w:space="0" w:color="auto"/>
                        <w:bottom w:val="none" w:sz="0" w:space="0" w:color="auto"/>
                        <w:right w:val="none" w:sz="0" w:space="0" w:color="auto"/>
                      </w:divBdr>
                    </w:div>
                  </w:divsChild>
                </w:div>
                <w:div w:id="1707833351">
                  <w:marLeft w:val="0"/>
                  <w:marRight w:val="0"/>
                  <w:marTop w:val="0"/>
                  <w:marBottom w:val="0"/>
                  <w:divBdr>
                    <w:top w:val="none" w:sz="0" w:space="0" w:color="auto"/>
                    <w:left w:val="none" w:sz="0" w:space="0" w:color="auto"/>
                    <w:bottom w:val="none" w:sz="0" w:space="0" w:color="auto"/>
                    <w:right w:val="none" w:sz="0" w:space="0" w:color="auto"/>
                  </w:divBdr>
                  <w:divsChild>
                    <w:div w:id="664287042">
                      <w:marLeft w:val="0"/>
                      <w:marRight w:val="0"/>
                      <w:marTop w:val="0"/>
                      <w:marBottom w:val="0"/>
                      <w:divBdr>
                        <w:top w:val="none" w:sz="0" w:space="0" w:color="auto"/>
                        <w:left w:val="none" w:sz="0" w:space="0" w:color="auto"/>
                        <w:bottom w:val="none" w:sz="0" w:space="0" w:color="auto"/>
                        <w:right w:val="none" w:sz="0" w:space="0" w:color="auto"/>
                      </w:divBdr>
                    </w:div>
                  </w:divsChild>
                </w:div>
                <w:div w:id="1727292220">
                  <w:marLeft w:val="0"/>
                  <w:marRight w:val="0"/>
                  <w:marTop w:val="0"/>
                  <w:marBottom w:val="0"/>
                  <w:divBdr>
                    <w:top w:val="none" w:sz="0" w:space="0" w:color="auto"/>
                    <w:left w:val="none" w:sz="0" w:space="0" w:color="auto"/>
                    <w:bottom w:val="none" w:sz="0" w:space="0" w:color="auto"/>
                    <w:right w:val="none" w:sz="0" w:space="0" w:color="auto"/>
                  </w:divBdr>
                  <w:divsChild>
                    <w:div w:id="1160464018">
                      <w:marLeft w:val="0"/>
                      <w:marRight w:val="0"/>
                      <w:marTop w:val="0"/>
                      <w:marBottom w:val="0"/>
                      <w:divBdr>
                        <w:top w:val="none" w:sz="0" w:space="0" w:color="auto"/>
                        <w:left w:val="none" w:sz="0" w:space="0" w:color="auto"/>
                        <w:bottom w:val="none" w:sz="0" w:space="0" w:color="auto"/>
                        <w:right w:val="none" w:sz="0" w:space="0" w:color="auto"/>
                      </w:divBdr>
                    </w:div>
                  </w:divsChild>
                </w:div>
                <w:div w:id="1798445331">
                  <w:marLeft w:val="0"/>
                  <w:marRight w:val="0"/>
                  <w:marTop w:val="0"/>
                  <w:marBottom w:val="0"/>
                  <w:divBdr>
                    <w:top w:val="none" w:sz="0" w:space="0" w:color="auto"/>
                    <w:left w:val="none" w:sz="0" w:space="0" w:color="auto"/>
                    <w:bottom w:val="none" w:sz="0" w:space="0" w:color="auto"/>
                    <w:right w:val="none" w:sz="0" w:space="0" w:color="auto"/>
                  </w:divBdr>
                  <w:divsChild>
                    <w:div w:id="355162575">
                      <w:marLeft w:val="0"/>
                      <w:marRight w:val="0"/>
                      <w:marTop w:val="0"/>
                      <w:marBottom w:val="0"/>
                      <w:divBdr>
                        <w:top w:val="none" w:sz="0" w:space="0" w:color="auto"/>
                        <w:left w:val="none" w:sz="0" w:space="0" w:color="auto"/>
                        <w:bottom w:val="none" w:sz="0" w:space="0" w:color="auto"/>
                        <w:right w:val="none" w:sz="0" w:space="0" w:color="auto"/>
                      </w:divBdr>
                    </w:div>
                  </w:divsChild>
                </w:div>
                <w:div w:id="1819807981">
                  <w:marLeft w:val="0"/>
                  <w:marRight w:val="0"/>
                  <w:marTop w:val="0"/>
                  <w:marBottom w:val="0"/>
                  <w:divBdr>
                    <w:top w:val="none" w:sz="0" w:space="0" w:color="auto"/>
                    <w:left w:val="none" w:sz="0" w:space="0" w:color="auto"/>
                    <w:bottom w:val="none" w:sz="0" w:space="0" w:color="auto"/>
                    <w:right w:val="none" w:sz="0" w:space="0" w:color="auto"/>
                  </w:divBdr>
                  <w:divsChild>
                    <w:div w:id="1064256830">
                      <w:marLeft w:val="0"/>
                      <w:marRight w:val="0"/>
                      <w:marTop w:val="0"/>
                      <w:marBottom w:val="0"/>
                      <w:divBdr>
                        <w:top w:val="none" w:sz="0" w:space="0" w:color="auto"/>
                        <w:left w:val="none" w:sz="0" w:space="0" w:color="auto"/>
                        <w:bottom w:val="none" w:sz="0" w:space="0" w:color="auto"/>
                        <w:right w:val="none" w:sz="0" w:space="0" w:color="auto"/>
                      </w:divBdr>
                    </w:div>
                  </w:divsChild>
                </w:div>
                <w:div w:id="1899632335">
                  <w:marLeft w:val="0"/>
                  <w:marRight w:val="0"/>
                  <w:marTop w:val="0"/>
                  <w:marBottom w:val="0"/>
                  <w:divBdr>
                    <w:top w:val="none" w:sz="0" w:space="0" w:color="auto"/>
                    <w:left w:val="none" w:sz="0" w:space="0" w:color="auto"/>
                    <w:bottom w:val="none" w:sz="0" w:space="0" w:color="auto"/>
                    <w:right w:val="none" w:sz="0" w:space="0" w:color="auto"/>
                  </w:divBdr>
                  <w:divsChild>
                    <w:div w:id="164899769">
                      <w:marLeft w:val="0"/>
                      <w:marRight w:val="0"/>
                      <w:marTop w:val="0"/>
                      <w:marBottom w:val="0"/>
                      <w:divBdr>
                        <w:top w:val="none" w:sz="0" w:space="0" w:color="auto"/>
                        <w:left w:val="none" w:sz="0" w:space="0" w:color="auto"/>
                        <w:bottom w:val="none" w:sz="0" w:space="0" w:color="auto"/>
                        <w:right w:val="none" w:sz="0" w:space="0" w:color="auto"/>
                      </w:divBdr>
                    </w:div>
                  </w:divsChild>
                </w:div>
                <w:div w:id="1903639722">
                  <w:marLeft w:val="0"/>
                  <w:marRight w:val="0"/>
                  <w:marTop w:val="0"/>
                  <w:marBottom w:val="0"/>
                  <w:divBdr>
                    <w:top w:val="none" w:sz="0" w:space="0" w:color="auto"/>
                    <w:left w:val="none" w:sz="0" w:space="0" w:color="auto"/>
                    <w:bottom w:val="none" w:sz="0" w:space="0" w:color="auto"/>
                    <w:right w:val="none" w:sz="0" w:space="0" w:color="auto"/>
                  </w:divBdr>
                  <w:divsChild>
                    <w:div w:id="916402826">
                      <w:marLeft w:val="0"/>
                      <w:marRight w:val="0"/>
                      <w:marTop w:val="0"/>
                      <w:marBottom w:val="0"/>
                      <w:divBdr>
                        <w:top w:val="none" w:sz="0" w:space="0" w:color="auto"/>
                        <w:left w:val="none" w:sz="0" w:space="0" w:color="auto"/>
                        <w:bottom w:val="none" w:sz="0" w:space="0" w:color="auto"/>
                        <w:right w:val="none" w:sz="0" w:space="0" w:color="auto"/>
                      </w:divBdr>
                    </w:div>
                  </w:divsChild>
                </w:div>
                <w:div w:id="1983541099">
                  <w:marLeft w:val="0"/>
                  <w:marRight w:val="0"/>
                  <w:marTop w:val="0"/>
                  <w:marBottom w:val="0"/>
                  <w:divBdr>
                    <w:top w:val="none" w:sz="0" w:space="0" w:color="auto"/>
                    <w:left w:val="none" w:sz="0" w:space="0" w:color="auto"/>
                    <w:bottom w:val="none" w:sz="0" w:space="0" w:color="auto"/>
                    <w:right w:val="none" w:sz="0" w:space="0" w:color="auto"/>
                  </w:divBdr>
                  <w:divsChild>
                    <w:div w:id="1217741248">
                      <w:marLeft w:val="0"/>
                      <w:marRight w:val="0"/>
                      <w:marTop w:val="0"/>
                      <w:marBottom w:val="0"/>
                      <w:divBdr>
                        <w:top w:val="none" w:sz="0" w:space="0" w:color="auto"/>
                        <w:left w:val="none" w:sz="0" w:space="0" w:color="auto"/>
                        <w:bottom w:val="none" w:sz="0" w:space="0" w:color="auto"/>
                        <w:right w:val="none" w:sz="0" w:space="0" w:color="auto"/>
                      </w:divBdr>
                    </w:div>
                  </w:divsChild>
                </w:div>
                <w:div w:id="2016959946">
                  <w:marLeft w:val="0"/>
                  <w:marRight w:val="0"/>
                  <w:marTop w:val="0"/>
                  <w:marBottom w:val="0"/>
                  <w:divBdr>
                    <w:top w:val="none" w:sz="0" w:space="0" w:color="auto"/>
                    <w:left w:val="none" w:sz="0" w:space="0" w:color="auto"/>
                    <w:bottom w:val="none" w:sz="0" w:space="0" w:color="auto"/>
                    <w:right w:val="none" w:sz="0" w:space="0" w:color="auto"/>
                  </w:divBdr>
                  <w:divsChild>
                    <w:div w:id="434518363">
                      <w:marLeft w:val="0"/>
                      <w:marRight w:val="0"/>
                      <w:marTop w:val="0"/>
                      <w:marBottom w:val="0"/>
                      <w:divBdr>
                        <w:top w:val="none" w:sz="0" w:space="0" w:color="auto"/>
                        <w:left w:val="none" w:sz="0" w:space="0" w:color="auto"/>
                        <w:bottom w:val="none" w:sz="0" w:space="0" w:color="auto"/>
                        <w:right w:val="none" w:sz="0" w:space="0" w:color="auto"/>
                      </w:divBdr>
                    </w:div>
                  </w:divsChild>
                </w:div>
                <w:div w:id="2018656555">
                  <w:marLeft w:val="0"/>
                  <w:marRight w:val="0"/>
                  <w:marTop w:val="0"/>
                  <w:marBottom w:val="0"/>
                  <w:divBdr>
                    <w:top w:val="none" w:sz="0" w:space="0" w:color="auto"/>
                    <w:left w:val="none" w:sz="0" w:space="0" w:color="auto"/>
                    <w:bottom w:val="none" w:sz="0" w:space="0" w:color="auto"/>
                    <w:right w:val="none" w:sz="0" w:space="0" w:color="auto"/>
                  </w:divBdr>
                  <w:divsChild>
                    <w:div w:id="1500927645">
                      <w:marLeft w:val="0"/>
                      <w:marRight w:val="0"/>
                      <w:marTop w:val="0"/>
                      <w:marBottom w:val="0"/>
                      <w:divBdr>
                        <w:top w:val="none" w:sz="0" w:space="0" w:color="auto"/>
                        <w:left w:val="none" w:sz="0" w:space="0" w:color="auto"/>
                        <w:bottom w:val="none" w:sz="0" w:space="0" w:color="auto"/>
                        <w:right w:val="none" w:sz="0" w:space="0" w:color="auto"/>
                      </w:divBdr>
                    </w:div>
                  </w:divsChild>
                </w:div>
                <w:div w:id="2066562976">
                  <w:marLeft w:val="0"/>
                  <w:marRight w:val="0"/>
                  <w:marTop w:val="0"/>
                  <w:marBottom w:val="0"/>
                  <w:divBdr>
                    <w:top w:val="none" w:sz="0" w:space="0" w:color="auto"/>
                    <w:left w:val="none" w:sz="0" w:space="0" w:color="auto"/>
                    <w:bottom w:val="none" w:sz="0" w:space="0" w:color="auto"/>
                    <w:right w:val="none" w:sz="0" w:space="0" w:color="auto"/>
                  </w:divBdr>
                  <w:divsChild>
                    <w:div w:id="2088839454">
                      <w:marLeft w:val="0"/>
                      <w:marRight w:val="0"/>
                      <w:marTop w:val="0"/>
                      <w:marBottom w:val="0"/>
                      <w:divBdr>
                        <w:top w:val="none" w:sz="0" w:space="0" w:color="auto"/>
                        <w:left w:val="none" w:sz="0" w:space="0" w:color="auto"/>
                        <w:bottom w:val="none" w:sz="0" w:space="0" w:color="auto"/>
                        <w:right w:val="none" w:sz="0" w:space="0" w:color="auto"/>
                      </w:divBdr>
                    </w:div>
                  </w:divsChild>
                </w:div>
                <w:div w:id="2127461806">
                  <w:marLeft w:val="0"/>
                  <w:marRight w:val="0"/>
                  <w:marTop w:val="0"/>
                  <w:marBottom w:val="0"/>
                  <w:divBdr>
                    <w:top w:val="none" w:sz="0" w:space="0" w:color="auto"/>
                    <w:left w:val="none" w:sz="0" w:space="0" w:color="auto"/>
                    <w:bottom w:val="none" w:sz="0" w:space="0" w:color="auto"/>
                    <w:right w:val="none" w:sz="0" w:space="0" w:color="auto"/>
                  </w:divBdr>
                  <w:divsChild>
                    <w:div w:id="159142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62016">
          <w:marLeft w:val="0"/>
          <w:marRight w:val="0"/>
          <w:marTop w:val="0"/>
          <w:marBottom w:val="0"/>
          <w:divBdr>
            <w:top w:val="none" w:sz="0" w:space="0" w:color="auto"/>
            <w:left w:val="none" w:sz="0" w:space="0" w:color="auto"/>
            <w:bottom w:val="none" w:sz="0" w:space="0" w:color="auto"/>
            <w:right w:val="none" w:sz="0" w:space="0" w:color="auto"/>
          </w:divBdr>
        </w:div>
      </w:divsChild>
    </w:div>
    <w:div w:id="681474815">
      <w:bodyDiv w:val="1"/>
      <w:marLeft w:val="0"/>
      <w:marRight w:val="0"/>
      <w:marTop w:val="0"/>
      <w:marBottom w:val="0"/>
      <w:divBdr>
        <w:top w:val="none" w:sz="0" w:space="0" w:color="auto"/>
        <w:left w:val="none" w:sz="0" w:space="0" w:color="auto"/>
        <w:bottom w:val="none" w:sz="0" w:space="0" w:color="auto"/>
        <w:right w:val="none" w:sz="0" w:space="0" w:color="auto"/>
      </w:divBdr>
    </w:div>
    <w:div w:id="696934645">
      <w:bodyDiv w:val="1"/>
      <w:marLeft w:val="0"/>
      <w:marRight w:val="0"/>
      <w:marTop w:val="0"/>
      <w:marBottom w:val="0"/>
      <w:divBdr>
        <w:top w:val="none" w:sz="0" w:space="0" w:color="auto"/>
        <w:left w:val="none" w:sz="0" w:space="0" w:color="auto"/>
        <w:bottom w:val="none" w:sz="0" w:space="0" w:color="auto"/>
        <w:right w:val="none" w:sz="0" w:space="0" w:color="auto"/>
      </w:divBdr>
    </w:div>
    <w:div w:id="723720759">
      <w:bodyDiv w:val="1"/>
      <w:marLeft w:val="0"/>
      <w:marRight w:val="0"/>
      <w:marTop w:val="0"/>
      <w:marBottom w:val="0"/>
      <w:divBdr>
        <w:top w:val="none" w:sz="0" w:space="0" w:color="auto"/>
        <w:left w:val="none" w:sz="0" w:space="0" w:color="auto"/>
        <w:bottom w:val="none" w:sz="0" w:space="0" w:color="auto"/>
        <w:right w:val="none" w:sz="0" w:space="0" w:color="auto"/>
      </w:divBdr>
      <w:divsChild>
        <w:div w:id="166986803">
          <w:marLeft w:val="0"/>
          <w:marRight w:val="0"/>
          <w:marTop w:val="0"/>
          <w:marBottom w:val="0"/>
          <w:divBdr>
            <w:top w:val="none" w:sz="0" w:space="0" w:color="auto"/>
            <w:left w:val="none" w:sz="0" w:space="0" w:color="auto"/>
            <w:bottom w:val="none" w:sz="0" w:space="0" w:color="auto"/>
            <w:right w:val="none" w:sz="0" w:space="0" w:color="auto"/>
          </w:divBdr>
        </w:div>
        <w:div w:id="454913332">
          <w:marLeft w:val="0"/>
          <w:marRight w:val="0"/>
          <w:marTop w:val="0"/>
          <w:marBottom w:val="0"/>
          <w:divBdr>
            <w:top w:val="none" w:sz="0" w:space="0" w:color="auto"/>
            <w:left w:val="none" w:sz="0" w:space="0" w:color="auto"/>
            <w:bottom w:val="none" w:sz="0" w:space="0" w:color="auto"/>
            <w:right w:val="none" w:sz="0" w:space="0" w:color="auto"/>
          </w:divBdr>
        </w:div>
        <w:div w:id="511384544">
          <w:marLeft w:val="0"/>
          <w:marRight w:val="0"/>
          <w:marTop w:val="0"/>
          <w:marBottom w:val="0"/>
          <w:divBdr>
            <w:top w:val="none" w:sz="0" w:space="0" w:color="auto"/>
            <w:left w:val="none" w:sz="0" w:space="0" w:color="auto"/>
            <w:bottom w:val="none" w:sz="0" w:space="0" w:color="auto"/>
            <w:right w:val="none" w:sz="0" w:space="0" w:color="auto"/>
          </w:divBdr>
        </w:div>
        <w:div w:id="905341113">
          <w:marLeft w:val="0"/>
          <w:marRight w:val="0"/>
          <w:marTop w:val="0"/>
          <w:marBottom w:val="0"/>
          <w:divBdr>
            <w:top w:val="none" w:sz="0" w:space="0" w:color="auto"/>
            <w:left w:val="none" w:sz="0" w:space="0" w:color="auto"/>
            <w:bottom w:val="none" w:sz="0" w:space="0" w:color="auto"/>
            <w:right w:val="none" w:sz="0" w:space="0" w:color="auto"/>
          </w:divBdr>
          <w:divsChild>
            <w:div w:id="1126461833">
              <w:marLeft w:val="-75"/>
              <w:marRight w:val="0"/>
              <w:marTop w:val="30"/>
              <w:marBottom w:val="30"/>
              <w:divBdr>
                <w:top w:val="none" w:sz="0" w:space="0" w:color="auto"/>
                <w:left w:val="none" w:sz="0" w:space="0" w:color="auto"/>
                <w:bottom w:val="none" w:sz="0" w:space="0" w:color="auto"/>
                <w:right w:val="none" w:sz="0" w:space="0" w:color="auto"/>
              </w:divBdr>
              <w:divsChild>
                <w:div w:id="6104777">
                  <w:marLeft w:val="0"/>
                  <w:marRight w:val="0"/>
                  <w:marTop w:val="0"/>
                  <w:marBottom w:val="0"/>
                  <w:divBdr>
                    <w:top w:val="none" w:sz="0" w:space="0" w:color="auto"/>
                    <w:left w:val="none" w:sz="0" w:space="0" w:color="auto"/>
                    <w:bottom w:val="none" w:sz="0" w:space="0" w:color="auto"/>
                    <w:right w:val="none" w:sz="0" w:space="0" w:color="auto"/>
                  </w:divBdr>
                  <w:divsChild>
                    <w:div w:id="2064015293">
                      <w:marLeft w:val="0"/>
                      <w:marRight w:val="0"/>
                      <w:marTop w:val="0"/>
                      <w:marBottom w:val="0"/>
                      <w:divBdr>
                        <w:top w:val="none" w:sz="0" w:space="0" w:color="auto"/>
                        <w:left w:val="none" w:sz="0" w:space="0" w:color="auto"/>
                        <w:bottom w:val="none" w:sz="0" w:space="0" w:color="auto"/>
                        <w:right w:val="none" w:sz="0" w:space="0" w:color="auto"/>
                      </w:divBdr>
                    </w:div>
                  </w:divsChild>
                </w:div>
                <w:div w:id="18818554">
                  <w:marLeft w:val="0"/>
                  <w:marRight w:val="0"/>
                  <w:marTop w:val="0"/>
                  <w:marBottom w:val="0"/>
                  <w:divBdr>
                    <w:top w:val="none" w:sz="0" w:space="0" w:color="auto"/>
                    <w:left w:val="none" w:sz="0" w:space="0" w:color="auto"/>
                    <w:bottom w:val="none" w:sz="0" w:space="0" w:color="auto"/>
                    <w:right w:val="none" w:sz="0" w:space="0" w:color="auto"/>
                  </w:divBdr>
                  <w:divsChild>
                    <w:div w:id="922643630">
                      <w:marLeft w:val="0"/>
                      <w:marRight w:val="0"/>
                      <w:marTop w:val="0"/>
                      <w:marBottom w:val="0"/>
                      <w:divBdr>
                        <w:top w:val="none" w:sz="0" w:space="0" w:color="auto"/>
                        <w:left w:val="none" w:sz="0" w:space="0" w:color="auto"/>
                        <w:bottom w:val="none" w:sz="0" w:space="0" w:color="auto"/>
                        <w:right w:val="none" w:sz="0" w:space="0" w:color="auto"/>
                      </w:divBdr>
                    </w:div>
                  </w:divsChild>
                </w:div>
                <w:div w:id="27530091">
                  <w:marLeft w:val="0"/>
                  <w:marRight w:val="0"/>
                  <w:marTop w:val="0"/>
                  <w:marBottom w:val="0"/>
                  <w:divBdr>
                    <w:top w:val="none" w:sz="0" w:space="0" w:color="auto"/>
                    <w:left w:val="none" w:sz="0" w:space="0" w:color="auto"/>
                    <w:bottom w:val="none" w:sz="0" w:space="0" w:color="auto"/>
                    <w:right w:val="none" w:sz="0" w:space="0" w:color="auto"/>
                  </w:divBdr>
                  <w:divsChild>
                    <w:div w:id="36515640">
                      <w:marLeft w:val="0"/>
                      <w:marRight w:val="0"/>
                      <w:marTop w:val="0"/>
                      <w:marBottom w:val="0"/>
                      <w:divBdr>
                        <w:top w:val="none" w:sz="0" w:space="0" w:color="auto"/>
                        <w:left w:val="none" w:sz="0" w:space="0" w:color="auto"/>
                        <w:bottom w:val="none" w:sz="0" w:space="0" w:color="auto"/>
                        <w:right w:val="none" w:sz="0" w:space="0" w:color="auto"/>
                      </w:divBdr>
                    </w:div>
                  </w:divsChild>
                </w:div>
                <w:div w:id="43070994">
                  <w:marLeft w:val="0"/>
                  <w:marRight w:val="0"/>
                  <w:marTop w:val="0"/>
                  <w:marBottom w:val="0"/>
                  <w:divBdr>
                    <w:top w:val="none" w:sz="0" w:space="0" w:color="auto"/>
                    <w:left w:val="none" w:sz="0" w:space="0" w:color="auto"/>
                    <w:bottom w:val="none" w:sz="0" w:space="0" w:color="auto"/>
                    <w:right w:val="none" w:sz="0" w:space="0" w:color="auto"/>
                  </w:divBdr>
                  <w:divsChild>
                    <w:div w:id="31540649">
                      <w:marLeft w:val="0"/>
                      <w:marRight w:val="0"/>
                      <w:marTop w:val="0"/>
                      <w:marBottom w:val="0"/>
                      <w:divBdr>
                        <w:top w:val="none" w:sz="0" w:space="0" w:color="auto"/>
                        <w:left w:val="none" w:sz="0" w:space="0" w:color="auto"/>
                        <w:bottom w:val="none" w:sz="0" w:space="0" w:color="auto"/>
                        <w:right w:val="none" w:sz="0" w:space="0" w:color="auto"/>
                      </w:divBdr>
                    </w:div>
                  </w:divsChild>
                </w:div>
                <w:div w:id="89546125">
                  <w:marLeft w:val="0"/>
                  <w:marRight w:val="0"/>
                  <w:marTop w:val="0"/>
                  <w:marBottom w:val="0"/>
                  <w:divBdr>
                    <w:top w:val="none" w:sz="0" w:space="0" w:color="auto"/>
                    <w:left w:val="none" w:sz="0" w:space="0" w:color="auto"/>
                    <w:bottom w:val="none" w:sz="0" w:space="0" w:color="auto"/>
                    <w:right w:val="none" w:sz="0" w:space="0" w:color="auto"/>
                  </w:divBdr>
                  <w:divsChild>
                    <w:div w:id="102767291">
                      <w:marLeft w:val="0"/>
                      <w:marRight w:val="0"/>
                      <w:marTop w:val="0"/>
                      <w:marBottom w:val="0"/>
                      <w:divBdr>
                        <w:top w:val="none" w:sz="0" w:space="0" w:color="auto"/>
                        <w:left w:val="none" w:sz="0" w:space="0" w:color="auto"/>
                        <w:bottom w:val="none" w:sz="0" w:space="0" w:color="auto"/>
                        <w:right w:val="none" w:sz="0" w:space="0" w:color="auto"/>
                      </w:divBdr>
                    </w:div>
                  </w:divsChild>
                </w:div>
                <w:div w:id="150172097">
                  <w:marLeft w:val="0"/>
                  <w:marRight w:val="0"/>
                  <w:marTop w:val="0"/>
                  <w:marBottom w:val="0"/>
                  <w:divBdr>
                    <w:top w:val="none" w:sz="0" w:space="0" w:color="auto"/>
                    <w:left w:val="none" w:sz="0" w:space="0" w:color="auto"/>
                    <w:bottom w:val="none" w:sz="0" w:space="0" w:color="auto"/>
                    <w:right w:val="none" w:sz="0" w:space="0" w:color="auto"/>
                  </w:divBdr>
                  <w:divsChild>
                    <w:div w:id="1254707256">
                      <w:marLeft w:val="0"/>
                      <w:marRight w:val="0"/>
                      <w:marTop w:val="0"/>
                      <w:marBottom w:val="0"/>
                      <w:divBdr>
                        <w:top w:val="none" w:sz="0" w:space="0" w:color="auto"/>
                        <w:left w:val="none" w:sz="0" w:space="0" w:color="auto"/>
                        <w:bottom w:val="none" w:sz="0" w:space="0" w:color="auto"/>
                        <w:right w:val="none" w:sz="0" w:space="0" w:color="auto"/>
                      </w:divBdr>
                    </w:div>
                  </w:divsChild>
                </w:div>
                <w:div w:id="160436368">
                  <w:marLeft w:val="0"/>
                  <w:marRight w:val="0"/>
                  <w:marTop w:val="0"/>
                  <w:marBottom w:val="0"/>
                  <w:divBdr>
                    <w:top w:val="none" w:sz="0" w:space="0" w:color="auto"/>
                    <w:left w:val="none" w:sz="0" w:space="0" w:color="auto"/>
                    <w:bottom w:val="none" w:sz="0" w:space="0" w:color="auto"/>
                    <w:right w:val="none" w:sz="0" w:space="0" w:color="auto"/>
                  </w:divBdr>
                  <w:divsChild>
                    <w:div w:id="671762584">
                      <w:marLeft w:val="0"/>
                      <w:marRight w:val="0"/>
                      <w:marTop w:val="0"/>
                      <w:marBottom w:val="0"/>
                      <w:divBdr>
                        <w:top w:val="none" w:sz="0" w:space="0" w:color="auto"/>
                        <w:left w:val="none" w:sz="0" w:space="0" w:color="auto"/>
                        <w:bottom w:val="none" w:sz="0" w:space="0" w:color="auto"/>
                        <w:right w:val="none" w:sz="0" w:space="0" w:color="auto"/>
                      </w:divBdr>
                    </w:div>
                  </w:divsChild>
                </w:div>
                <w:div w:id="250939929">
                  <w:marLeft w:val="0"/>
                  <w:marRight w:val="0"/>
                  <w:marTop w:val="0"/>
                  <w:marBottom w:val="0"/>
                  <w:divBdr>
                    <w:top w:val="none" w:sz="0" w:space="0" w:color="auto"/>
                    <w:left w:val="none" w:sz="0" w:space="0" w:color="auto"/>
                    <w:bottom w:val="none" w:sz="0" w:space="0" w:color="auto"/>
                    <w:right w:val="none" w:sz="0" w:space="0" w:color="auto"/>
                  </w:divBdr>
                  <w:divsChild>
                    <w:div w:id="1874612790">
                      <w:marLeft w:val="0"/>
                      <w:marRight w:val="0"/>
                      <w:marTop w:val="0"/>
                      <w:marBottom w:val="0"/>
                      <w:divBdr>
                        <w:top w:val="none" w:sz="0" w:space="0" w:color="auto"/>
                        <w:left w:val="none" w:sz="0" w:space="0" w:color="auto"/>
                        <w:bottom w:val="none" w:sz="0" w:space="0" w:color="auto"/>
                        <w:right w:val="none" w:sz="0" w:space="0" w:color="auto"/>
                      </w:divBdr>
                    </w:div>
                  </w:divsChild>
                </w:div>
                <w:div w:id="365839015">
                  <w:marLeft w:val="0"/>
                  <w:marRight w:val="0"/>
                  <w:marTop w:val="0"/>
                  <w:marBottom w:val="0"/>
                  <w:divBdr>
                    <w:top w:val="none" w:sz="0" w:space="0" w:color="auto"/>
                    <w:left w:val="none" w:sz="0" w:space="0" w:color="auto"/>
                    <w:bottom w:val="none" w:sz="0" w:space="0" w:color="auto"/>
                    <w:right w:val="none" w:sz="0" w:space="0" w:color="auto"/>
                  </w:divBdr>
                  <w:divsChild>
                    <w:div w:id="270284447">
                      <w:marLeft w:val="0"/>
                      <w:marRight w:val="0"/>
                      <w:marTop w:val="0"/>
                      <w:marBottom w:val="0"/>
                      <w:divBdr>
                        <w:top w:val="none" w:sz="0" w:space="0" w:color="auto"/>
                        <w:left w:val="none" w:sz="0" w:space="0" w:color="auto"/>
                        <w:bottom w:val="none" w:sz="0" w:space="0" w:color="auto"/>
                        <w:right w:val="none" w:sz="0" w:space="0" w:color="auto"/>
                      </w:divBdr>
                    </w:div>
                  </w:divsChild>
                </w:div>
                <w:div w:id="372462216">
                  <w:marLeft w:val="0"/>
                  <w:marRight w:val="0"/>
                  <w:marTop w:val="0"/>
                  <w:marBottom w:val="0"/>
                  <w:divBdr>
                    <w:top w:val="none" w:sz="0" w:space="0" w:color="auto"/>
                    <w:left w:val="none" w:sz="0" w:space="0" w:color="auto"/>
                    <w:bottom w:val="none" w:sz="0" w:space="0" w:color="auto"/>
                    <w:right w:val="none" w:sz="0" w:space="0" w:color="auto"/>
                  </w:divBdr>
                  <w:divsChild>
                    <w:div w:id="1740129048">
                      <w:marLeft w:val="0"/>
                      <w:marRight w:val="0"/>
                      <w:marTop w:val="0"/>
                      <w:marBottom w:val="0"/>
                      <w:divBdr>
                        <w:top w:val="none" w:sz="0" w:space="0" w:color="auto"/>
                        <w:left w:val="none" w:sz="0" w:space="0" w:color="auto"/>
                        <w:bottom w:val="none" w:sz="0" w:space="0" w:color="auto"/>
                        <w:right w:val="none" w:sz="0" w:space="0" w:color="auto"/>
                      </w:divBdr>
                    </w:div>
                  </w:divsChild>
                </w:div>
                <w:div w:id="385881829">
                  <w:marLeft w:val="0"/>
                  <w:marRight w:val="0"/>
                  <w:marTop w:val="0"/>
                  <w:marBottom w:val="0"/>
                  <w:divBdr>
                    <w:top w:val="none" w:sz="0" w:space="0" w:color="auto"/>
                    <w:left w:val="none" w:sz="0" w:space="0" w:color="auto"/>
                    <w:bottom w:val="none" w:sz="0" w:space="0" w:color="auto"/>
                    <w:right w:val="none" w:sz="0" w:space="0" w:color="auto"/>
                  </w:divBdr>
                  <w:divsChild>
                    <w:div w:id="1540387381">
                      <w:marLeft w:val="0"/>
                      <w:marRight w:val="0"/>
                      <w:marTop w:val="0"/>
                      <w:marBottom w:val="0"/>
                      <w:divBdr>
                        <w:top w:val="none" w:sz="0" w:space="0" w:color="auto"/>
                        <w:left w:val="none" w:sz="0" w:space="0" w:color="auto"/>
                        <w:bottom w:val="none" w:sz="0" w:space="0" w:color="auto"/>
                        <w:right w:val="none" w:sz="0" w:space="0" w:color="auto"/>
                      </w:divBdr>
                    </w:div>
                  </w:divsChild>
                </w:div>
                <w:div w:id="441459518">
                  <w:marLeft w:val="0"/>
                  <w:marRight w:val="0"/>
                  <w:marTop w:val="0"/>
                  <w:marBottom w:val="0"/>
                  <w:divBdr>
                    <w:top w:val="none" w:sz="0" w:space="0" w:color="auto"/>
                    <w:left w:val="none" w:sz="0" w:space="0" w:color="auto"/>
                    <w:bottom w:val="none" w:sz="0" w:space="0" w:color="auto"/>
                    <w:right w:val="none" w:sz="0" w:space="0" w:color="auto"/>
                  </w:divBdr>
                  <w:divsChild>
                    <w:div w:id="454759052">
                      <w:marLeft w:val="0"/>
                      <w:marRight w:val="0"/>
                      <w:marTop w:val="0"/>
                      <w:marBottom w:val="0"/>
                      <w:divBdr>
                        <w:top w:val="none" w:sz="0" w:space="0" w:color="auto"/>
                        <w:left w:val="none" w:sz="0" w:space="0" w:color="auto"/>
                        <w:bottom w:val="none" w:sz="0" w:space="0" w:color="auto"/>
                        <w:right w:val="none" w:sz="0" w:space="0" w:color="auto"/>
                      </w:divBdr>
                    </w:div>
                  </w:divsChild>
                </w:div>
                <w:div w:id="558396662">
                  <w:marLeft w:val="0"/>
                  <w:marRight w:val="0"/>
                  <w:marTop w:val="0"/>
                  <w:marBottom w:val="0"/>
                  <w:divBdr>
                    <w:top w:val="none" w:sz="0" w:space="0" w:color="auto"/>
                    <w:left w:val="none" w:sz="0" w:space="0" w:color="auto"/>
                    <w:bottom w:val="none" w:sz="0" w:space="0" w:color="auto"/>
                    <w:right w:val="none" w:sz="0" w:space="0" w:color="auto"/>
                  </w:divBdr>
                  <w:divsChild>
                    <w:div w:id="1237786850">
                      <w:marLeft w:val="0"/>
                      <w:marRight w:val="0"/>
                      <w:marTop w:val="0"/>
                      <w:marBottom w:val="0"/>
                      <w:divBdr>
                        <w:top w:val="none" w:sz="0" w:space="0" w:color="auto"/>
                        <w:left w:val="none" w:sz="0" w:space="0" w:color="auto"/>
                        <w:bottom w:val="none" w:sz="0" w:space="0" w:color="auto"/>
                        <w:right w:val="none" w:sz="0" w:space="0" w:color="auto"/>
                      </w:divBdr>
                    </w:div>
                  </w:divsChild>
                </w:div>
                <w:div w:id="558903491">
                  <w:marLeft w:val="0"/>
                  <w:marRight w:val="0"/>
                  <w:marTop w:val="0"/>
                  <w:marBottom w:val="0"/>
                  <w:divBdr>
                    <w:top w:val="none" w:sz="0" w:space="0" w:color="auto"/>
                    <w:left w:val="none" w:sz="0" w:space="0" w:color="auto"/>
                    <w:bottom w:val="none" w:sz="0" w:space="0" w:color="auto"/>
                    <w:right w:val="none" w:sz="0" w:space="0" w:color="auto"/>
                  </w:divBdr>
                  <w:divsChild>
                    <w:div w:id="452749277">
                      <w:marLeft w:val="0"/>
                      <w:marRight w:val="0"/>
                      <w:marTop w:val="0"/>
                      <w:marBottom w:val="0"/>
                      <w:divBdr>
                        <w:top w:val="none" w:sz="0" w:space="0" w:color="auto"/>
                        <w:left w:val="none" w:sz="0" w:space="0" w:color="auto"/>
                        <w:bottom w:val="none" w:sz="0" w:space="0" w:color="auto"/>
                        <w:right w:val="none" w:sz="0" w:space="0" w:color="auto"/>
                      </w:divBdr>
                    </w:div>
                  </w:divsChild>
                </w:div>
                <w:div w:id="658315749">
                  <w:marLeft w:val="0"/>
                  <w:marRight w:val="0"/>
                  <w:marTop w:val="0"/>
                  <w:marBottom w:val="0"/>
                  <w:divBdr>
                    <w:top w:val="none" w:sz="0" w:space="0" w:color="auto"/>
                    <w:left w:val="none" w:sz="0" w:space="0" w:color="auto"/>
                    <w:bottom w:val="none" w:sz="0" w:space="0" w:color="auto"/>
                    <w:right w:val="none" w:sz="0" w:space="0" w:color="auto"/>
                  </w:divBdr>
                  <w:divsChild>
                    <w:div w:id="1975408303">
                      <w:marLeft w:val="0"/>
                      <w:marRight w:val="0"/>
                      <w:marTop w:val="0"/>
                      <w:marBottom w:val="0"/>
                      <w:divBdr>
                        <w:top w:val="none" w:sz="0" w:space="0" w:color="auto"/>
                        <w:left w:val="none" w:sz="0" w:space="0" w:color="auto"/>
                        <w:bottom w:val="none" w:sz="0" w:space="0" w:color="auto"/>
                        <w:right w:val="none" w:sz="0" w:space="0" w:color="auto"/>
                      </w:divBdr>
                    </w:div>
                  </w:divsChild>
                </w:div>
                <w:div w:id="688066431">
                  <w:marLeft w:val="0"/>
                  <w:marRight w:val="0"/>
                  <w:marTop w:val="0"/>
                  <w:marBottom w:val="0"/>
                  <w:divBdr>
                    <w:top w:val="none" w:sz="0" w:space="0" w:color="auto"/>
                    <w:left w:val="none" w:sz="0" w:space="0" w:color="auto"/>
                    <w:bottom w:val="none" w:sz="0" w:space="0" w:color="auto"/>
                    <w:right w:val="none" w:sz="0" w:space="0" w:color="auto"/>
                  </w:divBdr>
                  <w:divsChild>
                    <w:div w:id="885331353">
                      <w:marLeft w:val="0"/>
                      <w:marRight w:val="0"/>
                      <w:marTop w:val="0"/>
                      <w:marBottom w:val="0"/>
                      <w:divBdr>
                        <w:top w:val="none" w:sz="0" w:space="0" w:color="auto"/>
                        <w:left w:val="none" w:sz="0" w:space="0" w:color="auto"/>
                        <w:bottom w:val="none" w:sz="0" w:space="0" w:color="auto"/>
                        <w:right w:val="none" w:sz="0" w:space="0" w:color="auto"/>
                      </w:divBdr>
                    </w:div>
                  </w:divsChild>
                </w:div>
                <w:div w:id="703288654">
                  <w:marLeft w:val="0"/>
                  <w:marRight w:val="0"/>
                  <w:marTop w:val="0"/>
                  <w:marBottom w:val="0"/>
                  <w:divBdr>
                    <w:top w:val="none" w:sz="0" w:space="0" w:color="auto"/>
                    <w:left w:val="none" w:sz="0" w:space="0" w:color="auto"/>
                    <w:bottom w:val="none" w:sz="0" w:space="0" w:color="auto"/>
                    <w:right w:val="none" w:sz="0" w:space="0" w:color="auto"/>
                  </w:divBdr>
                  <w:divsChild>
                    <w:div w:id="442115980">
                      <w:marLeft w:val="0"/>
                      <w:marRight w:val="0"/>
                      <w:marTop w:val="0"/>
                      <w:marBottom w:val="0"/>
                      <w:divBdr>
                        <w:top w:val="none" w:sz="0" w:space="0" w:color="auto"/>
                        <w:left w:val="none" w:sz="0" w:space="0" w:color="auto"/>
                        <w:bottom w:val="none" w:sz="0" w:space="0" w:color="auto"/>
                        <w:right w:val="none" w:sz="0" w:space="0" w:color="auto"/>
                      </w:divBdr>
                    </w:div>
                  </w:divsChild>
                </w:div>
                <w:div w:id="707798791">
                  <w:marLeft w:val="0"/>
                  <w:marRight w:val="0"/>
                  <w:marTop w:val="0"/>
                  <w:marBottom w:val="0"/>
                  <w:divBdr>
                    <w:top w:val="none" w:sz="0" w:space="0" w:color="auto"/>
                    <w:left w:val="none" w:sz="0" w:space="0" w:color="auto"/>
                    <w:bottom w:val="none" w:sz="0" w:space="0" w:color="auto"/>
                    <w:right w:val="none" w:sz="0" w:space="0" w:color="auto"/>
                  </w:divBdr>
                  <w:divsChild>
                    <w:div w:id="1234269220">
                      <w:marLeft w:val="0"/>
                      <w:marRight w:val="0"/>
                      <w:marTop w:val="0"/>
                      <w:marBottom w:val="0"/>
                      <w:divBdr>
                        <w:top w:val="none" w:sz="0" w:space="0" w:color="auto"/>
                        <w:left w:val="none" w:sz="0" w:space="0" w:color="auto"/>
                        <w:bottom w:val="none" w:sz="0" w:space="0" w:color="auto"/>
                        <w:right w:val="none" w:sz="0" w:space="0" w:color="auto"/>
                      </w:divBdr>
                    </w:div>
                  </w:divsChild>
                </w:div>
                <w:div w:id="719480536">
                  <w:marLeft w:val="0"/>
                  <w:marRight w:val="0"/>
                  <w:marTop w:val="0"/>
                  <w:marBottom w:val="0"/>
                  <w:divBdr>
                    <w:top w:val="none" w:sz="0" w:space="0" w:color="auto"/>
                    <w:left w:val="none" w:sz="0" w:space="0" w:color="auto"/>
                    <w:bottom w:val="none" w:sz="0" w:space="0" w:color="auto"/>
                    <w:right w:val="none" w:sz="0" w:space="0" w:color="auto"/>
                  </w:divBdr>
                  <w:divsChild>
                    <w:div w:id="800071873">
                      <w:marLeft w:val="0"/>
                      <w:marRight w:val="0"/>
                      <w:marTop w:val="0"/>
                      <w:marBottom w:val="0"/>
                      <w:divBdr>
                        <w:top w:val="none" w:sz="0" w:space="0" w:color="auto"/>
                        <w:left w:val="none" w:sz="0" w:space="0" w:color="auto"/>
                        <w:bottom w:val="none" w:sz="0" w:space="0" w:color="auto"/>
                        <w:right w:val="none" w:sz="0" w:space="0" w:color="auto"/>
                      </w:divBdr>
                    </w:div>
                  </w:divsChild>
                </w:div>
                <w:div w:id="734204382">
                  <w:marLeft w:val="0"/>
                  <w:marRight w:val="0"/>
                  <w:marTop w:val="0"/>
                  <w:marBottom w:val="0"/>
                  <w:divBdr>
                    <w:top w:val="none" w:sz="0" w:space="0" w:color="auto"/>
                    <w:left w:val="none" w:sz="0" w:space="0" w:color="auto"/>
                    <w:bottom w:val="none" w:sz="0" w:space="0" w:color="auto"/>
                    <w:right w:val="none" w:sz="0" w:space="0" w:color="auto"/>
                  </w:divBdr>
                  <w:divsChild>
                    <w:div w:id="1772434864">
                      <w:marLeft w:val="0"/>
                      <w:marRight w:val="0"/>
                      <w:marTop w:val="0"/>
                      <w:marBottom w:val="0"/>
                      <w:divBdr>
                        <w:top w:val="none" w:sz="0" w:space="0" w:color="auto"/>
                        <w:left w:val="none" w:sz="0" w:space="0" w:color="auto"/>
                        <w:bottom w:val="none" w:sz="0" w:space="0" w:color="auto"/>
                        <w:right w:val="none" w:sz="0" w:space="0" w:color="auto"/>
                      </w:divBdr>
                    </w:div>
                  </w:divsChild>
                </w:div>
                <w:div w:id="800075350">
                  <w:marLeft w:val="0"/>
                  <w:marRight w:val="0"/>
                  <w:marTop w:val="0"/>
                  <w:marBottom w:val="0"/>
                  <w:divBdr>
                    <w:top w:val="none" w:sz="0" w:space="0" w:color="auto"/>
                    <w:left w:val="none" w:sz="0" w:space="0" w:color="auto"/>
                    <w:bottom w:val="none" w:sz="0" w:space="0" w:color="auto"/>
                    <w:right w:val="none" w:sz="0" w:space="0" w:color="auto"/>
                  </w:divBdr>
                  <w:divsChild>
                    <w:div w:id="1880243259">
                      <w:marLeft w:val="0"/>
                      <w:marRight w:val="0"/>
                      <w:marTop w:val="0"/>
                      <w:marBottom w:val="0"/>
                      <w:divBdr>
                        <w:top w:val="none" w:sz="0" w:space="0" w:color="auto"/>
                        <w:left w:val="none" w:sz="0" w:space="0" w:color="auto"/>
                        <w:bottom w:val="none" w:sz="0" w:space="0" w:color="auto"/>
                        <w:right w:val="none" w:sz="0" w:space="0" w:color="auto"/>
                      </w:divBdr>
                    </w:div>
                  </w:divsChild>
                </w:div>
                <w:div w:id="810901643">
                  <w:marLeft w:val="0"/>
                  <w:marRight w:val="0"/>
                  <w:marTop w:val="0"/>
                  <w:marBottom w:val="0"/>
                  <w:divBdr>
                    <w:top w:val="none" w:sz="0" w:space="0" w:color="auto"/>
                    <w:left w:val="none" w:sz="0" w:space="0" w:color="auto"/>
                    <w:bottom w:val="none" w:sz="0" w:space="0" w:color="auto"/>
                    <w:right w:val="none" w:sz="0" w:space="0" w:color="auto"/>
                  </w:divBdr>
                  <w:divsChild>
                    <w:div w:id="1103843185">
                      <w:marLeft w:val="0"/>
                      <w:marRight w:val="0"/>
                      <w:marTop w:val="0"/>
                      <w:marBottom w:val="0"/>
                      <w:divBdr>
                        <w:top w:val="none" w:sz="0" w:space="0" w:color="auto"/>
                        <w:left w:val="none" w:sz="0" w:space="0" w:color="auto"/>
                        <w:bottom w:val="none" w:sz="0" w:space="0" w:color="auto"/>
                        <w:right w:val="none" w:sz="0" w:space="0" w:color="auto"/>
                      </w:divBdr>
                    </w:div>
                  </w:divsChild>
                </w:div>
                <w:div w:id="812989890">
                  <w:marLeft w:val="0"/>
                  <w:marRight w:val="0"/>
                  <w:marTop w:val="0"/>
                  <w:marBottom w:val="0"/>
                  <w:divBdr>
                    <w:top w:val="none" w:sz="0" w:space="0" w:color="auto"/>
                    <w:left w:val="none" w:sz="0" w:space="0" w:color="auto"/>
                    <w:bottom w:val="none" w:sz="0" w:space="0" w:color="auto"/>
                    <w:right w:val="none" w:sz="0" w:space="0" w:color="auto"/>
                  </w:divBdr>
                  <w:divsChild>
                    <w:div w:id="2097631719">
                      <w:marLeft w:val="0"/>
                      <w:marRight w:val="0"/>
                      <w:marTop w:val="0"/>
                      <w:marBottom w:val="0"/>
                      <w:divBdr>
                        <w:top w:val="none" w:sz="0" w:space="0" w:color="auto"/>
                        <w:left w:val="none" w:sz="0" w:space="0" w:color="auto"/>
                        <w:bottom w:val="none" w:sz="0" w:space="0" w:color="auto"/>
                        <w:right w:val="none" w:sz="0" w:space="0" w:color="auto"/>
                      </w:divBdr>
                    </w:div>
                  </w:divsChild>
                </w:div>
                <w:div w:id="820541881">
                  <w:marLeft w:val="0"/>
                  <w:marRight w:val="0"/>
                  <w:marTop w:val="0"/>
                  <w:marBottom w:val="0"/>
                  <w:divBdr>
                    <w:top w:val="none" w:sz="0" w:space="0" w:color="auto"/>
                    <w:left w:val="none" w:sz="0" w:space="0" w:color="auto"/>
                    <w:bottom w:val="none" w:sz="0" w:space="0" w:color="auto"/>
                    <w:right w:val="none" w:sz="0" w:space="0" w:color="auto"/>
                  </w:divBdr>
                  <w:divsChild>
                    <w:div w:id="1587301739">
                      <w:marLeft w:val="0"/>
                      <w:marRight w:val="0"/>
                      <w:marTop w:val="0"/>
                      <w:marBottom w:val="0"/>
                      <w:divBdr>
                        <w:top w:val="none" w:sz="0" w:space="0" w:color="auto"/>
                        <w:left w:val="none" w:sz="0" w:space="0" w:color="auto"/>
                        <w:bottom w:val="none" w:sz="0" w:space="0" w:color="auto"/>
                        <w:right w:val="none" w:sz="0" w:space="0" w:color="auto"/>
                      </w:divBdr>
                    </w:div>
                  </w:divsChild>
                </w:div>
                <w:div w:id="823743971">
                  <w:marLeft w:val="0"/>
                  <w:marRight w:val="0"/>
                  <w:marTop w:val="0"/>
                  <w:marBottom w:val="0"/>
                  <w:divBdr>
                    <w:top w:val="none" w:sz="0" w:space="0" w:color="auto"/>
                    <w:left w:val="none" w:sz="0" w:space="0" w:color="auto"/>
                    <w:bottom w:val="none" w:sz="0" w:space="0" w:color="auto"/>
                    <w:right w:val="none" w:sz="0" w:space="0" w:color="auto"/>
                  </w:divBdr>
                  <w:divsChild>
                    <w:div w:id="2130585414">
                      <w:marLeft w:val="0"/>
                      <w:marRight w:val="0"/>
                      <w:marTop w:val="0"/>
                      <w:marBottom w:val="0"/>
                      <w:divBdr>
                        <w:top w:val="none" w:sz="0" w:space="0" w:color="auto"/>
                        <w:left w:val="none" w:sz="0" w:space="0" w:color="auto"/>
                        <w:bottom w:val="none" w:sz="0" w:space="0" w:color="auto"/>
                        <w:right w:val="none" w:sz="0" w:space="0" w:color="auto"/>
                      </w:divBdr>
                    </w:div>
                  </w:divsChild>
                </w:div>
                <w:div w:id="833881100">
                  <w:marLeft w:val="0"/>
                  <w:marRight w:val="0"/>
                  <w:marTop w:val="0"/>
                  <w:marBottom w:val="0"/>
                  <w:divBdr>
                    <w:top w:val="none" w:sz="0" w:space="0" w:color="auto"/>
                    <w:left w:val="none" w:sz="0" w:space="0" w:color="auto"/>
                    <w:bottom w:val="none" w:sz="0" w:space="0" w:color="auto"/>
                    <w:right w:val="none" w:sz="0" w:space="0" w:color="auto"/>
                  </w:divBdr>
                  <w:divsChild>
                    <w:div w:id="399794117">
                      <w:marLeft w:val="0"/>
                      <w:marRight w:val="0"/>
                      <w:marTop w:val="0"/>
                      <w:marBottom w:val="0"/>
                      <w:divBdr>
                        <w:top w:val="none" w:sz="0" w:space="0" w:color="auto"/>
                        <w:left w:val="none" w:sz="0" w:space="0" w:color="auto"/>
                        <w:bottom w:val="none" w:sz="0" w:space="0" w:color="auto"/>
                        <w:right w:val="none" w:sz="0" w:space="0" w:color="auto"/>
                      </w:divBdr>
                    </w:div>
                  </w:divsChild>
                </w:div>
                <w:div w:id="833885118">
                  <w:marLeft w:val="0"/>
                  <w:marRight w:val="0"/>
                  <w:marTop w:val="0"/>
                  <w:marBottom w:val="0"/>
                  <w:divBdr>
                    <w:top w:val="none" w:sz="0" w:space="0" w:color="auto"/>
                    <w:left w:val="none" w:sz="0" w:space="0" w:color="auto"/>
                    <w:bottom w:val="none" w:sz="0" w:space="0" w:color="auto"/>
                    <w:right w:val="none" w:sz="0" w:space="0" w:color="auto"/>
                  </w:divBdr>
                  <w:divsChild>
                    <w:div w:id="1083839010">
                      <w:marLeft w:val="0"/>
                      <w:marRight w:val="0"/>
                      <w:marTop w:val="0"/>
                      <w:marBottom w:val="0"/>
                      <w:divBdr>
                        <w:top w:val="none" w:sz="0" w:space="0" w:color="auto"/>
                        <w:left w:val="none" w:sz="0" w:space="0" w:color="auto"/>
                        <w:bottom w:val="none" w:sz="0" w:space="0" w:color="auto"/>
                        <w:right w:val="none" w:sz="0" w:space="0" w:color="auto"/>
                      </w:divBdr>
                    </w:div>
                  </w:divsChild>
                </w:div>
                <w:div w:id="868682541">
                  <w:marLeft w:val="0"/>
                  <w:marRight w:val="0"/>
                  <w:marTop w:val="0"/>
                  <w:marBottom w:val="0"/>
                  <w:divBdr>
                    <w:top w:val="none" w:sz="0" w:space="0" w:color="auto"/>
                    <w:left w:val="none" w:sz="0" w:space="0" w:color="auto"/>
                    <w:bottom w:val="none" w:sz="0" w:space="0" w:color="auto"/>
                    <w:right w:val="none" w:sz="0" w:space="0" w:color="auto"/>
                  </w:divBdr>
                  <w:divsChild>
                    <w:div w:id="189684403">
                      <w:marLeft w:val="0"/>
                      <w:marRight w:val="0"/>
                      <w:marTop w:val="0"/>
                      <w:marBottom w:val="0"/>
                      <w:divBdr>
                        <w:top w:val="none" w:sz="0" w:space="0" w:color="auto"/>
                        <w:left w:val="none" w:sz="0" w:space="0" w:color="auto"/>
                        <w:bottom w:val="none" w:sz="0" w:space="0" w:color="auto"/>
                        <w:right w:val="none" w:sz="0" w:space="0" w:color="auto"/>
                      </w:divBdr>
                    </w:div>
                  </w:divsChild>
                </w:div>
                <w:div w:id="888805968">
                  <w:marLeft w:val="0"/>
                  <w:marRight w:val="0"/>
                  <w:marTop w:val="0"/>
                  <w:marBottom w:val="0"/>
                  <w:divBdr>
                    <w:top w:val="none" w:sz="0" w:space="0" w:color="auto"/>
                    <w:left w:val="none" w:sz="0" w:space="0" w:color="auto"/>
                    <w:bottom w:val="none" w:sz="0" w:space="0" w:color="auto"/>
                    <w:right w:val="none" w:sz="0" w:space="0" w:color="auto"/>
                  </w:divBdr>
                  <w:divsChild>
                    <w:div w:id="2753364">
                      <w:marLeft w:val="0"/>
                      <w:marRight w:val="0"/>
                      <w:marTop w:val="0"/>
                      <w:marBottom w:val="0"/>
                      <w:divBdr>
                        <w:top w:val="none" w:sz="0" w:space="0" w:color="auto"/>
                        <w:left w:val="none" w:sz="0" w:space="0" w:color="auto"/>
                        <w:bottom w:val="none" w:sz="0" w:space="0" w:color="auto"/>
                        <w:right w:val="none" w:sz="0" w:space="0" w:color="auto"/>
                      </w:divBdr>
                    </w:div>
                  </w:divsChild>
                </w:div>
                <w:div w:id="899443793">
                  <w:marLeft w:val="0"/>
                  <w:marRight w:val="0"/>
                  <w:marTop w:val="0"/>
                  <w:marBottom w:val="0"/>
                  <w:divBdr>
                    <w:top w:val="none" w:sz="0" w:space="0" w:color="auto"/>
                    <w:left w:val="none" w:sz="0" w:space="0" w:color="auto"/>
                    <w:bottom w:val="none" w:sz="0" w:space="0" w:color="auto"/>
                    <w:right w:val="none" w:sz="0" w:space="0" w:color="auto"/>
                  </w:divBdr>
                  <w:divsChild>
                    <w:div w:id="1955866334">
                      <w:marLeft w:val="0"/>
                      <w:marRight w:val="0"/>
                      <w:marTop w:val="0"/>
                      <w:marBottom w:val="0"/>
                      <w:divBdr>
                        <w:top w:val="none" w:sz="0" w:space="0" w:color="auto"/>
                        <w:left w:val="none" w:sz="0" w:space="0" w:color="auto"/>
                        <w:bottom w:val="none" w:sz="0" w:space="0" w:color="auto"/>
                        <w:right w:val="none" w:sz="0" w:space="0" w:color="auto"/>
                      </w:divBdr>
                    </w:div>
                  </w:divsChild>
                </w:div>
                <w:div w:id="992297058">
                  <w:marLeft w:val="0"/>
                  <w:marRight w:val="0"/>
                  <w:marTop w:val="0"/>
                  <w:marBottom w:val="0"/>
                  <w:divBdr>
                    <w:top w:val="none" w:sz="0" w:space="0" w:color="auto"/>
                    <w:left w:val="none" w:sz="0" w:space="0" w:color="auto"/>
                    <w:bottom w:val="none" w:sz="0" w:space="0" w:color="auto"/>
                    <w:right w:val="none" w:sz="0" w:space="0" w:color="auto"/>
                  </w:divBdr>
                  <w:divsChild>
                    <w:div w:id="1904674257">
                      <w:marLeft w:val="0"/>
                      <w:marRight w:val="0"/>
                      <w:marTop w:val="0"/>
                      <w:marBottom w:val="0"/>
                      <w:divBdr>
                        <w:top w:val="none" w:sz="0" w:space="0" w:color="auto"/>
                        <w:left w:val="none" w:sz="0" w:space="0" w:color="auto"/>
                        <w:bottom w:val="none" w:sz="0" w:space="0" w:color="auto"/>
                        <w:right w:val="none" w:sz="0" w:space="0" w:color="auto"/>
                      </w:divBdr>
                    </w:div>
                  </w:divsChild>
                </w:div>
                <w:div w:id="1007247164">
                  <w:marLeft w:val="0"/>
                  <w:marRight w:val="0"/>
                  <w:marTop w:val="0"/>
                  <w:marBottom w:val="0"/>
                  <w:divBdr>
                    <w:top w:val="none" w:sz="0" w:space="0" w:color="auto"/>
                    <w:left w:val="none" w:sz="0" w:space="0" w:color="auto"/>
                    <w:bottom w:val="none" w:sz="0" w:space="0" w:color="auto"/>
                    <w:right w:val="none" w:sz="0" w:space="0" w:color="auto"/>
                  </w:divBdr>
                  <w:divsChild>
                    <w:div w:id="2102988222">
                      <w:marLeft w:val="0"/>
                      <w:marRight w:val="0"/>
                      <w:marTop w:val="0"/>
                      <w:marBottom w:val="0"/>
                      <w:divBdr>
                        <w:top w:val="none" w:sz="0" w:space="0" w:color="auto"/>
                        <w:left w:val="none" w:sz="0" w:space="0" w:color="auto"/>
                        <w:bottom w:val="none" w:sz="0" w:space="0" w:color="auto"/>
                        <w:right w:val="none" w:sz="0" w:space="0" w:color="auto"/>
                      </w:divBdr>
                    </w:div>
                  </w:divsChild>
                </w:div>
                <w:div w:id="1028335327">
                  <w:marLeft w:val="0"/>
                  <w:marRight w:val="0"/>
                  <w:marTop w:val="0"/>
                  <w:marBottom w:val="0"/>
                  <w:divBdr>
                    <w:top w:val="none" w:sz="0" w:space="0" w:color="auto"/>
                    <w:left w:val="none" w:sz="0" w:space="0" w:color="auto"/>
                    <w:bottom w:val="none" w:sz="0" w:space="0" w:color="auto"/>
                    <w:right w:val="none" w:sz="0" w:space="0" w:color="auto"/>
                  </w:divBdr>
                  <w:divsChild>
                    <w:div w:id="1597861560">
                      <w:marLeft w:val="0"/>
                      <w:marRight w:val="0"/>
                      <w:marTop w:val="0"/>
                      <w:marBottom w:val="0"/>
                      <w:divBdr>
                        <w:top w:val="none" w:sz="0" w:space="0" w:color="auto"/>
                        <w:left w:val="none" w:sz="0" w:space="0" w:color="auto"/>
                        <w:bottom w:val="none" w:sz="0" w:space="0" w:color="auto"/>
                        <w:right w:val="none" w:sz="0" w:space="0" w:color="auto"/>
                      </w:divBdr>
                    </w:div>
                  </w:divsChild>
                </w:div>
                <w:div w:id="1058239111">
                  <w:marLeft w:val="0"/>
                  <w:marRight w:val="0"/>
                  <w:marTop w:val="0"/>
                  <w:marBottom w:val="0"/>
                  <w:divBdr>
                    <w:top w:val="none" w:sz="0" w:space="0" w:color="auto"/>
                    <w:left w:val="none" w:sz="0" w:space="0" w:color="auto"/>
                    <w:bottom w:val="none" w:sz="0" w:space="0" w:color="auto"/>
                    <w:right w:val="none" w:sz="0" w:space="0" w:color="auto"/>
                  </w:divBdr>
                  <w:divsChild>
                    <w:div w:id="399835424">
                      <w:marLeft w:val="0"/>
                      <w:marRight w:val="0"/>
                      <w:marTop w:val="0"/>
                      <w:marBottom w:val="0"/>
                      <w:divBdr>
                        <w:top w:val="none" w:sz="0" w:space="0" w:color="auto"/>
                        <w:left w:val="none" w:sz="0" w:space="0" w:color="auto"/>
                        <w:bottom w:val="none" w:sz="0" w:space="0" w:color="auto"/>
                        <w:right w:val="none" w:sz="0" w:space="0" w:color="auto"/>
                      </w:divBdr>
                    </w:div>
                  </w:divsChild>
                </w:div>
                <w:div w:id="1097404380">
                  <w:marLeft w:val="0"/>
                  <w:marRight w:val="0"/>
                  <w:marTop w:val="0"/>
                  <w:marBottom w:val="0"/>
                  <w:divBdr>
                    <w:top w:val="none" w:sz="0" w:space="0" w:color="auto"/>
                    <w:left w:val="none" w:sz="0" w:space="0" w:color="auto"/>
                    <w:bottom w:val="none" w:sz="0" w:space="0" w:color="auto"/>
                    <w:right w:val="none" w:sz="0" w:space="0" w:color="auto"/>
                  </w:divBdr>
                  <w:divsChild>
                    <w:div w:id="125898077">
                      <w:marLeft w:val="0"/>
                      <w:marRight w:val="0"/>
                      <w:marTop w:val="0"/>
                      <w:marBottom w:val="0"/>
                      <w:divBdr>
                        <w:top w:val="none" w:sz="0" w:space="0" w:color="auto"/>
                        <w:left w:val="none" w:sz="0" w:space="0" w:color="auto"/>
                        <w:bottom w:val="none" w:sz="0" w:space="0" w:color="auto"/>
                        <w:right w:val="none" w:sz="0" w:space="0" w:color="auto"/>
                      </w:divBdr>
                    </w:div>
                  </w:divsChild>
                </w:div>
                <w:div w:id="1109663904">
                  <w:marLeft w:val="0"/>
                  <w:marRight w:val="0"/>
                  <w:marTop w:val="0"/>
                  <w:marBottom w:val="0"/>
                  <w:divBdr>
                    <w:top w:val="none" w:sz="0" w:space="0" w:color="auto"/>
                    <w:left w:val="none" w:sz="0" w:space="0" w:color="auto"/>
                    <w:bottom w:val="none" w:sz="0" w:space="0" w:color="auto"/>
                    <w:right w:val="none" w:sz="0" w:space="0" w:color="auto"/>
                  </w:divBdr>
                  <w:divsChild>
                    <w:div w:id="1781874354">
                      <w:marLeft w:val="0"/>
                      <w:marRight w:val="0"/>
                      <w:marTop w:val="0"/>
                      <w:marBottom w:val="0"/>
                      <w:divBdr>
                        <w:top w:val="none" w:sz="0" w:space="0" w:color="auto"/>
                        <w:left w:val="none" w:sz="0" w:space="0" w:color="auto"/>
                        <w:bottom w:val="none" w:sz="0" w:space="0" w:color="auto"/>
                        <w:right w:val="none" w:sz="0" w:space="0" w:color="auto"/>
                      </w:divBdr>
                    </w:div>
                  </w:divsChild>
                </w:div>
                <w:div w:id="1140683905">
                  <w:marLeft w:val="0"/>
                  <w:marRight w:val="0"/>
                  <w:marTop w:val="0"/>
                  <w:marBottom w:val="0"/>
                  <w:divBdr>
                    <w:top w:val="none" w:sz="0" w:space="0" w:color="auto"/>
                    <w:left w:val="none" w:sz="0" w:space="0" w:color="auto"/>
                    <w:bottom w:val="none" w:sz="0" w:space="0" w:color="auto"/>
                    <w:right w:val="none" w:sz="0" w:space="0" w:color="auto"/>
                  </w:divBdr>
                  <w:divsChild>
                    <w:div w:id="2028944837">
                      <w:marLeft w:val="0"/>
                      <w:marRight w:val="0"/>
                      <w:marTop w:val="0"/>
                      <w:marBottom w:val="0"/>
                      <w:divBdr>
                        <w:top w:val="none" w:sz="0" w:space="0" w:color="auto"/>
                        <w:left w:val="none" w:sz="0" w:space="0" w:color="auto"/>
                        <w:bottom w:val="none" w:sz="0" w:space="0" w:color="auto"/>
                        <w:right w:val="none" w:sz="0" w:space="0" w:color="auto"/>
                      </w:divBdr>
                    </w:div>
                  </w:divsChild>
                </w:div>
                <w:div w:id="1170439098">
                  <w:marLeft w:val="0"/>
                  <w:marRight w:val="0"/>
                  <w:marTop w:val="0"/>
                  <w:marBottom w:val="0"/>
                  <w:divBdr>
                    <w:top w:val="none" w:sz="0" w:space="0" w:color="auto"/>
                    <w:left w:val="none" w:sz="0" w:space="0" w:color="auto"/>
                    <w:bottom w:val="none" w:sz="0" w:space="0" w:color="auto"/>
                    <w:right w:val="none" w:sz="0" w:space="0" w:color="auto"/>
                  </w:divBdr>
                  <w:divsChild>
                    <w:div w:id="975795857">
                      <w:marLeft w:val="0"/>
                      <w:marRight w:val="0"/>
                      <w:marTop w:val="0"/>
                      <w:marBottom w:val="0"/>
                      <w:divBdr>
                        <w:top w:val="none" w:sz="0" w:space="0" w:color="auto"/>
                        <w:left w:val="none" w:sz="0" w:space="0" w:color="auto"/>
                        <w:bottom w:val="none" w:sz="0" w:space="0" w:color="auto"/>
                        <w:right w:val="none" w:sz="0" w:space="0" w:color="auto"/>
                      </w:divBdr>
                    </w:div>
                  </w:divsChild>
                </w:div>
                <w:div w:id="1180848107">
                  <w:marLeft w:val="0"/>
                  <w:marRight w:val="0"/>
                  <w:marTop w:val="0"/>
                  <w:marBottom w:val="0"/>
                  <w:divBdr>
                    <w:top w:val="none" w:sz="0" w:space="0" w:color="auto"/>
                    <w:left w:val="none" w:sz="0" w:space="0" w:color="auto"/>
                    <w:bottom w:val="none" w:sz="0" w:space="0" w:color="auto"/>
                    <w:right w:val="none" w:sz="0" w:space="0" w:color="auto"/>
                  </w:divBdr>
                  <w:divsChild>
                    <w:div w:id="1454202883">
                      <w:marLeft w:val="0"/>
                      <w:marRight w:val="0"/>
                      <w:marTop w:val="0"/>
                      <w:marBottom w:val="0"/>
                      <w:divBdr>
                        <w:top w:val="none" w:sz="0" w:space="0" w:color="auto"/>
                        <w:left w:val="none" w:sz="0" w:space="0" w:color="auto"/>
                        <w:bottom w:val="none" w:sz="0" w:space="0" w:color="auto"/>
                        <w:right w:val="none" w:sz="0" w:space="0" w:color="auto"/>
                      </w:divBdr>
                    </w:div>
                    <w:div w:id="2014532696">
                      <w:marLeft w:val="0"/>
                      <w:marRight w:val="0"/>
                      <w:marTop w:val="0"/>
                      <w:marBottom w:val="0"/>
                      <w:divBdr>
                        <w:top w:val="none" w:sz="0" w:space="0" w:color="auto"/>
                        <w:left w:val="none" w:sz="0" w:space="0" w:color="auto"/>
                        <w:bottom w:val="none" w:sz="0" w:space="0" w:color="auto"/>
                        <w:right w:val="none" w:sz="0" w:space="0" w:color="auto"/>
                      </w:divBdr>
                    </w:div>
                  </w:divsChild>
                </w:div>
                <w:div w:id="1253667028">
                  <w:marLeft w:val="0"/>
                  <w:marRight w:val="0"/>
                  <w:marTop w:val="0"/>
                  <w:marBottom w:val="0"/>
                  <w:divBdr>
                    <w:top w:val="none" w:sz="0" w:space="0" w:color="auto"/>
                    <w:left w:val="none" w:sz="0" w:space="0" w:color="auto"/>
                    <w:bottom w:val="none" w:sz="0" w:space="0" w:color="auto"/>
                    <w:right w:val="none" w:sz="0" w:space="0" w:color="auto"/>
                  </w:divBdr>
                  <w:divsChild>
                    <w:div w:id="2067141415">
                      <w:marLeft w:val="0"/>
                      <w:marRight w:val="0"/>
                      <w:marTop w:val="0"/>
                      <w:marBottom w:val="0"/>
                      <w:divBdr>
                        <w:top w:val="none" w:sz="0" w:space="0" w:color="auto"/>
                        <w:left w:val="none" w:sz="0" w:space="0" w:color="auto"/>
                        <w:bottom w:val="none" w:sz="0" w:space="0" w:color="auto"/>
                        <w:right w:val="none" w:sz="0" w:space="0" w:color="auto"/>
                      </w:divBdr>
                    </w:div>
                  </w:divsChild>
                </w:div>
                <w:div w:id="1266890776">
                  <w:marLeft w:val="0"/>
                  <w:marRight w:val="0"/>
                  <w:marTop w:val="0"/>
                  <w:marBottom w:val="0"/>
                  <w:divBdr>
                    <w:top w:val="none" w:sz="0" w:space="0" w:color="auto"/>
                    <w:left w:val="none" w:sz="0" w:space="0" w:color="auto"/>
                    <w:bottom w:val="none" w:sz="0" w:space="0" w:color="auto"/>
                    <w:right w:val="none" w:sz="0" w:space="0" w:color="auto"/>
                  </w:divBdr>
                  <w:divsChild>
                    <w:div w:id="1928151110">
                      <w:marLeft w:val="0"/>
                      <w:marRight w:val="0"/>
                      <w:marTop w:val="0"/>
                      <w:marBottom w:val="0"/>
                      <w:divBdr>
                        <w:top w:val="none" w:sz="0" w:space="0" w:color="auto"/>
                        <w:left w:val="none" w:sz="0" w:space="0" w:color="auto"/>
                        <w:bottom w:val="none" w:sz="0" w:space="0" w:color="auto"/>
                        <w:right w:val="none" w:sz="0" w:space="0" w:color="auto"/>
                      </w:divBdr>
                    </w:div>
                  </w:divsChild>
                </w:div>
                <w:div w:id="1340307722">
                  <w:marLeft w:val="0"/>
                  <w:marRight w:val="0"/>
                  <w:marTop w:val="0"/>
                  <w:marBottom w:val="0"/>
                  <w:divBdr>
                    <w:top w:val="none" w:sz="0" w:space="0" w:color="auto"/>
                    <w:left w:val="none" w:sz="0" w:space="0" w:color="auto"/>
                    <w:bottom w:val="none" w:sz="0" w:space="0" w:color="auto"/>
                    <w:right w:val="none" w:sz="0" w:space="0" w:color="auto"/>
                  </w:divBdr>
                  <w:divsChild>
                    <w:div w:id="2004506205">
                      <w:marLeft w:val="0"/>
                      <w:marRight w:val="0"/>
                      <w:marTop w:val="0"/>
                      <w:marBottom w:val="0"/>
                      <w:divBdr>
                        <w:top w:val="none" w:sz="0" w:space="0" w:color="auto"/>
                        <w:left w:val="none" w:sz="0" w:space="0" w:color="auto"/>
                        <w:bottom w:val="none" w:sz="0" w:space="0" w:color="auto"/>
                        <w:right w:val="none" w:sz="0" w:space="0" w:color="auto"/>
                      </w:divBdr>
                    </w:div>
                  </w:divsChild>
                </w:div>
                <w:div w:id="1341927773">
                  <w:marLeft w:val="0"/>
                  <w:marRight w:val="0"/>
                  <w:marTop w:val="0"/>
                  <w:marBottom w:val="0"/>
                  <w:divBdr>
                    <w:top w:val="none" w:sz="0" w:space="0" w:color="auto"/>
                    <w:left w:val="none" w:sz="0" w:space="0" w:color="auto"/>
                    <w:bottom w:val="none" w:sz="0" w:space="0" w:color="auto"/>
                    <w:right w:val="none" w:sz="0" w:space="0" w:color="auto"/>
                  </w:divBdr>
                  <w:divsChild>
                    <w:div w:id="797652317">
                      <w:marLeft w:val="0"/>
                      <w:marRight w:val="0"/>
                      <w:marTop w:val="0"/>
                      <w:marBottom w:val="0"/>
                      <w:divBdr>
                        <w:top w:val="none" w:sz="0" w:space="0" w:color="auto"/>
                        <w:left w:val="none" w:sz="0" w:space="0" w:color="auto"/>
                        <w:bottom w:val="none" w:sz="0" w:space="0" w:color="auto"/>
                        <w:right w:val="none" w:sz="0" w:space="0" w:color="auto"/>
                      </w:divBdr>
                    </w:div>
                  </w:divsChild>
                </w:div>
                <w:div w:id="1400323529">
                  <w:marLeft w:val="0"/>
                  <w:marRight w:val="0"/>
                  <w:marTop w:val="0"/>
                  <w:marBottom w:val="0"/>
                  <w:divBdr>
                    <w:top w:val="none" w:sz="0" w:space="0" w:color="auto"/>
                    <w:left w:val="none" w:sz="0" w:space="0" w:color="auto"/>
                    <w:bottom w:val="none" w:sz="0" w:space="0" w:color="auto"/>
                    <w:right w:val="none" w:sz="0" w:space="0" w:color="auto"/>
                  </w:divBdr>
                  <w:divsChild>
                    <w:div w:id="517737949">
                      <w:marLeft w:val="0"/>
                      <w:marRight w:val="0"/>
                      <w:marTop w:val="0"/>
                      <w:marBottom w:val="0"/>
                      <w:divBdr>
                        <w:top w:val="none" w:sz="0" w:space="0" w:color="auto"/>
                        <w:left w:val="none" w:sz="0" w:space="0" w:color="auto"/>
                        <w:bottom w:val="none" w:sz="0" w:space="0" w:color="auto"/>
                        <w:right w:val="none" w:sz="0" w:space="0" w:color="auto"/>
                      </w:divBdr>
                    </w:div>
                  </w:divsChild>
                </w:div>
                <w:div w:id="1404527866">
                  <w:marLeft w:val="0"/>
                  <w:marRight w:val="0"/>
                  <w:marTop w:val="0"/>
                  <w:marBottom w:val="0"/>
                  <w:divBdr>
                    <w:top w:val="none" w:sz="0" w:space="0" w:color="auto"/>
                    <w:left w:val="none" w:sz="0" w:space="0" w:color="auto"/>
                    <w:bottom w:val="none" w:sz="0" w:space="0" w:color="auto"/>
                    <w:right w:val="none" w:sz="0" w:space="0" w:color="auto"/>
                  </w:divBdr>
                  <w:divsChild>
                    <w:div w:id="85658123">
                      <w:marLeft w:val="0"/>
                      <w:marRight w:val="0"/>
                      <w:marTop w:val="0"/>
                      <w:marBottom w:val="0"/>
                      <w:divBdr>
                        <w:top w:val="none" w:sz="0" w:space="0" w:color="auto"/>
                        <w:left w:val="none" w:sz="0" w:space="0" w:color="auto"/>
                        <w:bottom w:val="none" w:sz="0" w:space="0" w:color="auto"/>
                        <w:right w:val="none" w:sz="0" w:space="0" w:color="auto"/>
                      </w:divBdr>
                    </w:div>
                  </w:divsChild>
                </w:div>
                <w:div w:id="1418285336">
                  <w:marLeft w:val="0"/>
                  <w:marRight w:val="0"/>
                  <w:marTop w:val="0"/>
                  <w:marBottom w:val="0"/>
                  <w:divBdr>
                    <w:top w:val="none" w:sz="0" w:space="0" w:color="auto"/>
                    <w:left w:val="none" w:sz="0" w:space="0" w:color="auto"/>
                    <w:bottom w:val="none" w:sz="0" w:space="0" w:color="auto"/>
                    <w:right w:val="none" w:sz="0" w:space="0" w:color="auto"/>
                  </w:divBdr>
                  <w:divsChild>
                    <w:div w:id="759452273">
                      <w:marLeft w:val="0"/>
                      <w:marRight w:val="0"/>
                      <w:marTop w:val="0"/>
                      <w:marBottom w:val="0"/>
                      <w:divBdr>
                        <w:top w:val="none" w:sz="0" w:space="0" w:color="auto"/>
                        <w:left w:val="none" w:sz="0" w:space="0" w:color="auto"/>
                        <w:bottom w:val="none" w:sz="0" w:space="0" w:color="auto"/>
                        <w:right w:val="none" w:sz="0" w:space="0" w:color="auto"/>
                      </w:divBdr>
                    </w:div>
                  </w:divsChild>
                </w:div>
                <w:div w:id="1437100107">
                  <w:marLeft w:val="0"/>
                  <w:marRight w:val="0"/>
                  <w:marTop w:val="0"/>
                  <w:marBottom w:val="0"/>
                  <w:divBdr>
                    <w:top w:val="none" w:sz="0" w:space="0" w:color="auto"/>
                    <w:left w:val="none" w:sz="0" w:space="0" w:color="auto"/>
                    <w:bottom w:val="none" w:sz="0" w:space="0" w:color="auto"/>
                    <w:right w:val="none" w:sz="0" w:space="0" w:color="auto"/>
                  </w:divBdr>
                  <w:divsChild>
                    <w:div w:id="172577903">
                      <w:marLeft w:val="0"/>
                      <w:marRight w:val="0"/>
                      <w:marTop w:val="0"/>
                      <w:marBottom w:val="0"/>
                      <w:divBdr>
                        <w:top w:val="none" w:sz="0" w:space="0" w:color="auto"/>
                        <w:left w:val="none" w:sz="0" w:space="0" w:color="auto"/>
                        <w:bottom w:val="none" w:sz="0" w:space="0" w:color="auto"/>
                        <w:right w:val="none" w:sz="0" w:space="0" w:color="auto"/>
                      </w:divBdr>
                    </w:div>
                  </w:divsChild>
                </w:div>
                <w:div w:id="1440446909">
                  <w:marLeft w:val="0"/>
                  <w:marRight w:val="0"/>
                  <w:marTop w:val="0"/>
                  <w:marBottom w:val="0"/>
                  <w:divBdr>
                    <w:top w:val="none" w:sz="0" w:space="0" w:color="auto"/>
                    <w:left w:val="none" w:sz="0" w:space="0" w:color="auto"/>
                    <w:bottom w:val="none" w:sz="0" w:space="0" w:color="auto"/>
                    <w:right w:val="none" w:sz="0" w:space="0" w:color="auto"/>
                  </w:divBdr>
                  <w:divsChild>
                    <w:div w:id="1643774228">
                      <w:marLeft w:val="0"/>
                      <w:marRight w:val="0"/>
                      <w:marTop w:val="0"/>
                      <w:marBottom w:val="0"/>
                      <w:divBdr>
                        <w:top w:val="none" w:sz="0" w:space="0" w:color="auto"/>
                        <w:left w:val="none" w:sz="0" w:space="0" w:color="auto"/>
                        <w:bottom w:val="none" w:sz="0" w:space="0" w:color="auto"/>
                        <w:right w:val="none" w:sz="0" w:space="0" w:color="auto"/>
                      </w:divBdr>
                    </w:div>
                  </w:divsChild>
                </w:div>
                <w:div w:id="1541943151">
                  <w:marLeft w:val="0"/>
                  <w:marRight w:val="0"/>
                  <w:marTop w:val="0"/>
                  <w:marBottom w:val="0"/>
                  <w:divBdr>
                    <w:top w:val="none" w:sz="0" w:space="0" w:color="auto"/>
                    <w:left w:val="none" w:sz="0" w:space="0" w:color="auto"/>
                    <w:bottom w:val="none" w:sz="0" w:space="0" w:color="auto"/>
                    <w:right w:val="none" w:sz="0" w:space="0" w:color="auto"/>
                  </w:divBdr>
                  <w:divsChild>
                    <w:div w:id="1840851193">
                      <w:marLeft w:val="0"/>
                      <w:marRight w:val="0"/>
                      <w:marTop w:val="0"/>
                      <w:marBottom w:val="0"/>
                      <w:divBdr>
                        <w:top w:val="none" w:sz="0" w:space="0" w:color="auto"/>
                        <w:left w:val="none" w:sz="0" w:space="0" w:color="auto"/>
                        <w:bottom w:val="none" w:sz="0" w:space="0" w:color="auto"/>
                        <w:right w:val="none" w:sz="0" w:space="0" w:color="auto"/>
                      </w:divBdr>
                    </w:div>
                  </w:divsChild>
                </w:div>
                <w:div w:id="1556040292">
                  <w:marLeft w:val="0"/>
                  <w:marRight w:val="0"/>
                  <w:marTop w:val="0"/>
                  <w:marBottom w:val="0"/>
                  <w:divBdr>
                    <w:top w:val="none" w:sz="0" w:space="0" w:color="auto"/>
                    <w:left w:val="none" w:sz="0" w:space="0" w:color="auto"/>
                    <w:bottom w:val="none" w:sz="0" w:space="0" w:color="auto"/>
                    <w:right w:val="none" w:sz="0" w:space="0" w:color="auto"/>
                  </w:divBdr>
                  <w:divsChild>
                    <w:div w:id="1701202214">
                      <w:marLeft w:val="0"/>
                      <w:marRight w:val="0"/>
                      <w:marTop w:val="0"/>
                      <w:marBottom w:val="0"/>
                      <w:divBdr>
                        <w:top w:val="none" w:sz="0" w:space="0" w:color="auto"/>
                        <w:left w:val="none" w:sz="0" w:space="0" w:color="auto"/>
                        <w:bottom w:val="none" w:sz="0" w:space="0" w:color="auto"/>
                        <w:right w:val="none" w:sz="0" w:space="0" w:color="auto"/>
                      </w:divBdr>
                    </w:div>
                  </w:divsChild>
                </w:div>
                <w:div w:id="1594438957">
                  <w:marLeft w:val="0"/>
                  <w:marRight w:val="0"/>
                  <w:marTop w:val="0"/>
                  <w:marBottom w:val="0"/>
                  <w:divBdr>
                    <w:top w:val="none" w:sz="0" w:space="0" w:color="auto"/>
                    <w:left w:val="none" w:sz="0" w:space="0" w:color="auto"/>
                    <w:bottom w:val="none" w:sz="0" w:space="0" w:color="auto"/>
                    <w:right w:val="none" w:sz="0" w:space="0" w:color="auto"/>
                  </w:divBdr>
                  <w:divsChild>
                    <w:div w:id="1528568916">
                      <w:marLeft w:val="0"/>
                      <w:marRight w:val="0"/>
                      <w:marTop w:val="0"/>
                      <w:marBottom w:val="0"/>
                      <w:divBdr>
                        <w:top w:val="none" w:sz="0" w:space="0" w:color="auto"/>
                        <w:left w:val="none" w:sz="0" w:space="0" w:color="auto"/>
                        <w:bottom w:val="none" w:sz="0" w:space="0" w:color="auto"/>
                        <w:right w:val="none" w:sz="0" w:space="0" w:color="auto"/>
                      </w:divBdr>
                    </w:div>
                  </w:divsChild>
                </w:div>
                <w:div w:id="1662611856">
                  <w:marLeft w:val="0"/>
                  <w:marRight w:val="0"/>
                  <w:marTop w:val="0"/>
                  <w:marBottom w:val="0"/>
                  <w:divBdr>
                    <w:top w:val="none" w:sz="0" w:space="0" w:color="auto"/>
                    <w:left w:val="none" w:sz="0" w:space="0" w:color="auto"/>
                    <w:bottom w:val="none" w:sz="0" w:space="0" w:color="auto"/>
                    <w:right w:val="none" w:sz="0" w:space="0" w:color="auto"/>
                  </w:divBdr>
                  <w:divsChild>
                    <w:div w:id="358744517">
                      <w:marLeft w:val="0"/>
                      <w:marRight w:val="0"/>
                      <w:marTop w:val="0"/>
                      <w:marBottom w:val="0"/>
                      <w:divBdr>
                        <w:top w:val="none" w:sz="0" w:space="0" w:color="auto"/>
                        <w:left w:val="none" w:sz="0" w:space="0" w:color="auto"/>
                        <w:bottom w:val="none" w:sz="0" w:space="0" w:color="auto"/>
                        <w:right w:val="none" w:sz="0" w:space="0" w:color="auto"/>
                      </w:divBdr>
                    </w:div>
                  </w:divsChild>
                </w:div>
                <w:div w:id="1685135271">
                  <w:marLeft w:val="0"/>
                  <w:marRight w:val="0"/>
                  <w:marTop w:val="0"/>
                  <w:marBottom w:val="0"/>
                  <w:divBdr>
                    <w:top w:val="none" w:sz="0" w:space="0" w:color="auto"/>
                    <w:left w:val="none" w:sz="0" w:space="0" w:color="auto"/>
                    <w:bottom w:val="none" w:sz="0" w:space="0" w:color="auto"/>
                    <w:right w:val="none" w:sz="0" w:space="0" w:color="auto"/>
                  </w:divBdr>
                  <w:divsChild>
                    <w:div w:id="1169904855">
                      <w:marLeft w:val="0"/>
                      <w:marRight w:val="0"/>
                      <w:marTop w:val="0"/>
                      <w:marBottom w:val="0"/>
                      <w:divBdr>
                        <w:top w:val="none" w:sz="0" w:space="0" w:color="auto"/>
                        <w:left w:val="none" w:sz="0" w:space="0" w:color="auto"/>
                        <w:bottom w:val="none" w:sz="0" w:space="0" w:color="auto"/>
                        <w:right w:val="none" w:sz="0" w:space="0" w:color="auto"/>
                      </w:divBdr>
                    </w:div>
                  </w:divsChild>
                </w:div>
                <w:div w:id="1714694203">
                  <w:marLeft w:val="0"/>
                  <w:marRight w:val="0"/>
                  <w:marTop w:val="0"/>
                  <w:marBottom w:val="0"/>
                  <w:divBdr>
                    <w:top w:val="none" w:sz="0" w:space="0" w:color="auto"/>
                    <w:left w:val="none" w:sz="0" w:space="0" w:color="auto"/>
                    <w:bottom w:val="none" w:sz="0" w:space="0" w:color="auto"/>
                    <w:right w:val="none" w:sz="0" w:space="0" w:color="auto"/>
                  </w:divBdr>
                  <w:divsChild>
                    <w:div w:id="557936590">
                      <w:marLeft w:val="0"/>
                      <w:marRight w:val="0"/>
                      <w:marTop w:val="0"/>
                      <w:marBottom w:val="0"/>
                      <w:divBdr>
                        <w:top w:val="none" w:sz="0" w:space="0" w:color="auto"/>
                        <w:left w:val="none" w:sz="0" w:space="0" w:color="auto"/>
                        <w:bottom w:val="none" w:sz="0" w:space="0" w:color="auto"/>
                        <w:right w:val="none" w:sz="0" w:space="0" w:color="auto"/>
                      </w:divBdr>
                    </w:div>
                  </w:divsChild>
                </w:div>
                <w:div w:id="1757247009">
                  <w:marLeft w:val="0"/>
                  <w:marRight w:val="0"/>
                  <w:marTop w:val="0"/>
                  <w:marBottom w:val="0"/>
                  <w:divBdr>
                    <w:top w:val="none" w:sz="0" w:space="0" w:color="auto"/>
                    <w:left w:val="none" w:sz="0" w:space="0" w:color="auto"/>
                    <w:bottom w:val="none" w:sz="0" w:space="0" w:color="auto"/>
                    <w:right w:val="none" w:sz="0" w:space="0" w:color="auto"/>
                  </w:divBdr>
                  <w:divsChild>
                    <w:div w:id="649360842">
                      <w:marLeft w:val="0"/>
                      <w:marRight w:val="0"/>
                      <w:marTop w:val="0"/>
                      <w:marBottom w:val="0"/>
                      <w:divBdr>
                        <w:top w:val="none" w:sz="0" w:space="0" w:color="auto"/>
                        <w:left w:val="none" w:sz="0" w:space="0" w:color="auto"/>
                        <w:bottom w:val="none" w:sz="0" w:space="0" w:color="auto"/>
                        <w:right w:val="none" w:sz="0" w:space="0" w:color="auto"/>
                      </w:divBdr>
                    </w:div>
                  </w:divsChild>
                </w:div>
                <w:div w:id="1771241508">
                  <w:marLeft w:val="0"/>
                  <w:marRight w:val="0"/>
                  <w:marTop w:val="0"/>
                  <w:marBottom w:val="0"/>
                  <w:divBdr>
                    <w:top w:val="none" w:sz="0" w:space="0" w:color="auto"/>
                    <w:left w:val="none" w:sz="0" w:space="0" w:color="auto"/>
                    <w:bottom w:val="none" w:sz="0" w:space="0" w:color="auto"/>
                    <w:right w:val="none" w:sz="0" w:space="0" w:color="auto"/>
                  </w:divBdr>
                  <w:divsChild>
                    <w:div w:id="700594493">
                      <w:marLeft w:val="0"/>
                      <w:marRight w:val="0"/>
                      <w:marTop w:val="0"/>
                      <w:marBottom w:val="0"/>
                      <w:divBdr>
                        <w:top w:val="none" w:sz="0" w:space="0" w:color="auto"/>
                        <w:left w:val="none" w:sz="0" w:space="0" w:color="auto"/>
                        <w:bottom w:val="none" w:sz="0" w:space="0" w:color="auto"/>
                        <w:right w:val="none" w:sz="0" w:space="0" w:color="auto"/>
                      </w:divBdr>
                    </w:div>
                  </w:divsChild>
                </w:div>
                <w:div w:id="1793749886">
                  <w:marLeft w:val="0"/>
                  <w:marRight w:val="0"/>
                  <w:marTop w:val="0"/>
                  <w:marBottom w:val="0"/>
                  <w:divBdr>
                    <w:top w:val="none" w:sz="0" w:space="0" w:color="auto"/>
                    <w:left w:val="none" w:sz="0" w:space="0" w:color="auto"/>
                    <w:bottom w:val="none" w:sz="0" w:space="0" w:color="auto"/>
                    <w:right w:val="none" w:sz="0" w:space="0" w:color="auto"/>
                  </w:divBdr>
                  <w:divsChild>
                    <w:div w:id="871840264">
                      <w:marLeft w:val="0"/>
                      <w:marRight w:val="0"/>
                      <w:marTop w:val="0"/>
                      <w:marBottom w:val="0"/>
                      <w:divBdr>
                        <w:top w:val="none" w:sz="0" w:space="0" w:color="auto"/>
                        <w:left w:val="none" w:sz="0" w:space="0" w:color="auto"/>
                        <w:bottom w:val="none" w:sz="0" w:space="0" w:color="auto"/>
                        <w:right w:val="none" w:sz="0" w:space="0" w:color="auto"/>
                      </w:divBdr>
                    </w:div>
                  </w:divsChild>
                </w:div>
                <w:div w:id="1838031951">
                  <w:marLeft w:val="0"/>
                  <w:marRight w:val="0"/>
                  <w:marTop w:val="0"/>
                  <w:marBottom w:val="0"/>
                  <w:divBdr>
                    <w:top w:val="none" w:sz="0" w:space="0" w:color="auto"/>
                    <w:left w:val="none" w:sz="0" w:space="0" w:color="auto"/>
                    <w:bottom w:val="none" w:sz="0" w:space="0" w:color="auto"/>
                    <w:right w:val="none" w:sz="0" w:space="0" w:color="auto"/>
                  </w:divBdr>
                  <w:divsChild>
                    <w:div w:id="1719813498">
                      <w:marLeft w:val="0"/>
                      <w:marRight w:val="0"/>
                      <w:marTop w:val="0"/>
                      <w:marBottom w:val="0"/>
                      <w:divBdr>
                        <w:top w:val="none" w:sz="0" w:space="0" w:color="auto"/>
                        <w:left w:val="none" w:sz="0" w:space="0" w:color="auto"/>
                        <w:bottom w:val="none" w:sz="0" w:space="0" w:color="auto"/>
                        <w:right w:val="none" w:sz="0" w:space="0" w:color="auto"/>
                      </w:divBdr>
                    </w:div>
                  </w:divsChild>
                </w:div>
                <w:div w:id="1857307390">
                  <w:marLeft w:val="0"/>
                  <w:marRight w:val="0"/>
                  <w:marTop w:val="0"/>
                  <w:marBottom w:val="0"/>
                  <w:divBdr>
                    <w:top w:val="none" w:sz="0" w:space="0" w:color="auto"/>
                    <w:left w:val="none" w:sz="0" w:space="0" w:color="auto"/>
                    <w:bottom w:val="none" w:sz="0" w:space="0" w:color="auto"/>
                    <w:right w:val="none" w:sz="0" w:space="0" w:color="auto"/>
                  </w:divBdr>
                  <w:divsChild>
                    <w:div w:id="2085948770">
                      <w:marLeft w:val="0"/>
                      <w:marRight w:val="0"/>
                      <w:marTop w:val="0"/>
                      <w:marBottom w:val="0"/>
                      <w:divBdr>
                        <w:top w:val="none" w:sz="0" w:space="0" w:color="auto"/>
                        <w:left w:val="none" w:sz="0" w:space="0" w:color="auto"/>
                        <w:bottom w:val="none" w:sz="0" w:space="0" w:color="auto"/>
                        <w:right w:val="none" w:sz="0" w:space="0" w:color="auto"/>
                      </w:divBdr>
                    </w:div>
                  </w:divsChild>
                </w:div>
                <w:div w:id="1919292387">
                  <w:marLeft w:val="0"/>
                  <w:marRight w:val="0"/>
                  <w:marTop w:val="0"/>
                  <w:marBottom w:val="0"/>
                  <w:divBdr>
                    <w:top w:val="none" w:sz="0" w:space="0" w:color="auto"/>
                    <w:left w:val="none" w:sz="0" w:space="0" w:color="auto"/>
                    <w:bottom w:val="none" w:sz="0" w:space="0" w:color="auto"/>
                    <w:right w:val="none" w:sz="0" w:space="0" w:color="auto"/>
                  </w:divBdr>
                  <w:divsChild>
                    <w:div w:id="1667366">
                      <w:marLeft w:val="0"/>
                      <w:marRight w:val="0"/>
                      <w:marTop w:val="0"/>
                      <w:marBottom w:val="0"/>
                      <w:divBdr>
                        <w:top w:val="none" w:sz="0" w:space="0" w:color="auto"/>
                        <w:left w:val="none" w:sz="0" w:space="0" w:color="auto"/>
                        <w:bottom w:val="none" w:sz="0" w:space="0" w:color="auto"/>
                        <w:right w:val="none" w:sz="0" w:space="0" w:color="auto"/>
                      </w:divBdr>
                    </w:div>
                  </w:divsChild>
                </w:div>
                <w:div w:id="1967733641">
                  <w:marLeft w:val="0"/>
                  <w:marRight w:val="0"/>
                  <w:marTop w:val="0"/>
                  <w:marBottom w:val="0"/>
                  <w:divBdr>
                    <w:top w:val="none" w:sz="0" w:space="0" w:color="auto"/>
                    <w:left w:val="none" w:sz="0" w:space="0" w:color="auto"/>
                    <w:bottom w:val="none" w:sz="0" w:space="0" w:color="auto"/>
                    <w:right w:val="none" w:sz="0" w:space="0" w:color="auto"/>
                  </w:divBdr>
                  <w:divsChild>
                    <w:div w:id="1443383100">
                      <w:marLeft w:val="0"/>
                      <w:marRight w:val="0"/>
                      <w:marTop w:val="0"/>
                      <w:marBottom w:val="0"/>
                      <w:divBdr>
                        <w:top w:val="none" w:sz="0" w:space="0" w:color="auto"/>
                        <w:left w:val="none" w:sz="0" w:space="0" w:color="auto"/>
                        <w:bottom w:val="none" w:sz="0" w:space="0" w:color="auto"/>
                        <w:right w:val="none" w:sz="0" w:space="0" w:color="auto"/>
                      </w:divBdr>
                    </w:div>
                  </w:divsChild>
                </w:div>
                <w:div w:id="1970889839">
                  <w:marLeft w:val="0"/>
                  <w:marRight w:val="0"/>
                  <w:marTop w:val="0"/>
                  <w:marBottom w:val="0"/>
                  <w:divBdr>
                    <w:top w:val="none" w:sz="0" w:space="0" w:color="auto"/>
                    <w:left w:val="none" w:sz="0" w:space="0" w:color="auto"/>
                    <w:bottom w:val="none" w:sz="0" w:space="0" w:color="auto"/>
                    <w:right w:val="none" w:sz="0" w:space="0" w:color="auto"/>
                  </w:divBdr>
                  <w:divsChild>
                    <w:div w:id="281301494">
                      <w:marLeft w:val="0"/>
                      <w:marRight w:val="0"/>
                      <w:marTop w:val="0"/>
                      <w:marBottom w:val="0"/>
                      <w:divBdr>
                        <w:top w:val="none" w:sz="0" w:space="0" w:color="auto"/>
                        <w:left w:val="none" w:sz="0" w:space="0" w:color="auto"/>
                        <w:bottom w:val="none" w:sz="0" w:space="0" w:color="auto"/>
                        <w:right w:val="none" w:sz="0" w:space="0" w:color="auto"/>
                      </w:divBdr>
                    </w:div>
                  </w:divsChild>
                </w:div>
                <w:div w:id="2025279915">
                  <w:marLeft w:val="0"/>
                  <w:marRight w:val="0"/>
                  <w:marTop w:val="0"/>
                  <w:marBottom w:val="0"/>
                  <w:divBdr>
                    <w:top w:val="none" w:sz="0" w:space="0" w:color="auto"/>
                    <w:left w:val="none" w:sz="0" w:space="0" w:color="auto"/>
                    <w:bottom w:val="none" w:sz="0" w:space="0" w:color="auto"/>
                    <w:right w:val="none" w:sz="0" w:space="0" w:color="auto"/>
                  </w:divBdr>
                  <w:divsChild>
                    <w:div w:id="1899512696">
                      <w:marLeft w:val="0"/>
                      <w:marRight w:val="0"/>
                      <w:marTop w:val="0"/>
                      <w:marBottom w:val="0"/>
                      <w:divBdr>
                        <w:top w:val="none" w:sz="0" w:space="0" w:color="auto"/>
                        <w:left w:val="none" w:sz="0" w:space="0" w:color="auto"/>
                        <w:bottom w:val="none" w:sz="0" w:space="0" w:color="auto"/>
                        <w:right w:val="none" w:sz="0" w:space="0" w:color="auto"/>
                      </w:divBdr>
                    </w:div>
                  </w:divsChild>
                </w:div>
                <w:div w:id="2038191910">
                  <w:marLeft w:val="0"/>
                  <w:marRight w:val="0"/>
                  <w:marTop w:val="0"/>
                  <w:marBottom w:val="0"/>
                  <w:divBdr>
                    <w:top w:val="none" w:sz="0" w:space="0" w:color="auto"/>
                    <w:left w:val="none" w:sz="0" w:space="0" w:color="auto"/>
                    <w:bottom w:val="none" w:sz="0" w:space="0" w:color="auto"/>
                    <w:right w:val="none" w:sz="0" w:space="0" w:color="auto"/>
                  </w:divBdr>
                  <w:divsChild>
                    <w:div w:id="1995406244">
                      <w:marLeft w:val="0"/>
                      <w:marRight w:val="0"/>
                      <w:marTop w:val="0"/>
                      <w:marBottom w:val="0"/>
                      <w:divBdr>
                        <w:top w:val="none" w:sz="0" w:space="0" w:color="auto"/>
                        <w:left w:val="none" w:sz="0" w:space="0" w:color="auto"/>
                        <w:bottom w:val="none" w:sz="0" w:space="0" w:color="auto"/>
                        <w:right w:val="none" w:sz="0" w:space="0" w:color="auto"/>
                      </w:divBdr>
                    </w:div>
                  </w:divsChild>
                </w:div>
                <w:div w:id="2048720992">
                  <w:marLeft w:val="0"/>
                  <w:marRight w:val="0"/>
                  <w:marTop w:val="0"/>
                  <w:marBottom w:val="0"/>
                  <w:divBdr>
                    <w:top w:val="none" w:sz="0" w:space="0" w:color="auto"/>
                    <w:left w:val="none" w:sz="0" w:space="0" w:color="auto"/>
                    <w:bottom w:val="none" w:sz="0" w:space="0" w:color="auto"/>
                    <w:right w:val="none" w:sz="0" w:space="0" w:color="auto"/>
                  </w:divBdr>
                  <w:divsChild>
                    <w:div w:id="1122765831">
                      <w:marLeft w:val="0"/>
                      <w:marRight w:val="0"/>
                      <w:marTop w:val="0"/>
                      <w:marBottom w:val="0"/>
                      <w:divBdr>
                        <w:top w:val="none" w:sz="0" w:space="0" w:color="auto"/>
                        <w:left w:val="none" w:sz="0" w:space="0" w:color="auto"/>
                        <w:bottom w:val="none" w:sz="0" w:space="0" w:color="auto"/>
                        <w:right w:val="none" w:sz="0" w:space="0" w:color="auto"/>
                      </w:divBdr>
                    </w:div>
                  </w:divsChild>
                </w:div>
                <w:div w:id="2065373762">
                  <w:marLeft w:val="0"/>
                  <w:marRight w:val="0"/>
                  <w:marTop w:val="0"/>
                  <w:marBottom w:val="0"/>
                  <w:divBdr>
                    <w:top w:val="none" w:sz="0" w:space="0" w:color="auto"/>
                    <w:left w:val="none" w:sz="0" w:space="0" w:color="auto"/>
                    <w:bottom w:val="none" w:sz="0" w:space="0" w:color="auto"/>
                    <w:right w:val="none" w:sz="0" w:space="0" w:color="auto"/>
                  </w:divBdr>
                  <w:divsChild>
                    <w:div w:id="1297174503">
                      <w:marLeft w:val="0"/>
                      <w:marRight w:val="0"/>
                      <w:marTop w:val="0"/>
                      <w:marBottom w:val="0"/>
                      <w:divBdr>
                        <w:top w:val="none" w:sz="0" w:space="0" w:color="auto"/>
                        <w:left w:val="none" w:sz="0" w:space="0" w:color="auto"/>
                        <w:bottom w:val="none" w:sz="0" w:space="0" w:color="auto"/>
                        <w:right w:val="none" w:sz="0" w:space="0" w:color="auto"/>
                      </w:divBdr>
                    </w:div>
                  </w:divsChild>
                </w:div>
                <w:div w:id="2079087559">
                  <w:marLeft w:val="0"/>
                  <w:marRight w:val="0"/>
                  <w:marTop w:val="0"/>
                  <w:marBottom w:val="0"/>
                  <w:divBdr>
                    <w:top w:val="none" w:sz="0" w:space="0" w:color="auto"/>
                    <w:left w:val="none" w:sz="0" w:space="0" w:color="auto"/>
                    <w:bottom w:val="none" w:sz="0" w:space="0" w:color="auto"/>
                    <w:right w:val="none" w:sz="0" w:space="0" w:color="auto"/>
                  </w:divBdr>
                  <w:divsChild>
                    <w:div w:id="702100600">
                      <w:marLeft w:val="0"/>
                      <w:marRight w:val="0"/>
                      <w:marTop w:val="0"/>
                      <w:marBottom w:val="0"/>
                      <w:divBdr>
                        <w:top w:val="none" w:sz="0" w:space="0" w:color="auto"/>
                        <w:left w:val="none" w:sz="0" w:space="0" w:color="auto"/>
                        <w:bottom w:val="none" w:sz="0" w:space="0" w:color="auto"/>
                        <w:right w:val="none" w:sz="0" w:space="0" w:color="auto"/>
                      </w:divBdr>
                    </w:div>
                  </w:divsChild>
                </w:div>
                <w:div w:id="2085641508">
                  <w:marLeft w:val="0"/>
                  <w:marRight w:val="0"/>
                  <w:marTop w:val="0"/>
                  <w:marBottom w:val="0"/>
                  <w:divBdr>
                    <w:top w:val="none" w:sz="0" w:space="0" w:color="auto"/>
                    <w:left w:val="none" w:sz="0" w:space="0" w:color="auto"/>
                    <w:bottom w:val="none" w:sz="0" w:space="0" w:color="auto"/>
                    <w:right w:val="none" w:sz="0" w:space="0" w:color="auto"/>
                  </w:divBdr>
                  <w:divsChild>
                    <w:div w:id="93043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1632">
          <w:marLeft w:val="0"/>
          <w:marRight w:val="0"/>
          <w:marTop w:val="0"/>
          <w:marBottom w:val="0"/>
          <w:divBdr>
            <w:top w:val="none" w:sz="0" w:space="0" w:color="auto"/>
            <w:left w:val="none" w:sz="0" w:space="0" w:color="auto"/>
            <w:bottom w:val="none" w:sz="0" w:space="0" w:color="auto"/>
            <w:right w:val="none" w:sz="0" w:space="0" w:color="auto"/>
          </w:divBdr>
        </w:div>
      </w:divsChild>
    </w:div>
    <w:div w:id="847796703">
      <w:bodyDiv w:val="1"/>
      <w:marLeft w:val="0"/>
      <w:marRight w:val="0"/>
      <w:marTop w:val="0"/>
      <w:marBottom w:val="0"/>
      <w:divBdr>
        <w:top w:val="none" w:sz="0" w:space="0" w:color="auto"/>
        <w:left w:val="none" w:sz="0" w:space="0" w:color="auto"/>
        <w:bottom w:val="none" w:sz="0" w:space="0" w:color="auto"/>
        <w:right w:val="none" w:sz="0" w:space="0" w:color="auto"/>
      </w:divBdr>
      <w:divsChild>
        <w:div w:id="1145051403">
          <w:marLeft w:val="0"/>
          <w:marRight w:val="0"/>
          <w:marTop w:val="0"/>
          <w:marBottom w:val="0"/>
          <w:divBdr>
            <w:top w:val="none" w:sz="0" w:space="0" w:color="auto"/>
            <w:left w:val="none" w:sz="0" w:space="0" w:color="auto"/>
            <w:bottom w:val="none" w:sz="0" w:space="0" w:color="auto"/>
            <w:right w:val="none" w:sz="0" w:space="0" w:color="auto"/>
          </w:divBdr>
        </w:div>
        <w:div w:id="1384477614">
          <w:marLeft w:val="0"/>
          <w:marRight w:val="0"/>
          <w:marTop w:val="0"/>
          <w:marBottom w:val="0"/>
          <w:divBdr>
            <w:top w:val="none" w:sz="0" w:space="0" w:color="auto"/>
            <w:left w:val="none" w:sz="0" w:space="0" w:color="auto"/>
            <w:bottom w:val="none" w:sz="0" w:space="0" w:color="auto"/>
            <w:right w:val="none" w:sz="0" w:space="0" w:color="auto"/>
          </w:divBdr>
        </w:div>
        <w:div w:id="2036689929">
          <w:marLeft w:val="0"/>
          <w:marRight w:val="0"/>
          <w:marTop w:val="0"/>
          <w:marBottom w:val="0"/>
          <w:divBdr>
            <w:top w:val="none" w:sz="0" w:space="0" w:color="auto"/>
            <w:left w:val="none" w:sz="0" w:space="0" w:color="auto"/>
            <w:bottom w:val="none" w:sz="0" w:space="0" w:color="auto"/>
            <w:right w:val="none" w:sz="0" w:space="0" w:color="auto"/>
          </w:divBdr>
        </w:div>
      </w:divsChild>
    </w:div>
    <w:div w:id="861163482">
      <w:bodyDiv w:val="1"/>
      <w:marLeft w:val="0"/>
      <w:marRight w:val="0"/>
      <w:marTop w:val="0"/>
      <w:marBottom w:val="0"/>
      <w:divBdr>
        <w:top w:val="none" w:sz="0" w:space="0" w:color="auto"/>
        <w:left w:val="none" w:sz="0" w:space="0" w:color="auto"/>
        <w:bottom w:val="none" w:sz="0" w:space="0" w:color="auto"/>
        <w:right w:val="none" w:sz="0" w:space="0" w:color="auto"/>
      </w:divBdr>
    </w:div>
    <w:div w:id="865631118">
      <w:bodyDiv w:val="1"/>
      <w:marLeft w:val="0"/>
      <w:marRight w:val="0"/>
      <w:marTop w:val="0"/>
      <w:marBottom w:val="0"/>
      <w:divBdr>
        <w:top w:val="none" w:sz="0" w:space="0" w:color="auto"/>
        <w:left w:val="none" w:sz="0" w:space="0" w:color="auto"/>
        <w:bottom w:val="none" w:sz="0" w:space="0" w:color="auto"/>
        <w:right w:val="none" w:sz="0" w:space="0" w:color="auto"/>
      </w:divBdr>
      <w:divsChild>
        <w:div w:id="568149128">
          <w:marLeft w:val="0"/>
          <w:marRight w:val="0"/>
          <w:marTop w:val="0"/>
          <w:marBottom w:val="0"/>
          <w:divBdr>
            <w:top w:val="none" w:sz="0" w:space="0" w:color="auto"/>
            <w:left w:val="none" w:sz="0" w:space="0" w:color="auto"/>
            <w:bottom w:val="none" w:sz="0" w:space="0" w:color="auto"/>
            <w:right w:val="none" w:sz="0" w:space="0" w:color="auto"/>
          </w:divBdr>
        </w:div>
        <w:div w:id="746263826">
          <w:marLeft w:val="0"/>
          <w:marRight w:val="0"/>
          <w:marTop w:val="0"/>
          <w:marBottom w:val="0"/>
          <w:divBdr>
            <w:top w:val="none" w:sz="0" w:space="0" w:color="auto"/>
            <w:left w:val="none" w:sz="0" w:space="0" w:color="auto"/>
            <w:bottom w:val="none" w:sz="0" w:space="0" w:color="auto"/>
            <w:right w:val="none" w:sz="0" w:space="0" w:color="auto"/>
          </w:divBdr>
        </w:div>
        <w:div w:id="1610548916">
          <w:marLeft w:val="0"/>
          <w:marRight w:val="0"/>
          <w:marTop w:val="0"/>
          <w:marBottom w:val="0"/>
          <w:divBdr>
            <w:top w:val="none" w:sz="0" w:space="0" w:color="auto"/>
            <w:left w:val="none" w:sz="0" w:space="0" w:color="auto"/>
            <w:bottom w:val="none" w:sz="0" w:space="0" w:color="auto"/>
            <w:right w:val="none" w:sz="0" w:space="0" w:color="auto"/>
          </w:divBdr>
          <w:divsChild>
            <w:div w:id="638649140">
              <w:marLeft w:val="0"/>
              <w:marRight w:val="0"/>
              <w:marTop w:val="30"/>
              <w:marBottom w:val="30"/>
              <w:divBdr>
                <w:top w:val="none" w:sz="0" w:space="0" w:color="auto"/>
                <w:left w:val="none" w:sz="0" w:space="0" w:color="auto"/>
                <w:bottom w:val="none" w:sz="0" w:space="0" w:color="auto"/>
                <w:right w:val="none" w:sz="0" w:space="0" w:color="auto"/>
              </w:divBdr>
              <w:divsChild>
                <w:div w:id="32534971">
                  <w:marLeft w:val="0"/>
                  <w:marRight w:val="0"/>
                  <w:marTop w:val="0"/>
                  <w:marBottom w:val="0"/>
                  <w:divBdr>
                    <w:top w:val="none" w:sz="0" w:space="0" w:color="auto"/>
                    <w:left w:val="none" w:sz="0" w:space="0" w:color="auto"/>
                    <w:bottom w:val="none" w:sz="0" w:space="0" w:color="auto"/>
                    <w:right w:val="none" w:sz="0" w:space="0" w:color="auto"/>
                  </w:divBdr>
                  <w:divsChild>
                    <w:div w:id="1846431913">
                      <w:marLeft w:val="0"/>
                      <w:marRight w:val="0"/>
                      <w:marTop w:val="0"/>
                      <w:marBottom w:val="0"/>
                      <w:divBdr>
                        <w:top w:val="none" w:sz="0" w:space="0" w:color="auto"/>
                        <w:left w:val="none" w:sz="0" w:space="0" w:color="auto"/>
                        <w:bottom w:val="none" w:sz="0" w:space="0" w:color="auto"/>
                        <w:right w:val="none" w:sz="0" w:space="0" w:color="auto"/>
                      </w:divBdr>
                    </w:div>
                  </w:divsChild>
                </w:div>
                <w:div w:id="36203507">
                  <w:marLeft w:val="0"/>
                  <w:marRight w:val="0"/>
                  <w:marTop w:val="0"/>
                  <w:marBottom w:val="0"/>
                  <w:divBdr>
                    <w:top w:val="none" w:sz="0" w:space="0" w:color="auto"/>
                    <w:left w:val="none" w:sz="0" w:space="0" w:color="auto"/>
                    <w:bottom w:val="none" w:sz="0" w:space="0" w:color="auto"/>
                    <w:right w:val="none" w:sz="0" w:space="0" w:color="auto"/>
                  </w:divBdr>
                  <w:divsChild>
                    <w:div w:id="2071421445">
                      <w:marLeft w:val="0"/>
                      <w:marRight w:val="0"/>
                      <w:marTop w:val="0"/>
                      <w:marBottom w:val="0"/>
                      <w:divBdr>
                        <w:top w:val="none" w:sz="0" w:space="0" w:color="auto"/>
                        <w:left w:val="none" w:sz="0" w:space="0" w:color="auto"/>
                        <w:bottom w:val="none" w:sz="0" w:space="0" w:color="auto"/>
                        <w:right w:val="none" w:sz="0" w:space="0" w:color="auto"/>
                      </w:divBdr>
                    </w:div>
                  </w:divsChild>
                </w:div>
                <w:div w:id="39207590">
                  <w:marLeft w:val="0"/>
                  <w:marRight w:val="0"/>
                  <w:marTop w:val="0"/>
                  <w:marBottom w:val="0"/>
                  <w:divBdr>
                    <w:top w:val="none" w:sz="0" w:space="0" w:color="auto"/>
                    <w:left w:val="none" w:sz="0" w:space="0" w:color="auto"/>
                    <w:bottom w:val="none" w:sz="0" w:space="0" w:color="auto"/>
                    <w:right w:val="none" w:sz="0" w:space="0" w:color="auto"/>
                  </w:divBdr>
                  <w:divsChild>
                    <w:div w:id="592280668">
                      <w:marLeft w:val="0"/>
                      <w:marRight w:val="0"/>
                      <w:marTop w:val="0"/>
                      <w:marBottom w:val="0"/>
                      <w:divBdr>
                        <w:top w:val="none" w:sz="0" w:space="0" w:color="auto"/>
                        <w:left w:val="none" w:sz="0" w:space="0" w:color="auto"/>
                        <w:bottom w:val="none" w:sz="0" w:space="0" w:color="auto"/>
                        <w:right w:val="none" w:sz="0" w:space="0" w:color="auto"/>
                      </w:divBdr>
                    </w:div>
                  </w:divsChild>
                </w:div>
                <w:div w:id="43457005">
                  <w:marLeft w:val="0"/>
                  <w:marRight w:val="0"/>
                  <w:marTop w:val="0"/>
                  <w:marBottom w:val="0"/>
                  <w:divBdr>
                    <w:top w:val="none" w:sz="0" w:space="0" w:color="auto"/>
                    <w:left w:val="none" w:sz="0" w:space="0" w:color="auto"/>
                    <w:bottom w:val="none" w:sz="0" w:space="0" w:color="auto"/>
                    <w:right w:val="none" w:sz="0" w:space="0" w:color="auto"/>
                  </w:divBdr>
                  <w:divsChild>
                    <w:div w:id="63308894">
                      <w:marLeft w:val="0"/>
                      <w:marRight w:val="0"/>
                      <w:marTop w:val="0"/>
                      <w:marBottom w:val="0"/>
                      <w:divBdr>
                        <w:top w:val="none" w:sz="0" w:space="0" w:color="auto"/>
                        <w:left w:val="none" w:sz="0" w:space="0" w:color="auto"/>
                        <w:bottom w:val="none" w:sz="0" w:space="0" w:color="auto"/>
                        <w:right w:val="none" w:sz="0" w:space="0" w:color="auto"/>
                      </w:divBdr>
                    </w:div>
                  </w:divsChild>
                </w:div>
                <w:div w:id="87969110">
                  <w:marLeft w:val="0"/>
                  <w:marRight w:val="0"/>
                  <w:marTop w:val="0"/>
                  <w:marBottom w:val="0"/>
                  <w:divBdr>
                    <w:top w:val="none" w:sz="0" w:space="0" w:color="auto"/>
                    <w:left w:val="none" w:sz="0" w:space="0" w:color="auto"/>
                    <w:bottom w:val="none" w:sz="0" w:space="0" w:color="auto"/>
                    <w:right w:val="none" w:sz="0" w:space="0" w:color="auto"/>
                  </w:divBdr>
                  <w:divsChild>
                    <w:div w:id="1508255253">
                      <w:marLeft w:val="0"/>
                      <w:marRight w:val="0"/>
                      <w:marTop w:val="0"/>
                      <w:marBottom w:val="0"/>
                      <w:divBdr>
                        <w:top w:val="none" w:sz="0" w:space="0" w:color="auto"/>
                        <w:left w:val="none" w:sz="0" w:space="0" w:color="auto"/>
                        <w:bottom w:val="none" w:sz="0" w:space="0" w:color="auto"/>
                        <w:right w:val="none" w:sz="0" w:space="0" w:color="auto"/>
                      </w:divBdr>
                    </w:div>
                  </w:divsChild>
                </w:div>
                <w:div w:id="154537828">
                  <w:marLeft w:val="0"/>
                  <w:marRight w:val="0"/>
                  <w:marTop w:val="0"/>
                  <w:marBottom w:val="0"/>
                  <w:divBdr>
                    <w:top w:val="none" w:sz="0" w:space="0" w:color="auto"/>
                    <w:left w:val="none" w:sz="0" w:space="0" w:color="auto"/>
                    <w:bottom w:val="none" w:sz="0" w:space="0" w:color="auto"/>
                    <w:right w:val="none" w:sz="0" w:space="0" w:color="auto"/>
                  </w:divBdr>
                  <w:divsChild>
                    <w:div w:id="560672668">
                      <w:marLeft w:val="0"/>
                      <w:marRight w:val="0"/>
                      <w:marTop w:val="0"/>
                      <w:marBottom w:val="0"/>
                      <w:divBdr>
                        <w:top w:val="none" w:sz="0" w:space="0" w:color="auto"/>
                        <w:left w:val="none" w:sz="0" w:space="0" w:color="auto"/>
                        <w:bottom w:val="none" w:sz="0" w:space="0" w:color="auto"/>
                        <w:right w:val="none" w:sz="0" w:space="0" w:color="auto"/>
                      </w:divBdr>
                    </w:div>
                  </w:divsChild>
                </w:div>
                <w:div w:id="223487868">
                  <w:marLeft w:val="0"/>
                  <w:marRight w:val="0"/>
                  <w:marTop w:val="0"/>
                  <w:marBottom w:val="0"/>
                  <w:divBdr>
                    <w:top w:val="none" w:sz="0" w:space="0" w:color="auto"/>
                    <w:left w:val="none" w:sz="0" w:space="0" w:color="auto"/>
                    <w:bottom w:val="none" w:sz="0" w:space="0" w:color="auto"/>
                    <w:right w:val="none" w:sz="0" w:space="0" w:color="auto"/>
                  </w:divBdr>
                  <w:divsChild>
                    <w:div w:id="264776173">
                      <w:marLeft w:val="0"/>
                      <w:marRight w:val="0"/>
                      <w:marTop w:val="0"/>
                      <w:marBottom w:val="0"/>
                      <w:divBdr>
                        <w:top w:val="none" w:sz="0" w:space="0" w:color="auto"/>
                        <w:left w:val="none" w:sz="0" w:space="0" w:color="auto"/>
                        <w:bottom w:val="none" w:sz="0" w:space="0" w:color="auto"/>
                        <w:right w:val="none" w:sz="0" w:space="0" w:color="auto"/>
                      </w:divBdr>
                    </w:div>
                  </w:divsChild>
                </w:div>
                <w:div w:id="266734533">
                  <w:marLeft w:val="0"/>
                  <w:marRight w:val="0"/>
                  <w:marTop w:val="0"/>
                  <w:marBottom w:val="0"/>
                  <w:divBdr>
                    <w:top w:val="none" w:sz="0" w:space="0" w:color="auto"/>
                    <w:left w:val="none" w:sz="0" w:space="0" w:color="auto"/>
                    <w:bottom w:val="none" w:sz="0" w:space="0" w:color="auto"/>
                    <w:right w:val="none" w:sz="0" w:space="0" w:color="auto"/>
                  </w:divBdr>
                  <w:divsChild>
                    <w:div w:id="2117023101">
                      <w:marLeft w:val="0"/>
                      <w:marRight w:val="0"/>
                      <w:marTop w:val="0"/>
                      <w:marBottom w:val="0"/>
                      <w:divBdr>
                        <w:top w:val="none" w:sz="0" w:space="0" w:color="auto"/>
                        <w:left w:val="none" w:sz="0" w:space="0" w:color="auto"/>
                        <w:bottom w:val="none" w:sz="0" w:space="0" w:color="auto"/>
                        <w:right w:val="none" w:sz="0" w:space="0" w:color="auto"/>
                      </w:divBdr>
                    </w:div>
                  </w:divsChild>
                </w:div>
                <w:div w:id="352729460">
                  <w:marLeft w:val="0"/>
                  <w:marRight w:val="0"/>
                  <w:marTop w:val="0"/>
                  <w:marBottom w:val="0"/>
                  <w:divBdr>
                    <w:top w:val="none" w:sz="0" w:space="0" w:color="auto"/>
                    <w:left w:val="none" w:sz="0" w:space="0" w:color="auto"/>
                    <w:bottom w:val="none" w:sz="0" w:space="0" w:color="auto"/>
                    <w:right w:val="none" w:sz="0" w:space="0" w:color="auto"/>
                  </w:divBdr>
                  <w:divsChild>
                    <w:div w:id="9573571">
                      <w:marLeft w:val="0"/>
                      <w:marRight w:val="0"/>
                      <w:marTop w:val="0"/>
                      <w:marBottom w:val="0"/>
                      <w:divBdr>
                        <w:top w:val="none" w:sz="0" w:space="0" w:color="auto"/>
                        <w:left w:val="none" w:sz="0" w:space="0" w:color="auto"/>
                        <w:bottom w:val="none" w:sz="0" w:space="0" w:color="auto"/>
                        <w:right w:val="none" w:sz="0" w:space="0" w:color="auto"/>
                      </w:divBdr>
                    </w:div>
                  </w:divsChild>
                </w:div>
                <w:div w:id="441145129">
                  <w:marLeft w:val="0"/>
                  <w:marRight w:val="0"/>
                  <w:marTop w:val="0"/>
                  <w:marBottom w:val="0"/>
                  <w:divBdr>
                    <w:top w:val="none" w:sz="0" w:space="0" w:color="auto"/>
                    <w:left w:val="none" w:sz="0" w:space="0" w:color="auto"/>
                    <w:bottom w:val="none" w:sz="0" w:space="0" w:color="auto"/>
                    <w:right w:val="none" w:sz="0" w:space="0" w:color="auto"/>
                  </w:divBdr>
                  <w:divsChild>
                    <w:div w:id="1881283667">
                      <w:marLeft w:val="0"/>
                      <w:marRight w:val="0"/>
                      <w:marTop w:val="0"/>
                      <w:marBottom w:val="0"/>
                      <w:divBdr>
                        <w:top w:val="none" w:sz="0" w:space="0" w:color="auto"/>
                        <w:left w:val="none" w:sz="0" w:space="0" w:color="auto"/>
                        <w:bottom w:val="none" w:sz="0" w:space="0" w:color="auto"/>
                        <w:right w:val="none" w:sz="0" w:space="0" w:color="auto"/>
                      </w:divBdr>
                    </w:div>
                  </w:divsChild>
                </w:div>
                <w:div w:id="452869496">
                  <w:marLeft w:val="0"/>
                  <w:marRight w:val="0"/>
                  <w:marTop w:val="0"/>
                  <w:marBottom w:val="0"/>
                  <w:divBdr>
                    <w:top w:val="none" w:sz="0" w:space="0" w:color="auto"/>
                    <w:left w:val="none" w:sz="0" w:space="0" w:color="auto"/>
                    <w:bottom w:val="none" w:sz="0" w:space="0" w:color="auto"/>
                    <w:right w:val="none" w:sz="0" w:space="0" w:color="auto"/>
                  </w:divBdr>
                  <w:divsChild>
                    <w:div w:id="1808623667">
                      <w:marLeft w:val="0"/>
                      <w:marRight w:val="0"/>
                      <w:marTop w:val="0"/>
                      <w:marBottom w:val="0"/>
                      <w:divBdr>
                        <w:top w:val="none" w:sz="0" w:space="0" w:color="auto"/>
                        <w:left w:val="none" w:sz="0" w:space="0" w:color="auto"/>
                        <w:bottom w:val="none" w:sz="0" w:space="0" w:color="auto"/>
                        <w:right w:val="none" w:sz="0" w:space="0" w:color="auto"/>
                      </w:divBdr>
                    </w:div>
                  </w:divsChild>
                </w:div>
                <w:div w:id="476193172">
                  <w:marLeft w:val="0"/>
                  <w:marRight w:val="0"/>
                  <w:marTop w:val="0"/>
                  <w:marBottom w:val="0"/>
                  <w:divBdr>
                    <w:top w:val="none" w:sz="0" w:space="0" w:color="auto"/>
                    <w:left w:val="none" w:sz="0" w:space="0" w:color="auto"/>
                    <w:bottom w:val="none" w:sz="0" w:space="0" w:color="auto"/>
                    <w:right w:val="none" w:sz="0" w:space="0" w:color="auto"/>
                  </w:divBdr>
                  <w:divsChild>
                    <w:div w:id="1560749239">
                      <w:marLeft w:val="0"/>
                      <w:marRight w:val="0"/>
                      <w:marTop w:val="0"/>
                      <w:marBottom w:val="0"/>
                      <w:divBdr>
                        <w:top w:val="none" w:sz="0" w:space="0" w:color="auto"/>
                        <w:left w:val="none" w:sz="0" w:space="0" w:color="auto"/>
                        <w:bottom w:val="none" w:sz="0" w:space="0" w:color="auto"/>
                        <w:right w:val="none" w:sz="0" w:space="0" w:color="auto"/>
                      </w:divBdr>
                    </w:div>
                  </w:divsChild>
                </w:div>
                <w:div w:id="478227872">
                  <w:marLeft w:val="0"/>
                  <w:marRight w:val="0"/>
                  <w:marTop w:val="0"/>
                  <w:marBottom w:val="0"/>
                  <w:divBdr>
                    <w:top w:val="none" w:sz="0" w:space="0" w:color="auto"/>
                    <w:left w:val="none" w:sz="0" w:space="0" w:color="auto"/>
                    <w:bottom w:val="none" w:sz="0" w:space="0" w:color="auto"/>
                    <w:right w:val="none" w:sz="0" w:space="0" w:color="auto"/>
                  </w:divBdr>
                  <w:divsChild>
                    <w:div w:id="622276468">
                      <w:marLeft w:val="0"/>
                      <w:marRight w:val="0"/>
                      <w:marTop w:val="0"/>
                      <w:marBottom w:val="0"/>
                      <w:divBdr>
                        <w:top w:val="none" w:sz="0" w:space="0" w:color="auto"/>
                        <w:left w:val="none" w:sz="0" w:space="0" w:color="auto"/>
                        <w:bottom w:val="none" w:sz="0" w:space="0" w:color="auto"/>
                        <w:right w:val="none" w:sz="0" w:space="0" w:color="auto"/>
                      </w:divBdr>
                    </w:div>
                  </w:divsChild>
                </w:div>
                <w:div w:id="553858435">
                  <w:marLeft w:val="0"/>
                  <w:marRight w:val="0"/>
                  <w:marTop w:val="0"/>
                  <w:marBottom w:val="0"/>
                  <w:divBdr>
                    <w:top w:val="none" w:sz="0" w:space="0" w:color="auto"/>
                    <w:left w:val="none" w:sz="0" w:space="0" w:color="auto"/>
                    <w:bottom w:val="none" w:sz="0" w:space="0" w:color="auto"/>
                    <w:right w:val="none" w:sz="0" w:space="0" w:color="auto"/>
                  </w:divBdr>
                  <w:divsChild>
                    <w:div w:id="851408908">
                      <w:marLeft w:val="0"/>
                      <w:marRight w:val="0"/>
                      <w:marTop w:val="0"/>
                      <w:marBottom w:val="0"/>
                      <w:divBdr>
                        <w:top w:val="none" w:sz="0" w:space="0" w:color="auto"/>
                        <w:left w:val="none" w:sz="0" w:space="0" w:color="auto"/>
                        <w:bottom w:val="none" w:sz="0" w:space="0" w:color="auto"/>
                        <w:right w:val="none" w:sz="0" w:space="0" w:color="auto"/>
                      </w:divBdr>
                    </w:div>
                  </w:divsChild>
                </w:div>
                <w:div w:id="604653683">
                  <w:marLeft w:val="0"/>
                  <w:marRight w:val="0"/>
                  <w:marTop w:val="0"/>
                  <w:marBottom w:val="0"/>
                  <w:divBdr>
                    <w:top w:val="none" w:sz="0" w:space="0" w:color="auto"/>
                    <w:left w:val="none" w:sz="0" w:space="0" w:color="auto"/>
                    <w:bottom w:val="none" w:sz="0" w:space="0" w:color="auto"/>
                    <w:right w:val="none" w:sz="0" w:space="0" w:color="auto"/>
                  </w:divBdr>
                  <w:divsChild>
                    <w:div w:id="1716194489">
                      <w:marLeft w:val="0"/>
                      <w:marRight w:val="0"/>
                      <w:marTop w:val="0"/>
                      <w:marBottom w:val="0"/>
                      <w:divBdr>
                        <w:top w:val="none" w:sz="0" w:space="0" w:color="auto"/>
                        <w:left w:val="none" w:sz="0" w:space="0" w:color="auto"/>
                        <w:bottom w:val="none" w:sz="0" w:space="0" w:color="auto"/>
                        <w:right w:val="none" w:sz="0" w:space="0" w:color="auto"/>
                      </w:divBdr>
                    </w:div>
                  </w:divsChild>
                </w:div>
                <w:div w:id="695544501">
                  <w:marLeft w:val="0"/>
                  <w:marRight w:val="0"/>
                  <w:marTop w:val="0"/>
                  <w:marBottom w:val="0"/>
                  <w:divBdr>
                    <w:top w:val="none" w:sz="0" w:space="0" w:color="auto"/>
                    <w:left w:val="none" w:sz="0" w:space="0" w:color="auto"/>
                    <w:bottom w:val="none" w:sz="0" w:space="0" w:color="auto"/>
                    <w:right w:val="none" w:sz="0" w:space="0" w:color="auto"/>
                  </w:divBdr>
                  <w:divsChild>
                    <w:div w:id="1079212812">
                      <w:marLeft w:val="0"/>
                      <w:marRight w:val="0"/>
                      <w:marTop w:val="0"/>
                      <w:marBottom w:val="0"/>
                      <w:divBdr>
                        <w:top w:val="none" w:sz="0" w:space="0" w:color="auto"/>
                        <w:left w:val="none" w:sz="0" w:space="0" w:color="auto"/>
                        <w:bottom w:val="none" w:sz="0" w:space="0" w:color="auto"/>
                        <w:right w:val="none" w:sz="0" w:space="0" w:color="auto"/>
                      </w:divBdr>
                    </w:div>
                  </w:divsChild>
                </w:div>
                <w:div w:id="851262259">
                  <w:marLeft w:val="0"/>
                  <w:marRight w:val="0"/>
                  <w:marTop w:val="0"/>
                  <w:marBottom w:val="0"/>
                  <w:divBdr>
                    <w:top w:val="none" w:sz="0" w:space="0" w:color="auto"/>
                    <w:left w:val="none" w:sz="0" w:space="0" w:color="auto"/>
                    <w:bottom w:val="none" w:sz="0" w:space="0" w:color="auto"/>
                    <w:right w:val="none" w:sz="0" w:space="0" w:color="auto"/>
                  </w:divBdr>
                  <w:divsChild>
                    <w:div w:id="1124084804">
                      <w:marLeft w:val="0"/>
                      <w:marRight w:val="0"/>
                      <w:marTop w:val="0"/>
                      <w:marBottom w:val="0"/>
                      <w:divBdr>
                        <w:top w:val="none" w:sz="0" w:space="0" w:color="auto"/>
                        <w:left w:val="none" w:sz="0" w:space="0" w:color="auto"/>
                        <w:bottom w:val="none" w:sz="0" w:space="0" w:color="auto"/>
                        <w:right w:val="none" w:sz="0" w:space="0" w:color="auto"/>
                      </w:divBdr>
                    </w:div>
                  </w:divsChild>
                </w:div>
                <w:div w:id="852181749">
                  <w:marLeft w:val="0"/>
                  <w:marRight w:val="0"/>
                  <w:marTop w:val="0"/>
                  <w:marBottom w:val="0"/>
                  <w:divBdr>
                    <w:top w:val="none" w:sz="0" w:space="0" w:color="auto"/>
                    <w:left w:val="none" w:sz="0" w:space="0" w:color="auto"/>
                    <w:bottom w:val="none" w:sz="0" w:space="0" w:color="auto"/>
                    <w:right w:val="none" w:sz="0" w:space="0" w:color="auto"/>
                  </w:divBdr>
                  <w:divsChild>
                    <w:div w:id="1077941094">
                      <w:marLeft w:val="0"/>
                      <w:marRight w:val="0"/>
                      <w:marTop w:val="0"/>
                      <w:marBottom w:val="0"/>
                      <w:divBdr>
                        <w:top w:val="none" w:sz="0" w:space="0" w:color="auto"/>
                        <w:left w:val="none" w:sz="0" w:space="0" w:color="auto"/>
                        <w:bottom w:val="none" w:sz="0" w:space="0" w:color="auto"/>
                        <w:right w:val="none" w:sz="0" w:space="0" w:color="auto"/>
                      </w:divBdr>
                    </w:div>
                  </w:divsChild>
                </w:div>
                <w:div w:id="867835567">
                  <w:marLeft w:val="0"/>
                  <w:marRight w:val="0"/>
                  <w:marTop w:val="0"/>
                  <w:marBottom w:val="0"/>
                  <w:divBdr>
                    <w:top w:val="none" w:sz="0" w:space="0" w:color="auto"/>
                    <w:left w:val="none" w:sz="0" w:space="0" w:color="auto"/>
                    <w:bottom w:val="none" w:sz="0" w:space="0" w:color="auto"/>
                    <w:right w:val="none" w:sz="0" w:space="0" w:color="auto"/>
                  </w:divBdr>
                  <w:divsChild>
                    <w:div w:id="206263106">
                      <w:marLeft w:val="0"/>
                      <w:marRight w:val="0"/>
                      <w:marTop w:val="0"/>
                      <w:marBottom w:val="0"/>
                      <w:divBdr>
                        <w:top w:val="none" w:sz="0" w:space="0" w:color="auto"/>
                        <w:left w:val="none" w:sz="0" w:space="0" w:color="auto"/>
                        <w:bottom w:val="none" w:sz="0" w:space="0" w:color="auto"/>
                        <w:right w:val="none" w:sz="0" w:space="0" w:color="auto"/>
                      </w:divBdr>
                    </w:div>
                  </w:divsChild>
                </w:div>
                <w:div w:id="870991869">
                  <w:marLeft w:val="0"/>
                  <w:marRight w:val="0"/>
                  <w:marTop w:val="0"/>
                  <w:marBottom w:val="0"/>
                  <w:divBdr>
                    <w:top w:val="none" w:sz="0" w:space="0" w:color="auto"/>
                    <w:left w:val="none" w:sz="0" w:space="0" w:color="auto"/>
                    <w:bottom w:val="none" w:sz="0" w:space="0" w:color="auto"/>
                    <w:right w:val="none" w:sz="0" w:space="0" w:color="auto"/>
                  </w:divBdr>
                  <w:divsChild>
                    <w:div w:id="1843737375">
                      <w:marLeft w:val="0"/>
                      <w:marRight w:val="0"/>
                      <w:marTop w:val="0"/>
                      <w:marBottom w:val="0"/>
                      <w:divBdr>
                        <w:top w:val="none" w:sz="0" w:space="0" w:color="auto"/>
                        <w:left w:val="none" w:sz="0" w:space="0" w:color="auto"/>
                        <w:bottom w:val="none" w:sz="0" w:space="0" w:color="auto"/>
                        <w:right w:val="none" w:sz="0" w:space="0" w:color="auto"/>
                      </w:divBdr>
                    </w:div>
                  </w:divsChild>
                </w:div>
                <w:div w:id="872884193">
                  <w:marLeft w:val="0"/>
                  <w:marRight w:val="0"/>
                  <w:marTop w:val="0"/>
                  <w:marBottom w:val="0"/>
                  <w:divBdr>
                    <w:top w:val="none" w:sz="0" w:space="0" w:color="auto"/>
                    <w:left w:val="none" w:sz="0" w:space="0" w:color="auto"/>
                    <w:bottom w:val="none" w:sz="0" w:space="0" w:color="auto"/>
                    <w:right w:val="none" w:sz="0" w:space="0" w:color="auto"/>
                  </w:divBdr>
                  <w:divsChild>
                    <w:div w:id="39671869">
                      <w:marLeft w:val="0"/>
                      <w:marRight w:val="0"/>
                      <w:marTop w:val="0"/>
                      <w:marBottom w:val="0"/>
                      <w:divBdr>
                        <w:top w:val="none" w:sz="0" w:space="0" w:color="auto"/>
                        <w:left w:val="none" w:sz="0" w:space="0" w:color="auto"/>
                        <w:bottom w:val="none" w:sz="0" w:space="0" w:color="auto"/>
                        <w:right w:val="none" w:sz="0" w:space="0" w:color="auto"/>
                      </w:divBdr>
                    </w:div>
                  </w:divsChild>
                </w:div>
                <w:div w:id="874973664">
                  <w:marLeft w:val="0"/>
                  <w:marRight w:val="0"/>
                  <w:marTop w:val="0"/>
                  <w:marBottom w:val="0"/>
                  <w:divBdr>
                    <w:top w:val="none" w:sz="0" w:space="0" w:color="auto"/>
                    <w:left w:val="none" w:sz="0" w:space="0" w:color="auto"/>
                    <w:bottom w:val="none" w:sz="0" w:space="0" w:color="auto"/>
                    <w:right w:val="none" w:sz="0" w:space="0" w:color="auto"/>
                  </w:divBdr>
                  <w:divsChild>
                    <w:div w:id="634874155">
                      <w:marLeft w:val="0"/>
                      <w:marRight w:val="0"/>
                      <w:marTop w:val="0"/>
                      <w:marBottom w:val="0"/>
                      <w:divBdr>
                        <w:top w:val="none" w:sz="0" w:space="0" w:color="auto"/>
                        <w:left w:val="none" w:sz="0" w:space="0" w:color="auto"/>
                        <w:bottom w:val="none" w:sz="0" w:space="0" w:color="auto"/>
                        <w:right w:val="none" w:sz="0" w:space="0" w:color="auto"/>
                      </w:divBdr>
                    </w:div>
                  </w:divsChild>
                </w:div>
                <w:div w:id="899171949">
                  <w:marLeft w:val="0"/>
                  <w:marRight w:val="0"/>
                  <w:marTop w:val="0"/>
                  <w:marBottom w:val="0"/>
                  <w:divBdr>
                    <w:top w:val="none" w:sz="0" w:space="0" w:color="auto"/>
                    <w:left w:val="none" w:sz="0" w:space="0" w:color="auto"/>
                    <w:bottom w:val="none" w:sz="0" w:space="0" w:color="auto"/>
                    <w:right w:val="none" w:sz="0" w:space="0" w:color="auto"/>
                  </w:divBdr>
                  <w:divsChild>
                    <w:div w:id="321395795">
                      <w:marLeft w:val="0"/>
                      <w:marRight w:val="0"/>
                      <w:marTop w:val="0"/>
                      <w:marBottom w:val="0"/>
                      <w:divBdr>
                        <w:top w:val="none" w:sz="0" w:space="0" w:color="auto"/>
                        <w:left w:val="none" w:sz="0" w:space="0" w:color="auto"/>
                        <w:bottom w:val="none" w:sz="0" w:space="0" w:color="auto"/>
                        <w:right w:val="none" w:sz="0" w:space="0" w:color="auto"/>
                      </w:divBdr>
                    </w:div>
                  </w:divsChild>
                </w:div>
                <w:div w:id="912084087">
                  <w:marLeft w:val="0"/>
                  <w:marRight w:val="0"/>
                  <w:marTop w:val="0"/>
                  <w:marBottom w:val="0"/>
                  <w:divBdr>
                    <w:top w:val="none" w:sz="0" w:space="0" w:color="auto"/>
                    <w:left w:val="none" w:sz="0" w:space="0" w:color="auto"/>
                    <w:bottom w:val="none" w:sz="0" w:space="0" w:color="auto"/>
                    <w:right w:val="none" w:sz="0" w:space="0" w:color="auto"/>
                  </w:divBdr>
                  <w:divsChild>
                    <w:div w:id="746341349">
                      <w:marLeft w:val="0"/>
                      <w:marRight w:val="0"/>
                      <w:marTop w:val="0"/>
                      <w:marBottom w:val="0"/>
                      <w:divBdr>
                        <w:top w:val="none" w:sz="0" w:space="0" w:color="auto"/>
                        <w:left w:val="none" w:sz="0" w:space="0" w:color="auto"/>
                        <w:bottom w:val="none" w:sz="0" w:space="0" w:color="auto"/>
                        <w:right w:val="none" w:sz="0" w:space="0" w:color="auto"/>
                      </w:divBdr>
                    </w:div>
                  </w:divsChild>
                </w:div>
                <w:div w:id="938492482">
                  <w:marLeft w:val="0"/>
                  <w:marRight w:val="0"/>
                  <w:marTop w:val="0"/>
                  <w:marBottom w:val="0"/>
                  <w:divBdr>
                    <w:top w:val="none" w:sz="0" w:space="0" w:color="auto"/>
                    <w:left w:val="none" w:sz="0" w:space="0" w:color="auto"/>
                    <w:bottom w:val="none" w:sz="0" w:space="0" w:color="auto"/>
                    <w:right w:val="none" w:sz="0" w:space="0" w:color="auto"/>
                  </w:divBdr>
                  <w:divsChild>
                    <w:div w:id="1943878134">
                      <w:marLeft w:val="0"/>
                      <w:marRight w:val="0"/>
                      <w:marTop w:val="0"/>
                      <w:marBottom w:val="0"/>
                      <w:divBdr>
                        <w:top w:val="none" w:sz="0" w:space="0" w:color="auto"/>
                        <w:left w:val="none" w:sz="0" w:space="0" w:color="auto"/>
                        <w:bottom w:val="none" w:sz="0" w:space="0" w:color="auto"/>
                        <w:right w:val="none" w:sz="0" w:space="0" w:color="auto"/>
                      </w:divBdr>
                    </w:div>
                  </w:divsChild>
                </w:div>
                <w:div w:id="972947540">
                  <w:marLeft w:val="0"/>
                  <w:marRight w:val="0"/>
                  <w:marTop w:val="0"/>
                  <w:marBottom w:val="0"/>
                  <w:divBdr>
                    <w:top w:val="none" w:sz="0" w:space="0" w:color="auto"/>
                    <w:left w:val="none" w:sz="0" w:space="0" w:color="auto"/>
                    <w:bottom w:val="none" w:sz="0" w:space="0" w:color="auto"/>
                    <w:right w:val="none" w:sz="0" w:space="0" w:color="auto"/>
                  </w:divBdr>
                  <w:divsChild>
                    <w:div w:id="1632830536">
                      <w:marLeft w:val="0"/>
                      <w:marRight w:val="0"/>
                      <w:marTop w:val="0"/>
                      <w:marBottom w:val="0"/>
                      <w:divBdr>
                        <w:top w:val="none" w:sz="0" w:space="0" w:color="auto"/>
                        <w:left w:val="none" w:sz="0" w:space="0" w:color="auto"/>
                        <w:bottom w:val="none" w:sz="0" w:space="0" w:color="auto"/>
                        <w:right w:val="none" w:sz="0" w:space="0" w:color="auto"/>
                      </w:divBdr>
                    </w:div>
                  </w:divsChild>
                </w:div>
                <w:div w:id="1002051470">
                  <w:marLeft w:val="0"/>
                  <w:marRight w:val="0"/>
                  <w:marTop w:val="0"/>
                  <w:marBottom w:val="0"/>
                  <w:divBdr>
                    <w:top w:val="none" w:sz="0" w:space="0" w:color="auto"/>
                    <w:left w:val="none" w:sz="0" w:space="0" w:color="auto"/>
                    <w:bottom w:val="none" w:sz="0" w:space="0" w:color="auto"/>
                    <w:right w:val="none" w:sz="0" w:space="0" w:color="auto"/>
                  </w:divBdr>
                  <w:divsChild>
                    <w:div w:id="1318268626">
                      <w:marLeft w:val="0"/>
                      <w:marRight w:val="0"/>
                      <w:marTop w:val="0"/>
                      <w:marBottom w:val="0"/>
                      <w:divBdr>
                        <w:top w:val="none" w:sz="0" w:space="0" w:color="auto"/>
                        <w:left w:val="none" w:sz="0" w:space="0" w:color="auto"/>
                        <w:bottom w:val="none" w:sz="0" w:space="0" w:color="auto"/>
                        <w:right w:val="none" w:sz="0" w:space="0" w:color="auto"/>
                      </w:divBdr>
                    </w:div>
                  </w:divsChild>
                </w:div>
                <w:div w:id="1010185354">
                  <w:marLeft w:val="0"/>
                  <w:marRight w:val="0"/>
                  <w:marTop w:val="0"/>
                  <w:marBottom w:val="0"/>
                  <w:divBdr>
                    <w:top w:val="none" w:sz="0" w:space="0" w:color="auto"/>
                    <w:left w:val="none" w:sz="0" w:space="0" w:color="auto"/>
                    <w:bottom w:val="none" w:sz="0" w:space="0" w:color="auto"/>
                    <w:right w:val="none" w:sz="0" w:space="0" w:color="auto"/>
                  </w:divBdr>
                  <w:divsChild>
                    <w:div w:id="1915164562">
                      <w:marLeft w:val="0"/>
                      <w:marRight w:val="0"/>
                      <w:marTop w:val="0"/>
                      <w:marBottom w:val="0"/>
                      <w:divBdr>
                        <w:top w:val="none" w:sz="0" w:space="0" w:color="auto"/>
                        <w:left w:val="none" w:sz="0" w:space="0" w:color="auto"/>
                        <w:bottom w:val="none" w:sz="0" w:space="0" w:color="auto"/>
                        <w:right w:val="none" w:sz="0" w:space="0" w:color="auto"/>
                      </w:divBdr>
                    </w:div>
                  </w:divsChild>
                </w:div>
                <w:div w:id="1020737391">
                  <w:marLeft w:val="0"/>
                  <w:marRight w:val="0"/>
                  <w:marTop w:val="0"/>
                  <w:marBottom w:val="0"/>
                  <w:divBdr>
                    <w:top w:val="none" w:sz="0" w:space="0" w:color="auto"/>
                    <w:left w:val="none" w:sz="0" w:space="0" w:color="auto"/>
                    <w:bottom w:val="none" w:sz="0" w:space="0" w:color="auto"/>
                    <w:right w:val="none" w:sz="0" w:space="0" w:color="auto"/>
                  </w:divBdr>
                  <w:divsChild>
                    <w:div w:id="1010450678">
                      <w:marLeft w:val="0"/>
                      <w:marRight w:val="0"/>
                      <w:marTop w:val="0"/>
                      <w:marBottom w:val="0"/>
                      <w:divBdr>
                        <w:top w:val="none" w:sz="0" w:space="0" w:color="auto"/>
                        <w:left w:val="none" w:sz="0" w:space="0" w:color="auto"/>
                        <w:bottom w:val="none" w:sz="0" w:space="0" w:color="auto"/>
                        <w:right w:val="none" w:sz="0" w:space="0" w:color="auto"/>
                      </w:divBdr>
                    </w:div>
                  </w:divsChild>
                </w:div>
                <w:div w:id="1049452613">
                  <w:marLeft w:val="0"/>
                  <w:marRight w:val="0"/>
                  <w:marTop w:val="0"/>
                  <w:marBottom w:val="0"/>
                  <w:divBdr>
                    <w:top w:val="none" w:sz="0" w:space="0" w:color="auto"/>
                    <w:left w:val="none" w:sz="0" w:space="0" w:color="auto"/>
                    <w:bottom w:val="none" w:sz="0" w:space="0" w:color="auto"/>
                    <w:right w:val="none" w:sz="0" w:space="0" w:color="auto"/>
                  </w:divBdr>
                  <w:divsChild>
                    <w:div w:id="1477062107">
                      <w:marLeft w:val="0"/>
                      <w:marRight w:val="0"/>
                      <w:marTop w:val="0"/>
                      <w:marBottom w:val="0"/>
                      <w:divBdr>
                        <w:top w:val="none" w:sz="0" w:space="0" w:color="auto"/>
                        <w:left w:val="none" w:sz="0" w:space="0" w:color="auto"/>
                        <w:bottom w:val="none" w:sz="0" w:space="0" w:color="auto"/>
                        <w:right w:val="none" w:sz="0" w:space="0" w:color="auto"/>
                      </w:divBdr>
                    </w:div>
                  </w:divsChild>
                </w:div>
                <w:div w:id="1057247203">
                  <w:marLeft w:val="0"/>
                  <w:marRight w:val="0"/>
                  <w:marTop w:val="0"/>
                  <w:marBottom w:val="0"/>
                  <w:divBdr>
                    <w:top w:val="none" w:sz="0" w:space="0" w:color="auto"/>
                    <w:left w:val="none" w:sz="0" w:space="0" w:color="auto"/>
                    <w:bottom w:val="none" w:sz="0" w:space="0" w:color="auto"/>
                    <w:right w:val="none" w:sz="0" w:space="0" w:color="auto"/>
                  </w:divBdr>
                  <w:divsChild>
                    <w:div w:id="1110124665">
                      <w:marLeft w:val="0"/>
                      <w:marRight w:val="0"/>
                      <w:marTop w:val="0"/>
                      <w:marBottom w:val="0"/>
                      <w:divBdr>
                        <w:top w:val="none" w:sz="0" w:space="0" w:color="auto"/>
                        <w:left w:val="none" w:sz="0" w:space="0" w:color="auto"/>
                        <w:bottom w:val="none" w:sz="0" w:space="0" w:color="auto"/>
                        <w:right w:val="none" w:sz="0" w:space="0" w:color="auto"/>
                      </w:divBdr>
                    </w:div>
                  </w:divsChild>
                </w:div>
                <w:div w:id="1069306474">
                  <w:marLeft w:val="0"/>
                  <w:marRight w:val="0"/>
                  <w:marTop w:val="0"/>
                  <w:marBottom w:val="0"/>
                  <w:divBdr>
                    <w:top w:val="none" w:sz="0" w:space="0" w:color="auto"/>
                    <w:left w:val="none" w:sz="0" w:space="0" w:color="auto"/>
                    <w:bottom w:val="none" w:sz="0" w:space="0" w:color="auto"/>
                    <w:right w:val="none" w:sz="0" w:space="0" w:color="auto"/>
                  </w:divBdr>
                  <w:divsChild>
                    <w:div w:id="1044716744">
                      <w:marLeft w:val="0"/>
                      <w:marRight w:val="0"/>
                      <w:marTop w:val="0"/>
                      <w:marBottom w:val="0"/>
                      <w:divBdr>
                        <w:top w:val="none" w:sz="0" w:space="0" w:color="auto"/>
                        <w:left w:val="none" w:sz="0" w:space="0" w:color="auto"/>
                        <w:bottom w:val="none" w:sz="0" w:space="0" w:color="auto"/>
                        <w:right w:val="none" w:sz="0" w:space="0" w:color="auto"/>
                      </w:divBdr>
                    </w:div>
                  </w:divsChild>
                </w:div>
                <w:div w:id="1071466397">
                  <w:marLeft w:val="0"/>
                  <w:marRight w:val="0"/>
                  <w:marTop w:val="0"/>
                  <w:marBottom w:val="0"/>
                  <w:divBdr>
                    <w:top w:val="none" w:sz="0" w:space="0" w:color="auto"/>
                    <w:left w:val="none" w:sz="0" w:space="0" w:color="auto"/>
                    <w:bottom w:val="none" w:sz="0" w:space="0" w:color="auto"/>
                    <w:right w:val="none" w:sz="0" w:space="0" w:color="auto"/>
                  </w:divBdr>
                  <w:divsChild>
                    <w:div w:id="414253251">
                      <w:marLeft w:val="0"/>
                      <w:marRight w:val="0"/>
                      <w:marTop w:val="0"/>
                      <w:marBottom w:val="0"/>
                      <w:divBdr>
                        <w:top w:val="none" w:sz="0" w:space="0" w:color="auto"/>
                        <w:left w:val="none" w:sz="0" w:space="0" w:color="auto"/>
                        <w:bottom w:val="none" w:sz="0" w:space="0" w:color="auto"/>
                        <w:right w:val="none" w:sz="0" w:space="0" w:color="auto"/>
                      </w:divBdr>
                    </w:div>
                  </w:divsChild>
                </w:div>
                <w:div w:id="1092893647">
                  <w:marLeft w:val="0"/>
                  <w:marRight w:val="0"/>
                  <w:marTop w:val="0"/>
                  <w:marBottom w:val="0"/>
                  <w:divBdr>
                    <w:top w:val="none" w:sz="0" w:space="0" w:color="auto"/>
                    <w:left w:val="none" w:sz="0" w:space="0" w:color="auto"/>
                    <w:bottom w:val="none" w:sz="0" w:space="0" w:color="auto"/>
                    <w:right w:val="none" w:sz="0" w:space="0" w:color="auto"/>
                  </w:divBdr>
                  <w:divsChild>
                    <w:div w:id="896478226">
                      <w:marLeft w:val="0"/>
                      <w:marRight w:val="0"/>
                      <w:marTop w:val="0"/>
                      <w:marBottom w:val="0"/>
                      <w:divBdr>
                        <w:top w:val="none" w:sz="0" w:space="0" w:color="auto"/>
                        <w:left w:val="none" w:sz="0" w:space="0" w:color="auto"/>
                        <w:bottom w:val="none" w:sz="0" w:space="0" w:color="auto"/>
                        <w:right w:val="none" w:sz="0" w:space="0" w:color="auto"/>
                      </w:divBdr>
                    </w:div>
                  </w:divsChild>
                </w:div>
                <w:div w:id="1126702201">
                  <w:marLeft w:val="0"/>
                  <w:marRight w:val="0"/>
                  <w:marTop w:val="0"/>
                  <w:marBottom w:val="0"/>
                  <w:divBdr>
                    <w:top w:val="none" w:sz="0" w:space="0" w:color="auto"/>
                    <w:left w:val="none" w:sz="0" w:space="0" w:color="auto"/>
                    <w:bottom w:val="none" w:sz="0" w:space="0" w:color="auto"/>
                    <w:right w:val="none" w:sz="0" w:space="0" w:color="auto"/>
                  </w:divBdr>
                  <w:divsChild>
                    <w:div w:id="1370178423">
                      <w:marLeft w:val="0"/>
                      <w:marRight w:val="0"/>
                      <w:marTop w:val="0"/>
                      <w:marBottom w:val="0"/>
                      <w:divBdr>
                        <w:top w:val="none" w:sz="0" w:space="0" w:color="auto"/>
                        <w:left w:val="none" w:sz="0" w:space="0" w:color="auto"/>
                        <w:bottom w:val="none" w:sz="0" w:space="0" w:color="auto"/>
                        <w:right w:val="none" w:sz="0" w:space="0" w:color="auto"/>
                      </w:divBdr>
                    </w:div>
                  </w:divsChild>
                </w:div>
                <w:div w:id="1176840973">
                  <w:marLeft w:val="0"/>
                  <w:marRight w:val="0"/>
                  <w:marTop w:val="0"/>
                  <w:marBottom w:val="0"/>
                  <w:divBdr>
                    <w:top w:val="none" w:sz="0" w:space="0" w:color="auto"/>
                    <w:left w:val="none" w:sz="0" w:space="0" w:color="auto"/>
                    <w:bottom w:val="none" w:sz="0" w:space="0" w:color="auto"/>
                    <w:right w:val="none" w:sz="0" w:space="0" w:color="auto"/>
                  </w:divBdr>
                  <w:divsChild>
                    <w:div w:id="755369663">
                      <w:marLeft w:val="0"/>
                      <w:marRight w:val="0"/>
                      <w:marTop w:val="0"/>
                      <w:marBottom w:val="0"/>
                      <w:divBdr>
                        <w:top w:val="none" w:sz="0" w:space="0" w:color="auto"/>
                        <w:left w:val="none" w:sz="0" w:space="0" w:color="auto"/>
                        <w:bottom w:val="none" w:sz="0" w:space="0" w:color="auto"/>
                        <w:right w:val="none" w:sz="0" w:space="0" w:color="auto"/>
                      </w:divBdr>
                    </w:div>
                  </w:divsChild>
                </w:div>
                <w:div w:id="1178809969">
                  <w:marLeft w:val="0"/>
                  <w:marRight w:val="0"/>
                  <w:marTop w:val="0"/>
                  <w:marBottom w:val="0"/>
                  <w:divBdr>
                    <w:top w:val="none" w:sz="0" w:space="0" w:color="auto"/>
                    <w:left w:val="none" w:sz="0" w:space="0" w:color="auto"/>
                    <w:bottom w:val="none" w:sz="0" w:space="0" w:color="auto"/>
                    <w:right w:val="none" w:sz="0" w:space="0" w:color="auto"/>
                  </w:divBdr>
                  <w:divsChild>
                    <w:div w:id="1836071295">
                      <w:marLeft w:val="0"/>
                      <w:marRight w:val="0"/>
                      <w:marTop w:val="0"/>
                      <w:marBottom w:val="0"/>
                      <w:divBdr>
                        <w:top w:val="none" w:sz="0" w:space="0" w:color="auto"/>
                        <w:left w:val="none" w:sz="0" w:space="0" w:color="auto"/>
                        <w:bottom w:val="none" w:sz="0" w:space="0" w:color="auto"/>
                        <w:right w:val="none" w:sz="0" w:space="0" w:color="auto"/>
                      </w:divBdr>
                    </w:div>
                  </w:divsChild>
                </w:div>
                <w:div w:id="1282692313">
                  <w:marLeft w:val="0"/>
                  <w:marRight w:val="0"/>
                  <w:marTop w:val="0"/>
                  <w:marBottom w:val="0"/>
                  <w:divBdr>
                    <w:top w:val="none" w:sz="0" w:space="0" w:color="auto"/>
                    <w:left w:val="none" w:sz="0" w:space="0" w:color="auto"/>
                    <w:bottom w:val="none" w:sz="0" w:space="0" w:color="auto"/>
                    <w:right w:val="none" w:sz="0" w:space="0" w:color="auto"/>
                  </w:divBdr>
                  <w:divsChild>
                    <w:div w:id="822500988">
                      <w:marLeft w:val="0"/>
                      <w:marRight w:val="0"/>
                      <w:marTop w:val="0"/>
                      <w:marBottom w:val="0"/>
                      <w:divBdr>
                        <w:top w:val="none" w:sz="0" w:space="0" w:color="auto"/>
                        <w:left w:val="none" w:sz="0" w:space="0" w:color="auto"/>
                        <w:bottom w:val="none" w:sz="0" w:space="0" w:color="auto"/>
                        <w:right w:val="none" w:sz="0" w:space="0" w:color="auto"/>
                      </w:divBdr>
                    </w:div>
                  </w:divsChild>
                </w:div>
                <w:div w:id="1287929684">
                  <w:marLeft w:val="0"/>
                  <w:marRight w:val="0"/>
                  <w:marTop w:val="0"/>
                  <w:marBottom w:val="0"/>
                  <w:divBdr>
                    <w:top w:val="none" w:sz="0" w:space="0" w:color="auto"/>
                    <w:left w:val="none" w:sz="0" w:space="0" w:color="auto"/>
                    <w:bottom w:val="none" w:sz="0" w:space="0" w:color="auto"/>
                    <w:right w:val="none" w:sz="0" w:space="0" w:color="auto"/>
                  </w:divBdr>
                  <w:divsChild>
                    <w:div w:id="1690639757">
                      <w:marLeft w:val="0"/>
                      <w:marRight w:val="0"/>
                      <w:marTop w:val="0"/>
                      <w:marBottom w:val="0"/>
                      <w:divBdr>
                        <w:top w:val="none" w:sz="0" w:space="0" w:color="auto"/>
                        <w:left w:val="none" w:sz="0" w:space="0" w:color="auto"/>
                        <w:bottom w:val="none" w:sz="0" w:space="0" w:color="auto"/>
                        <w:right w:val="none" w:sz="0" w:space="0" w:color="auto"/>
                      </w:divBdr>
                    </w:div>
                  </w:divsChild>
                </w:div>
                <w:div w:id="1407461583">
                  <w:marLeft w:val="0"/>
                  <w:marRight w:val="0"/>
                  <w:marTop w:val="0"/>
                  <w:marBottom w:val="0"/>
                  <w:divBdr>
                    <w:top w:val="none" w:sz="0" w:space="0" w:color="auto"/>
                    <w:left w:val="none" w:sz="0" w:space="0" w:color="auto"/>
                    <w:bottom w:val="none" w:sz="0" w:space="0" w:color="auto"/>
                    <w:right w:val="none" w:sz="0" w:space="0" w:color="auto"/>
                  </w:divBdr>
                  <w:divsChild>
                    <w:div w:id="1304312418">
                      <w:marLeft w:val="0"/>
                      <w:marRight w:val="0"/>
                      <w:marTop w:val="0"/>
                      <w:marBottom w:val="0"/>
                      <w:divBdr>
                        <w:top w:val="none" w:sz="0" w:space="0" w:color="auto"/>
                        <w:left w:val="none" w:sz="0" w:space="0" w:color="auto"/>
                        <w:bottom w:val="none" w:sz="0" w:space="0" w:color="auto"/>
                        <w:right w:val="none" w:sz="0" w:space="0" w:color="auto"/>
                      </w:divBdr>
                    </w:div>
                  </w:divsChild>
                </w:div>
                <w:div w:id="1410886571">
                  <w:marLeft w:val="0"/>
                  <w:marRight w:val="0"/>
                  <w:marTop w:val="0"/>
                  <w:marBottom w:val="0"/>
                  <w:divBdr>
                    <w:top w:val="none" w:sz="0" w:space="0" w:color="auto"/>
                    <w:left w:val="none" w:sz="0" w:space="0" w:color="auto"/>
                    <w:bottom w:val="none" w:sz="0" w:space="0" w:color="auto"/>
                    <w:right w:val="none" w:sz="0" w:space="0" w:color="auto"/>
                  </w:divBdr>
                  <w:divsChild>
                    <w:div w:id="1952317759">
                      <w:marLeft w:val="0"/>
                      <w:marRight w:val="0"/>
                      <w:marTop w:val="0"/>
                      <w:marBottom w:val="0"/>
                      <w:divBdr>
                        <w:top w:val="none" w:sz="0" w:space="0" w:color="auto"/>
                        <w:left w:val="none" w:sz="0" w:space="0" w:color="auto"/>
                        <w:bottom w:val="none" w:sz="0" w:space="0" w:color="auto"/>
                        <w:right w:val="none" w:sz="0" w:space="0" w:color="auto"/>
                      </w:divBdr>
                    </w:div>
                  </w:divsChild>
                </w:div>
                <w:div w:id="1429235051">
                  <w:marLeft w:val="0"/>
                  <w:marRight w:val="0"/>
                  <w:marTop w:val="0"/>
                  <w:marBottom w:val="0"/>
                  <w:divBdr>
                    <w:top w:val="none" w:sz="0" w:space="0" w:color="auto"/>
                    <w:left w:val="none" w:sz="0" w:space="0" w:color="auto"/>
                    <w:bottom w:val="none" w:sz="0" w:space="0" w:color="auto"/>
                    <w:right w:val="none" w:sz="0" w:space="0" w:color="auto"/>
                  </w:divBdr>
                  <w:divsChild>
                    <w:div w:id="1960184271">
                      <w:marLeft w:val="0"/>
                      <w:marRight w:val="0"/>
                      <w:marTop w:val="0"/>
                      <w:marBottom w:val="0"/>
                      <w:divBdr>
                        <w:top w:val="none" w:sz="0" w:space="0" w:color="auto"/>
                        <w:left w:val="none" w:sz="0" w:space="0" w:color="auto"/>
                        <w:bottom w:val="none" w:sz="0" w:space="0" w:color="auto"/>
                        <w:right w:val="none" w:sz="0" w:space="0" w:color="auto"/>
                      </w:divBdr>
                    </w:div>
                  </w:divsChild>
                </w:div>
                <w:div w:id="1454327935">
                  <w:marLeft w:val="0"/>
                  <w:marRight w:val="0"/>
                  <w:marTop w:val="0"/>
                  <w:marBottom w:val="0"/>
                  <w:divBdr>
                    <w:top w:val="none" w:sz="0" w:space="0" w:color="auto"/>
                    <w:left w:val="none" w:sz="0" w:space="0" w:color="auto"/>
                    <w:bottom w:val="none" w:sz="0" w:space="0" w:color="auto"/>
                    <w:right w:val="none" w:sz="0" w:space="0" w:color="auto"/>
                  </w:divBdr>
                  <w:divsChild>
                    <w:div w:id="829253735">
                      <w:marLeft w:val="0"/>
                      <w:marRight w:val="0"/>
                      <w:marTop w:val="0"/>
                      <w:marBottom w:val="0"/>
                      <w:divBdr>
                        <w:top w:val="none" w:sz="0" w:space="0" w:color="auto"/>
                        <w:left w:val="none" w:sz="0" w:space="0" w:color="auto"/>
                        <w:bottom w:val="none" w:sz="0" w:space="0" w:color="auto"/>
                        <w:right w:val="none" w:sz="0" w:space="0" w:color="auto"/>
                      </w:divBdr>
                    </w:div>
                  </w:divsChild>
                </w:div>
                <w:div w:id="1529102727">
                  <w:marLeft w:val="0"/>
                  <w:marRight w:val="0"/>
                  <w:marTop w:val="0"/>
                  <w:marBottom w:val="0"/>
                  <w:divBdr>
                    <w:top w:val="none" w:sz="0" w:space="0" w:color="auto"/>
                    <w:left w:val="none" w:sz="0" w:space="0" w:color="auto"/>
                    <w:bottom w:val="none" w:sz="0" w:space="0" w:color="auto"/>
                    <w:right w:val="none" w:sz="0" w:space="0" w:color="auto"/>
                  </w:divBdr>
                  <w:divsChild>
                    <w:div w:id="987900019">
                      <w:marLeft w:val="0"/>
                      <w:marRight w:val="0"/>
                      <w:marTop w:val="0"/>
                      <w:marBottom w:val="0"/>
                      <w:divBdr>
                        <w:top w:val="none" w:sz="0" w:space="0" w:color="auto"/>
                        <w:left w:val="none" w:sz="0" w:space="0" w:color="auto"/>
                        <w:bottom w:val="none" w:sz="0" w:space="0" w:color="auto"/>
                        <w:right w:val="none" w:sz="0" w:space="0" w:color="auto"/>
                      </w:divBdr>
                    </w:div>
                  </w:divsChild>
                </w:div>
                <w:div w:id="1633825859">
                  <w:marLeft w:val="0"/>
                  <w:marRight w:val="0"/>
                  <w:marTop w:val="0"/>
                  <w:marBottom w:val="0"/>
                  <w:divBdr>
                    <w:top w:val="none" w:sz="0" w:space="0" w:color="auto"/>
                    <w:left w:val="none" w:sz="0" w:space="0" w:color="auto"/>
                    <w:bottom w:val="none" w:sz="0" w:space="0" w:color="auto"/>
                    <w:right w:val="none" w:sz="0" w:space="0" w:color="auto"/>
                  </w:divBdr>
                  <w:divsChild>
                    <w:div w:id="1598295340">
                      <w:marLeft w:val="0"/>
                      <w:marRight w:val="0"/>
                      <w:marTop w:val="0"/>
                      <w:marBottom w:val="0"/>
                      <w:divBdr>
                        <w:top w:val="none" w:sz="0" w:space="0" w:color="auto"/>
                        <w:left w:val="none" w:sz="0" w:space="0" w:color="auto"/>
                        <w:bottom w:val="none" w:sz="0" w:space="0" w:color="auto"/>
                        <w:right w:val="none" w:sz="0" w:space="0" w:color="auto"/>
                      </w:divBdr>
                    </w:div>
                  </w:divsChild>
                </w:div>
                <w:div w:id="1644894168">
                  <w:marLeft w:val="0"/>
                  <w:marRight w:val="0"/>
                  <w:marTop w:val="0"/>
                  <w:marBottom w:val="0"/>
                  <w:divBdr>
                    <w:top w:val="none" w:sz="0" w:space="0" w:color="auto"/>
                    <w:left w:val="none" w:sz="0" w:space="0" w:color="auto"/>
                    <w:bottom w:val="none" w:sz="0" w:space="0" w:color="auto"/>
                    <w:right w:val="none" w:sz="0" w:space="0" w:color="auto"/>
                  </w:divBdr>
                  <w:divsChild>
                    <w:div w:id="1213688415">
                      <w:marLeft w:val="0"/>
                      <w:marRight w:val="0"/>
                      <w:marTop w:val="0"/>
                      <w:marBottom w:val="0"/>
                      <w:divBdr>
                        <w:top w:val="none" w:sz="0" w:space="0" w:color="auto"/>
                        <w:left w:val="none" w:sz="0" w:space="0" w:color="auto"/>
                        <w:bottom w:val="none" w:sz="0" w:space="0" w:color="auto"/>
                        <w:right w:val="none" w:sz="0" w:space="0" w:color="auto"/>
                      </w:divBdr>
                    </w:div>
                  </w:divsChild>
                </w:div>
                <w:div w:id="1663311802">
                  <w:marLeft w:val="0"/>
                  <w:marRight w:val="0"/>
                  <w:marTop w:val="0"/>
                  <w:marBottom w:val="0"/>
                  <w:divBdr>
                    <w:top w:val="none" w:sz="0" w:space="0" w:color="auto"/>
                    <w:left w:val="none" w:sz="0" w:space="0" w:color="auto"/>
                    <w:bottom w:val="none" w:sz="0" w:space="0" w:color="auto"/>
                    <w:right w:val="none" w:sz="0" w:space="0" w:color="auto"/>
                  </w:divBdr>
                  <w:divsChild>
                    <w:div w:id="1928297099">
                      <w:marLeft w:val="0"/>
                      <w:marRight w:val="0"/>
                      <w:marTop w:val="0"/>
                      <w:marBottom w:val="0"/>
                      <w:divBdr>
                        <w:top w:val="none" w:sz="0" w:space="0" w:color="auto"/>
                        <w:left w:val="none" w:sz="0" w:space="0" w:color="auto"/>
                        <w:bottom w:val="none" w:sz="0" w:space="0" w:color="auto"/>
                        <w:right w:val="none" w:sz="0" w:space="0" w:color="auto"/>
                      </w:divBdr>
                    </w:div>
                  </w:divsChild>
                </w:div>
                <w:div w:id="1686860775">
                  <w:marLeft w:val="0"/>
                  <w:marRight w:val="0"/>
                  <w:marTop w:val="0"/>
                  <w:marBottom w:val="0"/>
                  <w:divBdr>
                    <w:top w:val="none" w:sz="0" w:space="0" w:color="auto"/>
                    <w:left w:val="none" w:sz="0" w:space="0" w:color="auto"/>
                    <w:bottom w:val="none" w:sz="0" w:space="0" w:color="auto"/>
                    <w:right w:val="none" w:sz="0" w:space="0" w:color="auto"/>
                  </w:divBdr>
                  <w:divsChild>
                    <w:div w:id="875042877">
                      <w:marLeft w:val="0"/>
                      <w:marRight w:val="0"/>
                      <w:marTop w:val="0"/>
                      <w:marBottom w:val="0"/>
                      <w:divBdr>
                        <w:top w:val="none" w:sz="0" w:space="0" w:color="auto"/>
                        <w:left w:val="none" w:sz="0" w:space="0" w:color="auto"/>
                        <w:bottom w:val="none" w:sz="0" w:space="0" w:color="auto"/>
                        <w:right w:val="none" w:sz="0" w:space="0" w:color="auto"/>
                      </w:divBdr>
                    </w:div>
                  </w:divsChild>
                </w:div>
                <w:div w:id="1688554436">
                  <w:marLeft w:val="0"/>
                  <w:marRight w:val="0"/>
                  <w:marTop w:val="0"/>
                  <w:marBottom w:val="0"/>
                  <w:divBdr>
                    <w:top w:val="none" w:sz="0" w:space="0" w:color="auto"/>
                    <w:left w:val="none" w:sz="0" w:space="0" w:color="auto"/>
                    <w:bottom w:val="none" w:sz="0" w:space="0" w:color="auto"/>
                    <w:right w:val="none" w:sz="0" w:space="0" w:color="auto"/>
                  </w:divBdr>
                  <w:divsChild>
                    <w:div w:id="53431794">
                      <w:marLeft w:val="0"/>
                      <w:marRight w:val="0"/>
                      <w:marTop w:val="0"/>
                      <w:marBottom w:val="0"/>
                      <w:divBdr>
                        <w:top w:val="none" w:sz="0" w:space="0" w:color="auto"/>
                        <w:left w:val="none" w:sz="0" w:space="0" w:color="auto"/>
                        <w:bottom w:val="none" w:sz="0" w:space="0" w:color="auto"/>
                        <w:right w:val="none" w:sz="0" w:space="0" w:color="auto"/>
                      </w:divBdr>
                    </w:div>
                  </w:divsChild>
                </w:div>
                <w:div w:id="1752507980">
                  <w:marLeft w:val="0"/>
                  <w:marRight w:val="0"/>
                  <w:marTop w:val="0"/>
                  <w:marBottom w:val="0"/>
                  <w:divBdr>
                    <w:top w:val="none" w:sz="0" w:space="0" w:color="auto"/>
                    <w:left w:val="none" w:sz="0" w:space="0" w:color="auto"/>
                    <w:bottom w:val="none" w:sz="0" w:space="0" w:color="auto"/>
                    <w:right w:val="none" w:sz="0" w:space="0" w:color="auto"/>
                  </w:divBdr>
                  <w:divsChild>
                    <w:div w:id="605500032">
                      <w:marLeft w:val="0"/>
                      <w:marRight w:val="0"/>
                      <w:marTop w:val="0"/>
                      <w:marBottom w:val="0"/>
                      <w:divBdr>
                        <w:top w:val="none" w:sz="0" w:space="0" w:color="auto"/>
                        <w:left w:val="none" w:sz="0" w:space="0" w:color="auto"/>
                        <w:bottom w:val="none" w:sz="0" w:space="0" w:color="auto"/>
                        <w:right w:val="none" w:sz="0" w:space="0" w:color="auto"/>
                      </w:divBdr>
                    </w:div>
                  </w:divsChild>
                </w:div>
                <w:div w:id="1768842457">
                  <w:marLeft w:val="0"/>
                  <w:marRight w:val="0"/>
                  <w:marTop w:val="0"/>
                  <w:marBottom w:val="0"/>
                  <w:divBdr>
                    <w:top w:val="none" w:sz="0" w:space="0" w:color="auto"/>
                    <w:left w:val="none" w:sz="0" w:space="0" w:color="auto"/>
                    <w:bottom w:val="none" w:sz="0" w:space="0" w:color="auto"/>
                    <w:right w:val="none" w:sz="0" w:space="0" w:color="auto"/>
                  </w:divBdr>
                  <w:divsChild>
                    <w:div w:id="2109033914">
                      <w:marLeft w:val="0"/>
                      <w:marRight w:val="0"/>
                      <w:marTop w:val="0"/>
                      <w:marBottom w:val="0"/>
                      <w:divBdr>
                        <w:top w:val="none" w:sz="0" w:space="0" w:color="auto"/>
                        <w:left w:val="none" w:sz="0" w:space="0" w:color="auto"/>
                        <w:bottom w:val="none" w:sz="0" w:space="0" w:color="auto"/>
                        <w:right w:val="none" w:sz="0" w:space="0" w:color="auto"/>
                      </w:divBdr>
                    </w:div>
                  </w:divsChild>
                </w:div>
                <w:div w:id="1773822230">
                  <w:marLeft w:val="0"/>
                  <w:marRight w:val="0"/>
                  <w:marTop w:val="0"/>
                  <w:marBottom w:val="0"/>
                  <w:divBdr>
                    <w:top w:val="none" w:sz="0" w:space="0" w:color="auto"/>
                    <w:left w:val="none" w:sz="0" w:space="0" w:color="auto"/>
                    <w:bottom w:val="none" w:sz="0" w:space="0" w:color="auto"/>
                    <w:right w:val="none" w:sz="0" w:space="0" w:color="auto"/>
                  </w:divBdr>
                  <w:divsChild>
                    <w:div w:id="1708021048">
                      <w:marLeft w:val="0"/>
                      <w:marRight w:val="0"/>
                      <w:marTop w:val="0"/>
                      <w:marBottom w:val="0"/>
                      <w:divBdr>
                        <w:top w:val="none" w:sz="0" w:space="0" w:color="auto"/>
                        <w:left w:val="none" w:sz="0" w:space="0" w:color="auto"/>
                        <w:bottom w:val="none" w:sz="0" w:space="0" w:color="auto"/>
                        <w:right w:val="none" w:sz="0" w:space="0" w:color="auto"/>
                      </w:divBdr>
                    </w:div>
                  </w:divsChild>
                </w:div>
                <w:div w:id="1789161051">
                  <w:marLeft w:val="0"/>
                  <w:marRight w:val="0"/>
                  <w:marTop w:val="0"/>
                  <w:marBottom w:val="0"/>
                  <w:divBdr>
                    <w:top w:val="none" w:sz="0" w:space="0" w:color="auto"/>
                    <w:left w:val="none" w:sz="0" w:space="0" w:color="auto"/>
                    <w:bottom w:val="none" w:sz="0" w:space="0" w:color="auto"/>
                    <w:right w:val="none" w:sz="0" w:space="0" w:color="auto"/>
                  </w:divBdr>
                  <w:divsChild>
                    <w:div w:id="52433087">
                      <w:marLeft w:val="0"/>
                      <w:marRight w:val="0"/>
                      <w:marTop w:val="0"/>
                      <w:marBottom w:val="0"/>
                      <w:divBdr>
                        <w:top w:val="none" w:sz="0" w:space="0" w:color="auto"/>
                        <w:left w:val="none" w:sz="0" w:space="0" w:color="auto"/>
                        <w:bottom w:val="none" w:sz="0" w:space="0" w:color="auto"/>
                        <w:right w:val="none" w:sz="0" w:space="0" w:color="auto"/>
                      </w:divBdr>
                    </w:div>
                  </w:divsChild>
                </w:div>
                <w:div w:id="1847934467">
                  <w:marLeft w:val="0"/>
                  <w:marRight w:val="0"/>
                  <w:marTop w:val="0"/>
                  <w:marBottom w:val="0"/>
                  <w:divBdr>
                    <w:top w:val="none" w:sz="0" w:space="0" w:color="auto"/>
                    <w:left w:val="none" w:sz="0" w:space="0" w:color="auto"/>
                    <w:bottom w:val="none" w:sz="0" w:space="0" w:color="auto"/>
                    <w:right w:val="none" w:sz="0" w:space="0" w:color="auto"/>
                  </w:divBdr>
                  <w:divsChild>
                    <w:div w:id="1992320804">
                      <w:marLeft w:val="0"/>
                      <w:marRight w:val="0"/>
                      <w:marTop w:val="0"/>
                      <w:marBottom w:val="0"/>
                      <w:divBdr>
                        <w:top w:val="none" w:sz="0" w:space="0" w:color="auto"/>
                        <w:left w:val="none" w:sz="0" w:space="0" w:color="auto"/>
                        <w:bottom w:val="none" w:sz="0" w:space="0" w:color="auto"/>
                        <w:right w:val="none" w:sz="0" w:space="0" w:color="auto"/>
                      </w:divBdr>
                    </w:div>
                  </w:divsChild>
                </w:div>
                <w:div w:id="1873227095">
                  <w:marLeft w:val="0"/>
                  <w:marRight w:val="0"/>
                  <w:marTop w:val="0"/>
                  <w:marBottom w:val="0"/>
                  <w:divBdr>
                    <w:top w:val="none" w:sz="0" w:space="0" w:color="auto"/>
                    <w:left w:val="none" w:sz="0" w:space="0" w:color="auto"/>
                    <w:bottom w:val="none" w:sz="0" w:space="0" w:color="auto"/>
                    <w:right w:val="none" w:sz="0" w:space="0" w:color="auto"/>
                  </w:divBdr>
                  <w:divsChild>
                    <w:div w:id="544947340">
                      <w:marLeft w:val="0"/>
                      <w:marRight w:val="0"/>
                      <w:marTop w:val="0"/>
                      <w:marBottom w:val="0"/>
                      <w:divBdr>
                        <w:top w:val="none" w:sz="0" w:space="0" w:color="auto"/>
                        <w:left w:val="none" w:sz="0" w:space="0" w:color="auto"/>
                        <w:bottom w:val="none" w:sz="0" w:space="0" w:color="auto"/>
                        <w:right w:val="none" w:sz="0" w:space="0" w:color="auto"/>
                      </w:divBdr>
                    </w:div>
                  </w:divsChild>
                </w:div>
                <w:div w:id="1888712155">
                  <w:marLeft w:val="0"/>
                  <w:marRight w:val="0"/>
                  <w:marTop w:val="0"/>
                  <w:marBottom w:val="0"/>
                  <w:divBdr>
                    <w:top w:val="none" w:sz="0" w:space="0" w:color="auto"/>
                    <w:left w:val="none" w:sz="0" w:space="0" w:color="auto"/>
                    <w:bottom w:val="none" w:sz="0" w:space="0" w:color="auto"/>
                    <w:right w:val="none" w:sz="0" w:space="0" w:color="auto"/>
                  </w:divBdr>
                  <w:divsChild>
                    <w:div w:id="605770807">
                      <w:marLeft w:val="0"/>
                      <w:marRight w:val="0"/>
                      <w:marTop w:val="0"/>
                      <w:marBottom w:val="0"/>
                      <w:divBdr>
                        <w:top w:val="none" w:sz="0" w:space="0" w:color="auto"/>
                        <w:left w:val="none" w:sz="0" w:space="0" w:color="auto"/>
                        <w:bottom w:val="none" w:sz="0" w:space="0" w:color="auto"/>
                        <w:right w:val="none" w:sz="0" w:space="0" w:color="auto"/>
                      </w:divBdr>
                    </w:div>
                  </w:divsChild>
                </w:div>
                <w:div w:id="1923492100">
                  <w:marLeft w:val="0"/>
                  <w:marRight w:val="0"/>
                  <w:marTop w:val="0"/>
                  <w:marBottom w:val="0"/>
                  <w:divBdr>
                    <w:top w:val="none" w:sz="0" w:space="0" w:color="auto"/>
                    <w:left w:val="none" w:sz="0" w:space="0" w:color="auto"/>
                    <w:bottom w:val="none" w:sz="0" w:space="0" w:color="auto"/>
                    <w:right w:val="none" w:sz="0" w:space="0" w:color="auto"/>
                  </w:divBdr>
                  <w:divsChild>
                    <w:div w:id="935939527">
                      <w:marLeft w:val="0"/>
                      <w:marRight w:val="0"/>
                      <w:marTop w:val="0"/>
                      <w:marBottom w:val="0"/>
                      <w:divBdr>
                        <w:top w:val="none" w:sz="0" w:space="0" w:color="auto"/>
                        <w:left w:val="none" w:sz="0" w:space="0" w:color="auto"/>
                        <w:bottom w:val="none" w:sz="0" w:space="0" w:color="auto"/>
                        <w:right w:val="none" w:sz="0" w:space="0" w:color="auto"/>
                      </w:divBdr>
                    </w:div>
                  </w:divsChild>
                </w:div>
                <w:div w:id="1930963230">
                  <w:marLeft w:val="0"/>
                  <w:marRight w:val="0"/>
                  <w:marTop w:val="0"/>
                  <w:marBottom w:val="0"/>
                  <w:divBdr>
                    <w:top w:val="none" w:sz="0" w:space="0" w:color="auto"/>
                    <w:left w:val="none" w:sz="0" w:space="0" w:color="auto"/>
                    <w:bottom w:val="none" w:sz="0" w:space="0" w:color="auto"/>
                    <w:right w:val="none" w:sz="0" w:space="0" w:color="auto"/>
                  </w:divBdr>
                  <w:divsChild>
                    <w:div w:id="87578937">
                      <w:marLeft w:val="0"/>
                      <w:marRight w:val="0"/>
                      <w:marTop w:val="0"/>
                      <w:marBottom w:val="0"/>
                      <w:divBdr>
                        <w:top w:val="none" w:sz="0" w:space="0" w:color="auto"/>
                        <w:left w:val="none" w:sz="0" w:space="0" w:color="auto"/>
                        <w:bottom w:val="none" w:sz="0" w:space="0" w:color="auto"/>
                        <w:right w:val="none" w:sz="0" w:space="0" w:color="auto"/>
                      </w:divBdr>
                    </w:div>
                  </w:divsChild>
                </w:div>
                <w:div w:id="1984307530">
                  <w:marLeft w:val="0"/>
                  <w:marRight w:val="0"/>
                  <w:marTop w:val="0"/>
                  <w:marBottom w:val="0"/>
                  <w:divBdr>
                    <w:top w:val="none" w:sz="0" w:space="0" w:color="auto"/>
                    <w:left w:val="none" w:sz="0" w:space="0" w:color="auto"/>
                    <w:bottom w:val="none" w:sz="0" w:space="0" w:color="auto"/>
                    <w:right w:val="none" w:sz="0" w:space="0" w:color="auto"/>
                  </w:divBdr>
                  <w:divsChild>
                    <w:div w:id="1465732968">
                      <w:marLeft w:val="0"/>
                      <w:marRight w:val="0"/>
                      <w:marTop w:val="0"/>
                      <w:marBottom w:val="0"/>
                      <w:divBdr>
                        <w:top w:val="none" w:sz="0" w:space="0" w:color="auto"/>
                        <w:left w:val="none" w:sz="0" w:space="0" w:color="auto"/>
                        <w:bottom w:val="none" w:sz="0" w:space="0" w:color="auto"/>
                        <w:right w:val="none" w:sz="0" w:space="0" w:color="auto"/>
                      </w:divBdr>
                    </w:div>
                  </w:divsChild>
                </w:div>
                <w:div w:id="2011636513">
                  <w:marLeft w:val="0"/>
                  <w:marRight w:val="0"/>
                  <w:marTop w:val="0"/>
                  <w:marBottom w:val="0"/>
                  <w:divBdr>
                    <w:top w:val="none" w:sz="0" w:space="0" w:color="auto"/>
                    <w:left w:val="none" w:sz="0" w:space="0" w:color="auto"/>
                    <w:bottom w:val="none" w:sz="0" w:space="0" w:color="auto"/>
                    <w:right w:val="none" w:sz="0" w:space="0" w:color="auto"/>
                  </w:divBdr>
                  <w:divsChild>
                    <w:div w:id="698433270">
                      <w:marLeft w:val="0"/>
                      <w:marRight w:val="0"/>
                      <w:marTop w:val="0"/>
                      <w:marBottom w:val="0"/>
                      <w:divBdr>
                        <w:top w:val="none" w:sz="0" w:space="0" w:color="auto"/>
                        <w:left w:val="none" w:sz="0" w:space="0" w:color="auto"/>
                        <w:bottom w:val="none" w:sz="0" w:space="0" w:color="auto"/>
                        <w:right w:val="none" w:sz="0" w:space="0" w:color="auto"/>
                      </w:divBdr>
                    </w:div>
                  </w:divsChild>
                </w:div>
                <w:div w:id="2013490928">
                  <w:marLeft w:val="0"/>
                  <w:marRight w:val="0"/>
                  <w:marTop w:val="0"/>
                  <w:marBottom w:val="0"/>
                  <w:divBdr>
                    <w:top w:val="none" w:sz="0" w:space="0" w:color="auto"/>
                    <w:left w:val="none" w:sz="0" w:space="0" w:color="auto"/>
                    <w:bottom w:val="none" w:sz="0" w:space="0" w:color="auto"/>
                    <w:right w:val="none" w:sz="0" w:space="0" w:color="auto"/>
                  </w:divBdr>
                  <w:divsChild>
                    <w:div w:id="381708308">
                      <w:marLeft w:val="0"/>
                      <w:marRight w:val="0"/>
                      <w:marTop w:val="0"/>
                      <w:marBottom w:val="0"/>
                      <w:divBdr>
                        <w:top w:val="none" w:sz="0" w:space="0" w:color="auto"/>
                        <w:left w:val="none" w:sz="0" w:space="0" w:color="auto"/>
                        <w:bottom w:val="none" w:sz="0" w:space="0" w:color="auto"/>
                        <w:right w:val="none" w:sz="0" w:space="0" w:color="auto"/>
                      </w:divBdr>
                    </w:div>
                  </w:divsChild>
                </w:div>
                <w:div w:id="2030181816">
                  <w:marLeft w:val="0"/>
                  <w:marRight w:val="0"/>
                  <w:marTop w:val="0"/>
                  <w:marBottom w:val="0"/>
                  <w:divBdr>
                    <w:top w:val="none" w:sz="0" w:space="0" w:color="auto"/>
                    <w:left w:val="none" w:sz="0" w:space="0" w:color="auto"/>
                    <w:bottom w:val="none" w:sz="0" w:space="0" w:color="auto"/>
                    <w:right w:val="none" w:sz="0" w:space="0" w:color="auto"/>
                  </w:divBdr>
                  <w:divsChild>
                    <w:div w:id="316347483">
                      <w:marLeft w:val="0"/>
                      <w:marRight w:val="0"/>
                      <w:marTop w:val="0"/>
                      <w:marBottom w:val="0"/>
                      <w:divBdr>
                        <w:top w:val="none" w:sz="0" w:space="0" w:color="auto"/>
                        <w:left w:val="none" w:sz="0" w:space="0" w:color="auto"/>
                        <w:bottom w:val="none" w:sz="0" w:space="0" w:color="auto"/>
                        <w:right w:val="none" w:sz="0" w:space="0" w:color="auto"/>
                      </w:divBdr>
                    </w:div>
                  </w:divsChild>
                </w:div>
                <w:div w:id="2043902108">
                  <w:marLeft w:val="0"/>
                  <w:marRight w:val="0"/>
                  <w:marTop w:val="0"/>
                  <w:marBottom w:val="0"/>
                  <w:divBdr>
                    <w:top w:val="none" w:sz="0" w:space="0" w:color="auto"/>
                    <w:left w:val="none" w:sz="0" w:space="0" w:color="auto"/>
                    <w:bottom w:val="none" w:sz="0" w:space="0" w:color="auto"/>
                    <w:right w:val="none" w:sz="0" w:space="0" w:color="auto"/>
                  </w:divBdr>
                  <w:divsChild>
                    <w:div w:id="1900629411">
                      <w:marLeft w:val="0"/>
                      <w:marRight w:val="0"/>
                      <w:marTop w:val="0"/>
                      <w:marBottom w:val="0"/>
                      <w:divBdr>
                        <w:top w:val="none" w:sz="0" w:space="0" w:color="auto"/>
                        <w:left w:val="none" w:sz="0" w:space="0" w:color="auto"/>
                        <w:bottom w:val="none" w:sz="0" w:space="0" w:color="auto"/>
                        <w:right w:val="none" w:sz="0" w:space="0" w:color="auto"/>
                      </w:divBdr>
                    </w:div>
                  </w:divsChild>
                </w:div>
                <w:div w:id="2044819035">
                  <w:marLeft w:val="0"/>
                  <w:marRight w:val="0"/>
                  <w:marTop w:val="0"/>
                  <w:marBottom w:val="0"/>
                  <w:divBdr>
                    <w:top w:val="none" w:sz="0" w:space="0" w:color="auto"/>
                    <w:left w:val="none" w:sz="0" w:space="0" w:color="auto"/>
                    <w:bottom w:val="none" w:sz="0" w:space="0" w:color="auto"/>
                    <w:right w:val="none" w:sz="0" w:space="0" w:color="auto"/>
                  </w:divBdr>
                  <w:divsChild>
                    <w:div w:id="441923441">
                      <w:marLeft w:val="0"/>
                      <w:marRight w:val="0"/>
                      <w:marTop w:val="0"/>
                      <w:marBottom w:val="0"/>
                      <w:divBdr>
                        <w:top w:val="none" w:sz="0" w:space="0" w:color="auto"/>
                        <w:left w:val="none" w:sz="0" w:space="0" w:color="auto"/>
                        <w:bottom w:val="none" w:sz="0" w:space="0" w:color="auto"/>
                        <w:right w:val="none" w:sz="0" w:space="0" w:color="auto"/>
                      </w:divBdr>
                    </w:div>
                  </w:divsChild>
                </w:div>
                <w:div w:id="2081555754">
                  <w:marLeft w:val="0"/>
                  <w:marRight w:val="0"/>
                  <w:marTop w:val="0"/>
                  <w:marBottom w:val="0"/>
                  <w:divBdr>
                    <w:top w:val="none" w:sz="0" w:space="0" w:color="auto"/>
                    <w:left w:val="none" w:sz="0" w:space="0" w:color="auto"/>
                    <w:bottom w:val="none" w:sz="0" w:space="0" w:color="auto"/>
                    <w:right w:val="none" w:sz="0" w:space="0" w:color="auto"/>
                  </w:divBdr>
                  <w:divsChild>
                    <w:div w:id="1179781771">
                      <w:marLeft w:val="0"/>
                      <w:marRight w:val="0"/>
                      <w:marTop w:val="0"/>
                      <w:marBottom w:val="0"/>
                      <w:divBdr>
                        <w:top w:val="none" w:sz="0" w:space="0" w:color="auto"/>
                        <w:left w:val="none" w:sz="0" w:space="0" w:color="auto"/>
                        <w:bottom w:val="none" w:sz="0" w:space="0" w:color="auto"/>
                        <w:right w:val="none" w:sz="0" w:space="0" w:color="auto"/>
                      </w:divBdr>
                    </w:div>
                  </w:divsChild>
                </w:div>
                <w:div w:id="2111243820">
                  <w:marLeft w:val="0"/>
                  <w:marRight w:val="0"/>
                  <w:marTop w:val="0"/>
                  <w:marBottom w:val="0"/>
                  <w:divBdr>
                    <w:top w:val="none" w:sz="0" w:space="0" w:color="auto"/>
                    <w:left w:val="none" w:sz="0" w:space="0" w:color="auto"/>
                    <w:bottom w:val="none" w:sz="0" w:space="0" w:color="auto"/>
                    <w:right w:val="none" w:sz="0" w:space="0" w:color="auto"/>
                  </w:divBdr>
                  <w:divsChild>
                    <w:div w:id="199800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78188">
      <w:bodyDiv w:val="1"/>
      <w:marLeft w:val="0"/>
      <w:marRight w:val="0"/>
      <w:marTop w:val="0"/>
      <w:marBottom w:val="0"/>
      <w:divBdr>
        <w:top w:val="none" w:sz="0" w:space="0" w:color="auto"/>
        <w:left w:val="none" w:sz="0" w:space="0" w:color="auto"/>
        <w:bottom w:val="none" w:sz="0" w:space="0" w:color="auto"/>
        <w:right w:val="none" w:sz="0" w:space="0" w:color="auto"/>
      </w:divBdr>
    </w:div>
    <w:div w:id="872495033">
      <w:bodyDiv w:val="1"/>
      <w:marLeft w:val="0"/>
      <w:marRight w:val="0"/>
      <w:marTop w:val="0"/>
      <w:marBottom w:val="0"/>
      <w:divBdr>
        <w:top w:val="none" w:sz="0" w:space="0" w:color="auto"/>
        <w:left w:val="none" w:sz="0" w:space="0" w:color="auto"/>
        <w:bottom w:val="none" w:sz="0" w:space="0" w:color="auto"/>
        <w:right w:val="none" w:sz="0" w:space="0" w:color="auto"/>
      </w:divBdr>
      <w:divsChild>
        <w:div w:id="318271707">
          <w:marLeft w:val="0"/>
          <w:marRight w:val="0"/>
          <w:marTop w:val="0"/>
          <w:marBottom w:val="0"/>
          <w:divBdr>
            <w:top w:val="none" w:sz="0" w:space="0" w:color="auto"/>
            <w:left w:val="none" w:sz="0" w:space="0" w:color="auto"/>
            <w:bottom w:val="none" w:sz="0" w:space="0" w:color="auto"/>
            <w:right w:val="none" w:sz="0" w:space="0" w:color="auto"/>
          </w:divBdr>
          <w:divsChild>
            <w:div w:id="1211958876">
              <w:marLeft w:val="-75"/>
              <w:marRight w:val="0"/>
              <w:marTop w:val="30"/>
              <w:marBottom w:val="30"/>
              <w:divBdr>
                <w:top w:val="none" w:sz="0" w:space="0" w:color="auto"/>
                <w:left w:val="none" w:sz="0" w:space="0" w:color="auto"/>
                <w:bottom w:val="none" w:sz="0" w:space="0" w:color="auto"/>
                <w:right w:val="none" w:sz="0" w:space="0" w:color="auto"/>
              </w:divBdr>
              <w:divsChild>
                <w:div w:id="549573">
                  <w:marLeft w:val="0"/>
                  <w:marRight w:val="0"/>
                  <w:marTop w:val="0"/>
                  <w:marBottom w:val="0"/>
                  <w:divBdr>
                    <w:top w:val="none" w:sz="0" w:space="0" w:color="auto"/>
                    <w:left w:val="none" w:sz="0" w:space="0" w:color="auto"/>
                    <w:bottom w:val="none" w:sz="0" w:space="0" w:color="auto"/>
                    <w:right w:val="none" w:sz="0" w:space="0" w:color="auto"/>
                  </w:divBdr>
                  <w:divsChild>
                    <w:div w:id="1197155727">
                      <w:marLeft w:val="0"/>
                      <w:marRight w:val="0"/>
                      <w:marTop w:val="0"/>
                      <w:marBottom w:val="0"/>
                      <w:divBdr>
                        <w:top w:val="none" w:sz="0" w:space="0" w:color="auto"/>
                        <w:left w:val="none" w:sz="0" w:space="0" w:color="auto"/>
                        <w:bottom w:val="none" w:sz="0" w:space="0" w:color="auto"/>
                        <w:right w:val="none" w:sz="0" w:space="0" w:color="auto"/>
                      </w:divBdr>
                    </w:div>
                  </w:divsChild>
                </w:div>
                <w:div w:id="1510982">
                  <w:marLeft w:val="0"/>
                  <w:marRight w:val="0"/>
                  <w:marTop w:val="0"/>
                  <w:marBottom w:val="0"/>
                  <w:divBdr>
                    <w:top w:val="none" w:sz="0" w:space="0" w:color="auto"/>
                    <w:left w:val="none" w:sz="0" w:space="0" w:color="auto"/>
                    <w:bottom w:val="none" w:sz="0" w:space="0" w:color="auto"/>
                    <w:right w:val="none" w:sz="0" w:space="0" w:color="auto"/>
                  </w:divBdr>
                  <w:divsChild>
                    <w:div w:id="1918242543">
                      <w:marLeft w:val="0"/>
                      <w:marRight w:val="0"/>
                      <w:marTop w:val="0"/>
                      <w:marBottom w:val="0"/>
                      <w:divBdr>
                        <w:top w:val="none" w:sz="0" w:space="0" w:color="auto"/>
                        <w:left w:val="none" w:sz="0" w:space="0" w:color="auto"/>
                        <w:bottom w:val="none" w:sz="0" w:space="0" w:color="auto"/>
                        <w:right w:val="none" w:sz="0" w:space="0" w:color="auto"/>
                      </w:divBdr>
                    </w:div>
                  </w:divsChild>
                </w:div>
                <w:div w:id="56364314">
                  <w:marLeft w:val="0"/>
                  <w:marRight w:val="0"/>
                  <w:marTop w:val="0"/>
                  <w:marBottom w:val="0"/>
                  <w:divBdr>
                    <w:top w:val="none" w:sz="0" w:space="0" w:color="auto"/>
                    <w:left w:val="none" w:sz="0" w:space="0" w:color="auto"/>
                    <w:bottom w:val="none" w:sz="0" w:space="0" w:color="auto"/>
                    <w:right w:val="none" w:sz="0" w:space="0" w:color="auto"/>
                  </w:divBdr>
                  <w:divsChild>
                    <w:div w:id="1874682870">
                      <w:marLeft w:val="0"/>
                      <w:marRight w:val="0"/>
                      <w:marTop w:val="0"/>
                      <w:marBottom w:val="0"/>
                      <w:divBdr>
                        <w:top w:val="none" w:sz="0" w:space="0" w:color="auto"/>
                        <w:left w:val="none" w:sz="0" w:space="0" w:color="auto"/>
                        <w:bottom w:val="none" w:sz="0" w:space="0" w:color="auto"/>
                        <w:right w:val="none" w:sz="0" w:space="0" w:color="auto"/>
                      </w:divBdr>
                    </w:div>
                  </w:divsChild>
                </w:div>
                <w:div w:id="111562249">
                  <w:marLeft w:val="0"/>
                  <w:marRight w:val="0"/>
                  <w:marTop w:val="0"/>
                  <w:marBottom w:val="0"/>
                  <w:divBdr>
                    <w:top w:val="none" w:sz="0" w:space="0" w:color="auto"/>
                    <w:left w:val="none" w:sz="0" w:space="0" w:color="auto"/>
                    <w:bottom w:val="none" w:sz="0" w:space="0" w:color="auto"/>
                    <w:right w:val="none" w:sz="0" w:space="0" w:color="auto"/>
                  </w:divBdr>
                  <w:divsChild>
                    <w:div w:id="1621110724">
                      <w:marLeft w:val="0"/>
                      <w:marRight w:val="0"/>
                      <w:marTop w:val="0"/>
                      <w:marBottom w:val="0"/>
                      <w:divBdr>
                        <w:top w:val="none" w:sz="0" w:space="0" w:color="auto"/>
                        <w:left w:val="none" w:sz="0" w:space="0" w:color="auto"/>
                        <w:bottom w:val="none" w:sz="0" w:space="0" w:color="auto"/>
                        <w:right w:val="none" w:sz="0" w:space="0" w:color="auto"/>
                      </w:divBdr>
                    </w:div>
                  </w:divsChild>
                </w:div>
                <w:div w:id="115416601">
                  <w:marLeft w:val="0"/>
                  <w:marRight w:val="0"/>
                  <w:marTop w:val="0"/>
                  <w:marBottom w:val="0"/>
                  <w:divBdr>
                    <w:top w:val="none" w:sz="0" w:space="0" w:color="auto"/>
                    <w:left w:val="none" w:sz="0" w:space="0" w:color="auto"/>
                    <w:bottom w:val="none" w:sz="0" w:space="0" w:color="auto"/>
                    <w:right w:val="none" w:sz="0" w:space="0" w:color="auto"/>
                  </w:divBdr>
                  <w:divsChild>
                    <w:div w:id="478116883">
                      <w:marLeft w:val="0"/>
                      <w:marRight w:val="0"/>
                      <w:marTop w:val="0"/>
                      <w:marBottom w:val="0"/>
                      <w:divBdr>
                        <w:top w:val="none" w:sz="0" w:space="0" w:color="auto"/>
                        <w:left w:val="none" w:sz="0" w:space="0" w:color="auto"/>
                        <w:bottom w:val="none" w:sz="0" w:space="0" w:color="auto"/>
                        <w:right w:val="none" w:sz="0" w:space="0" w:color="auto"/>
                      </w:divBdr>
                    </w:div>
                  </w:divsChild>
                </w:div>
                <w:div w:id="130369336">
                  <w:marLeft w:val="0"/>
                  <w:marRight w:val="0"/>
                  <w:marTop w:val="0"/>
                  <w:marBottom w:val="0"/>
                  <w:divBdr>
                    <w:top w:val="none" w:sz="0" w:space="0" w:color="auto"/>
                    <w:left w:val="none" w:sz="0" w:space="0" w:color="auto"/>
                    <w:bottom w:val="none" w:sz="0" w:space="0" w:color="auto"/>
                    <w:right w:val="none" w:sz="0" w:space="0" w:color="auto"/>
                  </w:divBdr>
                  <w:divsChild>
                    <w:div w:id="222521975">
                      <w:marLeft w:val="0"/>
                      <w:marRight w:val="0"/>
                      <w:marTop w:val="0"/>
                      <w:marBottom w:val="0"/>
                      <w:divBdr>
                        <w:top w:val="none" w:sz="0" w:space="0" w:color="auto"/>
                        <w:left w:val="none" w:sz="0" w:space="0" w:color="auto"/>
                        <w:bottom w:val="none" w:sz="0" w:space="0" w:color="auto"/>
                        <w:right w:val="none" w:sz="0" w:space="0" w:color="auto"/>
                      </w:divBdr>
                    </w:div>
                  </w:divsChild>
                </w:div>
                <w:div w:id="226035581">
                  <w:marLeft w:val="0"/>
                  <w:marRight w:val="0"/>
                  <w:marTop w:val="0"/>
                  <w:marBottom w:val="0"/>
                  <w:divBdr>
                    <w:top w:val="none" w:sz="0" w:space="0" w:color="auto"/>
                    <w:left w:val="none" w:sz="0" w:space="0" w:color="auto"/>
                    <w:bottom w:val="none" w:sz="0" w:space="0" w:color="auto"/>
                    <w:right w:val="none" w:sz="0" w:space="0" w:color="auto"/>
                  </w:divBdr>
                  <w:divsChild>
                    <w:div w:id="1682584660">
                      <w:marLeft w:val="0"/>
                      <w:marRight w:val="0"/>
                      <w:marTop w:val="0"/>
                      <w:marBottom w:val="0"/>
                      <w:divBdr>
                        <w:top w:val="none" w:sz="0" w:space="0" w:color="auto"/>
                        <w:left w:val="none" w:sz="0" w:space="0" w:color="auto"/>
                        <w:bottom w:val="none" w:sz="0" w:space="0" w:color="auto"/>
                        <w:right w:val="none" w:sz="0" w:space="0" w:color="auto"/>
                      </w:divBdr>
                    </w:div>
                  </w:divsChild>
                </w:div>
                <w:div w:id="318198069">
                  <w:marLeft w:val="0"/>
                  <w:marRight w:val="0"/>
                  <w:marTop w:val="0"/>
                  <w:marBottom w:val="0"/>
                  <w:divBdr>
                    <w:top w:val="none" w:sz="0" w:space="0" w:color="auto"/>
                    <w:left w:val="none" w:sz="0" w:space="0" w:color="auto"/>
                    <w:bottom w:val="none" w:sz="0" w:space="0" w:color="auto"/>
                    <w:right w:val="none" w:sz="0" w:space="0" w:color="auto"/>
                  </w:divBdr>
                  <w:divsChild>
                    <w:div w:id="122844435">
                      <w:marLeft w:val="0"/>
                      <w:marRight w:val="0"/>
                      <w:marTop w:val="0"/>
                      <w:marBottom w:val="0"/>
                      <w:divBdr>
                        <w:top w:val="none" w:sz="0" w:space="0" w:color="auto"/>
                        <w:left w:val="none" w:sz="0" w:space="0" w:color="auto"/>
                        <w:bottom w:val="none" w:sz="0" w:space="0" w:color="auto"/>
                        <w:right w:val="none" w:sz="0" w:space="0" w:color="auto"/>
                      </w:divBdr>
                    </w:div>
                  </w:divsChild>
                </w:div>
                <w:div w:id="323242118">
                  <w:marLeft w:val="0"/>
                  <w:marRight w:val="0"/>
                  <w:marTop w:val="0"/>
                  <w:marBottom w:val="0"/>
                  <w:divBdr>
                    <w:top w:val="none" w:sz="0" w:space="0" w:color="auto"/>
                    <w:left w:val="none" w:sz="0" w:space="0" w:color="auto"/>
                    <w:bottom w:val="none" w:sz="0" w:space="0" w:color="auto"/>
                    <w:right w:val="none" w:sz="0" w:space="0" w:color="auto"/>
                  </w:divBdr>
                  <w:divsChild>
                    <w:div w:id="1909261593">
                      <w:marLeft w:val="0"/>
                      <w:marRight w:val="0"/>
                      <w:marTop w:val="0"/>
                      <w:marBottom w:val="0"/>
                      <w:divBdr>
                        <w:top w:val="none" w:sz="0" w:space="0" w:color="auto"/>
                        <w:left w:val="none" w:sz="0" w:space="0" w:color="auto"/>
                        <w:bottom w:val="none" w:sz="0" w:space="0" w:color="auto"/>
                        <w:right w:val="none" w:sz="0" w:space="0" w:color="auto"/>
                      </w:divBdr>
                    </w:div>
                  </w:divsChild>
                </w:div>
                <w:div w:id="369033335">
                  <w:marLeft w:val="0"/>
                  <w:marRight w:val="0"/>
                  <w:marTop w:val="0"/>
                  <w:marBottom w:val="0"/>
                  <w:divBdr>
                    <w:top w:val="none" w:sz="0" w:space="0" w:color="auto"/>
                    <w:left w:val="none" w:sz="0" w:space="0" w:color="auto"/>
                    <w:bottom w:val="none" w:sz="0" w:space="0" w:color="auto"/>
                    <w:right w:val="none" w:sz="0" w:space="0" w:color="auto"/>
                  </w:divBdr>
                  <w:divsChild>
                    <w:div w:id="1209563765">
                      <w:marLeft w:val="0"/>
                      <w:marRight w:val="0"/>
                      <w:marTop w:val="0"/>
                      <w:marBottom w:val="0"/>
                      <w:divBdr>
                        <w:top w:val="none" w:sz="0" w:space="0" w:color="auto"/>
                        <w:left w:val="none" w:sz="0" w:space="0" w:color="auto"/>
                        <w:bottom w:val="none" w:sz="0" w:space="0" w:color="auto"/>
                        <w:right w:val="none" w:sz="0" w:space="0" w:color="auto"/>
                      </w:divBdr>
                    </w:div>
                  </w:divsChild>
                </w:div>
                <w:div w:id="387916725">
                  <w:marLeft w:val="0"/>
                  <w:marRight w:val="0"/>
                  <w:marTop w:val="0"/>
                  <w:marBottom w:val="0"/>
                  <w:divBdr>
                    <w:top w:val="none" w:sz="0" w:space="0" w:color="auto"/>
                    <w:left w:val="none" w:sz="0" w:space="0" w:color="auto"/>
                    <w:bottom w:val="none" w:sz="0" w:space="0" w:color="auto"/>
                    <w:right w:val="none" w:sz="0" w:space="0" w:color="auto"/>
                  </w:divBdr>
                  <w:divsChild>
                    <w:div w:id="1298531582">
                      <w:marLeft w:val="0"/>
                      <w:marRight w:val="0"/>
                      <w:marTop w:val="0"/>
                      <w:marBottom w:val="0"/>
                      <w:divBdr>
                        <w:top w:val="none" w:sz="0" w:space="0" w:color="auto"/>
                        <w:left w:val="none" w:sz="0" w:space="0" w:color="auto"/>
                        <w:bottom w:val="none" w:sz="0" w:space="0" w:color="auto"/>
                        <w:right w:val="none" w:sz="0" w:space="0" w:color="auto"/>
                      </w:divBdr>
                    </w:div>
                  </w:divsChild>
                </w:div>
                <w:div w:id="419328478">
                  <w:marLeft w:val="0"/>
                  <w:marRight w:val="0"/>
                  <w:marTop w:val="0"/>
                  <w:marBottom w:val="0"/>
                  <w:divBdr>
                    <w:top w:val="none" w:sz="0" w:space="0" w:color="auto"/>
                    <w:left w:val="none" w:sz="0" w:space="0" w:color="auto"/>
                    <w:bottom w:val="none" w:sz="0" w:space="0" w:color="auto"/>
                    <w:right w:val="none" w:sz="0" w:space="0" w:color="auto"/>
                  </w:divBdr>
                  <w:divsChild>
                    <w:div w:id="696076781">
                      <w:marLeft w:val="0"/>
                      <w:marRight w:val="0"/>
                      <w:marTop w:val="0"/>
                      <w:marBottom w:val="0"/>
                      <w:divBdr>
                        <w:top w:val="none" w:sz="0" w:space="0" w:color="auto"/>
                        <w:left w:val="none" w:sz="0" w:space="0" w:color="auto"/>
                        <w:bottom w:val="none" w:sz="0" w:space="0" w:color="auto"/>
                        <w:right w:val="none" w:sz="0" w:space="0" w:color="auto"/>
                      </w:divBdr>
                    </w:div>
                  </w:divsChild>
                </w:div>
                <w:div w:id="421415127">
                  <w:marLeft w:val="0"/>
                  <w:marRight w:val="0"/>
                  <w:marTop w:val="0"/>
                  <w:marBottom w:val="0"/>
                  <w:divBdr>
                    <w:top w:val="none" w:sz="0" w:space="0" w:color="auto"/>
                    <w:left w:val="none" w:sz="0" w:space="0" w:color="auto"/>
                    <w:bottom w:val="none" w:sz="0" w:space="0" w:color="auto"/>
                    <w:right w:val="none" w:sz="0" w:space="0" w:color="auto"/>
                  </w:divBdr>
                  <w:divsChild>
                    <w:div w:id="355272622">
                      <w:marLeft w:val="0"/>
                      <w:marRight w:val="0"/>
                      <w:marTop w:val="0"/>
                      <w:marBottom w:val="0"/>
                      <w:divBdr>
                        <w:top w:val="none" w:sz="0" w:space="0" w:color="auto"/>
                        <w:left w:val="none" w:sz="0" w:space="0" w:color="auto"/>
                        <w:bottom w:val="none" w:sz="0" w:space="0" w:color="auto"/>
                        <w:right w:val="none" w:sz="0" w:space="0" w:color="auto"/>
                      </w:divBdr>
                    </w:div>
                  </w:divsChild>
                </w:div>
                <w:div w:id="430128439">
                  <w:marLeft w:val="0"/>
                  <w:marRight w:val="0"/>
                  <w:marTop w:val="0"/>
                  <w:marBottom w:val="0"/>
                  <w:divBdr>
                    <w:top w:val="none" w:sz="0" w:space="0" w:color="auto"/>
                    <w:left w:val="none" w:sz="0" w:space="0" w:color="auto"/>
                    <w:bottom w:val="none" w:sz="0" w:space="0" w:color="auto"/>
                    <w:right w:val="none" w:sz="0" w:space="0" w:color="auto"/>
                  </w:divBdr>
                  <w:divsChild>
                    <w:div w:id="87234582">
                      <w:marLeft w:val="0"/>
                      <w:marRight w:val="0"/>
                      <w:marTop w:val="0"/>
                      <w:marBottom w:val="0"/>
                      <w:divBdr>
                        <w:top w:val="none" w:sz="0" w:space="0" w:color="auto"/>
                        <w:left w:val="none" w:sz="0" w:space="0" w:color="auto"/>
                        <w:bottom w:val="none" w:sz="0" w:space="0" w:color="auto"/>
                        <w:right w:val="none" w:sz="0" w:space="0" w:color="auto"/>
                      </w:divBdr>
                    </w:div>
                  </w:divsChild>
                </w:div>
                <w:div w:id="474952176">
                  <w:marLeft w:val="0"/>
                  <w:marRight w:val="0"/>
                  <w:marTop w:val="0"/>
                  <w:marBottom w:val="0"/>
                  <w:divBdr>
                    <w:top w:val="none" w:sz="0" w:space="0" w:color="auto"/>
                    <w:left w:val="none" w:sz="0" w:space="0" w:color="auto"/>
                    <w:bottom w:val="none" w:sz="0" w:space="0" w:color="auto"/>
                    <w:right w:val="none" w:sz="0" w:space="0" w:color="auto"/>
                  </w:divBdr>
                  <w:divsChild>
                    <w:div w:id="564948240">
                      <w:marLeft w:val="0"/>
                      <w:marRight w:val="0"/>
                      <w:marTop w:val="0"/>
                      <w:marBottom w:val="0"/>
                      <w:divBdr>
                        <w:top w:val="none" w:sz="0" w:space="0" w:color="auto"/>
                        <w:left w:val="none" w:sz="0" w:space="0" w:color="auto"/>
                        <w:bottom w:val="none" w:sz="0" w:space="0" w:color="auto"/>
                        <w:right w:val="none" w:sz="0" w:space="0" w:color="auto"/>
                      </w:divBdr>
                    </w:div>
                  </w:divsChild>
                </w:div>
                <w:div w:id="498159325">
                  <w:marLeft w:val="0"/>
                  <w:marRight w:val="0"/>
                  <w:marTop w:val="0"/>
                  <w:marBottom w:val="0"/>
                  <w:divBdr>
                    <w:top w:val="none" w:sz="0" w:space="0" w:color="auto"/>
                    <w:left w:val="none" w:sz="0" w:space="0" w:color="auto"/>
                    <w:bottom w:val="none" w:sz="0" w:space="0" w:color="auto"/>
                    <w:right w:val="none" w:sz="0" w:space="0" w:color="auto"/>
                  </w:divBdr>
                  <w:divsChild>
                    <w:div w:id="745229848">
                      <w:marLeft w:val="0"/>
                      <w:marRight w:val="0"/>
                      <w:marTop w:val="0"/>
                      <w:marBottom w:val="0"/>
                      <w:divBdr>
                        <w:top w:val="none" w:sz="0" w:space="0" w:color="auto"/>
                        <w:left w:val="none" w:sz="0" w:space="0" w:color="auto"/>
                        <w:bottom w:val="none" w:sz="0" w:space="0" w:color="auto"/>
                        <w:right w:val="none" w:sz="0" w:space="0" w:color="auto"/>
                      </w:divBdr>
                    </w:div>
                  </w:divsChild>
                </w:div>
                <w:div w:id="513807489">
                  <w:marLeft w:val="0"/>
                  <w:marRight w:val="0"/>
                  <w:marTop w:val="0"/>
                  <w:marBottom w:val="0"/>
                  <w:divBdr>
                    <w:top w:val="none" w:sz="0" w:space="0" w:color="auto"/>
                    <w:left w:val="none" w:sz="0" w:space="0" w:color="auto"/>
                    <w:bottom w:val="none" w:sz="0" w:space="0" w:color="auto"/>
                    <w:right w:val="none" w:sz="0" w:space="0" w:color="auto"/>
                  </w:divBdr>
                  <w:divsChild>
                    <w:div w:id="1237402199">
                      <w:marLeft w:val="0"/>
                      <w:marRight w:val="0"/>
                      <w:marTop w:val="0"/>
                      <w:marBottom w:val="0"/>
                      <w:divBdr>
                        <w:top w:val="none" w:sz="0" w:space="0" w:color="auto"/>
                        <w:left w:val="none" w:sz="0" w:space="0" w:color="auto"/>
                        <w:bottom w:val="none" w:sz="0" w:space="0" w:color="auto"/>
                        <w:right w:val="none" w:sz="0" w:space="0" w:color="auto"/>
                      </w:divBdr>
                    </w:div>
                  </w:divsChild>
                </w:div>
                <w:div w:id="551036578">
                  <w:marLeft w:val="0"/>
                  <w:marRight w:val="0"/>
                  <w:marTop w:val="0"/>
                  <w:marBottom w:val="0"/>
                  <w:divBdr>
                    <w:top w:val="none" w:sz="0" w:space="0" w:color="auto"/>
                    <w:left w:val="none" w:sz="0" w:space="0" w:color="auto"/>
                    <w:bottom w:val="none" w:sz="0" w:space="0" w:color="auto"/>
                    <w:right w:val="none" w:sz="0" w:space="0" w:color="auto"/>
                  </w:divBdr>
                  <w:divsChild>
                    <w:div w:id="706563925">
                      <w:marLeft w:val="0"/>
                      <w:marRight w:val="0"/>
                      <w:marTop w:val="0"/>
                      <w:marBottom w:val="0"/>
                      <w:divBdr>
                        <w:top w:val="none" w:sz="0" w:space="0" w:color="auto"/>
                        <w:left w:val="none" w:sz="0" w:space="0" w:color="auto"/>
                        <w:bottom w:val="none" w:sz="0" w:space="0" w:color="auto"/>
                        <w:right w:val="none" w:sz="0" w:space="0" w:color="auto"/>
                      </w:divBdr>
                    </w:div>
                  </w:divsChild>
                </w:div>
                <w:div w:id="615719677">
                  <w:marLeft w:val="0"/>
                  <w:marRight w:val="0"/>
                  <w:marTop w:val="0"/>
                  <w:marBottom w:val="0"/>
                  <w:divBdr>
                    <w:top w:val="none" w:sz="0" w:space="0" w:color="auto"/>
                    <w:left w:val="none" w:sz="0" w:space="0" w:color="auto"/>
                    <w:bottom w:val="none" w:sz="0" w:space="0" w:color="auto"/>
                    <w:right w:val="none" w:sz="0" w:space="0" w:color="auto"/>
                  </w:divBdr>
                  <w:divsChild>
                    <w:div w:id="1740865462">
                      <w:marLeft w:val="0"/>
                      <w:marRight w:val="0"/>
                      <w:marTop w:val="0"/>
                      <w:marBottom w:val="0"/>
                      <w:divBdr>
                        <w:top w:val="none" w:sz="0" w:space="0" w:color="auto"/>
                        <w:left w:val="none" w:sz="0" w:space="0" w:color="auto"/>
                        <w:bottom w:val="none" w:sz="0" w:space="0" w:color="auto"/>
                        <w:right w:val="none" w:sz="0" w:space="0" w:color="auto"/>
                      </w:divBdr>
                    </w:div>
                  </w:divsChild>
                </w:div>
                <w:div w:id="686492180">
                  <w:marLeft w:val="0"/>
                  <w:marRight w:val="0"/>
                  <w:marTop w:val="0"/>
                  <w:marBottom w:val="0"/>
                  <w:divBdr>
                    <w:top w:val="none" w:sz="0" w:space="0" w:color="auto"/>
                    <w:left w:val="none" w:sz="0" w:space="0" w:color="auto"/>
                    <w:bottom w:val="none" w:sz="0" w:space="0" w:color="auto"/>
                    <w:right w:val="none" w:sz="0" w:space="0" w:color="auto"/>
                  </w:divBdr>
                  <w:divsChild>
                    <w:div w:id="1659379261">
                      <w:marLeft w:val="0"/>
                      <w:marRight w:val="0"/>
                      <w:marTop w:val="0"/>
                      <w:marBottom w:val="0"/>
                      <w:divBdr>
                        <w:top w:val="none" w:sz="0" w:space="0" w:color="auto"/>
                        <w:left w:val="none" w:sz="0" w:space="0" w:color="auto"/>
                        <w:bottom w:val="none" w:sz="0" w:space="0" w:color="auto"/>
                        <w:right w:val="none" w:sz="0" w:space="0" w:color="auto"/>
                      </w:divBdr>
                    </w:div>
                  </w:divsChild>
                </w:div>
                <w:div w:id="729573955">
                  <w:marLeft w:val="0"/>
                  <w:marRight w:val="0"/>
                  <w:marTop w:val="0"/>
                  <w:marBottom w:val="0"/>
                  <w:divBdr>
                    <w:top w:val="none" w:sz="0" w:space="0" w:color="auto"/>
                    <w:left w:val="none" w:sz="0" w:space="0" w:color="auto"/>
                    <w:bottom w:val="none" w:sz="0" w:space="0" w:color="auto"/>
                    <w:right w:val="none" w:sz="0" w:space="0" w:color="auto"/>
                  </w:divBdr>
                  <w:divsChild>
                    <w:div w:id="1740516329">
                      <w:marLeft w:val="0"/>
                      <w:marRight w:val="0"/>
                      <w:marTop w:val="0"/>
                      <w:marBottom w:val="0"/>
                      <w:divBdr>
                        <w:top w:val="none" w:sz="0" w:space="0" w:color="auto"/>
                        <w:left w:val="none" w:sz="0" w:space="0" w:color="auto"/>
                        <w:bottom w:val="none" w:sz="0" w:space="0" w:color="auto"/>
                        <w:right w:val="none" w:sz="0" w:space="0" w:color="auto"/>
                      </w:divBdr>
                    </w:div>
                  </w:divsChild>
                </w:div>
                <w:div w:id="732194595">
                  <w:marLeft w:val="0"/>
                  <w:marRight w:val="0"/>
                  <w:marTop w:val="0"/>
                  <w:marBottom w:val="0"/>
                  <w:divBdr>
                    <w:top w:val="none" w:sz="0" w:space="0" w:color="auto"/>
                    <w:left w:val="none" w:sz="0" w:space="0" w:color="auto"/>
                    <w:bottom w:val="none" w:sz="0" w:space="0" w:color="auto"/>
                    <w:right w:val="none" w:sz="0" w:space="0" w:color="auto"/>
                  </w:divBdr>
                  <w:divsChild>
                    <w:div w:id="1920871848">
                      <w:marLeft w:val="0"/>
                      <w:marRight w:val="0"/>
                      <w:marTop w:val="0"/>
                      <w:marBottom w:val="0"/>
                      <w:divBdr>
                        <w:top w:val="none" w:sz="0" w:space="0" w:color="auto"/>
                        <w:left w:val="none" w:sz="0" w:space="0" w:color="auto"/>
                        <w:bottom w:val="none" w:sz="0" w:space="0" w:color="auto"/>
                        <w:right w:val="none" w:sz="0" w:space="0" w:color="auto"/>
                      </w:divBdr>
                    </w:div>
                  </w:divsChild>
                </w:div>
                <w:div w:id="763767897">
                  <w:marLeft w:val="0"/>
                  <w:marRight w:val="0"/>
                  <w:marTop w:val="0"/>
                  <w:marBottom w:val="0"/>
                  <w:divBdr>
                    <w:top w:val="none" w:sz="0" w:space="0" w:color="auto"/>
                    <w:left w:val="none" w:sz="0" w:space="0" w:color="auto"/>
                    <w:bottom w:val="none" w:sz="0" w:space="0" w:color="auto"/>
                    <w:right w:val="none" w:sz="0" w:space="0" w:color="auto"/>
                  </w:divBdr>
                  <w:divsChild>
                    <w:div w:id="2061591957">
                      <w:marLeft w:val="0"/>
                      <w:marRight w:val="0"/>
                      <w:marTop w:val="0"/>
                      <w:marBottom w:val="0"/>
                      <w:divBdr>
                        <w:top w:val="none" w:sz="0" w:space="0" w:color="auto"/>
                        <w:left w:val="none" w:sz="0" w:space="0" w:color="auto"/>
                        <w:bottom w:val="none" w:sz="0" w:space="0" w:color="auto"/>
                        <w:right w:val="none" w:sz="0" w:space="0" w:color="auto"/>
                      </w:divBdr>
                    </w:div>
                  </w:divsChild>
                </w:div>
                <w:div w:id="771436124">
                  <w:marLeft w:val="0"/>
                  <w:marRight w:val="0"/>
                  <w:marTop w:val="0"/>
                  <w:marBottom w:val="0"/>
                  <w:divBdr>
                    <w:top w:val="none" w:sz="0" w:space="0" w:color="auto"/>
                    <w:left w:val="none" w:sz="0" w:space="0" w:color="auto"/>
                    <w:bottom w:val="none" w:sz="0" w:space="0" w:color="auto"/>
                    <w:right w:val="none" w:sz="0" w:space="0" w:color="auto"/>
                  </w:divBdr>
                  <w:divsChild>
                    <w:div w:id="1299337463">
                      <w:marLeft w:val="0"/>
                      <w:marRight w:val="0"/>
                      <w:marTop w:val="0"/>
                      <w:marBottom w:val="0"/>
                      <w:divBdr>
                        <w:top w:val="none" w:sz="0" w:space="0" w:color="auto"/>
                        <w:left w:val="none" w:sz="0" w:space="0" w:color="auto"/>
                        <w:bottom w:val="none" w:sz="0" w:space="0" w:color="auto"/>
                        <w:right w:val="none" w:sz="0" w:space="0" w:color="auto"/>
                      </w:divBdr>
                    </w:div>
                  </w:divsChild>
                </w:div>
                <w:div w:id="786580861">
                  <w:marLeft w:val="0"/>
                  <w:marRight w:val="0"/>
                  <w:marTop w:val="0"/>
                  <w:marBottom w:val="0"/>
                  <w:divBdr>
                    <w:top w:val="none" w:sz="0" w:space="0" w:color="auto"/>
                    <w:left w:val="none" w:sz="0" w:space="0" w:color="auto"/>
                    <w:bottom w:val="none" w:sz="0" w:space="0" w:color="auto"/>
                    <w:right w:val="none" w:sz="0" w:space="0" w:color="auto"/>
                  </w:divBdr>
                  <w:divsChild>
                    <w:div w:id="1466853258">
                      <w:marLeft w:val="0"/>
                      <w:marRight w:val="0"/>
                      <w:marTop w:val="0"/>
                      <w:marBottom w:val="0"/>
                      <w:divBdr>
                        <w:top w:val="none" w:sz="0" w:space="0" w:color="auto"/>
                        <w:left w:val="none" w:sz="0" w:space="0" w:color="auto"/>
                        <w:bottom w:val="none" w:sz="0" w:space="0" w:color="auto"/>
                        <w:right w:val="none" w:sz="0" w:space="0" w:color="auto"/>
                      </w:divBdr>
                    </w:div>
                  </w:divsChild>
                </w:div>
                <w:div w:id="871379877">
                  <w:marLeft w:val="0"/>
                  <w:marRight w:val="0"/>
                  <w:marTop w:val="0"/>
                  <w:marBottom w:val="0"/>
                  <w:divBdr>
                    <w:top w:val="none" w:sz="0" w:space="0" w:color="auto"/>
                    <w:left w:val="none" w:sz="0" w:space="0" w:color="auto"/>
                    <w:bottom w:val="none" w:sz="0" w:space="0" w:color="auto"/>
                    <w:right w:val="none" w:sz="0" w:space="0" w:color="auto"/>
                  </w:divBdr>
                  <w:divsChild>
                    <w:div w:id="363940183">
                      <w:marLeft w:val="0"/>
                      <w:marRight w:val="0"/>
                      <w:marTop w:val="0"/>
                      <w:marBottom w:val="0"/>
                      <w:divBdr>
                        <w:top w:val="none" w:sz="0" w:space="0" w:color="auto"/>
                        <w:left w:val="none" w:sz="0" w:space="0" w:color="auto"/>
                        <w:bottom w:val="none" w:sz="0" w:space="0" w:color="auto"/>
                        <w:right w:val="none" w:sz="0" w:space="0" w:color="auto"/>
                      </w:divBdr>
                    </w:div>
                  </w:divsChild>
                </w:div>
                <w:div w:id="928660272">
                  <w:marLeft w:val="0"/>
                  <w:marRight w:val="0"/>
                  <w:marTop w:val="0"/>
                  <w:marBottom w:val="0"/>
                  <w:divBdr>
                    <w:top w:val="none" w:sz="0" w:space="0" w:color="auto"/>
                    <w:left w:val="none" w:sz="0" w:space="0" w:color="auto"/>
                    <w:bottom w:val="none" w:sz="0" w:space="0" w:color="auto"/>
                    <w:right w:val="none" w:sz="0" w:space="0" w:color="auto"/>
                  </w:divBdr>
                  <w:divsChild>
                    <w:div w:id="1505825401">
                      <w:marLeft w:val="0"/>
                      <w:marRight w:val="0"/>
                      <w:marTop w:val="0"/>
                      <w:marBottom w:val="0"/>
                      <w:divBdr>
                        <w:top w:val="none" w:sz="0" w:space="0" w:color="auto"/>
                        <w:left w:val="none" w:sz="0" w:space="0" w:color="auto"/>
                        <w:bottom w:val="none" w:sz="0" w:space="0" w:color="auto"/>
                        <w:right w:val="none" w:sz="0" w:space="0" w:color="auto"/>
                      </w:divBdr>
                    </w:div>
                  </w:divsChild>
                </w:div>
                <w:div w:id="947808547">
                  <w:marLeft w:val="0"/>
                  <w:marRight w:val="0"/>
                  <w:marTop w:val="0"/>
                  <w:marBottom w:val="0"/>
                  <w:divBdr>
                    <w:top w:val="none" w:sz="0" w:space="0" w:color="auto"/>
                    <w:left w:val="none" w:sz="0" w:space="0" w:color="auto"/>
                    <w:bottom w:val="none" w:sz="0" w:space="0" w:color="auto"/>
                    <w:right w:val="none" w:sz="0" w:space="0" w:color="auto"/>
                  </w:divBdr>
                  <w:divsChild>
                    <w:div w:id="207031855">
                      <w:marLeft w:val="0"/>
                      <w:marRight w:val="0"/>
                      <w:marTop w:val="0"/>
                      <w:marBottom w:val="0"/>
                      <w:divBdr>
                        <w:top w:val="none" w:sz="0" w:space="0" w:color="auto"/>
                        <w:left w:val="none" w:sz="0" w:space="0" w:color="auto"/>
                        <w:bottom w:val="none" w:sz="0" w:space="0" w:color="auto"/>
                        <w:right w:val="none" w:sz="0" w:space="0" w:color="auto"/>
                      </w:divBdr>
                    </w:div>
                  </w:divsChild>
                </w:div>
                <w:div w:id="974530487">
                  <w:marLeft w:val="0"/>
                  <w:marRight w:val="0"/>
                  <w:marTop w:val="0"/>
                  <w:marBottom w:val="0"/>
                  <w:divBdr>
                    <w:top w:val="none" w:sz="0" w:space="0" w:color="auto"/>
                    <w:left w:val="none" w:sz="0" w:space="0" w:color="auto"/>
                    <w:bottom w:val="none" w:sz="0" w:space="0" w:color="auto"/>
                    <w:right w:val="none" w:sz="0" w:space="0" w:color="auto"/>
                  </w:divBdr>
                  <w:divsChild>
                    <w:div w:id="1475171959">
                      <w:marLeft w:val="0"/>
                      <w:marRight w:val="0"/>
                      <w:marTop w:val="0"/>
                      <w:marBottom w:val="0"/>
                      <w:divBdr>
                        <w:top w:val="none" w:sz="0" w:space="0" w:color="auto"/>
                        <w:left w:val="none" w:sz="0" w:space="0" w:color="auto"/>
                        <w:bottom w:val="none" w:sz="0" w:space="0" w:color="auto"/>
                        <w:right w:val="none" w:sz="0" w:space="0" w:color="auto"/>
                      </w:divBdr>
                    </w:div>
                  </w:divsChild>
                </w:div>
                <w:div w:id="1024399239">
                  <w:marLeft w:val="0"/>
                  <w:marRight w:val="0"/>
                  <w:marTop w:val="0"/>
                  <w:marBottom w:val="0"/>
                  <w:divBdr>
                    <w:top w:val="none" w:sz="0" w:space="0" w:color="auto"/>
                    <w:left w:val="none" w:sz="0" w:space="0" w:color="auto"/>
                    <w:bottom w:val="none" w:sz="0" w:space="0" w:color="auto"/>
                    <w:right w:val="none" w:sz="0" w:space="0" w:color="auto"/>
                  </w:divBdr>
                  <w:divsChild>
                    <w:div w:id="448356944">
                      <w:marLeft w:val="0"/>
                      <w:marRight w:val="0"/>
                      <w:marTop w:val="0"/>
                      <w:marBottom w:val="0"/>
                      <w:divBdr>
                        <w:top w:val="none" w:sz="0" w:space="0" w:color="auto"/>
                        <w:left w:val="none" w:sz="0" w:space="0" w:color="auto"/>
                        <w:bottom w:val="none" w:sz="0" w:space="0" w:color="auto"/>
                        <w:right w:val="none" w:sz="0" w:space="0" w:color="auto"/>
                      </w:divBdr>
                    </w:div>
                  </w:divsChild>
                </w:div>
                <w:div w:id="1031346009">
                  <w:marLeft w:val="0"/>
                  <w:marRight w:val="0"/>
                  <w:marTop w:val="0"/>
                  <w:marBottom w:val="0"/>
                  <w:divBdr>
                    <w:top w:val="none" w:sz="0" w:space="0" w:color="auto"/>
                    <w:left w:val="none" w:sz="0" w:space="0" w:color="auto"/>
                    <w:bottom w:val="none" w:sz="0" w:space="0" w:color="auto"/>
                    <w:right w:val="none" w:sz="0" w:space="0" w:color="auto"/>
                  </w:divBdr>
                  <w:divsChild>
                    <w:div w:id="469321771">
                      <w:marLeft w:val="0"/>
                      <w:marRight w:val="0"/>
                      <w:marTop w:val="0"/>
                      <w:marBottom w:val="0"/>
                      <w:divBdr>
                        <w:top w:val="none" w:sz="0" w:space="0" w:color="auto"/>
                        <w:left w:val="none" w:sz="0" w:space="0" w:color="auto"/>
                        <w:bottom w:val="none" w:sz="0" w:space="0" w:color="auto"/>
                        <w:right w:val="none" w:sz="0" w:space="0" w:color="auto"/>
                      </w:divBdr>
                    </w:div>
                  </w:divsChild>
                </w:div>
                <w:div w:id="1137263407">
                  <w:marLeft w:val="0"/>
                  <w:marRight w:val="0"/>
                  <w:marTop w:val="0"/>
                  <w:marBottom w:val="0"/>
                  <w:divBdr>
                    <w:top w:val="none" w:sz="0" w:space="0" w:color="auto"/>
                    <w:left w:val="none" w:sz="0" w:space="0" w:color="auto"/>
                    <w:bottom w:val="none" w:sz="0" w:space="0" w:color="auto"/>
                    <w:right w:val="none" w:sz="0" w:space="0" w:color="auto"/>
                  </w:divBdr>
                  <w:divsChild>
                    <w:div w:id="1520043450">
                      <w:marLeft w:val="0"/>
                      <w:marRight w:val="0"/>
                      <w:marTop w:val="0"/>
                      <w:marBottom w:val="0"/>
                      <w:divBdr>
                        <w:top w:val="none" w:sz="0" w:space="0" w:color="auto"/>
                        <w:left w:val="none" w:sz="0" w:space="0" w:color="auto"/>
                        <w:bottom w:val="none" w:sz="0" w:space="0" w:color="auto"/>
                        <w:right w:val="none" w:sz="0" w:space="0" w:color="auto"/>
                      </w:divBdr>
                    </w:div>
                  </w:divsChild>
                </w:div>
                <w:div w:id="1186361229">
                  <w:marLeft w:val="0"/>
                  <w:marRight w:val="0"/>
                  <w:marTop w:val="0"/>
                  <w:marBottom w:val="0"/>
                  <w:divBdr>
                    <w:top w:val="none" w:sz="0" w:space="0" w:color="auto"/>
                    <w:left w:val="none" w:sz="0" w:space="0" w:color="auto"/>
                    <w:bottom w:val="none" w:sz="0" w:space="0" w:color="auto"/>
                    <w:right w:val="none" w:sz="0" w:space="0" w:color="auto"/>
                  </w:divBdr>
                  <w:divsChild>
                    <w:div w:id="732197641">
                      <w:marLeft w:val="0"/>
                      <w:marRight w:val="0"/>
                      <w:marTop w:val="0"/>
                      <w:marBottom w:val="0"/>
                      <w:divBdr>
                        <w:top w:val="none" w:sz="0" w:space="0" w:color="auto"/>
                        <w:left w:val="none" w:sz="0" w:space="0" w:color="auto"/>
                        <w:bottom w:val="none" w:sz="0" w:space="0" w:color="auto"/>
                        <w:right w:val="none" w:sz="0" w:space="0" w:color="auto"/>
                      </w:divBdr>
                    </w:div>
                  </w:divsChild>
                </w:div>
                <w:div w:id="1189029680">
                  <w:marLeft w:val="0"/>
                  <w:marRight w:val="0"/>
                  <w:marTop w:val="0"/>
                  <w:marBottom w:val="0"/>
                  <w:divBdr>
                    <w:top w:val="none" w:sz="0" w:space="0" w:color="auto"/>
                    <w:left w:val="none" w:sz="0" w:space="0" w:color="auto"/>
                    <w:bottom w:val="none" w:sz="0" w:space="0" w:color="auto"/>
                    <w:right w:val="none" w:sz="0" w:space="0" w:color="auto"/>
                  </w:divBdr>
                  <w:divsChild>
                    <w:div w:id="347103511">
                      <w:marLeft w:val="0"/>
                      <w:marRight w:val="0"/>
                      <w:marTop w:val="0"/>
                      <w:marBottom w:val="0"/>
                      <w:divBdr>
                        <w:top w:val="none" w:sz="0" w:space="0" w:color="auto"/>
                        <w:left w:val="none" w:sz="0" w:space="0" w:color="auto"/>
                        <w:bottom w:val="none" w:sz="0" w:space="0" w:color="auto"/>
                        <w:right w:val="none" w:sz="0" w:space="0" w:color="auto"/>
                      </w:divBdr>
                    </w:div>
                  </w:divsChild>
                </w:div>
                <w:div w:id="1232038677">
                  <w:marLeft w:val="0"/>
                  <w:marRight w:val="0"/>
                  <w:marTop w:val="0"/>
                  <w:marBottom w:val="0"/>
                  <w:divBdr>
                    <w:top w:val="none" w:sz="0" w:space="0" w:color="auto"/>
                    <w:left w:val="none" w:sz="0" w:space="0" w:color="auto"/>
                    <w:bottom w:val="none" w:sz="0" w:space="0" w:color="auto"/>
                    <w:right w:val="none" w:sz="0" w:space="0" w:color="auto"/>
                  </w:divBdr>
                  <w:divsChild>
                    <w:div w:id="2070959555">
                      <w:marLeft w:val="0"/>
                      <w:marRight w:val="0"/>
                      <w:marTop w:val="0"/>
                      <w:marBottom w:val="0"/>
                      <w:divBdr>
                        <w:top w:val="none" w:sz="0" w:space="0" w:color="auto"/>
                        <w:left w:val="none" w:sz="0" w:space="0" w:color="auto"/>
                        <w:bottom w:val="none" w:sz="0" w:space="0" w:color="auto"/>
                        <w:right w:val="none" w:sz="0" w:space="0" w:color="auto"/>
                      </w:divBdr>
                    </w:div>
                  </w:divsChild>
                </w:div>
                <w:div w:id="1252853619">
                  <w:marLeft w:val="0"/>
                  <w:marRight w:val="0"/>
                  <w:marTop w:val="0"/>
                  <w:marBottom w:val="0"/>
                  <w:divBdr>
                    <w:top w:val="none" w:sz="0" w:space="0" w:color="auto"/>
                    <w:left w:val="none" w:sz="0" w:space="0" w:color="auto"/>
                    <w:bottom w:val="none" w:sz="0" w:space="0" w:color="auto"/>
                    <w:right w:val="none" w:sz="0" w:space="0" w:color="auto"/>
                  </w:divBdr>
                  <w:divsChild>
                    <w:div w:id="123668692">
                      <w:marLeft w:val="0"/>
                      <w:marRight w:val="0"/>
                      <w:marTop w:val="0"/>
                      <w:marBottom w:val="0"/>
                      <w:divBdr>
                        <w:top w:val="none" w:sz="0" w:space="0" w:color="auto"/>
                        <w:left w:val="none" w:sz="0" w:space="0" w:color="auto"/>
                        <w:bottom w:val="none" w:sz="0" w:space="0" w:color="auto"/>
                        <w:right w:val="none" w:sz="0" w:space="0" w:color="auto"/>
                      </w:divBdr>
                    </w:div>
                  </w:divsChild>
                </w:div>
                <w:div w:id="1308054368">
                  <w:marLeft w:val="0"/>
                  <w:marRight w:val="0"/>
                  <w:marTop w:val="0"/>
                  <w:marBottom w:val="0"/>
                  <w:divBdr>
                    <w:top w:val="none" w:sz="0" w:space="0" w:color="auto"/>
                    <w:left w:val="none" w:sz="0" w:space="0" w:color="auto"/>
                    <w:bottom w:val="none" w:sz="0" w:space="0" w:color="auto"/>
                    <w:right w:val="none" w:sz="0" w:space="0" w:color="auto"/>
                  </w:divBdr>
                  <w:divsChild>
                    <w:div w:id="561525465">
                      <w:marLeft w:val="0"/>
                      <w:marRight w:val="0"/>
                      <w:marTop w:val="0"/>
                      <w:marBottom w:val="0"/>
                      <w:divBdr>
                        <w:top w:val="none" w:sz="0" w:space="0" w:color="auto"/>
                        <w:left w:val="none" w:sz="0" w:space="0" w:color="auto"/>
                        <w:bottom w:val="none" w:sz="0" w:space="0" w:color="auto"/>
                        <w:right w:val="none" w:sz="0" w:space="0" w:color="auto"/>
                      </w:divBdr>
                    </w:div>
                  </w:divsChild>
                </w:div>
                <w:div w:id="1348825678">
                  <w:marLeft w:val="0"/>
                  <w:marRight w:val="0"/>
                  <w:marTop w:val="0"/>
                  <w:marBottom w:val="0"/>
                  <w:divBdr>
                    <w:top w:val="none" w:sz="0" w:space="0" w:color="auto"/>
                    <w:left w:val="none" w:sz="0" w:space="0" w:color="auto"/>
                    <w:bottom w:val="none" w:sz="0" w:space="0" w:color="auto"/>
                    <w:right w:val="none" w:sz="0" w:space="0" w:color="auto"/>
                  </w:divBdr>
                  <w:divsChild>
                    <w:div w:id="1363554006">
                      <w:marLeft w:val="0"/>
                      <w:marRight w:val="0"/>
                      <w:marTop w:val="0"/>
                      <w:marBottom w:val="0"/>
                      <w:divBdr>
                        <w:top w:val="none" w:sz="0" w:space="0" w:color="auto"/>
                        <w:left w:val="none" w:sz="0" w:space="0" w:color="auto"/>
                        <w:bottom w:val="none" w:sz="0" w:space="0" w:color="auto"/>
                        <w:right w:val="none" w:sz="0" w:space="0" w:color="auto"/>
                      </w:divBdr>
                    </w:div>
                  </w:divsChild>
                </w:div>
                <w:div w:id="1358889594">
                  <w:marLeft w:val="0"/>
                  <w:marRight w:val="0"/>
                  <w:marTop w:val="0"/>
                  <w:marBottom w:val="0"/>
                  <w:divBdr>
                    <w:top w:val="none" w:sz="0" w:space="0" w:color="auto"/>
                    <w:left w:val="none" w:sz="0" w:space="0" w:color="auto"/>
                    <w:bottom w:val="none" w:sz="0" w:space="0" w:color="auto"/>
                    <w:right w:val="none" w:sz="0" w:space="0" w:color="auto"/>
                  </w:divBdr>
                  <w:divsChild>
                    <w:div w:id="1565801038">
                      <w:marLeft w:val="0"/>
                      <w:marRight w:val="0"/>
                      <w:marTop w:val="0"/>
                      <w:marBottom w:val="0"/>
                      <w:divBdr>
                        <w:top w:val="none" w:sz="0" w:space="0" w:color="auto"/>
                        <w:left w:val="none" w:sz="0" w:space="0" w:color="auto"/>
                        <w:bottom w:val="none" w:sz="0" w:space="0" w:color="auto"/>
                        <w:right w:val="none" w:sz="0" w:space="0" w:color="auto"/>
                      </w:divBdr>
                    </w:div>
                  </w:divsChild>
                </w:div>
                <w:div w:id="1373967645">
                  <w:marLeft w:val="0"/>
                  <w:marRight w:val="0"/>
                  <w:marTop w:val="0"/>
                  <w:marBottom w:val="0"/>
                  <w:divBdr>
                    <w:top w:val="none" w:sz="0" w:space="0" w:color="auto"/>
                    <w:left w:val="none" w:sz="0" w:space="0" w:color="auto"/>
                    <w:bottom w:val="none" w:sz="0" w:space="0" w:color="auto"/>
                    <w:right w:val="none" w:sz="0" w:space="0" w:color="auto"/>
                  </w:divBdr>
                  <w:divsChild>
                    <w:div w:id="104354440">
                      <w:marLeft w:val="0"/>
                      <w:marRight w:val="0"/>
                      <w:marTop w:val="0"/>
                      <w:marBottom w:val="0"/>
                      <w:divBdr>
                        <w:top w:val="none" w:sz="0" w:space="0" w:color="auto"/>
                        <w:left w:val="none" w:sz="0" w:space="0" w:color="auto"/>
                        <w:bottom w:val="none" w:sz="0" w:space="0" w:color="auto"/>
                        <w:right w:val="none" w:sz="0" w:space="0" w:color="auto"/>
                      </w:divBdr>
                    </w:div>
                  </w:divsChild>
                </w:div>
                <w:div w:id="1418095374">
                  <w:marLeft w:val="0"/>
                  <w:marRight w:val="0"/>
                  <w:marTop w:val="0"/>
                  <w:marBottom w:val="0"/>
                  <w:divBdr>
                    <w:top w:val="none" w:sz="0" w:space="0" w:color="auto"/>
                    <w:left w:val="none" w:sz="0" w:space="0" w:color="auto"/>
                    <w:bottom w:val="none" w:sz="0" w:space="0" w:color="auto"/>
                    <w:right w:val="none" w:sz="0" w:space="0" w:color="auto"/>
                  </w:divBdr>
                  <w:divsChild>
                    <w:div w:id="523174894">
                      <w:marLeft w:val="0"/>
                      <w:marRight w:val="0"/>
                      <w:marTop w:val="0"/>
                      <w:marBottom w:val="0"/>
                      <w:divBdr>
                        <w:top w:val="none" w:sz="0" w:space="0" w:color="auto"/>
                        <w:left w:val="none" w:sz="0" w:space="0" w:color="auto"/>
                        <w:bottom w:val="none" w:sz="0" w:space="0" w:color="auto"/>
                        <w:right w:val="none" w:sz="0" w:space="0" w:color="auto"/>
                      </w:divBdr>
                    </w:div>
                  </w:divsChild>
                </w:div>
                <w:div w:id="1428691348">
                  <w:marLeft w:val="0"/>
                  <w:marRight w:val="0"/>
                  <w:marTop w:val="0"/>
                  <w:marBottom w:val="0"/>
                  <w:divBdr>
                    <w:top w:val="none" w:sz="0" w:space="0" w:color="auto"/>
                    <w:left w:val="none" w:sz="0" w:space="0" w:color="auto"/>
                    <w:bottom w:val="none" w:sz="0" w:space="0" w:color="auto"/>
                    <w:right w:val="none" w:sz="0" w:space="0" w:color="auto"/>
                  </w:divBdr>
                  <w:divsChild>
                    <w:div w:id="1104880411">
                      <w:marLeft w:val="0"/>
                      <w:marRight w:val="0"/>
                      <w:marTop w:val="0"/>
                      <w:marBottom w:val="0"/>
                      <w:divBdr>
                        <w:top w:val="none" w:sz="0" w:space="0" w:color="auto"/>
                        <w:left w:val="none" w:sz="0" w:space="0" w:color="auto"/>
                        <w:bottom w:val="none" w:sz="0" w:space="0" w:color="auto"/>
                        <w:right w:val="none" w:sz="0" w:space="0" w:color="auto"/>
                      </w:divBdr>
                    </w:div>
                  </w:divsChild>
                </w:div>
                <w:div w:id="1559241183">
                  <w:marLeft w:val="0"/>
                  <w:marRight w:val="0"/>
                  <w:marTop w:val="0"/>
                  <w:marBottom w:val="0"/>
                  <w:divBdr>
                    <w:top w:val="none" w:sz="0" w:space="0" w:color="auto"/>
                    <w:left w:val="none" w:sz="0" w:space="0" w:color="auto"/>
                    <w:bottom w:val="none" w:sz="0" w:space="0" w:color="auto"/>
                    <w:right w:val="none" w:sz="0" w:space="0" w:color="auto"/>
                  </w:divBdr>
                  <w:divsChild>
                    <w:div w:id="591283801">
                      <w:marLeft w:val="0"/>
                      <w:marRight w:val="0"/>
                      <w:marTop w:val="0"/>
                      <w:marBottom w:val="0"/>
                      <w:divBdr>
                        <w:top w:val="none" w:sz="0" w:space="0" w:color="auto"/>
                        <w:left w:val="none" w:sz="0" w:space="0" w:color="auto"/>
                        <w:bottom w:val="none" w:sz="0" w:space="0" w:color="auto"/>
                        <w:right w:val="none" w:sz="0" w:space="0" w:color="auto"/>
                      </w:divBdr>
                    </w:div>
                  </w:divsChild>
                </w:div>
                <w:div w:id="1598708625">
                  <w:marLeft w:val="0"/>
                  <w:marRight w:val="0"/>
                  <w:marTop w:val="0"/>
                  <w:marBottom w:val="0"/>
                  <w:divBdr>
                    <w:top w:val="none" w:sz="0" w:space="0" w:color="auto"/>
                    <w:left w:val="none" w:sz="0" w:space="0" w:color="auto"/>
                    <w:bottom w:val="none" w:sz="0" w:space="0" w:color="auto"/>
                    <w:right w:val="none" w:sz="0" w:space="0" w:color="auto"/>
                  </w:divBdr>
                  <w:divsChild>
                    <w:div w:id="93017093">
                      <w:marLeft w:val="0"/>
                      <w:marRight w:val="0"/>
                      <w:marTop w:val="0"/>
                      <w:marBottom w:val="0"/>
                      <w:divBdr>
                        <w:top w:val="none" w:sz="0" w:space="0" w:color="auto"/>
                        <w:left w:val="none" w:sz="0" w:space="0" w:color="auto"/>
                        <w:bottom w:val="none" w:sz="0" w:space="0" w:color="auto"/>
                        <w:right w:val="none" w:sz="0" w:space="0" w:color="auto"/>
                      </w:divBdr>
                    </w:div>
                  </w:divsChild>
                </w:div>
                <w:div w:id="1654985720">
                  <w:marLeft w:val="0"/>
                  <w:marRight w:val="0"/>
                  <w:marTop w:val="0"/>
                  <w:marBottom w:val="0"/>
                  <w:divBdr>
                    <w:top w:val="none" w:sz="0" w:space="0" w:color="auto"/>
                    <w:left w:val="none" w:sz="0" w:space="0" w:color="auto"/>
                    <w:bottom w:val="none" w:sz="0" w:space="0" w:color="auto"/>
                    <w:right w:val="none" w:sz="0" w:space="0" w:color="auto"/>
                  </w:divBdr>
                  <w:divsChild>
                    <w:div w:id="408432169">
                      <w:marLeft w:val="0"/>
                      <w:marRight w:val="0"/>
                      <w:marTop w:val="0"/>
                      <w:marBottom w:val="0"/>
                      <w:divBdr>
                        <w:top w:val="none" w:sz="0" w:space="0" w:color="auto"/>
                        <w:left w:val="none" w:sz="0" w:space="0" w:color="auto"/>
                        <w:bottom w:val="none" w:sz="0" w:space="0" w:color="auto"/>
                        <w:right w:val="none" w:sz="0" w:space="0" w:color="auto"/>
                      </w:divBdr>
                    </w:div>
                  </w:divsChild>
                </w:div>
                <w:div w:id="1693413703">
                  <w:marLeft w:val="0"/>
                  <w:marRight w:val="0"/>
                  <w:marTop w:val="0"/>
                  <w:marBottom w:val="0"/>
                  <w:divBdr>
                    <w:top w:val="none" w:sz="0" w:space="0" w:color="auto"/>
                    <w:left w:val="none" w:sz="0" w:space="0" w:color="auto"/>
                    <w:bottom w:val="none" w:sz="0" w:space="0" w:color="auto"/>
                    <w:right w:val="none" w:sz="0" w:space="0" w:color="auto"/>
                  </w:divBdr>
                  <w:divsChild>
                    <w:div w:id="94328514">
                      <w:marLeft w:val="0"/>
                      <w:marRight w:val="0"/>
                      <w:marTop w:val="0"/>
                      <w:marBottom w:val="0"/>
                      <w:divBdr>
                        <w:top w:val="none" w:sz="0" w:space="0" w:color="auto"/>
                        <w:left w:val="none" w:sz="0" w:space="0" w:color="auto"/>
                        <w:bottom w:val="none" w:sz="0" w:space="0" w:color="auto"/>
                        <w:right w:val="none" w:sz="0" w:space="0" w:color="auto"/>
                      </w:divBdr>
                    </w:div>
                  </w:divsChild>
                </w:div>
                <w:div w:id="1706177692">
                  <w:marLeft w:val="0"/>
                  <w:marRight w:val="0"/>
                  <w:marTop w:val="0"/>
                  <w:marBottom w:val="0"/>
                  <w:divBdr>
                    <w:top w:val="none" w:sz="0" w:space="0" w:color="auto"/>
                    <w:left w:val="none" w:sz="0" w:space="0" w:color="auto"/>
                    <w:bottom w:val="none" w:sz="0" w:space="0" w:color="auto"/>
                    <w:right w:val="none" w:sz="0" w:space="0" w:color="auto"/>
                  </w:divBdr>
                  <w:divsChild>
                    <w:div w:id="716004508">
                      <w:marLeft w:val="0"/>
                      <w:marRight w:val="0"/>
                      <w:marTop w:val="0"/>
                      <w:marBottom w:val="0"/>
                      <w:divBdr>
                        <w:top w:val="none" w:sz="0" w:space="0" w:color="auto"/>
                        <w:left w:val="none" w:sz="0" w:space="0" w:color="auto"/>
                        <w:bottom w:val="none" w:sz="0" w:space="0" w:color="auto"/>
                        <w:right w:val="none" w:sz="0" w:space="0" w:color="auto"/>
                      </w:divBdr>
                    </w:div>
                  </w:divsChild>
                </w:div>
                <w:div w:id="1766920460">
                  <w:marLeft w:val="0"/>
                  <w:marRight w:val="0"/>
                  <w:marTop w:val="0"/>
                  <w:marBottom w:val="0"/>
                  <w:divBdr>
                    <w:top w:val="none" w:sz="0" w:space="0" w:color="auto"/>
                    <w:left w:val="none" w:sz="0" w:space="0" w:color="auto"/>
                    <w:bottom w:val="none" w:sz="0" w:space="0" w:color="auto"/>
                    <w:right w:val="none" w:sz="0" w:space="0" w:color="auto"/>
                  </w:divBdr>
                  <w:divsChild>
                    <w:div w:id="995887434">
                      <w:marLeft w:val="0"/>
                      <w:marRight w:val="0"/>
                      <w:marTop w:val="0"/>
                      <w:marBottom w:val="0"/>
                      <w:divBdr>
                        <w:top w:val="none" w:sz="0" w:space="0" w:color="auto"/>
                        <w:left w:val="none" w:sz="0" w:space="0" w:color="auto"/>
                        <w:bottom w:val="none" w:sz="0" w:space="0" w:color="auto"/>
                        <w:right w:val="none" w:sz="0" w:space="0" w:color="auto"/>
                      </w:divBdr>
                    </w:div>
                  </w:divsChild>
                </w:div>
                <w:div w:id="1784768385">
                  <w:marLeft w:val="0"/>
                  <w:marRight w:val="0"/>
                  <w:marTop w:val="0"/>
                  <w:marBottom w:val="0"/>
                  <w:divBdr>
                    <w:top w:val="none" w:sz="0" w:space="0" w:color="auto"/>
                    <w:left w:val="none" w:sz="0" w:space="0" w:color="auto"/>
                    <w:bottom w:val="none" w:sz="0" w:space="0" w:color="auto"/>
                    <w:right w:val="none" w:sz="0" w:space="0" w:color="auto"/>
                  </w:divBdr>
                  <w:divsChild>
                    <w:div w:id="1082220840">
                      <w:marLeft w:val="0"/>
                      <w:marRight w:val="0"/>
                      <w:marTop w:val="0"/>
                      <w:marBottom w:val="0"/>
                      <w:divBdr>
                        <w:top w:val="none" w:sz="0" w:space="0" w:color="auto"/>
                        <w:left w:val="none" w:sz="0" w:space="0" w:color="auto"/>
                        <w:bottom w:val="none" w:sz="0" w:space="0" w:color="auto"/>
                        <w:right w:val="none" w:sz="0" w:space="0" w:color="auto"/>
                      </w:divBdr>
                    </w:div>
                  </w:divsChild>
                </w:div>
                <w:div w:id="1811050100">
                  <w:marLeft w:val="0"/>
                  <w:marRight w:val="0"/>
                  <w:marTop w:val="0"/>
                  <w:marBottom w:val="0"/>
                  <w:divBdr>
                    <w:top w:val="none" w:sz="0" w:space="0" w:color="auto"/>
                    <w:left w:val="none" w:sz="0" w:space="0" w:color="auto"/>
                    <w:bottom w:val="none" w:sz="0" w:space="0" w:color="auto"/>
                    <w:right w:val="none" w:sz="0" w:space="0" w:color="auto"/>
                  </w:divBdr>
                  <w:divsChild>
                    <w:div w:id="1539734156">
                      <w:marLeft w:val="0"/>
                      <w:marRight w:val="0"/>
                      <w:marTop w:val="0"/>
                      <w:marBottom w:val="0"/>
                      <w:divBdr>
                        <w:top w:val="none" w:sz="0" w:space="0" w:color="auto"/>
                        <w:left w:val="none" w:sz="0" w:space="0" w:color="auto"/>
                        <w:bottom w:val="none" w:sz="0" w:space="0" w:color="auto"/>
                        <w:right w:val="none" w:sz="0" w:space="0" w:color="auto"/>
                      </w:divBdr>
                    </w:div>
                  </w:divsChild>
                </w:div>
                <w:div w:id="1832603489">
                  <w:marLeft w:val="0"/>
                  <w:marRight w:val="0"/>
                  <w:marTop w:val="0"/>
                  <w:marBottom w:val="0"/>
                  <w:divBdr>
                    <w:top w:val="none" w:sz="0" w:space="0" w:color="auto"/>
                    <w:left w:val="none" w:sz="0" w:space="0" w:color="auto"/>
                    <w:bottom w:val="none" w:sz="0" w:space="0" w:color="auto"/>
                    <w:right w:val="none" w:sz="0" w:space="0" w:color="auto"/>
                  </w:divBdr>
                  <w:divsChild>
                    <w:div w:id="1449198081">
                      <w:marLeft w:val="0"/>
                      <w:marRight w:val="0"/>
                      <w:marTop w:val="0"/>
                      <w:marBottom w:val="0"/>
                      <w:divBdr>
                        <w:top w:val="none" w:sz="0" w:space="0" w:color="auto"/>
                        <w:left w:val="none" w:sz="0" w:space="0" w:color="auto"/>
                        <w:bottom w:val="none" w:sz="0" w:space="0" w:color="auto"/>
                        <w:right w:val="none" w:sz="0" w:space="0" w:color="auto"/>
                      </w:divBdr>
                    </w:div>
                  </w:divsChild>
                </w:div>
                <w:div w:id="1875775890">
                  <w:marLeft w:val="0"/>
                  <w:marRight w:val="0"/>
                  <w:marTop w:val="0"/>
                  <w:marBottom w:val="0"/>
                  <w:divBdr>
                    <w:top w:val="none" w:sz="0" w:space="0" w:color="auto"/>
                    <w:left w:val="none" w:sz="0" w:space="0" w:color="auto"/>
                    <w:bottom w:val="none" w:sz="0" w:space="0" w:color="auto"/>
                    <w:right w:val="none" w:sz="0" w:space="0" w:color="auto"/>
                  </w:divBdr>
                  <w:divsChild>
                    <w:div w:id="61148337">
                      <w:marLeft w:val="0"/>
                      <w:marRight w:val="0"/>
                      <w:marTop w:val="0"/>
                      <w:marBottom w:val="0"/>
                      <w:divBdr>
                        <w:top w:val="none" w:sz="0" w:space="0" w:color="auto"/>
                        <w:left w:val="none" w:sz="0" w:space="0" w:color="auto"/>
                        <w:bottom w:val="none" w:sz="0" w:space="0" w:color="auto"/>
                        <w:right w:val="none" w:sz="0" w:space="0" w:color="auto"/>
                      </w:divBdr>
                    </w:div>
                    <w:div w:id="525216007">
                      <w:marLeft w:val="0"/>
                      <w:marRight w:val="0"/>
                      <w:marTop w:val="0"/>
                      <w:marBottom w:val="0"/>
                      <w:divBdr>
                        <w:top w:val="none" w:sz="0" w:space="0" w:color="auto"/>
                        <w:left w:val="none" w:sz="0" w:space="0" w:color="auto"/>
                        <w:bottom w:val="none" w:sz="0" w:space="0" w:color="auto"/>
                        <w:right w:val="none" w:sz="0" w:space="0" w:color="auto"/>
                      </w:divBdr>
                    </w:div>
                  </w:divsChild>
                </w:div>
                <w:div w:id="1896622481">
                  <w:marLeft w:val="0"/>
                  <w:marRight w:val="0"/>
                  <w:marTop w:val="0"/>
                  <w:marBottom w:val="0"/>
                  <w:divBdr>
                    <w:top w:val="none" w:sz="0" w:space="0" w:color="auto"/>
                    <w:left w:val="none" w:sz="0" w:space="0" w:color="auto"/>
                    <w:bottom w:val="none" w:sz="0" w:space="0" w:color="auto"/>
                    <w:right w:val="none" w:sz="0" w:space="0" w:color="auto"/>
                  </w:divBdr>
                  <w:divsChild>
                    <w:div w:id="2046054845">
                      <w:marLeft w:val="0"/>
                      <w:marRight w:val="0"/>
                      <w:marTop w:val="0"/>
                      <w:marBottom w:val="0"/>
                      <w:divBdr>
                        <w:top w:val="none" w:sz="0" w:space="0" w:color="auto"/>
                        <w:left w:val="none" w:sz="0" w:space="0" w:color="auto"/>
                        <w:bottom w:val="none" w:sz="0" w:space="0" w:color="auto"/>
                        <w:right w:val="none" w:sz="0" w:space="0" w:color="auto"/>
                      </w:divBdr>
                    </w:div>
                  </w:divsChild>
                </w:div>
                <w:div w:id="1907298849">
                  <w:marLeft w:val="0"/>
                  <w:marRight w:val="0"/>
                  <w:marTop w:val="0"/>
                  <w:marBottom w:val="0"/>
                  <w:divBdr>
                    <w:top w:val="none" w:sz="0" w:space="0" w:color="auto"/>
                    <w:left w:val="none" w:sz="0" w:space="0" w:color="auto"/>
                    <w:bottom w:val="none" w:sz="0" w:space="0" w:color="auto"/>
                    <w:right w:val="none" w:sz="0" w:space="0" w:color="auto"/>
                  </w:divBdr>
                  <w:divsChild>
                    <w:div w:id="1292446325">
                      <w:marLeft w:val="0"/>
                      <w:marRight w:val="0"/>
                      <w:marTop w:val="0"/>
                      <w:marBottom w:val="0"/>
                      <w:divBdr>
                        <w:top w:val="none" w:sz="0" w:space="0" w:color="auto"/>
                        <w:left w:val="none" w:sz="0" w:space="0" w:color="auto"/>
                        <w:bottom w:val="none" w:sz="0" w:space="0" w:color="auto"/>
                        <w:right w:val="none" w:sz="0" w:space="0" w:color="auto"/>
                      </w:divBdr>
                    </w:div>
                  </w:divsChild>
                </w:div>
                <w:div w:id="1946037815">
                  <w:marLeft w:val="0"/>
                  <w:marRight w:val="0"/>
                  <w:marTop w:val="0"/>
                  <w:marBottom w:val="0"/>
                  <w:divBdr>
                    <w:top w:val="none" w:sz="0" w:space="0" w:color="auto"/>
                    <w:left w:val="none" w:sz="0" w:space="0" w:color="auto"/>
                    <w:bottom w:val="none" w:sz="0" w:space="0" w:color="auto"/>
                    <w:right w:val="none" w:sz="0" w:space="0" w:color="auto"/>
                  </w:divBdr>
                  <w:divsChild>
                    <w:div w:id="1143424381">
                      <w:marLeft w:val="0"/>
                      <w:marRight w:val="0"/>
                      <w:marTop w:val="0"/>
                      <w:marBottom w:val="0"/>
                      <w:divBdr>
                        <w:top w:val="none" w:sz="0" w:space="0" w:color="auto"/>
                        <w:left w:val="none" w:sz="0" w:space="0" w:color="auto"/>
                        <w:bottom w:val="none" w:sz="0" w:space="0" w:color="auto"/>
                        <w:right w:val="none" w:sz="0" w:space="0" w:color="auto"/>
                      </w:divBdr>
                    </w:div>
                  </w:divsChild>
                </w:div>
                <w:div w:id="2029987513">
                  <w:marLeft w:val="0"/>
                  <w:marRight w:val="0"/>
                  <w:marTop w:val="0"/>
                  <w:marBottom w:val="0"/>
                  <w:divBdr>
                    <w:top w:val="none" w:sz="0" w:space="0" w:color="auto"/>
                    <w:left w:val="none" w:sz="0" w:space="0" w:color="auto"/>
                    <w:bottom w:val="none" w:sz="0" w:space="0" w:color="auto"/>
                    <w:right w:val="none" w:sz="0" w:space="0" w:color="auto"/>
                  </w:divBdr>
                  <w:divsChild>
                    <w:div w:id="1671256323">
                      <w:marLeft w:val="0"/>
                      <w:marRight w:val="0"/>
                      <w:marTop w:val="0"/>
                      <w:marBottom w:val="0"/>
                      <w:divBdr>
                        <w:top w:val="none" w:sz="0" w:space="0" w:color="auto"/>
                        <w:left w:val="none" w:sz="0" w:space="0" w:color="auto"/>
                        <w:bottom w:val="none" w:sz="0" w:space="0" w:color="auto"/>
                        <w:right w:val="none" w:sz="0" w:space="0" w:color="auto"/>
                      </w:divBdr>
                    </w:div>
                  </w:divsChild>
                </w:div>
                <w:div w:id="2056269519">
                  <w:marLeft w:val="0"/>
                  <w:marRight w:val="0"/>
                  <w:marTop w:val="0"/>
                  <w:marBottom w:val="0"/>
                  <w:divBdr>
                    <w:top w:val="none" w:sz="0" w:space="0" w:color="auto"/>
                    <w:left w:val="none" w:sz="0" w:space="0" w:color="auto"/>
                    <w:bottom w:val="none" w:sz="0" w:space="0" w:color="auto"/>
                    <w:right w:val="none" w:sz="0" w:space="0" w:color="auto"/>
                  </w:divBdr>
                  <w:divsChild>
                    <w:div w:id="120732943">
                      <w:marLeft w:val="0"/>
                      <w:marRight w:val="0"/>
                      <w:marTop w:val="0"/>
                      <w:marBottom w:val="0"/>
                      <w:divBdr>
                        <w:top w:val="none" w:sz="0" w:space="0" w:color="auto"/>
                        <w:left w:val="none" w:sz="0" w:space="0" w:color="auto"/>
                        <w:bottom w:val="none" w:sz="0" w:space="0" w:color="auto"/>
                        <w:right w:val="none" w:sz="0" w:space="0" w:color="auto"/>
                      </w:divBdr>
                    </w:div>
                  </w:divsChild>
                </w:div>
                <w:div w:id="2067222034">
                  <w:marLeft w:val="0"/>
                  <w:marRight w:val="0"/>
                  <w:marTop w:val="0"/>
                  <w:marBottom w:val="0"/>
                  <w:divBdr>
                    <w:top w:val="none" w:sz="0" w:space="0" w:color="auto"/>
                    <w:left w:val="none" w:sz="0" w:space="0" w:color="auto"/>
                    <w:bottom w:val="none" w:sz="0" w:space="0" w:color="auto"/>
                    <w:right w:val="none" w:sz="0" w:space="0" w:color="auto"/>
                  </w:divBdr>
                  <w:divsChild>
                    <w:div w:id="1856454327">
                      <w:marLeft w:val="0"/>
                      <w:marRight w:val="0"/>
                      <w:marTop w:val="0"/>
                      <w:marBottom w:val="0"/>
                      <w:divBdr>
                        <w:top w:val="none" w:sz="0" w:space="0" w:color="auto"/>
                        <w:left w:val="none" w:sz="0" w:space="0" w:color="auto"/>
                        <w:bottom w:val="none" w:sz="0" w:space="0" w:color="auto"/>
                        <w:right w:val="none" w:sz="0" w:space="0" w:color="auto"/>
                      </w:divBdr>
                    </w:div>
                  </w:divsChild>
                </w:div>
                <w:div w:id="2131704739">
                  <w:marLeft w:val="0"/>
                  <w:marRight w:val="0"/>
                  <w:marTop w:val="0"/>
                  <w:marBottom w:val="0"/>
                  <w:divBdr>
                    <w:top w:val="none" w:sz="0" w:space="0" w:color="auto"/>
                    <w:left w:val="none" w:sz="0" w:space="0" w:color="auto"/>
                    <w:bottom w:val="none" w:sz="0" w:space="0" w:color="auto"/>
                    <w:right w:val="none" w:sz="0" w:space="0" w:color="auto"/>
                  </w:divBdr>
                  <w:divsChild>
                    <w:div w:id="650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417289">
          <w:marLeft w:val="0"/>
          <w:marRight w:val="0"/>
          <w:marTop w:val="0"/>
          <w:marBottom w:val="0"/>
          <w:divBdr>
            <w:top w:val="none" w:sz="0" w:space="0" w:color="auto"/>
            <w:left w:val="none" w:sz="0" w:space="0" w:color="auto"/>
            <w:bottom w:val="none" w:sz="0" w:space="0" w:color="auto"/>
            <w:right w:val="none" w:sz="0" w:space="0" w:color="auto"/>
          </w:divBdr>
        </w:div>
        <w:div w:id="734010191">
          <w:marLeft w:val="0"/>
          <w:marRight w:val="0"/>
          <w:marTop w:val="0"/>
          <w:marBottom w:val="0"/>
          <w:divBdr>
            <w:top w:val="none" w:sz="0" w:space="0" w:color="auto"/>
            <w:left w:val="none" w:sz="0" w:space="0" w:color="auto"/>
            <w:bottom w:val="none" w:sz="0" w:space="0" w:color="auto"/>
            <w:right w:val="none" w:sz="0" w:space="0" w:color="auto"/>
          </w:divBdr>
        </w:div>
        <w:div w:id="1938757167">
          <w:marLeft w:val="0"/>
          <w:marRight w:val="0"/>
          <w:marTop w:val="0"/>
          <w:marBottom w:val="0"/>
          <w:divBdr>
            <w:top w:val="none" w:sz="0" w:space="0" w:color="auto"/>
            <w:left w:val="none" w:sz="0" w:space="0" w:color="auto"/>
            <w:bottom w:val="none" w:sz="0" w:space="0" w:color="auto"/>
            <w:right w:val="none" w:sz="0" w:space="0" w:color="auto"/>
          </w:divBdr>
        </w:div>
      </w:divsChild>
    </w:div>
    <w:div w:id="880477732">
      <w:bodyDiv w:val="1"/>
      <w:marLeft w:val="0"/>
      <w:marRight w:val="0"/>
      <w:marTop w:val="0"/>
      <w:marBottom w:val="0"/>
      <w:divBdr>
        <w:top w:val="none" w:sz="0" w:space="0" w:color="auto"/>
        <w:left w:val="none" w:sz="0" w:space="0" w:color="auto"/>
        <w:bottom w:val="none" w:sz="0" w:space="0" w:color="auto"/>
        <w:right w:val="none" w:sz="0" w:space="0" w:color="auto"/>
      </w:divBdr>
      <w:divsChild>
        <w:div w:id="971516682">
          <w:marLeft w:val="0"/>
          <w:marRight w:val="0"/>
          <w:marTop w:val="0"/>
          <w:marBottom w:val="0"/>
          <w:divBdr>
            <w:top w:val="none" w:sz="0" w:space="0" w:color="auto"/>
            <w:left w:val="none" w:sz="0" w:space="0" w:color="auto"/>
            <w:bottom w:val="none" w:sz="0" w:space="0" w:color="auto"/>
            <w:right w:val="none" w:sz="0" w:space="0" w:color="auto"/>
          </w:divBdr>
        </w:div>
        <w:div w:id="1263029959">
          <w:marLeft w:val="0"/>
          <w:marRight w:val="0"/>
          <w:marTop w:val="0"/>
          <w:marBottom w:val="0"/>
          <w:divBdr>
            <w:top w:val="none" w:sz="0" w:space="0" w:color="auto"/>
            <w:left w:val="none" w:sz="0" w:space="0" w:color="auto"/>
            <w:bottom w:val="none" w:sz="0" w:space="0" w:color="auto"/>
            <w:right w:val="none" w:sz="0" w:space="0" w:color="auto"/>
          </w:divBdr>
        </w:div>
        <w:div w:id="1360358135">
          <w:marLeft w:val="0"/>
          <w:marRight w:val="0"/>
          <w:marTop w:val="0"/>
          <w:marBottom w:val="0"/>
          <w:divBdr>
            <w:top w:val="none" w:sz="0" w:space="0" w:color="auto"/>
            <w:left w:val="none" w:sz="0" w:space="0" w:color="auto"/>
            <w:bottom w:val="none" w:sz="0" w:space="0" w:color="auto"/>
            <w:right w:val="none" w:sz="0" w:space="0" w:color="auto"/>
          </w:divBdr>
        </w:div>
      </w:divsChild>
    </w:div>
    <w:div w:id="939220969">
      <w:bodyDiv w:val="1"/>
      <w:marLeft w:val="0"/>
      <w:marRight w:val="0"/>
      <w:marTop w:val="0"/>
      <w:marBottom w:val="0"/>
      <w:divBdr>
        <w:top w:val="none" w:sz="0" w:space="0" w:color="auto"/>
        <w:left w:val="none" w:sz="0" w:space="0" w:color="auto"/>
        <w:bottom w:val="none" w:sz="0" w:space="0" w:color="auto"/>
        <w:right w:val="none" w:sz="0" w:space="0" w:color="auto"/>
      </w:divBdr>
    </w:div>
    <w:div w:id="946471525">
      <w:bodyDiv w:val="1"/>
      <w:marLeft w:val="0"/>
      <w:marRight w:val="0"/>
      <w:marTop w:val="0"/>
      <w:marBottom w:val="0"/>
      <w:divBdr>
        <w:top w:val="none" w:sz="0" w:space="0" w:color="auto"/>
        <w:left w:val="none" w:sz="0" w:space="0" w:color="auto"/>
        <w:bottom w:val="none" w:sz="0" w:space="0" w:color="auto"/>
        <w:right w:val="none" w:sz="0" w:space="0" w:color="auto"/>
      </w:divBdr>
      <w:divsChild>
        <w:div w:id="416102598">
          <w:marLeft w:val="0"/>
          <w:marRight w:val="0"/>
          <w:marTop w:val="0"/>
          <w:marBottom w:val="0"/>
          <w:divBdr>
            <w:top w:val="none" w:sz="0" w:space="0" w:color="auto"/>
            <w:left w:val="none" w:sz="0" w:space="0" w:color="auto"/>
            <w:bottom w:val="none" w:sz="0" w:space="0" w:color="auto"/>
            <w:right w:val="none" w:sz="0" w:space="0" w:color="auto"/>
          </w:divBdr>
        </w:div>
        <w:div w:id="504244194">
          <w:marLeft w:val="0"/>
          <w:marRight w:val="0"/>
          <w:marTop w:val="0"/>
          <w:marBottom w:val="0"/>
          <w:divBdr>
            <w:top w:val="none" w:sz="0" w:space="0" w:color="auto"/>
            <w:left w:val="none" w:sz="0" w:space="0" w:color="auto"/>
            <w:bottom w:val="none" w:sz="0" w:space="0" w:color="auto"/>
            <w:right w:val="none" w:sz="0" w:space="0" w:color="auto"/>
          </w:divBdr>
        </w:div>
        <w:div w:id="505554705">
          <w:marLeft w:val="0"/>
          <w:marRight w:val="0"/>
          <w:marTop w:val="0"/>
          <w:marBottom w:val="0"/>
          <w:divBdr>
            <w:top w:val="none" w:sz="0" w:space="0" w:color="auto"/>
            <w:left w:val="none" w:sz="0" w:space="0" w:color="auto"/>
            <w:bottom w:val="none" w:sz="0" w:space="0" w:color="auto"/>
            <w:right w:val="none" w:sz="0" w:space="0" w:color="auto"/>
          </w:divBdr>
        </w:div>
        <w:div w:id="713890529">
          <w:marLeft w:val="0"/>
          <w:marRight w:val="0"/>
          <w:marTop w:val="0"/>
          <w:marBottom w:val="0"/>
          <w:divBdr>
            <w:top w:val="none" w:sz="0" w:space="0" w:color="auto"/>
            <w:left w:val="none" w:sz="0" w:space="0" w:color="auto"/>
            <w:bottom w:val="none" w:sz="0" w:space="0" w:color="auto"/>
            <w:right w:val="none" w:sz="0" w:space="0" w:color="auto"/>
          </w:divBdr>
        </w:div>
        <w:div w:id="749040941">
          <w:marLeft w:val="0"/>
          <w:marRight w:val="0"/>
          <w:marTop w:val="0"/>
          <w:marBottom w:val="0"/>
          <w:divBdr>
            <w:top w:val="none" w:sz="0" w:space="0" w:color="auto"/>
            <w:left w:val="none" w:sz="0" w:space="0" w:color="auto"/>
            <w:bottom w:val="none" w:sz="0" w:space="0" w:color="auto"/>
            <w:right w:val="none" w:sz="0" w:space="0" w:color="auto"/>
          </w:divBdr>
        </w:div>
        <w:div w:id="754328387">
          <w:marLeft w:val="0"/>
          <w:marRight w:val="0"/>
          <w:marTop w:val="0"/>
          <w:marBottom w:val="0"/>
          <w:divBdr>
            <w:top w:val="none" w:sz="0" w:space="0" w:color="auto"/>
            <w:left w:val="none" w:sz="0" w:space="0" w:color="auto"/>
            <w:bottom w:val="none" w:sz="0" w:space="0" w:color="auto"/>
            <w:right w:val="none" w:sz="0" w:space="0" w:color="auto"/>
          </w:divBdr>
        </w:div>
        <w:div w:id="993417460">
          <w:marLeft w:val="0"/>
          <w:marRight w:val="0"/>
          <w:marTop w:val="0"/>
          <w:marBottom w:val="0"/>
          <w:divBdr>
            <w:top w:val="none" w:sz="0" w:space="0" w:color="auto"/>
            <w:left w:val="none" w:sz="0" w:space="0" w:color="auto"/>
            <w:bottom w:val="none" w:sz="0" w:space="0" w:color="auto"/>
            <w:right w:val="none" w:sz="0" w:space="0" w:color="auto"/>
          </w:divBdr>
        </w:div>
        <w:div w:id="1142650456">
          <w:marLeft w:val="0"/>
          <w:marRight w:val="0"/>
          <w:marTop w:val="0"/>
          <w:marBottom w:val="0"/>
          <w:divBdr>
            <w:top w:val="none" w:sz="0" w:space="0" w:color="auto"/>
            <w:left w:val="none" w:sz="0" w:space="0" w:color="auto"/>
            <w:bottom w:val="none" w:sz="0" w:space="0" w:color="auto"/>
            <w:right w:val="none" w:sz="0" w:space="0" w:color="auto"/>
          </w:divBdr>
        </w:div>
        <w:div w:id="1250505649">
          <w:marLeft w:val="0"/>
          <w:marRight w:val="0"/>
          <w:marTop w:val="0"/>
          <w:marBottom w:val="0"/>
          <w:divBdr>
            <w:top w:val="none" w:sz="0" w:space="0" w:color="auto"/>
            <w:left w:val="none" w:sz="0" w:space="0" w:color="auto"/>
            <w:bottom w:val="none" w:sz="0" w:space="0" w:color="auto"/>
            <w:right w:val="none" w:sz="0" w:space="0" w:color="auto"/>
          </w:divBdr>
        </w:div>
        <w:div w:id="1358115272">
          <w:marLeft w:val="0"/>
          <w:marRight w:val="0"/>
          <w:marTop w:val="0"/>
          <w:marBottom w:val="0"/>
          <w:divBdr>
            <w:top w:val="none" w:sz="0" w:space="0" w:color="auto"/>
            <w:left w:val="none" w:sz="0" w:space="0" w:color="auto"/>
            <w:bottom w:val="none" w:sz="0" w:space="0" w:color="auto"/>
            <w:right w:val="none" w:sz="0" w:space="0" w:color="auto"/>
          </w:divBdr>
        </w:div>
        <w:div w:id="1427530878">
          <w:marLeft w:val="0"/>
          <w:marRight w:val="0"/>
          <w:marTop w:val="0"/>
          <w:marBottom w:val="0"/>
          <w:divBdr>
            <w:top w:val="none" w:sz="0" w:space="0" w:color="auto"/>
            <w:left w:val="none" w:sz="0" w:space="0" w:color="auto"/>
            <w:bottom w:val="none" w:sz="0" w:space="0" w:color="auto"/>
            <w:right w:val="none" w:sz="0" w:space="0" w:color="auto"/>
          </w:divBdr>
        </w:div>
        <w:div w:id="1717662667">
          <w:marLeft w:val="0"/>
          <w:marRight w:val="0"/>
          <w:marTop w:val="0"/>
          <w:marBottom w:val="0"/>
          <w:divBdr>
            <w:top w:val="none" w:sz="0" w:space="0" w:color="auto"/>
            <w:left w:val="none" w:sz="0" w:space="0" w:color="auto"/>
            <w:bottom w:val="none" w:sz="0" w:space="0" w:color="auto"/>
            <w:right w:val="none" w:sz="0" w:space="0" w:color="auto"/>
          </w:divBdr>
        </w:div>
        <w:div w:id="1720593270">
          <w:marLeft w:val="0"/>
          <w:marRight w:val="0"/>
          <w:marTop w:val="0"/>
          <w:marBottom w:val="0"/>
          <w:divBdr>
            <w:top w:val="none" w:sz="0" w:space="0" w:color="auto"/>
            <w:left w:val="none" w:sz="0" w:space="0" w:color="auto"/>
            <w:bottom w:val="none" w:sz="0" w:space="0" w:color="auto"/>
            <w:right w:val="none" w:sz="0" w:space="0" w:color="auto"/>
          </w:divBdr>
        </w:div>
        <w:div w:id="1808281239">
          <w:marLeft w:val="0"/>
          <w:marRight w:val="0"/>
          <w:marTop w:val="0"/>
          <w:marBottom w:val="0"/>
          <w:divBdr>
            <w:top w:val="none" w:sz="0" w:space="0" w:color="auto"/>
            <w:left w:val="none" w:sz="0" w:space="0" w:color="auto"/>
            <w:bottom w:val="none" w:sz="0" w:space="0" w:color="auto"/>
            <w:right w:val="none" w:sz="0" w:space="0" w:color="auto"/>
          </w:divBdr>
        </w:div>
        <w:div w:id="1904442955">
          <w:marLeft w:val="0"/>
          <w:marRight w:val="0"/>
          <w:marTop w:val="0"/>
          <w:marBottom w:val="0"/>
          <w:divBdr>
            <w:top w:val="none" w:sz="0" w:space="0" w:color="auto"/>
            <w:left w:val="none" w:sz="0" w:space="0" w:color="auto"/>
            <w:bottom w:val="none" w:sz="0" w:space="0" w:color="auto"/>
            <w:right w:val="none" w:sz="0" w:space="0" w:color="auto"/>
          </w:divBdr>
        </w:div>
      </w:divsChild>
    </w:div>
    <w:div w:id="969438356">
      <w:bodyDiv w:val="1"/>
      <w:marLeft w:val="0"/>
      <w:marRight w:val="0"/>
      <w:marTop w:val="0"/>
      <w:marBottom w:val="0"/>
      <w:divBdr>
        <w:top w:val="none" w:sz="0" w:space="0" w:color="auto"/>
        <w:left w:val="none" w:sz="0" w:space="0" w:color="auto"/>
        <w:bottom w:val="none" w:sz="0" w:space="0" w:color="auto"/>
        <w:right w:val="none" w:sz="0" w:space="0" w:color="auto"/>
      </w:divBdr>
    </w:div>
    <w:div w:id="1025180123">
      <w:bodyDiv w:val="1"/>
      <w:marLeft w:val="0"/>
      <w:marRight w:val="0"/>
      <w:marTop w:val="0"/>
      <w:marBottom w:val="0"/>
      <w:divBdr>
        <w:top w:val="none" w:sz="0" w:space="0" w:color="auto"/>
        <w:left w:val="none" w:sz="0" w:space="0" w:color="auto"/>
        <w:bottom w:val="none" w:sz="0" w:space="0" w:color="auto"/>
        <w:right w:val="none" w:sz="0" w:space="0" w:color="auto"/>
      </w:divBdr>
      <w:divsChild>
        <w:div w:id="269316012">
          <w:marLeft w:val="0"/>
          <w:marRight w:val="0"/>
          <w:marTop w:val="0"/>
          <w:marBottom w:val="0"/>
          <w:divBdr>
            <w:top w:val="none" w:sz="0" w:space="0" w:color="auto"/>
            <w:left w:val="none" w:sz="0" w:space="0" w:color="auto"/>
            <w:bottom w:val="none" w:sz="0" w:space="0" w:color="auto"/>
            <w:right w:val="none" w:sz="0" w:space="0" w:color="auto"/>
          </w:divBdr>
        </w:div>
        <w:div w:id="1365444213">
          <w:marLeft w:val="0"/>
          <w:marRight w:val="0"/>
          <w:marTop w:val="0"/>
          <w:marBottom w:val="0"/>
          <w:divBdr>
            <w:top w:val="none" w:sz="0" w:space="0" w:color="auto"/>
            <w:left w:val="none" w:sz="0" w:space="0" w:color="auto"/>
            <w:bottom w:val="none" w:sz="0" w:space="0" w:color="auto"/>
            <w:right w:val="none" w:sz="0" w:space="0" w:color="auto"/>
          </w:divBdr>
        </w:div>
      </w:divsChild>
    </w:div>
    <w:div w:id="1029799674">
      <w:bodyDiv w:val="1"/>
      <w:marLeft w:val="0"/>
      <w:marRight w:val="0"/>
      <w:marTop w:val="0"/>
      <w:marBottom w:val="0"/>
      <w:divBdr>
        <w:top w:val="none" w:sz="0" w:space="0" w:color="auto"/>
        <w:left w:val="none" w:sz="0" w:space="0" w:color="auto"/>
        <w:bottom w:val="none" w:sz="0" w:space="0" w:color="auto"/>
        <w:right w:val="none" w:sz="0" w:space="0" w:color="auto"/>
      </w:divBdr>
    </w:div>
    <w:div w:id="1093429292">
      <w:bodyDiv w:val="1"/>
      <w:marLeft w:val="0"/>
      <w:marRight w:val="0"/>
      <w:marTop w:val="0"/>
      <w:marBottom w:val="0"/>
      <w:divBdr>
        <w:top w:val="none" w:sz="0" w:space="0" w:color="auto"/>
        <w:left w:val="none" w:sz="0" w:space="0" w:color="auto"/>
        <w:bottom w:val="none" w:sz="0" w:space="0" w:color="auto"/>
        <w:right w:val="none" w:sz="0" w:space="0" w:color="auto"/>
      </w:divBdr>
      <w:divsChild>
        <w:div w:id="210390625">
          <w:marLeft w:val="0"/>
          <w:marRight w:val="0"/>
          <w:marTop w:val="0"/>
          <w:marBottom w:val="0"/>
          <w:divBdr>
            <w:top w:val="none" w:sz="0" w:space="0" w:color="auto"/>
            <w:left w:val="none" w:sz="0" w:space="0" w:color="auto"/>
            <w:bottom w:val="none" w:sz="0" w:space="0" w:color="auto"/>
            <w:right w:val="none" w:sz="0" w:space="0" w:color="auto"/>
          </w:divBdr>
        </w:div>
        <w:div w:id="332145348">
          <w:marLeft w:val="0"/>
          <w:marRight w:val="0"/>
          <w:marTop w:val="0"/>
          <w:marBottom w:val="0"/>
          <w:divBdr>
            <w:top w:val="none" w:sz="0" w:space="0" w:color="auto"/>
            <w:left w:val="none" w:sz="0" w:space="0" w:color="auto"/>
            <w:bottom w:val="none" w:sz="0" w:space="0" w:color="auto"/>
            <w:right w:val="none" w:sz="0" w:space="0" w:color="auto"/>
          </w:divBdr>
        </w:div>
        <w:div w:id="635529811">
          <w:marLeft w:val="0"/>
          <w:marRight w:val="0"/>
          <w:marTop w:val="0"/>
          <w:marBottom w:val="0"/>
          <w:divBdr>
            <w:top w:val="none" w:sz="0" w:space="0" w:color="auto"/>
            <w:left w:val="none" w:sz="0" w:space="0" w:color="auto"/>
            <w:bottom w:val="none" w:sz="0" w:space="0" w:color="auto"/>
            <w:right w:val="none" w:sz="0" w:space="0" w:color="auto"/>
          </w:divBdr>
        </w:div>
        <w:div w:id="1431389099">
          <w:marLeft w:val="0"/>
          <w:marRight w:val="0"/>
          <w:marTop w:val="0"/>
          <w:marBottom w:val="0"/>
          <w:divBdr>
            <w:top w:val="none" w:sz="0" w:space="0" w:color="auto"/>
            <w:left w:val="none" w:sz="0" w:space="0" w:color="auto"/>
            <w:bottom w:val="none" w:sz="0" w:space="0" w:color="auto"/>
            <w:right w:val="none" w:sz="0" w:space="0" w:color="auto"/>
          </w:divBdr>
        </w:div>
        <w:div w:id="1662847491">
          <w:marLeft w:val="0"/>
          <w:marRight w:val="0"/>
          <w:marTop w:val="0"/>
          <w:marBottom w:val="0"/>
          <w:divBdr>
            <w:top w:val="none" w:sz="0" w:space="0" w:color="auto"/>
            <w:left w:val="none" w:sz="0" w:space="0" w:color="auto"/>
            <w:bottom w:val="none" w:sz="0" w:space="0" w:color="auto"/>
            <w:right w:val="none" w:sz="0" w:space="0" w:color="auto"/>
          </w:divBdr>
        </w:div>
        <w:div w:id="1844852148">
          <w:marLeft w:val="0"/>
          <w:marRight w:val="0"/>
          <w:marTop w:val="0"/>
          <w:marBottom w:val="0"/>
          <w:divBdr>
            <w:top w:val="none" w:sz="0" w:space="0" w:color="auto"/>
            <w:left w:val="none" w:sz="0" w:space="0" w:color="auto"/>
            <w:bottom w:val="none" w:sz="0" w:space="0" w:color="auto"/>
            <w:right w:val="none" w:sz="0" w:space="0" w:color="auto"/>
          </w:divBdr>
        </w:div>
      </w:divsChild>
    </w:div>
    <w:div w:id="1119420703">
      <w:bodyDiv w:val="1"/>
      <w:marLeft w:val="0"/>
      <w:marRight w:val="0"/>
      <w:marTop w:val="0"/>
      <w:marBottom w:val="0"/>
      <w:divBdr>
        <w:top w:val="none" w:sz="0" w:space="0" w:color="auto"/>
        <w:left w:val="none" w:sz="0" w:space="0" w:color="auto"/>
        <w:bottom w:val="none" w:sz="0" w:space="0" w:color="auto"/>
        <w:right w:val="none" w:sz="0" w:space="0" w:color="auto"/>
      </w:divBdr>
      <w:divsChild>
        <w:div w:id="231042432">
          <w:marLeft w:val="0"/>
          <w:marRight w:val="0"/>
          <w:marTop w:val="0"/>
          <w:marBottom w:val="0"/>
          <w:divBdr>
            <w:top w:val="none" w:sz="0" w:space="0" w:color="auto"/>
            <w:left w:val="none" w:sz="0" w:space="0" w:color="auto"/>
            <w:bottom w:val="none" w:sz="0" w:space="0" w:color="auto"/>
            <w:right w:val="none" w:sz="0" w:space="0" w:color="auto"/>
          </w:divBdr>
        </w:div>
        <w:div w:id="603879956">
          <w:marLeft w:val="0"/>
          <w:marRight w:val="0"/>
          <w:marTop w:val="0"/>
          <w:marBottom w:val="0"/>
          <w:divBdr>
            <w:top w:val="none" w:sz="0" w:space="0" w:color="auto"/>
            <w:left w:val="none" w:sz="0" w:space="0" w:color="auto"/>
            <w:bottom w:val="none" w:sz="0" w:space="0" w:color="auto"/>
            <w:right w:val="none" w:sz="0" w:space="0" w:color="auto"/>
          </w:divBdr>
        </w:div>
        <w:div w:id="654264157">
          <w:marLeft w:val="0"/>
          <w:marRight w:val="0"/>
          <w:marTop w:val="0"/>
          <w:marBottom w:val="0"/>
          <w:divBdr>
            <w:top w:val="none" w:sz="0" w:space="0" w:color="auto"/>
            <w:left w:val="none" w:sz="0" w:space="0" w:color="auto"/>
            <w:bottom w:val="none" w:sz="0" w:space="0" w:color="auto"/>
            <w:right w:val="none" w:sz="0" w:space="0" w:color="auto"/>
          </w:divBdr>
        </w:div>
        <w:div w:id="738787493">
          <w:marLeft w:val="0"/>
          <w:marRight w:val="0"/>
          <w:marTop w:val="0"/>
          <w:marBottom w:val="0"/>
          <w:divBdr>
            <w:top w:val="none" w:sz="0" w:space="0" w:color="auto"/>
            <w:left w:val="none" w:sz="0" w:space="0" w:color="auto"/>
            <w:bottom w:val="none" w:sz="0" w:space="0" w:color="auto"/>
            <w:right w:val="none" w:sz="0" w:space="0" w:color="auto"/>
          </w:divBdr>
        </w:div>
        <w:div w:id="745566845">
          <w:marLeft w:val="0"/>
          <w:marRight w:val="0"/>
          <w:marTop w:val="0"/>
          <w:marBottom w:val="0"/>
          <w:divBdr>
            <w:top w:val="none" w:sz="0" w:space="0" w:color="auto"/>
            <w:left w:val="none" w:sz="0" w:space="0" w:color="auto"/>
            <w:bottom w:val="none" w:sz="0" w:space="0" w:color="auto"/>
            <w:right w:val="none" w:sz="0" w:space="0" w:color="auto"/>
          </w:divBdr>
        </w:div>
        <w:div w:id="825436015">
          <w:marLeft w:val="0"/>
          <w:marRight w:val="0"/>
          <w:marTop w:val="0"/>
          <w:marBottom w:val="0"/>
          <w:divBdr>
            <w:top w:val="none" w:sz="0" w:space="0" w:color="auto"/>
            <w:left w:val="none" w:sz="0" w:space="0" w:color="auto"/>
            <w:bottom w:val="none" w:sz="0" w:space="0" w:color="auto"/>
            <w:right w:val="none" w:sz="0" w:space="0" w:color="auto"/>
          </w:divBdr>
        </w:div>
        <w:div w:id="863132326">
          <w:marLeft w:val="0"/>
          <w:marRight w:val="0"/>
          <w:marTop w:val="0"/>
          <w:marBottom w:val="0"/>
          <w:divBdr>
            <w:top w:val="none" w:sz="0" w:space="0" w:color="auto"/>
            <w:left w:val="none" w:sz="0" w:space="0" w:color="auto"/>
            <w:bottom w:val="none" w:sz="0" w:space="0" w:color="auto"/>
            <w:right w:val="none" w:sz="0" w:space="0" w:color="auto"/>
          </w:divBdr>
        </w:div>
        <w:div w:id="1171142024">
          <w:marLeft w:val="0"/>
          <w:marRight w:val="0"/>
          <w:marTop w:val="0"/>
          <w:marBottom w:val="0"/>
          <w:divBdr>
            <w:top w:val="none" w:sz="0" w:space="0" w:color="auto"/>
            <w:left w:val="none" w:sz="0" w:space="0" w:color="auto"/>
            <w:bottom w:val="none" w:sz="0" w:space="0" w:color="auto"/>
            <w:right w:val="none" w:sz="0" w:space="0" w:color="auto"/>
          </w:divBdr>
        </w:div>
        <w:div w:id="1337070310">
          <w:marLeft w:val="0"/>
          <w:marRight w:val="0"/>
          <w:marTop w:val="0"/>
          <w:marBottom w:val="0"/>
          <w:divBdr>
            <w:top w:val="none" w:sz="0" w:space="0" w:color="auto"/>
            <w:left w:val="none" w:sz="0" w:space="0" w:color="auto"/>
            <w:bottom w:val="none" w:sz="0" w:space="0" w:color="auto"/>
            <w:right w:val="none" w:sz="0" w:space="0" w:color="auto"/>
          </w:divBdr>
        </w:div>
        <w:div w:id="1399131282">
          <w:marLeft w:val="0"/>
          <w:marRight w:val="0"/>
          <w:marTop w:val="0"/>
          <w:marBottom w:val="0"/>
          <w:divBdr>
            <w:top w:val="none" w:sz="0" w:space="0" w:color="auto"/>
            <w:left w:val="none" w:sz="0" w:space="0" w:color="auto"/>
            <w:bottom w:val="none" w:sz="0" w:space="0" w:color="auto"/>
            <w:right w:val="none" w:sz="0" w:space="0" w:color="auto"/>
          </w:divBdr>
        </w:div>
        <w:div w:id="1498418074">
          <w:marLeft w:val="0"/>
          <w:marRight w:val="0"/>
          <w:marTop w:val="0"/>
          <w:marBottom w:val="0"/>
          <w:divBdr>
            <w:top w:val="none" w:sz="0" w:space="0" w:color="auto"/>
            <w:left w:val="none" w:sz="0" w:space="0" w:color="auto"/>
            <w:bottom w:val="none" w:sz="0" w:space="0" w:color="auto"/>
            <w:right w:val="none" w:sz="0" w:space="0" w:color="auto"/>
          </w:divBdr>
        </w:div>
        <w:div w:id="1652562524">
          <w:marLeft w:val="0"/>
          <w:marRight w:val="0"/>
          <w:marTop w:val="0"/>
          <w:marBottom w:val="0"/>
          <w:divBdr>
            <w:top w:val="none" w:sz="0" w:space="0" w:color="auto"/>
            <w:left w:val="none" w:sz="0" w:space="0" w:color="auto"/>
            <w:bottom w:val="none" w:sz="0" w:space="0" w:color="auto"/>
            <w:right w:val="none" w:sz="0" w:space="0" w:color="auto"/>
          </w:divBdr>
        </w:div>
        <w:div w:id="1684622167">
          <w:marLeft w:val="0"/>
          <w:marRight w:val="0"/>
          <w:marTop w:val="0"/>
          <w:marBottom w:val="0"/>
          <w:divBdr>
            <w:top w:val="none" w:sz="0" w:space="0" w:color="auto"/>
            <w:left w:val="none" w:sz="0" w:space="0" w:color="auto"/>
            <w:bottom w:val="none" w:sz="0" w:space="0" w:color="auto"/>
            <w:right w:val="none" w:sz="0" w:space="0" w:color="auto"/>
          </w:divBdr>
        </w:div>
        <w:div w:id="1892762997">
          <w:marLeft w:val="0"/>
          <w:marRight w:val="0"/>
          <w:marTop w:val="0"/>
          <w:marBottom w:val="0"/>
          <w:divBdr>
            <w:top w:val="none" w:sz="0" w:space="0" w:color="auto"/>
            <w:left w:val="none" w:sz="0" w:space="0" w:color="auto"/>
            <w:bottom w:val="none" w:sz="0" w:space="0" w:color="auto"/>
            <w:right w:val="none" w:sz="0" w:space="0" w:color="auto"/>
          </w:divBdr>
        </w:div>
        <w:div w:id="2142110882">
          <w:marLeft w:val="0"/>
          <w:marRight w:val="0"/>
          <w:marTop w:val="0"/>
          <w:marBottom w:val="0"/>
          <w:divBdr>
            <w:top w:val="none" w:sz="0" w:space="0" w:color="auto"/>
            <w:left w:val="none" w:sz="0" w:space="0" w:color="auto"/>
            <w:bottom w:val="none" w:sz="0" w:space="0" w:color="auto"/>
            <w:right w:val="none" w:sz="0" w:space="0" w:color="auto"/>
          </w:divBdr>
        </w:div>
      </w:divsChild>
    </w:div>
    <w:div w:id="1121533500">
      <w:bodyDiv w:val="1"/>
      <w:marLeft w:val="0"/>
      <w:marRight w:val="0"/>
      <w:marTop w:val="0"/>
      <w:marBottom w:val="0"/>
      <w:divBdr>
        <w:top w:val="none" w:sz="0" w:space="0" w:color="auto"/>
        <w:left w:val="none" w:sz="0" w:space="0" w:color="auto"/>
        <w:bottom w:val="none" w:sz="0" w:space="0" w:color="auto"/>
        <w:right w:val="none" w:sz="0" w:space="0" w:color="auto"/>
      </w:divBdr>
      <w:divsChild>
        <w:div w:id="20058146">
          <w:marLeft w:val="0"/>
          <w:marRight w:val="0"/>
          <w:marTop w:val="0"/>
          <w:marBottom w:val="0"/>
          <w:divBdr>
            <w:top w:val="none" w:sz="0" w:space="0" w:color="auto"/>
            <w:left w:val="none" w:sz="0" w:space="0" w:color="auto"/>
            <w:bottom w:val="none" w:sz="0" w:space="0" w:color="auto"/>
            <w:right w:val="none" w:sz="0" w:space="0" w:color="auto"/>
          </w:divBdr>
        </w:div>
        <w:div w:id="50735929">
          <w:marLeft w:val="0"/>
          <w:marRight w:val="0"/>
          <w:marTop w:val="0"/>
          <w:marBottom w:val="0"/>
          <w:divBdr>
            <w:top w:val="none" w:sz="0" w:space="0" w:color="auto"/>
            <w:left w:val="none" w:sz="0" w:space="0" w:color="auto"/>
            <w:bottom w:val="none" w:sz="0" w:space="0" w:color="auto"/>
            <w:right w:val="none" w:sz="0" w:space="0" w:color="auto"/>
          </w:divBdr>
        </w:div>
        <w:div w:id="345789533">
          <w:marLeft w:val="0"/>
          <w:marRight w:val="0"/>
          <w:marTop w:val="0"/>
          <w:marBottom w:val="0"/>
          <w:divBdr>
            <w:top w:val="none" w:sz="0" w:space="0" w:color="auto"/>
            <w:left w:val="none" w:sz="0" w:space="0" w:color="auto"/>
            <w:bottom w:val="none" w:sz="0" w:space="0" w:color="auto"/>
            <w:right w:val="none" w:sz="0" w:space="0" w:color="auto"/>
          </w:divBdr>
        </w:div>
        <w:div w:id="640500632">
          <w:marLeft w:val="0"/>
          <w:marRight w:val="0"/>
          <w:marTop w:val="0"/>
          <w:marBottom w:val="0"/>
          <w:divBdr>
            <w:top w:val="none" w:sz="0" w:space="0" w:color="auto"/>
            <w:left w:val="none" w:sz="0" w:space="0" w:color="auto"/>
            <w:bottom w:val="none" w:sz="0" w:space="0" w:color="auto"/>
            <w:right w:val="none" w:sz="0" w:space="0" w:color="auto"/>
          </w:divBdr>
        </w:div>
        <w:div w:id="911156342">
          <w:marLeft w:val="0"/>
          <w:marRight w:val="0"/>
          <w:marTop w:val="0"/>
          <w:marBottom w:val="0"/>
          <w:divBdr>
            <w:top w:val="none" w:sz="0" w:space="0" w:color="auto"/>
            <w:left w:val="none" w:sz="0" w:space="0" w:color="auto"/>
            <w:bottom w:val="none" w:sz="0" w:space="0" w:color="auto"/>
            <w:right w:val="none" w:sz="0" w:space="0" w:color="auto"/>
          </w:divBdr>
        </w:div>
        <w:div w:id="976684079">
          <w:marLeft w:val="0"/>
          <w:marRight w:val="0"/>
          <w:marTop w:val="0"/>
          <w:marBottom w:val="0"/>
          <w:divBdr>
            <w:top w:val="none" w:sz="0" w:space="0" w:color="auto"/>
            <w:left w:val="none" w:sz="0" w:space="0" w:color="auto"/>
            <w:bottom w:val="none" w:sz="0" w:space="0" w:color="auto"/>
            <w:right w:val="none" w:sz="0" w:space="0" w:color="auto"/>
          </w:divBdr>
          <w:divsChild>
            <w:div w:id="1940016789">
              <w:marLeft w:val="-75"/>
              <w:marRight w:val="0"/>
              <w:marTop w:val="30"/>
              <w:marBottom w:val="30"/>
              <w:divBdr>
                <w:top w:val="none" w:sz="0" w:space="0" w:color="auto"/>
                <w:left w:val="none" w:sz="0" w:space="0" w:color="auto"/>
                <w:bottom w:val="none" w:sz="0" w:space="0" w:color="auto"/>
                <w:right w:val="none" w:sz="0" w:space="0" w:color="auto"/>
              </w:divBdr>
              <w:divsChild>
                <w:div w:id="249781080">
                  <w:marLeft w:val="0"/>
                  <w:marRight w:val="0"/>
                  <w:marTop w:val="0"/>
                  <w:marBottom w:val="0"/>
                  <w:divBdr>
                    <w:top w:val="none" w:sz="0" w:space="0" w:color="auto"/>
                    <w:left w:val="none" w:sz="0" w:space="0" w:color="auto"/>
                    <w:bottom w:val="none" w:sz="0" w:space="0" w:color="auto"/>
                    <w:right w:val="none" w:sz="0" w:space="0" w:color="auto"/>
                  </w:divBdr>
                  <w:divsChild>
                    <w:div w:id="660692208">
                      <w:marLeft w:val="0"/>
                      <w:marRight w:val="0"/>
                      <w:marTop w:val="0"/>
                      <w:marBottom w:val="0"/>
                      <w:divBdr>
                        <w:top w:val="none" w:sz="0" w:space="0" w:color="auto"/>
                        <w:left w:val="none" w:sz="0" w:space="0" w:color="auto"/>
                        <w:bottom w:val="none" w:sz="0" w:space="0" w:color="auto"/>
                        <w:right w:val="none" w:sz="0" w:space="0" w:color="auto"/>
                      </w:divBdr>
                    </w:div>
                  </w:divsChild>
                </w:div>
                <w:div w:id="261257465">
                  <w:marLeft w:val="0"/>
                  <w:marRight w:val="0"/>
                  <w:marTop w:val="0"/>
                  <w:marBottom w:val="0"/>
                  <w:divBdr>
                    <w:top w:val="none" w:sz="0" w:space="0" w:color="auto"/>
                    <w:left w:val="none" w:sz="0" w:space="0" w:color="auto"/>
                    <w:bottom w:val="none" w:sz="0" w:space="0" w:color="auto"/>
                    <w:right w:val="none" w:sz="0" w:space="0" w:color="auto"/>
                  </w:divBdr>
                  <w:divsChild>
                    <w:div w:id="1998991350">
                      <w:marLeft w:val="0"/>
                      <w:marRight w:val="0"/>
                      <w:marTop w:val="0"/>
                      <w:marBottom w:val="0"/>
                      <w:divBdr>
                        <w:top w:val="none" w:sz="0" w:space="0" w:color="auto"/>
                        <w:left w:val="none" w:sz="0" w:space="0" w:color="auto"/>
                        <w:bottom w:val="none" w:sz="0" w:space="0" w:color="auto"/>
                        <w:right w:val="none" w:sz="0" w:space="0" w:color="auto"/>
                      </w:divBdr>
                    </w:div>
                  </w:divsChild>
                </w:div>
                <w:div w:id="599800265">
                  <w:marLeft w:val="0"/>
                  <w:marRight w:val="0"/>
                  <w:marTop w:val="0"/>
                  <w:marBottom w:val="0"/>
                  <w:divBdr>
                    <w:top w:val="none" w:sz="0" w:space="0" w:color="auto"/>
                    <w:left w:val="none" w:sz="0" w:space="0" w:color="auto"/>
                    <w:bottom w:val="none" w:sz="0" w:space="0" w:color="auto"/>
                    <w:right w:val="none" w:sz="0" w:space="0" w:color="auto"/>
                  </w:divBdr>
                  <w:divsChild>
                    <w:div w:id="220291283">
                      <w:marLeft w:val="0"/>
                      <w:marRight w:val="0"/>
                      <w:marTop w:val="0"/>
                      <w:marBottom w:val="0"/>
                      <w:divBdr>
                        <w:top w:val="none" w:sz="0" w:space="0" w:color="auto"/>
                        <w:left w:val="none" w:sz="0" w:space="0" w:color="auto"/>
                        <w:bottom w:val="none" w:sz="0" w:space="0" w:color="auto"/>
                        <w:right w:val="none" w:sz="0" w:space="0" w:color="auto"/>
                      </w:divBdr>
                    </w:div>
                  </w:divsChild>
                </w:div>
                <w:div w:id="898785944">
                  <w:marLeft w:val="0"/>
                  <w:marRight w:val="0"/>
                  <w:marTop w:val="0"/>
                  <w:marBottom w:val="0"/>
                  <w:divBdr>
                    <w:top w:val="none" w:sz="0" w:space="0" w:color="auto"/>
                    <w:left w:val="none" w:sz="0" w:space="0" w:color="auto"/>
                    <w:bottom w:val="none" w:sz="0" w:space="0" w:color="auto"/>
                    <w:right w:val="none" w:sz="0" w:space="0" w:color="auto"/>
                  </w:divBdr>
                  <w:divsChild>
                    <w:div w:id="1864778901">
                      <w:marLeft w:val="0"/>
                      <w:marRight w:val="0"/>
                      <w:marTop w:val="0"/>
                      <w:marBottom w:val="0"/>
                      <w:divBdr>
                        <w:top w:val="none" w:sz="0" w:space="0" w:color="auto"/>
                        <w:left w:val="none" w:sz="0" w:space="0" w:color="auto"/>
                        <w:bottom w:val="none" w:sz="0" w:space="0" w:color="auto"/>
                        <w:right w:val="none" w:sz="0" w:space="0" w:color="auto"/>
                      </w:divBdr>
                    </w:div>
                  </w:divsChild>
                </w:div>
                <w:div w:id="1183477734">
                  <w:marLeft w:val="0"/>
                  <w:marRight w:val="0"/>
                  <w:marTop w:val="0"/>
                  <w:marBottom w:val="0"/>
                  <w:divBdr>
                    <w:top w:val="none" w:sz="0" w:space="0" w:color="auto"/>
                    <w:left w:val="none" w:sz="0" w:space="0" w:color="auto"/>
                    <w:bottom w:val="none" w:sz="0" w:space="0" w:color="auto"/>
                    <w:right w:val="none" w:sz="0" w:space="0" w:color="auto"/>
                  </w:divBdr>
                  <w:divsChild>
                    <w:div w:id="1429424972">
                      <w:marLeft w:val="0"/>
                      <w:marRight w:val="0"/>
                      <w:marTop w:val="0"/>
                      <w:marBottom w:val="0"/>
                      <w:divBdr>
                        <w:top w:val="none" w:sz="0" w:space="0" w:color="auto"/>
                        <w:left w:val="none" w:sz="0" w:space="0" w:color="auto"/>
                        <w:bottom w:val="none" w:sz="0" w:space="0" w:color="auto"/>
                        <w:right w:val="none" w:sz="0" w:space="0" w:color="auto"/>
                      </w:divBdr>
                    </w:div>
                  </w:divsChild>
                </w:div>
                <w:div w:id="1228422714">
                  <w:marLeft w:val="0"/>
                  <w:marRight w:val="0"/>
                  <w:marTop w:val="0"/>
                  <w:marBottom w:val="0"/>
                  <w:divBdr>
                    <w:top w:val="none" w:sz="0" w:space="0" w:color="auto"/>
                    <w:left w:val="none" w:sz="0" w:space="0" w:color="auto"/>
                    <w:bottom w:val="none" w:sz="0" w:space="0" w:color="auto"/>
                    <w:right w:val="none" w:sz="0" w:space="0" w:color="auto"/>
                  </w:divBdr>
                  <w:divsChild>
                    <w:div w:id="404570152">
                      <w:marLeft w:val="0"/>
                      <w:marRight w:val="0"/>
                      <w:marTop w:val="0"/>
                      <w:marBottom w:val="0"/>
                      <w:divBdr>
                        <w:top w:val="none" w:sz="0" w:space="0" w:color="auto"/>
                        <w:left w:val="none" w:sz="0" w:space="0" w:color="auto"/>
                        <w:bottom w:val="none" w:sz="0" w:space="0" w:color="auto"/>
                        <w:right w:val="none" w:sz="0" w:space="0" w:color="auto"/>
                      </w:divBdr>
                    </w:div>
                  </w:divsChild>
                </w:div>
                <w:div w:id="1393894894">
                  <w:marLeft w:val="0"/>
                  <w:marRight w:val="0"/>
                  <w:marTop w:val="0"/>
                  <w:marBottom w:val="0"/>
                  <w:divBdr>
                    <w:top w:val="none" w:sz="0" w:space="0" w:color="auto"/>
                    <w:left w:val="none" w:sz="0" w:space="0" w:color="auto"/>
                    <w:bottom w:val="none" w:sz="0" w:space="0" w:color="auto"/>
                    <w:right w:val="none" w:sz="0" w:space="0" w:color="auto"/>
                  </w:divBdr>
                  <w:divsChild>
                    <w:div w:id="1570654112">
                      <w:marLeft w:val="0"/>
                      <w:marRight w:val="0"/>
                      <w:marTop w:val="0"/>
                      <w:marBottom w:val="0"/>
                      <w:divBdr>
                        <w:top w:val="none" w:sz="0" w:space="0" w:color="auto"/>
                        <w:left w:val="none" w:sz="0" w:space="0" w:color="auto"/>
                        <w:bottom w:val="none" w:sz="0" w:space="0" w:color="auto"/>
                        <w:right w:val="none" w:sz="0" w:space="0" w:color="auto"/>
                      </w:divBdr>
                    </w:div>
                  </w:divsChild>
                </w:div>
                <w:div w:id="1809975206">
                  <w:marLeft w:val="0"/>
                  <w:marRight w:val="0"/>
                  <w:marTop w:val="0"/>
                  <w:marBottom w:val="0"/>
                  <w:divBdr>
                    <w:top w:val="none" w:sz="0" w:space="0" w:color="auto"/>
                    <w:left w:val="none" w:sz="0" w:space="0" w:color="auto"/>
                    <w:bottom w:val="none" w:sz="0" w:space="0" w:color="auto"/>
                    <w:right w:val="none" w:sz="0" w:space="0" w:color="auto"/>
                  </w:divBdr>
                  <w:divsChild>
                    <w:div w:id="1750078758">
                      <w:marLeft w:val="0"/>
                      <w:marRight w:val="0"/>
                      <w:marTop w:val="0"/>
                      <w:marBottom w:val="0"/>
                      <w:divBdr>
                        <w:top w:val="none" w:sz="0" w:space="0" w:color="auto"/>
                        <w:left w:val="none" w:sz="0" w:space="0" w:color="auto"/>
                        <w:bottom w:val="none" w:sz="0" w:space="0" w:color="auto"/>
                        <w:right w:val="none" w:sz="0" w:space="0" w:color="auto"/>
                      </w:divBdr>
                    </w:div>
                  </w:divsChild>
                </w:div>
                <w:div w:id="2051146002">
                  <w:marLeft w:val="0"/>
                  <w:marRight w:val="0"/>
                  <w:marTop w:val="0"/>
                  <w:marBottom w:val="0"/>
                  <w:divBdr>
                    <w:top w:val="none" w:sz="0" w:space="0" w:color="auto"/>
                    <w:left w:val="none" w:sz="0" w:space="0" w:color="auto"/>
                    <w:bottom w:val="none" w:sz="0" w:space="0" w:color="auto"/>
                    <w:right w:val="none" w:sz="0" w:space="0" w:color="auto"/>
                  </w:divBdr>
                  <w:divsChild>
                    <w:div w:id="306591991">
                      <w:marLeft w:val="0"/>
                      <w:marRight w:val="0"/>
                      <w:marTop w:val="0"/>
                      <w:marBottom w:val="0"/>
                      <w:divBdr>
                        <w:top w:val="none" w:sz="0" w:space="0" w:color="auto"/>
                        <w:left w:val="none" w:sz="0" w:space="0" w:color="auto"/>
                        <w:bottom w:val="none" w:sz="0" w:space="0" w:color="auto"/>
                        <w:right w:val="none" w:sz="0" w:space="0" w:color="auto"/>
                      </w:divBdr>
                    </w:div>
                  </w:divsChild>
                </w:div>
                <w:div w:id="2057846996">
                  <w:marLeft w:val="0"/>
                  <w:marRight w:val="0"/>
                  <w:marTop w:val="0"/>
                  <w:marBottom w:val="0"/>
                  <w:divBdr>
                    <w:top w:val="none" w:sz="0" w:space="0" w:color="auto"/>
                    <w:left w:val="none" w:sz="0" w:space="0" w:color="auto"/>
                    <w:bottom w:val="none" w:sz="0" w:space="0" w:color="auto"/>
                    <w:right w:val="none" w:sz="0" w:space="0" w:color="auto"/>
                  </w:divBdr>
                  <w:divsChild>
                    <w:div w:id="105835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3620">
          <w:marLeft w:val="0"/>
          <w:marRight w:val="0"/>
          <w:marTop w:val="0"/>
          <w:marBottom w:val="0"/>
          <w:divBdr>
            <w:top w:val="none" w:sz="0" w:space="0" w:color="auto"/>
            <w:left w:val="none" w:sz="0" w:space="0" w:color="auto"/>
            <w:bottom w:val="none" w:sz="0" w:space="0" w:color="auto"/>
            <w:right w:val="none" w:sz="0" w:space="0" w:color="auto"/>
          </w:divBdr>
        </w:div>
        <w:div w:id="1248803631">
          <w:marLeft w:val="0"/>
          <w:marRight w:val="0"/>
          <w:marTop w:val="0"/>
          <w:marBottom w:val="0"/>
          <w:divBdr>
            <w:top w:val="none" w:sz="0" w:space="0" w:color="auto"/>
            <w:left w:val="none" w:sz="0" w:space="0" w:color="auto"/>
            <w:bottom w:val="none" w:sz="0" w:space="0" w:color="auto"/>
            <w:right w:val="none" w:sz="0" w:space="0" w:color="auto"/>
          </w:divBdr>
          <w:divsChild>
            <w:div w:id="154542097">
              <w:marLeft w:val="-75"/>
              <w:marRight w:val="0"/>
              <w:marTop w:val="30"/>
              <w:marBottom w:val="30"/>
              <w:divBdr>
                <w:top w:val="none" w:sz="0" w:space="0" w:color="auto"/>
                <w:left w:val="none" w:sz="0" w:space="0" w:color="auto"/>
                <w:bottom w:val="none" w:sz="0" w:space="0" w:color="auto"/>
                <w:right w:val="none" w:sz="0" w:space="0" w:color="auto"/>
              </w:divBdr>
              <w:divsChild>
                <w:div w:id="44263641">
                  <w:marLeft w:val="0"/>
                  <w:marRight w:val="0"/>
                  <w:marTop w:val="0"/>
                  <w:marBottom w:val="0"/>
                  <w:divBdr>
                    <w:top w:val="none" w:sz="0" w:space="0" w:color="auto"/>
                    <w:left w:val="none" w:sz="0" w:space="0" w:color="auto"/>
                    <w:bottom w:val="none" w:sz="0" w:space="0" w:color="auto"/>
                    <w:right w:val="none" w:sz="0" w:space="0" w:color="auto"/>
                  </w:divBdr>
                  <w:divsChild>
                    <w:div w:id="1936671802">
                      <w:marLeft w:val="0"/>
                      <w:marRight w:val="0"/>
                      <w:marTop w:val="0"/>
                      <w:marBottom w:val="0"/>
                      <w:divBdr>
                        <w:top w:val="none" w:sz="0" w:space="0" w:color="auto"/>
                        <w:left w:val="none" w:sz="0" w:space="0" w:color="auto"/>
                        <w:bottom w:val="none" w:sz="0" w:space="0" w:color="auto"/>
                        <w:right w:val="none" w:sz="0" w:space="0" w:color="auto"/>
                      </w:divBdr>
                    </w:div>
                  </w:divsChild>
                </w:div>
                <w:div w:id="487210871">
                  <w:marLeft w:val="0"/>
                  <w:marRight w:val="0"/>
                  <w:marTop w:val="0"/>
                  <w:marBottom w:val="0"/>
                  <w:divBdr>
                    <w:top w:val="none" w:sz="0" w:space="0" w:color="auto"/>
                    <w:left w:val="none" w:sz="0" w:space="0" w:color="auto"/>
                    <w:bottom w:val="none" w:sz="0" w:space="0" w:color="auto"/>
                    <w:right w:val="none" w:sz="0" w:space="0" w:color="auto"/>
                  </w:divBdr>
                  <w:divsChild>
                    <w:div w:id="1604722684">
                      <w:marLeft w:val="0"/>
                      <w:marRight w:val="0"/>
                      <w:marTop w:val="0"/>
                      <w:marBottom w:val="0"/>
                      <w:divBdr>
                        <w:top w:val="none" w:sz="0" w:space="0" w:color="auto"/>
                        <w:left w:val="none" w:sz="0" w:space="0" w:color="auto"/>
                        <w:bottom w:val="none" w:sz="0" w:space="0" w:color="auto"/>
                        <w:right w:val="none" w:sz="0" w:space="0" w:color="auto"/>
                      </w:divBdr>
                    </w:div>
                  </w:divsChild>
                </w:div>
                <w:div w:id="623199576">
                  <w:marLeft w:val="0"/>
                  <w:marRight w:val="0"/>
                  <w:marTop w:val="0"/>
                  <w:marBottom w:val="0"/>
                  <w:divBdr>
                    <w:top w:val="none" w:sz="0" w:space="0" w:color="auto"/>
                    <w:left w:val="none" w:sz="0" w:space="0" w:color="auto"/>
                    <w:bottom w:val="none" w:sz="0" w:space="0" w:color="auto"/>
                    <w:right w:val="none" w:sz="0" w:space="0" w:color="auto"/>
                  </w:divBdr>
                  <w:divsChild>
                    <w:div w:id="1553616292">
                      <w:marLeft w:val="0"/>
                      <w:marRight w:val="0"/>
                      <w:marTop w:val="0"/>
                      <w:marBottom w:val="0"/>
                      <w:divBdr>
                        <w:top w:val="none" w:sz="0" w:space="0" w:color="auto"/>
                        <w:left w:val="none" w:sz="0" w:space="0" w:color="auto"/>
                        <w:bottom w:val="none" w:sz="0" w:space="0" w:color="auto"/>
                        <w:right w:val="none" w:sz="0" w:space="0" w:color="auto"/>
                      </w:divBdr>
                    </w:div>
                  </w:divsChild>
                </w:div>
                <w:div w:id="635841954">
                  <w:marLeft w:val="0"/>
                  <w:marRight w:val="0"/>
                  <w:marTop w:val="0"/>
                  <w:marBottom w:val="0"/>
                  <w:divBdr>
                    <w:top w:val="none" w:sz="0" w:space="0" w:color="auto"/>
                    <w:left w:val="none" w:sz="0" w:space="0" w:color="auto"/>
                    <w:bottom w:val="none" w:sz="0" w:space="0" w:color="auto"/>
                    <w:right w:val="none" w:sz="0" w:space="0" w:color="auto"/>
                  </w:divBdr>
                  <w:divsChild>
                    <w:div w:id="1637297478">
                      <w:marLeft w:val="0"/>
                      <w:marRight w:val="0"/>
                      <w:marTop w:val="0"/>
                      <w:marBottom w:val="0"/>
                      <w:divBdr>
                        <w:top w:val="none" w:sz="0" w:space="0" w:color="auto"/>
                        <w:left w:val="none" w:sz="0" w:space="0" w:color="auto"/>
                        <w:bottom w:val="none" w:sz="0" w:space="0" w:color="auto"/>
                        <w:right w:val="none" w:sz="0" w:space="0" w:color="auto"/>
                      </w:divBdr>
                    </w:div>
                    <w:div w:id="2016566293">
                      <w:marLeft w:val="0"/>
                      <w:marRight w:val="0"/>
                      <w:marTop w:val="0"/>
                      <w:marBottom w:val="0"/>
                      <w:divBdr>
                        <w:top w:val="none" w:sz="0" w:space="0" w:color="auto"/>
                        <w:left w:val="none" w:sz="0" w:space="0" w:color="auto"/>
                        <w:bottom w:val="none" w:sz="0" w:space="0" w:color="auto"/>
                        <w:right w:val="none" w:sz="0" w:space="0" w:color="auto"/>
                      </w:divBdr>
                    </w:div>
                  </w:divsChild>
                </w:div>
                <w:div w:id="652370078">
                  <w:marLeft w:val="0"/>
                  <w:marRight w:val="0"/>
                  <w:marTop w:val="0"/>
                  <w:marBottom w:val="0"/>
                  <w:divBdr>
                    <w:top w:val="none" w:sz="0" w:space="0" w:color="auto"/>
                    <w:left w:val="none" w:sz="0" w:space="0" w:color="auto"/>
                    <w:bottom w:val="none" w:sz="0" w:space="0" w:color="auto"/>
                    <w:right w:val="none" w:sz="0" w:space="0" w:color="auto"/>
                  </w:divBdr>
                  <w:divsChild>
                    <w:div w:id="735519741">
                      <w:marLeft w:val="0"/>
                      <w:marRight w:val="0"/>
                      <w:marTop w:val="0"/>
                      <w:marBottom w:val="0"/>
                      <w:divBdr>
                        <w:top w:val="none" w:sz="0" w:space="0" w:color="auto"/>
                        <w:left w:val="none" w:sz="0" w:space="0" w:color="auto"/>
                        <w:bottom w:val="none" w:sz="0" w:space="0" w:color="auto"/>
                        <w:right w:val="none" w:sz="0" w:space="0" w:color="auto"/>
                      </w:divBdr>
                    </w:div>
                  </w:divsChild>
                </w:div>
                <w:div w:id="704478629">
                  <w:marLeft w:val="0"/>
                  <w:marRight w:val="0"/>
                  <w:marTop w:val="0"/>
                  <w:marBottom w:val="0"/>
                  <w:divBdr>
                    <w:top w:val="none" w:sz="0" w:space="0" w:color="auto"/>
                    <w:left w:val="none" w:sz="0" w:space="0" w:color="auto"/>
                    <w:bottom w:val="none" w:sz="0" w:space="0" w:color="auto"/>
                    <w:right w:val="none" w:sz="0" w:space="0" w:color="auto"/>
                  </w:divBdr>
                  <w:divsChild>
                    <w:div w:id="1767922362">
                      <w:marLeft w:val="0"/>
                      <w:marRight w:val="0"/>
                      <w:marTop w:val="0"/>
                      <w:marBottom w:val="0"/>
                      <w:divBdr>
                        <w:top w:val="none" w:sz="0" w:space="0" w:color="auto"/>
                        <w:left w:val="none" w:sz="0" w:space="0" w:color="auto"/>
                        <w:bottom w:val="none" w:sz="0" w:space="0" w:color="auto"/>
                        <w:right w:val="none" w:sz="0" w:space="0" w:color="auto"/>
                      </w:divBdr>
                    </w:div>
                  </w:divsChild>
                </w:div>
                <w:div w:id="735593238">
                  <w:marLeft w:val="0"/>
                  <w:marRight w:val="0"/>
                  <w:marTop w:val="0"/>
                  <w:marBottom w:val="0"/>
                  <w:divBdr>
                    <w:top w:val="none" w:sz="0" w:space="0" w:color="auto"/>
                    <w:left w:val="none" w:sz="0" w:space="0" w:color="auto"/>
                    <w:bottom w:val="none" w:sz="0" w:space="0" w:color="auto"/>
                    <w:right w:val="none" w:sz="0" w:space="0" w:color="auto"/>
                  </w:divBdr>
                  <w:divsChild>
                    <w:div w:id="1121265721">
                      <w:marLeft w:val="0"/>
                      <w:marRight w:val="0"/>
                      <w:marTop w:val="0"/>
                      <w:marBottom w:val="0"/>
                      <w:divBdr>
                        <w:top w:val="none" w:sz="0" w:space="0" w:color="auto"/>
                        <w:left w:val="none" w:sz="0" w:space="0" w:color="auto"/>
                        <w:bottom w:val="none" w:sz="0" w:space="0" w:color="auto"/>
                        <w:right w:val="none" w:sz="0" w:space="0" w:color="auto"/>
                      </w:divBdr>
                    </w:div>
                  </w:divsChild>
                </w:div>
                <w:div w:id="1085616318">
                  <w:marLeft w:val="0"/>
                  <w:marRight w:val="0"/>
                  <w:marTop w:val="0"/>
                  <w:marBottom w:val="0"/>
                  <w:divBdr>
                    <w:top w:val="none" w:sz="0" w:space="0" w:color="auto"/>
                    <w:left w:val="none" w:sz="0" w:space="0" w:color="auto"/>
                    <w:bottom w:val="none" w:sz="0" w:space="0" w:color="auto"/>
                    <w:right w:val="none" w:sz="0" w:space="0" w:color="auto"/>
                  </w:divBdr>
                  <w:divsChild>
                    <w:div w:id="1484614839">
                      <w:marLeft w:val="0"/>
                      <w:marRight w:val="0"/>
                      <w:marTop w:val="0"/>
                      <w:marBottom w:val="0"/>
                      <w:divBdr>
                        <w:top w:val="none" w:sz="0" w:space="0" w:color="auto"/>
                        <w:left w:val="none" w:sz="0" w:space="0" w:color="auto"/>
                        <w:bottom w:val="none" w:sz="0" w:space="0" w:color="auto"/>
                        <w:right w:val="none" w:sz="0" w:space="0" w:color="auto"/>
                      </w:divBdr>
                    </w:div>
                  </w:divsChild>
                </w:div>
                <w:div w:id="1122261290">
                  <w:marLeft w:val="0"/>
                  <w:marRight w:val="0"/>
                  <w:marTop w:val="0"/>
                  <w:marBottom w:val="0"/>
                  <w:divBdr>
                    <w:top w:val="none" w:sz="0" w:space="0" w:color="auto"/>
                    <w:left w:val="none" w:sz="0" w:space="0" w:color="auto"/>
                    <w:bottom w:val="none" w:sz="0" w:space="0" w:color="auto"/>
                    <w:right w:val="none" w:sz="0" w:space="0" w:color="auto"/>
                  </w:divBdr>
                  <w:divsChild>
                    <w:div w:id="1541631899">
                      <w:marLeft w:val="0"/>
                      <w:marRight w:val="0"/>
                      <w:marTop w:val="0"/>
                      <w:marBottom w:val="0"/>
                      <w:divBdr>
                        <w:top w:val="none" w:sz="0" w:space="0" w:color="auto"/>
                        <w:left w:val="none" w:sz="0" w:space="0" w:color="auto"/>
                        <w:bottom w:val="none" w:sz="0" w:space="0" w:color="auto"/>
                        <w:right w:val="none" w:sz="0" w:space="0" w:color="auto"/>
                      </w:divBdr>
                    </w:div>
                  </w:divsChild>
                </w:div>
                <w:div w:id="1591039922">
                  <w:marLeft w:val="0"/>
                  <w:marRight w:val="0"/>
                  <w:marTop w:val="0"/>
                  <w:marBottom w:val="0"/>
                  <w:divBdr>
                    <w:top w:val="none" w:sz="0" w:space="0" w:color="auto"/>
                    <w:left w:val="none" w:sz="0" w:space="0" w:color="auto"/>
                    <w:bottom w:val="none" w:sz="0" w:space="0" w:color="auto"/>
                    <w:right w:val="none" w:sz="0" w:space="0" w:color="auto"/>
                  </w:divBdr>
                  <w:divsChild>
                    <w:div w:id="838500313">
                      <w:marLeft w:val="0"/>
                      <w:marRight w:val="0"/>
                      <w:marTop w:val="0"/>
                      <w:marBottom w:val="0"/>
                      <w:divBdr>
                        <w:top w:val="none" w:sz="0" w:space="0" w:color="auto"/>
                        <w:left w:val="none" w:sz="0" w:space="0" w:color="auto"/>
                        <w:bottom w:val="none" w:sz="0" w:space="0" w:color="auto"/>
                        <w:right w:val="none" w:sz="0" w:space="0" w:color="auto"/>
                      </w:divBdr>
                    </w:div>
                  </w:divsChild>
                </w:div>
                <w:div w:id="1609237759">
                  <w:marLeft w:val="0"/>
                  <w:marRight w:val="0"/>
                  <w:marTop w:val="0"/>
                  <w:marBottom w:val="0"/>
                  <w:divBdr>
                    <w:top w:val="none" w:sz="0" w:space="0" w:color="auto"/>
                    <w:left w:val="none" w:sz="0" w:space="0" w:color="auto"/>
                    <w:bottom w:val="none" w:sz="0" w:space="0" w:color="auto"/>
                    <w:right w:val="none" w:sz="0" w:space="0" w:color="auto"/>
                  </w:divBdr>
                  <w:divsChild>
                    <w:div w:id="859398280">
                      <w:marLeft w:val="0"/>
                      <w:marRight w:val="0"/>
                      <w:marTop w:val="0"/>
                      <w:marBottom w:val="0"/>
                      <w:divBdr>
                        <w:top w:val="none" w:sz="0" w:space="0" w:color="auto"/>
                        <w:left w:val="none" w:sz="0" w:space="0" w:color="auto"/>
                        <w:bottom w:val="none" w:sz="0" w:space="0" w:color="auto"/>
                        <w:right w:val="none" w:sz="0" w:space="0" w:color="auto"/>
                      </w:divBdr>
                    </w:div>
                  </w:divsChild>
                </w:div>
                <w:div w:id="1778137147">
                  <w:marLeft w:val="0"/>
                  <w:marRight w:val="0"/>
                  <w:marTop w:val="0"/>
                  <w:marBottom w:val="0"/>
                  <w:divBdr>
                    <w:top w:val="none" w:sz="0" w:space="0" w:color="auto"/>
                    <w:left w:val="none" w:sz="0" w:space="0" w:color="auto"/>
                    <w:bottom w:val="none" w:sz="0" w:space="0" w:color="auto"/>
                    <w:right w:val="none" w:sz="0" w:space="0" w:color="auto"/>
                  </w:divBdr>
                  <w:divsChild>
                    <w:div w:id="841353443">
                      <w:marLeft w:val="0"/>
                      <w:marRight w:val="0"/>
                      <w:marTop w:val="0"/>
                      <w:marBottom w:val="0"/>
                      <w:divBdr>
                        <w:top w:val="none" w:sz="0" w:space="0" w:color="auto"/>
                        <w:left w:val="none" w:sz="0" w:space="0" w:color="auto"/>
                        <w:bottom w:val="none" w:sz="0" w:space="0" w:color="auto"/>
                        <w:right w:val="none" w:sz="0" w:space="0" w:color="auto"/>
                      </w:divBdr>
                    </w:div>
                  </w:divsChild>
                </w:div>
                <w:div w:id="1805387491">
                  <w:marLeft w:val="0"/>
                  <w:marRight w:val="0"/>
                  <w:marTop w:val="0"/>
                  <w:marBottom w:val="0"/>
                  <w:divBdr>
                    <w:top w:val="none" w:sz="0" w:space="0" w:color="auto"/>
                    <w:left w:val="none" w:sz="0" w:space="0" w:color="auto"/>
                    <w:bottom w:val="none" w:sz="0" w:space="0" w:color="auto"/>
                    <w:right w:val="none" w:sz="0" w:space="0" w:color="auto"/>
                  </w:divBdr>
                  <w:divsChild>
                    <w:div w:id="940376777">
                      <w:marLeft w:val="0"/>
                      <w:marRight w:val="0"/>
                      <w:marTop w:val="0"/>
                      <w:marBottom w:val="0"/>
                      <w:divBdr>
                        <w:top w:val="none" w:sz="0" w:space="0" w:color="auto"/>
                        <w:left w:val="none" w:sz="0" w:space="0" w:color="auto"/>
                        <w:bottom w:val="none" w:sz="0" w:space="0" w:color="auto"/>
                        <w:right w:val="none" w:sz="0" w:space="0" w:color="auto"/>
                      </w:divBdr>
                    </w:div>
                  </w:divsChild>
                </w:div>
                <w:div w:id="1902789825">
                  <w:marLeft w:val="0"/>
                  <w:marRight w:val="0"/>
                  <w:marTop w:val="0"/>
                  <w:marBottom w:val="0"/>
                  <w:divBdr>
                    <w:top w:val="none" w:sz="0" w:space="0" w:color="auto"/>
                    <w:left w:val="none" w:sz="0" w:space="0" w:color="auto"/>
                    <w:bottom w:val="none" w:sz="0" w:space="0" w:color="auto"/>
                    <w:right w:val="none" w:sz="0" w:space="0" w:color="auto"/>
                  </w:divBdr>
                  <w:divsChild>
                    <w:div w:id="902637904">
                      <w:marLeft w:val="0"/>
                      <w:marRight w:val="0"/>
                      <w:marTop w:val="0"/>
                      <w:marBottom w:val="0"/>
                      <w:divBdr>
                        <w:top w:val="none" w:sz="0" w:space="0" w:color="auto"/>
                        <w:left w:val="none" w:sz="0" w:space="0" w:color="auto"/>
                        <w:bottom w:val="none" w:sz="0" w:space="0" w:color="auto"/>
                        <w:right w:val="none" w:sz="0" w:space="0" w:color="auto"/>
                      </w:divBdr>
                    </w:div>
                  </w:divsChild>
                </w:div>
                <w:div w:id="1977373221">
                  <w:marLeft w:val="0"/>
                  <w:marRight w:val="0"/>
                  <w:marTop w:val="0"/>
                  <w:marBottom w:val="0"/>
                  <w:divBdr>
                    <w:top w:val="none" w:sz="0" w:space="0" w:color="auto"/>
                    <w:left w:val="none" w:sz="0" w:space="0" w:color="auto"/>
                    <w:bottom w:val="none" w:sz="0" w:space="0" w:color="auto"/>
                    <w:right w:val="none" w:sz="0" w:space="0" w:color="auto"/>
                  </w:divBdr>
                  <w:divsChild>
                    <w:div w:id="1995180796">
                      <w:marLeft w:val="0"/>
                      <w:marRight w:val="0"/>
                      <w:marTop w:val="0"/>
                      <w:marBottom w:val="0"/>
                      <w:divBdr>
                        <w:top w:val="none" w:sz="0" w:space="0" w:color="auto"/>
                        <w:left w:val="none" w:sz="0" w:space="0" w:color="auto"/>
                        <w:bottom w:val="none" w:sz="0" w:space="0" w:color="auto"/>
                        <w:right w:val="none" w:sz="0" w:space="0" w:color="auto"/>
                      </w:divBdr>
                    </w:div>
                  </w:divsChild>
                </w:div>
                <w:div w:id="2029334586">
                  <w:marLeft w:val="0"/>
                  <w:marRight w:val="0"/>
                  <w:marTop w:val="0"/>
                  <w:marBottom w:val="0"/>
                  <w:divBdr>
                    <w:top w:val="none" w:sz="0" w:space="0" w:color="auto"/>
                    <w:left w:val="none" w:sz="0" w:space="0" w:color="auto"/>
                    <w:bottom w:val="none" w:sz="0" w:space="0" w:color="auto"/>
                    <w:right w:val="none" w:sz="0" w:space="0" w:color="auto"/>
                  </w:divBdr>
                  <w:divsChild>
                    <w:div w:id="519510795">
                      <w:marLeft w:val="0"/>
                      <w:marRight w:val="0"/>
                      <w:marTop w:val="0"/>
                      <w:marBottom w:val="0"/>
                      <w:divBdr>
                        <w:top w:val="none" w:sz="0" w:space="0" w:color="auto"/>
                        <w:left w:val="none" w:sz="0" w:space="0" w:color="auto"/>
                        <w:bottom w:val="none" w:sz="0" w:space="0" w:color="auto"/>
                        <w:right w:val="none" w:sz="0" w:space="0" w:color="auto"/>
                      </w:divBdr>
                    </w:div>
                  </w:divsChild>
                </w:div>
                <w:div w:id="2045715930">
                  <w:marLeft w:val="0"/>
                  <w:marRight w:val="0"/>
                  <w:marTop w:val="0"/>
                  <w:marBottom w:val="0"/>
                  <w:divBdr>
                    <w:top w:val="none" w:sz="0" w:space="0" w:color="auto"/>
                    <w:left w:val="none" w:sz="0" w:space="0" w:color="auto"/>
                    <w:bottom w:val="none" w:sz="0" w:space="0" w:color="auto"/>
                    <w:right w:val="none" w:sz="0" w:space="0" w:color="auto"/>
                  </w:divBdr>
                  <w:divsChild>
                    <w:div w:id="201138004">
                      <w:marLeft w:val="0"/>
                      <w:marRight w:val="0"/>
                      <w:marTop w:val="0"/>
                      <w:marBottom w:val="0"/>
                      <w:divBdr>
                        <w:top w:val="none" w:sz="0" w:space="0" w:color="auto"/>
                        <w:left w:val="none" w:sz="0" w:space="0" w:color="auto"/>
                        <w:bottom w:val="none" w:sz="0" w:space="0" w:color="auto"/>
                        <w:right w:val="none" w:sz="0" w:space="0" w:color="auto"/>
                      </w:divBdr>
                    </w:div>
                  </w:divsChild>
                </w:div>
                <w:div w:id="2115321293">
                  <w:marLeft w:val="0"/>
                  <w:marRight w:val="0"/>
                  <w:marTop w:val="0"/>
                  <w:marBottom w:val="0"/>
                  <w:divBdr>
                    <w:top w:val="none" w:sz="0" w:space="0" w:color="auto"/>
                    <w:left w:val="none" w:sz="0" w:space="0" w:color="auto"/>
                    <w:bottom w:val="none" w:sz="0" w:space="0" w:color="auto"/>
                    <w:right w:val="none" w:sz="0" w:space="0" w:color="auto"/>
                  </w:divBdr>
                  <w:divsChild>
                    <w:div w:id="140726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8711">
          <w:marLeft w:val="0"/>
          <w:marRight w:val="0"/>
          <w:marTop w:val="0"/>
          <w:marBottom w:val="0"/>
          <w:divBdr>
            <w:top w:val="none" w:sz="0" w:space="0" w:color="auto"/>
            <w:left w:val="none" w:sz="0" w:space="0" w:color="auto"/>
            <w:bottom w:val="none" w:sz="0" w:space="0" w:color="auto"/>
            <w:right w:val="none" w:sz="0" w:space="0" w:color="auto"/>
          </w:divBdr>
        </w:div>
        <w:div w:id="1537113424">
          <w:marLeft w:val="0"/>
          <w:marRight w:val="0"/>
          <w:marTop w:val="0"/>
          <w:marBottom w:val="0"/>
          <w:divBdr>
            <w:top w:val="none" w:sz="0" w:space="0" w:color="auto"/>
            <w:left w:val="none" w:sz="0" w:space="0" w:color="auto"/>
            <w:bottom w:val="none" w:sz="0" w:space="0" w:color="auto"/>
            <w:right w:val="none" w:sz="0" w:space="0" w:color="auto"/>
          </w:divBdr>
        </w:div>
        <w:div w:id="1882018119">
          <w:marLeft w:val="0"/>
          <w:marRight w:val="0"/>
          <w:marTop w:val="0"/>
          <w:marBottom w:val="0"/>
          <w:divBdr>
            <w:top w:val="none" w:sz="0" w:space="0" w:color="auto"/>
            <w:left w:val="none" w:sz="0" w:space="0" w:color="auto"/>
            <w:bottom w:val="none" w:sz="0" w:space="0" w:color="auto"/>
            <w:right w:val="none" w:sz="0" w:space="0" w:color="auto"/>
          </w:divBdr>
        </w:div>
      </w:divsChild>
    </w:div>
    <w:div w:id="1122267928">
      <w:bodyDiv w:val="1"/>
      <w:marLeft w:val="0"/>
      <w:marRight w:val="0"/>
      <w:marTop w:val="0"/>
      <w:marBottom w:val="0"/>
      <w:divBdr>
        <w:top w:val="none" w:sz="0" w:space="0" w:color="auto"/>
        <w:left w:val="none" w:sz="0" w:space="0" w:color="auto"/>
        <w:bottom w:val="none" w:sz="0" w:space="0" w:color="auto"/>
        <w:right w:val="none" w:sz="0" w:space="0" w:color="auto"/>
      </w:divBdr>
    </w:div>
    <w:div w:id="1138496770">
      <w:bodyDiv w:val="1"/>
      <w:marLeft w:val="0"/>
      <w:marRight w:val="0"/>
      <w:marTop w:val="0"/>
      <w:marBottom w:val="0"/>
      <w:divBdr>
        <w:top w:val="none" w:sz="0" w:space="0" w:color="auto"/>
        <w:left w:val="none" w:sz="0" w:space="0" w:color="auto"/>
        <w:bottom w:val="none" w:sz="0" w:space="0" w:color="auto"/>
        <w:right w:val="none" w:sz="0" w:space="0" w:color="auto"/>
      </w:divBdr>
      <w:divsChild>
        <w:div w:id="346835575">
          <w:marLeft w:val="0"/>
          <w:marRight w:val="0"/>
          <w:marTop w:val="0"/>
          <w:marBottom w:val="0"/>
          <w:divBdr>
            <w:top w:val="none" w:sz="0" w:space="0" w:color="auto"/>
            <w:left w:val="none" w:sz="0" w:space="0" w:color="auto"/>
            <w:bottom w:val="none" w:sz="0" w:space="0" w:color="auto"/>
            <w:right w:val="none" w:sz="0" w:space="0" w:color="auto"/>
          </w:divBdr>
        </w:div>
        <w:div w:id="611713215">
          <w:marLeft w:val="0"/>
          <w:marRight w:val="0"/>
          <w:marTop w:val="0"/>
          <w:marBottom w:val="0"/>
          <w:divBdr>
            <w:top w:val="none" w:sz="0" w:space="0" w:color="auto"/>
            <w:left w:val="none" w:sz="0" w:space="0" w:color="auto"/>
            <w:bottom w:val="none" w:sz="0" w:space="0" w:color="auto"/>
            <w:right w:val="none" w:sz="0" w:space="0" w:color="auto"/>
          </w:divBdr>
        </w:div>
        <w:div w:id="2092702379">
          <w:marLeft w:val="0"/>
          <w:marRight w:val="0"/>
          <w:marTop w:val="0"/>
          <w:marBottom w:val="0"/>
          <w:divBdr>
            <w:top w:val="none" w:sz="0" w:space="0" w:color="auto"/>
            <w:left w:val="none" w:sz="0" w:space="0" w:color="auto"/>
            <w:bottom w:val="none" w:sz="0" w:space="0" w:color="auto"/>
            <w:right w:val="none" w:sz="0" w:space="0" w:color="auto"/>
          </w:divBdr>
        </w:div>
      </w:divsChild>
    </w:div>
    <w:div w:id="1140028624">
      <w:bodyDiv w:val="1"/>
      <w:marLeft w:val="0"/>
      <w:marRight w:val="0"/>
      <w:marTop w:val="0"/>
      <w:marBottom w:val="0"/>
      <w:divBdr>
        <w:top w:val="none" w:sz="0" w:space="0" w:color="auto"/>
        <w:left w:val="none" w:sz="0" w:space="0" w:color="auto"/>
        <w:bottom w:val="none" w:sz="0" w:space="0" w:color="auto"/>
        <w:right w:val="none" w:sz="0" w:space="0" w:color="auto"/>
      </w:divBdr>
    </w:div>
    <w:div w:id="1170632602">
      <w:bodyDiv w:val="1"/>
      <w:marLeft w:val="0"/>
      <w:marRight w:val="0"/>
      <w:marTop w:val="0"/>
      <w:marBottom w:val="0"/>
      <w:divBdr>
        <w:top w:val="none" w:sz="0" w:space="0" w:color="auto"/>
        <w:left w:val="none" w:sz="0" w:space="0" w:color="auto"/>
        <w:bottom w:val="none" w:sz="0" w:space="0" w:color="auto"/>
        <w:right w:val="none" w:sz="0" w:space="0" w:color="auto"/>
      </w:divBdr>
      <w:divsChild>
        <w:div w:id="215552091">
          <w:marLeft w:val="0"/>
          <w:marRight w:val="0"/>
          <w:marTop w:val="0"/>
          <w:marBottom w:val="0"/>
          <w:divBdr>
            <w:top w:val="none" w:sz="0" w:space="0" w:color="auto"/>
            <w:left w:val="none" w:sz="0" w:space="0" w:color="auto"/>
            <w:bottom w:val="none" w:sz="0" w:space="0" w:color="auto"/>
            <w:right w:val="none" w:sz="0" w:space="0" w:color="auto"/>
          </w:divBdr>
        </w:div>
        <w:div w:id="318505820">
          <w:marLeft w:val="0"/>
          <w:marRight w:val="0"/>
          <w:marTop w:val="0"/>
          <w:marBottom w:val="0"/>
          <w:divBdr>
            <w:top w:val="none" w:sz="0" w:space="0" w:color="auto"/>
            <w:left w:val="none" w:sz="0" w:space="0" w:color="auto"/>
            <w:bottom w:val="none" w:sz="0" w:space="0" w:color="auto"/>
            <w:right w:val="none" w:sz="0" w:space="0" w:color="auto"/>
          </w:divBdr>
          <w:divsChild>
            <w:div w:id="1344480696">
              <w:marLeft w:val="-75"/>
              <w:marRight w:val="0"/>
              <w:marTop w:val="30"/>
              <w:marBottom w:val="30"/>
              <w:divBdr>
                <w:top w:val="none" w:sz="0" w:space="0" w:color="auto"/>
                <w:left w:val="none" w:sz="0" w:space="0" w:color="auto"/>
                <w:bottom w:val="none" w:sz="0" w:space="0" w:color="auto"/>
                <w:right w:val="none" w:sz="0" w:space="0" w:color="auto"/>
              </w:divBdr>
              <w:divsChild>
                <w:div w:id="38017267">
                  <w:marLeft w:val="0"/>
                  <w:marRight w:val="0"/>
                  <w:marTop w:val="0"/>
                  <w:marBottom w:val="0"/>
                  <w:divBdr>
                    <w:top w:val="none" w:sz="0" w:space="0" w:color="auto"/>
                    <w:left w:val="none" w:sz="0" w:space="0" w:color="auto"/>
                    <w:bottom w:val="none" w:sz="0" w:space="0" w:color="auto"/>
                    <w:right w:val="none" w:sz="0" w:space="0" w:color="auto"/>
                  </w:divBdr>
                  <w:divsChild>
                    <w:div w:id="1590699334">
                      <w:marLeft w:val="0"/>
                      <w:marRight w:val="0"/>
                      <w:marTop w:val="0"/>
                      <w:marBottom w:val="0"/>
                      <w:divBdr>
                        <w:top w:val="none" w:sz="0" w:space="0" w:color="auto"/>
                        <w:left w:val="none" w:sz="0" w:space="0" w:color="auto"/>
                        <w:bottom w:val="none" w:sz="0" w:space="0" w:color="auto"/>
                        <w:right w:val="none" w:sz="0" w:space="0" w:color="auto"/>
                      </w:divBdr>
                    </w:div>
                  </w:divsChild>
                </w:div>
                <w:div w:id="82997907">
                  <w:marLeft w:val="0"/>
                  <w:marRight w:val="0"/>
                  <w:marTop w:val="0"/>
                  <w:marBottom w:val="0"/>
                  <w:divBdr>
                    <w:top w:val="none" w:sz="0" w:space="0" w:color="auto"/>
                    <w:left w:val="none" w:sz="0" w:space="0" w:color="auto"/>
                    <w:bottom w:val="none" w:sz="0" w:space="0" w:color="auto"/>
                    <w:right w:val="none" w:sz="0" w:space="0" w:color="auto"/>
                  </w:divBdr>
                  <w:divsChild>
                    <w:div w:id="25177642">
                      <w:marLeft w:val="0"/>
                      <w:marRight w:val="0"/>
                      <w:marTop w:val="0"/>
                      <w:marBottom w:val="0"/>
                      <w:divBdr>
                        <w:top w:val="none" w:sz="0" w:space="0" w:color="auto"/>
                        <w:left w:val="none" w:sz="0" w:space="0" w:color="auto"/>
                        <w:bottom w:val="none" w:sz="0" w:space="0" w:color="auto"/>
                        <w:right w:val="none" w:sz="0" w:space="0" w:color="auto"/>
                      </w:divBdr>
                    </w:div>
                  </w:divsChild>
                </w:div>
                <w:div w:id="207180368">
                  <w:marLeft w:val="0"/>
                  <w:marRight w:val="0"/>
                  <w:marTop w:val="0"/>
                  <w:marBottom w:val="0"/>
                  <w:divBdr>
                    <w:top w:val="none" w:sz="0" w:space="0" w:color="auto"/>
                    <w:left w:val="none" w:sz="0" w:space="0" w:color="auto"/>
                    <w:bottom w:val="none" w:sz="0" w:space="0" w:color="auto"/>
                    <w:right w:val="none" w:sz="0" w:space="0" w:color="auto"/>
                  </w:divBdr>
                  <w:divsChild>
                    <w:div w:id="1601259098">
                      <w:marLeft w:val="0"/>
                      <w:marRight w:val="0"/>
                      <w:marTop w:val="0"/>
                      <w:marBottom w:val="0"/>
                      <w:divBdr>
                        <w:top w:val="none" w:sz="0" w:space="0" w:color="auto"/>
                        <w:left w:val="none" w:sz="0" w:space="0" w:color="auto"/>
                        <w:bottom w:val="none" w:sz="0" w:space="0" w:color="auto"/>
                        <w:right w:val="none" w:sz="0" w:space="0" w:color="auto"/>
                      </w:divBdr>
                    </w:div>
                  </w:divsChild>
                </w:div>
                <w:div w:id="216010732">
                  <w:marLeft w:val="0"/>
                  <w:marRight w:val="0"/>
                  <w:marTop w:val="0"/>
                  <w:marBottom w:val="0"/>
                  <w:divBdr>
                    <w:top w:val="none" w:sz="0" w:space="0" w:color="auto"/>
                    <w:left w:val="none" w:sz="0" w:space="0" w:color="auto"/>
                    <w:bottom w:val="none" w:sz="0" w:space="0" w:color="auto"/>
                    <w:right w:val="none" w:sz="0" w:space="0" w:color="auto"/>
                  </w:divBdr>
                  <w:divsChild>
                    <w:div w:id="684986339">
                      <w:marLeft w:val="0"/>
                      <w:marRight w:val="0"/>
                      <w:marTop w:val="0"/>
                      <w:marBottom w:val="0"/>
                      <w:divBdr>
                        <w:top w:val="none" w:sz="0" w:space="0" w:color="auto"/>
                        <w:left w:val="none" w:sz="0" w:space="0" w:color="auto"/>
                        <w:bottom w:val="none" w:sz="0" w:space="0" w:color="auto"/>
                        <w:right w:val="none" w:sz="0" w:space="0" w:color="auto"/>
                      </w:divBdr>
                    </w:div>
                  </w:divsChild>
                </w:div>
                <w:div w:id="265886267">
                  <w:marLeft w:val="0"/>
                  <w:marRight w:val="0"/>
                  <w:marTop w:val="0"/>
                  <w:marBottom w:val="0"/>
                  <w:divBdr>
                    <w:top w:val="none" w:sz="0" w:space="0" w:color="auto"/>
                    <w:left w:val="none" w:sz="0" w:space="0" w:color="auto"/>
                    <w:bottom w:val="none" w:sz="0" w:space="0" w:color="auto"/>
                    <w:right w:val="none" w:sz="0" w:space="0" w:color="auto"/>
                  </w:divBdr>
                  <w:divsChild>
                    <w:div w:id="603533546">
                      <w:marLeft w:val="0"/>
                      <w:marRight w:val="0"/>
                      <w:marTop w:val="0"/>
                      <w:marBottom w:val="0"/>
                      <w:divBdr>
                        <w:top w:val="none" w:sz="0" w:space="0" w:color="auto"/>
                        <w:left w:val="none" w:sz="0" w:space="0" w:color="auto"/>
                        <w:bottom w:val="none" w:sz="0" w:space="0" w:color="auto"/>
                        <w:right w:val="none" w:sz="0" w:space="0" w:color="auto"/>
                      </w:divBdr>
                    </w:div>
                  </w:divsChild>
                </w:div>
                <w:div w:id="268970518">
                  <w:marLeft w:val="0"/>
                  <w:marRight w:val="0"/>
                  <w:marTop w:val="0"/>
                  <w:marBottom w:val="0"/>
                  <w:divBdr>
                    <w:top w:val="none" w:sz="0" w:space="0" w:color="auto"/>
                    <w:left w:val="none" w:sz="0" w:space="0" w:color="auto"/>
                    <w:bottom w:val="none" w:sz="0" w:space="0" w:color="auto"/>
                    <w:right w:val="none" w:sz="0" w:space="0" w:color="auto"/>
                  </w:divBdr>
                  <w:divsChild>
                    <w:div w:id="2126999530">
                      <w:marLeft w:val="0"/>
                      <w:marRight w:val="0"/>
                      <w:marTop w:val="0"/>
                      <w:marBottom w:val="0"/>
                      <w:divBdr>
                        <w:top w:val="none" w:sz="0" w:space="0" w:color="auto"/>
                        <w:left w:val="none" w:sz="0" w:space="0" w:color="auto"/>
                        <w:bottom w:val="none" w:sz="0" w:space="0" w:color="auto"/>
                        <w:right w:val="none" w:sz="0" w:space="0" w:color="auto"/>
                      </w:divBdr>
                    </w:div>
                  </w:divsChild>
                </w:div>
                <w:div w:id="346371489">
                  <w:marLeft w:val="0"/>
                  <w:marRight w:val="0"/>
                  <w:marTop w:val="0"/>
                  <w:marBottom w:val="0"/>
                  <w:divBdr>
                    <w:top w:val="none" w:sz="0" w:space="0" w:color="auto"/>
                    <w:left w:val="none" w:sz="0" w:space="0" w:color="auto"/>
                    <w:bottom w:val="none" w:sz="0" w:space="0" w:color="auto"/>
                    <w:right w:val="none" w:sz="0" w:space="0" w:color="auto"/>
                  </w:divBdr>
                  <w:divsChild>
                    <w:div w:id="927424065">
                      <w:marLeft w:val="0"/>
                      <w:marRight w:val="0"/>
                      <w:marTop w:val="0"/>
                      <w:marBottom w:val="0"/>
                      <w:divBdr>
                        <w:top w:val="none" w:sz="0" w:space="0" w:color="auto"/>
                        <w:left w:val="none" w:sz="0" w:space="0" w:color="auto"/>
                        <w:bottom w:val="none" w:sz="0" w:space="0" w:color="auto"/>
                        <w:right w:val="none" w:sz="0" w:space="0" w:color="auto"/>
                      </w:divBdr>
                    </w:div>
                  </w:divsChild>
                </w:div>
                <w:div w:id="470708710">
                  <w:marLeft w:val="0"/>
                  <w:marRight w:val="0"/>
                  <w:marTop w:val="0"/>
                  <w:marBottom w:val="0"/>
                  <w:divBdr>
                    <w:top w:val="none" w:sz="0" w:space="0" w:color="auto"/>
                    <w:left w:val="none" w:sz="0" w:space="0" w:color="auto"/>
                    <w:bottom w:val="none" w:sz="0" w:space="0" w:color="auto"/>
                    <w:right w:val="none" w:sz="0" w:space="0" w:color="auto"/>
                  </w:divBdr>
                  <w:divsChild>
                    <w:div w:id="198590476">
                      <w:marLeft w:val="0"/>
                      <w:marRight w:val="0"/>
                      <w:marTop w:val="0"/>
                      <w:marBottom w:val="0"/>
                      <w:divBdr>
                        <w:top w:val="none" w:sz="0" w:space="0" w:color="auto"/>
                        <w:left w:val="none" w:sz="0" w:space="0" w:color="auto"/>
                        <w:bottom w:val="none" w:sz="0" w:space="0" w:color="auto"/>
                        <w:right w:val="none" w:sz="0" w:space="0" w:color="auto"/>
                      </w:divBdr>
                    </w:div>
                  </w:divsChild>
                </w:div>
                <w:div w:id="491338343">
                  <w:marLeft w:val="0"/>
                  <w:marRight w:val="0"/>
                  <w:marTop w:val="0"/>
                  <w:marBottom w:val="0"/>
                  <w:divBdr>
                    <w:top w:val="none" w:sz="0" w:space="0" w:color="auto"/>
                    <w:left w:val="none" w:sz="0" w:space="0" w:color="auto"/>
                    <w:bottom w:val="none" w:sz="0" w:space="0" w:color="auto"/>
                    <w:right w:val="none" w:sz="0" w:space="0" w:color="auto"/>
                  </w:divBdr>
                  <w:divsChild>
                    <w:div w:id="200291899">
                      <w:marLeft w:val="0"/>
                      <w:marRight w:val="0"/>
                      <w:marTop w:val="0"/>
                      <w:marBottom w:val="0"/>
                      <w:divBdr>
                        <w:top w:val="none" w:sz="0" w:space="0" w:color="auto"/>
                        <w:left w:val="none" w:sz="0" w:space="0" w:color="auto"/>
                        <w:bottom w:val="none" w:sz="0" w:space="0" w:color="auto"/>
                        <w:right w:val="none" w:sz="0" w:space="0" w:color="auto"/>
                      </w:divBdr>
                    </w:div>
                  </w:divsChild>
                </w:div>
                <w:div w:id="525600323">
                  <w:marLeft w:val="0"/>
                  <w:marRight w:val="0"/>
                  <w:marTop w:val="0"/>
                  <w:marBottom w:val="0"/>
                  <w:divBdr>
                    <w:top w:val="none" w:sz="0" w:space="0" w:color="auto"/>
                    <w:left w:val="none" w:sz="0" w:space="0" w:color="auto"/>
                    <w:bottom w:val="none" w:sz="0" w:space="0" w:color="auto"/>
                    <w:right w:val="none" w:sz="0" w:space="0" w:color="auto"/>
                  </w:divBdr>
                  <w:divsChild>
                    <w:div w:id="32582580">
                      <w:marLeft w:val="0"/>
                      <w:marRight w:val="0"/>
                      <w:marTop w:val="0"/>
                      <w:marBottom w:val="0"/>
                      <w:divBdr>
                        <w:top w:val="none" w:sz="0" w:space="0" w:color="auto"/>
                        <w:left w:val="none" w:sz="0" w:space="0" w:color="auto"/>
                        <w:bottom w:val="none" w:sz="0" w:space="0" w:color="auto"/>
                        <w:right w:val="none" w:sz="0" w:space="0" w:color="auto"/>
                      </w:divBdr>
                    </w:div>
                  </w:divsChild>
                </w:div>
                <w:div w:id="660473518">
                  <w:marLeft w:val="0"/>
                  <w:marRight w:val="0"/>
                  <w:marTop w:val="0"/>
                  <w:marBottom w:val="0"/>
                  <w:divBdr>
                    <w:top w:val="none" w:sz="0" w:space="0" w:color="auto"/>
                    <w:left w:val="none" w:sz="0" w:space="0" w:color="auto"/>
                    <w:bottom w:val="none" w:sz="0" w:space="0" w:color="auto"/>
                    <w:right w:val="none" w:sz="0" w:space="0" w:color="auto"/>
                  </w:divBdr>
                  <w:divsChild>
                    <w:div w:id="1738935454">
                      <w:marLeft w:val="0"/>
                      <w:marRight w:val="0"/>
                      <w:marTop w:val="0"/>
                      <w:marBottom w:val="0"/>
                      <w:divBdr>
                        <w:top w:val="none" w:sz="0" w:space="0" w:color="auto"/>
                        <w:left w:val="none" w:sz="0" w:space="0" w:color="auto"/>
                        <w:bottom w:val="none" w:sz="0" w:space="0" w:color="auto"/>
                        <w:right w:val="none" w:sz="0" w:space="0" w:color="auto"/>
                      </w:divBdr>
                    </w:div>
                  </w:divsChild>
                </w:div>
                <w:div w:id="684283700">
                  <w:marLeft w:val="0"/>
                  <w:marRight w:val="0"/>
                  <w:marTop w:val="0"/>
                  <w:marBottom w:val="0"/>
                  <w:divBdr>
                    <w:top w:val="none" w:sz="0" w:space="0" w:color="auto"/>
                    <w:left w:val="none" w:sz="0" w:space="0" w:color="auto"/>
                    <w:bottom w:val="none" w:sz="0" w:space="0" w:color="auto"/>
                    <w:right w:val="none" w:sz="0" w:space="0" w:color="auto"/>
                  </w:divBdr>
                  <w:divsChild>
                    <w:div w:id="148979794">
                      <w:marLeft w:val="0"/>
                      <w:marRight w:val="0"/>
                      <w:marTop w:val="0"/>
                      <w:marBottom w:val="0"/>
                      <w:divBdr>
                        <w:top w:val="none" w:sz="0" w:space="0" w:color="auto"/>
                        <w:left w:val="none" w:sz="0" w:space="0" w:color="auto"/>
                        <w:bottom w:val="none" w:sz="0" w:space="0" w:color="auto"/>
                        <w:right w:val="none" w:sz="0" w:space="0" w:color="auto"/>
                      </w:divBdr>
                    </w:div>
                  </w:divsChild>
                </w:div>
                <w:div w:id="698969694">
                  <w:marLeft w:val="0"/>
                  <w:marRight w:val="0"/>
                  <w:marTop w:val="0"/>
                  <w:marBottom w:val="0"/>
                  <w:divBdr>
                    <w:top w:val="none" w:sz="0" w:space="0" w:color="auto"/>
                    <w:left w:val="none" w:sz="0" w:space="0" w:color="auto"/>
                    <w:bottom w:val="none" w:sz="0" w:space="0" w:color="auto"/>
                    <w:right w:val="none" w:sz="0" w:space="0" w:color="auto"/>
                  </w:divBdr>
                  <w:divsChild>
                    <w:div w:id="550923443">
                      <w:marLeft w:val="0"/>
                      <w:marRight w:val="0"/>
                      <w:marTop w:val="0"/>
                      <w:marBottom w:val="0"/>
                      <w:divBdr>
                        <w:top w:val="none" w:sz="0" w:space="0" w:color="auto"/>
                        <w:left w:val="none" w:sz="0" w:space="0" w:color="auto"/>
                        <w:bottom w:val="none" w:sz="0" w:space="0" w:color="auto"/>
                        <w:right w:val="none" w:sz="0" w:space="0" w:color="auto"/>
                      </w:divBdr>
                    </w:div>
                  </w:divsChild>
                </w:div>
                <w:div w:id="708339576">
                  <w:marLeft w:val="0"/>
                  <w:marRight w:val="0"/>
                  <w:marTop w:val="0"/>
                  <w:marBottom w:val="0"/>
                  <w:divBdr>
                    <w:top w:val="none" w:sz="0" w:space="0" w:color="auto"/>
                    <w:left w:val="none" w:sz="0" w:space="0" w:color="auto"/>
                    <w:bottom w:val="none" w:sz="0" w:space="0" w:color="auto"/>
                    <w:right w:val="none" w:sz="0" w:space="0" w:color="auto"/>
                  </w:divBdr>
                  <w:divsChild>
                    <w:div w:id="1113674065">
                      <w:marLeft w:val="0"/>
                      <w:marRight w:val="0"/>
                      <w:marTop w:val="0"/>
                      <w:marBottom w:val="0"/>
                      <w:divBdr>
                        <w:top w:val="none" w:sz="0" w:space="0" w:color="auto"/>
                        <w:left w:val="none" w:sz="0" w:space="0" w:color="auto"/>
                        <w:bottom w:val="none" w:sz="0" w:space="0" w:color="auto"/>
                        <w:right w:val="none" w:sz="0" w:space="0" w:color="auto"/>
                      </w:divBdr>
                    </w:div>
                  </w:divsChild>
                </w:div>
                <w:div w:id="790587306">
                  <w:marLeft w:val="0"/>
                  <w:marRight w:val="0"/>
                  <w:marTop w:val="0"/>
                  <w:marBottom w:val="0"/>
                  <w:divBdr>
                    <w:top w:val="none" w:sz="0" w:space="0" w:color="auto"/>
                    <w:left w:val="none" w:sz="0" w:space="0" w:color="auto"/>
                    <w:bottom w:val="none" w:sz="0" w:space="0" w:color="auto"/>
                    <w:right w:val="none" w:sz="0" w:space="0" w:color="auto"/>
                  </w:divBdr>
                  <w:divsChild>
                    <w:div w:id="35007993">
                      <w:marLeft w:val="0"/>
                      <w:marRight w:val="0"/>
                      <w:marTop w:val="0"/>
                      <w:marBottom w:val="0"/>
                      <w:divBdr>
                        <w:top w:val="none" w:sz="0" w:space="0" w:color="auto"/>
                        <w:left w:val="none" w:sz="0" w:space="0" w:color="auto"/>
                        <w:bottom w:val="none" w:sz="0" w:space="0" w:color="auto"/>
                        <w:right w:val="none" w:sz="0" w:space="0" w:color="auto"/>
                      </w:divBdr>
                    </w:div>
                  </w:divsChild>
                </w:div>
                <w:div w:id="792210751">
                  <w:marLeft w:val="0"/>
                  <w:marRight w:val="0"/>
                  <w:marTop w:val="0"/>
                  <w:marBottom w:val="0"/>
                  <w:divBdr>
                    <w:top w:val="none" w:sz="0" w:space="0" w:color="auto"/>
                    <w:left w:val="none" w:sz="0" w:space="0" w:color="auto"/>
                    <w:bottom w:val="none" w:sz="0" w:space="0" w:color="auto"/>
                    <w:right w:val="none" w:sz="0" w:space="0" w:color="auto"/>
                  </w:divBdr>
                  <w:divsChild>
                    <w:div w:id="272171603">
                      <w:marLeft w:val="0"/>
                      <w:marRight w:val="0"/>
                      <w:marTop w:val="0"/>
                      <w:marBottom w:val="0"/>
                      <w:divBdr>
                        <w:top w:val="none" w:sz="0" w:space="0" w:color="auto"/>
                        <w:left w:val="none" w:sz="0" w:space="0" w:color="auto"/>
                        <w:bottom w:val="none" w:sz="0" w:space="0" w:color="auto"/>
                        <w:right w:val="none" w:sz="0" w:space="0" w:color="auto"/>
                      </w:divBdr>
                    </w:div>
                  </w:divsChild>
                </w:div>
                <w:div w:id="820657215">
                  <w:marLeft w:val="0"/>
                  <w:marRight w:val="0"/>
                  <w:marTop w:val="0"/>
                  <w:marBottom w:val="0"/>
                  <w:divBdr>
                    <w:top w:val="none" w:sz="0" w:space="0" w:color="auto"/>
                    <w:left w:val="none" w:sz="0" w:space="0" w:color="auto"/>
                    <w:bottom w:val="none" w:sz="0" w:space="0" w:color="auto"/>
                    <w:right w:val="none" w:sz="0" w:space="0" w:color="auto"/>
                  </w:divBdr>
                  <w:divsChild>
                    <w:div w:id="1619530674">
                      <w:marLeft w:val="0"/>
                      <w:marRight w:val="0"/>
                      <w:marTop w:val="0"/>
                      <w:marBottom w:val="0"/>
                      <w:divBdr>
                        <w:top w:val="none" w:sz="0" w:space="0" w:color="auto"/>
                        <w:left w:val="none" w:sz="0" w:space="0" w:color="auto"/>
                        <w:bottom w:val="none" w:sz="0" w:space="0" w:color="auto"/>
                        <w:right w:val="none" w:sz="0" w:space="0" w:color="auto"/>
                      </w:divBdr>
                    </w:div>
                  </w:divsChild>
                </w:div>
                <w:div w:id="847792547">
                  <w:marLeft w:val="0"/>
                  <w:marRight w:val="0"/>
                  <w:marTop w:val="0"/>
                  <w:marBottom w:val="0"/>
                  <w:divBdr>
                    <w:top w:val="none" w:sz="0" w:space="0" w:color="auto"/>
                    <w:left w:val="none" w:sz="0" w:space="0" w:color="auto"/>
                    <w:bottom w:val="none" w:sz="0" w:space="0" w:color="auto"/>
                    <w:right w:val="none" w:sz="0" w:space="0" w:color="auto"/>
                  </w:divBdr>
                  <w:divsChild>
                    <w:div w:id="1114134328">
                      <w:marLeft w:val="0"/>
                      <w:marRight w:val="0"/>
                      <w:marTop w:val="0"/>
                      <w:marBottom w:val="0"/>
                      <w:divBdr>
                        <w:top w:val="none" w:sz="0" w:space="0" w:color="auto"/>
                        <w:left w:val="none" w:sz="0" w:space="0" w:color="auto"/>
                        <w:bottom w:val="none" w:sz="0" w:space="0" w:color="auto"/>
                        <w:right w:val="none" w:sz="0" w:space="0" w:color="auto"/>
                      </w:divBdr>
                    </w:div>
                  </w:divsChild>
                </w:div>
                <w:div w:id="994142544">
                  <w:marLeft w:val="0"/>
                  <w:marRight w:val="0"/>
                  <w:marTop w:val="0"/>
                  <w:marBottom w:val="0"/>
                  <w:divBdr>
                    <w:top w:val="none" w:sz="0" w:space="0" w:color="auto"/>
                    <w:left w:val="none" w:sz="0" w:space="0" w:color="auto"/>
                    <w:bottom w:val="none" w:sz="0" w:space="0" w:color="auto"/>
                    <w:right w:val="none" w:sz="0" w:space="0" w:color="auto"/>
                  </w:divBdr>
                  <w:divsChild>
                    <w:div w:id="972638878">
                      <w:marLeft w:val="0"/>
                      <w:marRight w:val="0"/>
                      <w:marTop w:val="0"/>
                      <w:marBottom w:val="0"/>
                      <w:divBdr>
                        <w:top w:val="none" w:sz="0" w:space="0" w:color="auto"/>
                        <w:left w:val="none" w:sz="0" w:space="0" w:color="auto"/>
                        <w:bottom w:val="none" w:sz="0" w:space="0" w:color="auto"/>
                        <w:right w:val="none" w:sz="0" w:space="0" w:color="auto"/>
                      </w:divBdr>
                    </w:div>
                  </w:divsChild>
                </w:div>
                <w:div w:id="998463586">
                  <w:marLeft w:val="0"/>
                  <w:marRight w:val="0"/>
                  <w:marTop w:val="0"/>
                  <w:marBottom w:val="0"/>
                  <w:divBdr>
                    <w:top w:val="none" w:sz="0" w:space="0" w:color="auto"/>
                    <w:left w:val="none" w:sz="0" w:space="0" w:color="auto"/>
                    <w:bottom w:val="none" w:sz="0" w:space="0" w:color="auto"/>
                    <w:right w:val="none" w:sz="0" w:space="0" w:color="auto"/>
                  </w:divBdr>
                  <w:divsChild>
                    <w:div w:id="438452483">
                      <w:marLeft w:val="0"/>
                      <w:marRight w:val="0"/>
                      <w:marTop w:val="0"/>
                      <w:marBottom w:val="0"/>
                      <w:divBdr>
                        <w:top w:val="none" w:sz="0" w:space="0" w:color="auto"/>
                        <w:left w:val="none" w:sz="0" w:space="0" w:color="auto"/>
                        <w:bottom w:val="none" w:sz="0" w:space="0" w:color="auto"/>
                        <w:right w:val="none" w:sz="0" w:space="0" w:color="auto"/>
                      </w:divBdr>
                    </w:div>
                  </w:divsChild>
                </w:div>
                <w:div w:id="1109739517">
                  <w:marLeft w:val="0"/>
                  <w:marRight w:val="0"/>
                  <w:marTop w:val="0"/>
                  <w:marBottom w:val="0"/>
                  <w:divBdr>
                    <w:top w:val="none" w:sz="0" w:space="0" w:color="auto"/>
                    <w:left w:val="none" w:sz="0" w:space="0" w:color="auto"/>
                    <w:bottom w:val="none" w:sz="0" w:space="0" w:color="auto"/>
                    <w:right w:val="none" w:sz="0" w:space="0" w:color="auto"/>
                  </w:divBdr>
                  <w:divsChild>
                    <w:div w:id="217669026">
                      <w:marLeft w:val="0"/>
                      <w:marRight w:val="0"/>
                      <w:marTop w:val="0"/>
                      <w:marBottom w:val="0"/>
                      <w:divBdr>
                        <w:top w:val="none" w:sz="0" w:space="0" w:color="auto"/>
                        <w:left w:val="none" w:sz="0" w:space="0" w:color="auto"/>
                        <w:bottom w:val="none" w:sz="0" w:space="0" w:color="auto"/>
                        <w:right w:val="none" w:sz="0" w:space="0" w:color="auto"/>
                      </w:divBdr>
                    </w:div>
                  </w:divsChild>
                </w:div>
                <w:div w:id="1135679614">
                  <w:marLeft w:val="0"/>
                  <w:marRight w:val="0"/>
                  <w:marTop w:val="0"/>
                  <w:marBottom w:val="0"/>
                  <w:divBdr>
                    <w:top w:val="none" w:sz="0" w:space="0" w:color="auto"/>
                    <w:left w:val="none" w:sz="0" w:space="0" w:color="auto"/>
                    <w:bottom w:val="none" w:sz="0" w:space="0" w:color="auto"/>
                    <w:right w:val="none" w:sz="0" w:space="0" w:color="auto"/>
                  </w:divBdr>
                  <w:divsChild>
                    <w:div w:id="525295301">
                      <w:marLeft w:val="0"/>
                      <w:marRight w:val="0"/>
                      <w:marTop w:val="0"/>
                      <w:marBottom w:val="0"/>
                      <w:divBdr>
                        <w:top w:val="none" w:sz="0" w:space="0" w:color="auto"/>
                        <w:left w:val="none" w:sz="0" w:space="0" w:color="auto"/>
                        <w:bottom w:val="none" w:sz="0" w:space="0" w:color="auto"/>
                        <w:right w:val="none" w:sz="0" w:space="0" w:color="auto"/>
                      </w:divBdr>
                    </w:div>
                  </w:divsChild>
                </w:div>
                <w:div w:id="1221206366">
                  <w:marLeft w:val="0"/>
                  <w:marRight w:val="0"/>
                  <w:marTop w:val="0"/>
                  <w:marBottom w:val="0"/>
                  <w:divBdr>
                    <w:top w:val="none" w:sz="0" w:space="0" w:color="auto"/>
                    <w:left w:val="none" w:sz="0" w:space="0" w:color="auto"/>
                    <w:bottom w:val="none" w:sz="0" w:space="0" w:color="auto"/>
                    <w:right w:val="none" w:sz="0" w:space="0" w:color="auto"/>
                  </w:divBdr>
                  <w:divsChild>
                    <w:div w:id="1274481500">
                      <w:marLeft w:val="0"/>
                      <w:marRight w:val="0"/>
                      <w:marTop w:val="0"/>
                      <w:marBottom w:val="0"/>
                      <w:divBdr>
                        <w:top w:val="none" w:sz="0" w:space="0" w:color="auto"/>
                        <w:left w:val="none" w:sz="0" w:space="0" w:color="auto"/>
                        <w:bottom w:val="none" w:sz="0" w:space="0" w:color="auto"/>
                        <w:right w:val="none" w:sz="0" w:space="0" w:color="auto"/>
                      </w:divBdr>
                    </w:div>
                  </w:divsChild>
                </w:div>
                <w:div w:id="1247037465">
                  <w:marLeft w:val="0"/>
                  <w:marRight w:val="0"/>
                  <w:marTop w:val="0"/>
                  <w:marBottom w:val="0"/>
                  <w:divBdr>
                    <w:top w:val="none" w:sz="0" w:space="0" w:color="auto"/>
                    <w:left w:val="none" w:sz="0" w:space="0" w:color="auto"/>
                    <w:bottom w:val="none" w:sz="0" w:space="0" w:color="auto"/>
                    <w:right w:val="none" w:sz="0" w:space="0" w:color="auto"/>
                  </w:divBdr>
                  <w:divsChild>
                    <w:div w:id="855117160">
                      <w:marLeft w:val="0"/>
                      <w:marRight w:val="0"/>
                      <w:marTop w:val="0"/>
                      <w:marBottom w:val="0"/>
                      <w:divBdr>
                        <w:top w:val="none" w:sz="0" w:space="0" w:color="auto"/>
                        <w:left w:val="none" w:sz="0" w:space="0" w:color="auto"/>
                        <w:bottom w:val="none" w:sz="0" w:space="0" w:color="auto"/>
                        <w:right w:val="none" w:sz="0" w:space="0" w:color="auto"/>
                      </w:divBdr>
                    </w:div>
                  </w:divsChild>
                </w:div>
                <w:div w:id="1312903085">
                  <w:marLeft w:val="0"/>
                  <w:marRight w:val="0"/>
                  <w:marTop w:val="0"/>
                  <w:marBottom w:val="0"/>
                  <w:divBdr>
                    <w:top w:val="none" w:sz="0" w:space="0" w:color="auto"/>
                    <w:left w:val="none" w:sz="0" w:space="0" w:color="auto"/>
                    <w:bottom w:val="none" w:sz="0" w:space="0" w:color="auto"/>
                    <w:right w:val="none" w:sz="0" w:space="0" w:color="auto"/>
                  </w:divBdr>
                  <w:divsChild>
                    <w:div w:id="1700081599">
                      <w:marLeft w:val="0"/>
                      <w:marRight w:val="0"/>
                      <w:marTop w:val="0"/>
                      <w:marBottom w:val="0"/>
                      <w:divBdr>
                        <w:top w:val="none" w:sz="0" w:space="0" w:color="auto"/>
                        <w:left w:val="none" w:sz="0" w:space="0" w:color="auto"/>
                        <w:bottom w:val="none" w:sz="0" w:space="0" w:color="auto"/>
                        <w:right w:val="none" w:sz="0" w:space="0" w:color="auto"/>
                      </w:divBdr>
                    </w:div>
                  </w:divsChild>
                </w:div>
                <w:div w:id="1334069018">
                  <w:marLeft w:val="0"/>
                  <w:marRight w:val="0"/>
                  <w:marTop w:val="0"/>
                  <w:marBottom w:val="0"/>
                  <w:divBdr>
                    <w:top w:val="none" w:sz="0" w:space="0" w:color="auto"/>
                    <w:left w:val="none" w:sz="0" w:space="0" w:color="auto"/>
                    <w:bottom w:val="none" w:sz="0" w:space="0" w:color="auto"/>
                    <w:right w:val="none" w:sz="0" w:space="0" w:color="auto"/>
                  </w:divBdr>
                  <w:divsChild>
                    <w:div w:id="865215342">
                      <w:marLeft w:val="0"/>
                      <w:marRight w:val="0"/>
                      <w:marTop w:val="0"/>
                      <w:marBottom w:val="0"/>
                      <w:divBdr>
                        <w:top w:val="none" w:sz="0" w:space="0" w:color="auto"/>
                        <w:left w:val="none" w:sz="0" w:space="0" w:color="auto"/>
                        <w:bottom w:val="none" w:sz="0" w:space="0" w:color="auto"/>
                        <w:right w:val="none" w:sz="0" w:space="0" w:color="auto"/>
                      </w:divBdr>
                    </w:div>
                  </w:divsChild>
                </w:div>
                <w:div w:id="1368407619">
                  <w:marLeft w:val="0"/>
                  <w:marRight w:val="0"/>
                  <w:marTop w:val="0"/>
                  <w:marBottom w:val="0"/>
                  <w:divBdr>
                    <w:top w:val="none" w:sz="0" w:space="0" w:color="auto"/>
                    <w:left w:val="none" w:sz="0" w:space="0" w:color="auto"/>
                    <w:bottom w:val="none" w:sz="0" w:space="0" w:color="auto"/>
                    <w:right w:val="none" w:sz="0" w:space="0" w:color="auto"/>
                  </w:divBdr>
                  <w:divsChild>
                    <w:div w:id="1720013421">
                      <w:marLeft w:val="0"/>
                      <w:marRight w:val="0"/>
                      <w:marTop w:val="0"/>
                      <w:marBottom w:val="0"/>
                      <w:divBdr>
                        <w:top w:val="none" w:sz="0" w:space="0" w:color="auto"/>
                        <w:left w:val="none" w:sz="0" w:space="0" w:color="auto"/>
                        <w:bottom w:val="none" w:sz="0" w:space="0" w:color="auto"/>
                        <w:right w:val="none" w:sz="0" w:space="0" w:color="auto"/>
                      </w:divBdr>
                    </w:div>
                  </w:divsChild>
                </w:div>
                <w:div w:id="1488597319">
                  <w:marLeft w:val="0"/>
                  <w:marRight w:val="0"/>
                  <w:marTop w:val="0"/>
                  <w:marBottom w:val="0"/>
                  <w:divBdr>
                    <w:top w:val="none" w:sz="0" w:space="0" w:color="auto"/>
                    <w:left w:val="none" w:sz="0" w:space="0" w:color="auto"/>
                    <w:bottom w:val="none" w:sz="0" w:space="0" w:color="auto"/>
                    <w:right w:val="none" w:sz="0" w:space="0" w:color="auto"/>
                  </w:divBdr>
                  <w:divsChild>
                    <w:div w:id="600338682">
                      <w:marLeft w:val="0"/>
                      <w:marRight w:val="0"/>
                      <w:marTop w:val="0"/>
                      <w:marBottom w:val="0"/>
                      <w:divBdr>
                        <w:top w:val="none" w:sz="0" w:space="0" w:color="auto"/>
                        <w:left w:val="none" w:sz="0" w:space="0" w:color="auto"/>
                        <w:bottom w:val="none" w:sz="0" w:space="0" w:color="auto"/>
                        <w:right w:val="none" w:sz="0" w:space="0" w:color="auto"/>
                      </w:divBdr>
                    </w:div>
                  </w:divsChild>
                </w:div>
                <w:div w:id="1587691911">
                  <w:marLeft w:val="0"/>
                  <w:marRight w:val="0"/>
                  <w:marTop w:val="0"/>
                  <w:marBottom w:val="0"/>
                  <w:divBdr>
                    <w:top w:val="none" w:sz="0" w:space="0" w:color="auto"/>
                    <w:left w:val="none" w:sz="0" w:space="0" w:color="auto"/>
                    <w:bottom w:val="none" w:sz="0" w:space="0" w:color="auto"/>
                    <w:right w:val="none" w:sz="0" w:space="0" w:color="auto"/>
                  </w:divBdr>
                  <w:divsChild>
                    <w:div w:id="133375254">
                      <w:marLeft w:val="0"/>
                      <w:marRight w:val="0"/>
                      <w:marTop w:val="0"/>
                      <w:marBottom w:val="0"/>
                      <w:divBdr>
                        <w:top w:val="none" w:sz="0" w:space="0" w:color="auto"/>
                        <w:left w:val="none" w:sz="0" w:space="0" w:color="auto"/>
                        <w:bottom w:val="none" w:sz="0" w:space="0" w:color="auto"/>
                        <w:right w:val="none" w:sz="0" w:space="0" w:color="auto"/>
                      </w:divBdr>
                    </w:div>
                  </w:divsChild>
                </w:div>
                <w:div w:id="1791322346">
                  <w:marLeft w:val="0"/>
                  <w:marRight w:val="0"/>
                  <w:marTop w:val="0"/>
                  <w:marBottom w:val="0"/>
                  <w:divBdr>
                    <w:top w:val="none" w:sz="0" w:space="0" w:color="auto"/>
                    <w:left w:val="none" w:sz="0" w:space="0" w:color="auto"/>
                    <w:bottom w:val="none" w:sz="0" w:space="0" w:color="auto"/>
                    <w:right w:val="none" w:sz="0" w:space="0" w:color="auto"/>
                  </w:divBdr>
                  <w:divsChild>
                    <w:div w:id="635990757">
                      <w:marLeft w:val="0"/>
                      <w:marRight w:val="0"/>
                      <w:marTop w:val="0"/>
                      <w:marBottom w:val="0"/>
                      <w:divBdr>
                        <w:top w:val="none" w:sz="0" w:space="0" w:color="auto"/>
                        <w:left w:val="none" w:sz="0" w:space="0" w:color="auto"/>
                        <w:bottom w:val="none" w:sz="0" w:space="0" w:color="auto"/>
                        <w:right w:val="none" w:sz="0" w:space="0" w:color="auto"/>
                      </w:divBdr>
                    </w:div>
                  </w:divsChild>
                </w:div>
                <w:div w:id="1880244035">
                  <w:marLeft w:val="0"/>
                  <w:marRight w:val="0"/>
                  <w:marTop w:val="0"/>
                  <w:marBottom w:val="0"/>
                  <w:divBdr>
                    <w:top w:val="none" w:sz="0" w:space="0" w:color="auto"/>
                    <w:left w:val="none" w:sz="0" w:space="0" w:color="auto"/>
                    <w:bottom w:val="none" w:sz="0" w:space="0" w:color="auto"/>
                    <w:right w:val="none" w:sz="0" w:space="0" w:color="auto"/>
                  </w:divBdr>
                  <w:divsChild>
                    <w:div w:id="1119030636">
                      <w:marLeft w:val="0"/>
                      <w:marRight w:val="0"/>
                      <w:marTop w:val="0"/>
                      <w:marBottom w:val="0"/>
                      <w:divBdr>
                        <w:top w:val="none" w:sz="0" w:space="0" w:color="auto"/>
                        <w:left w:val="none" w:sz="0" w:space="0" w:color="auto"/>
                        <w:bottom w:val="none" w:sz="0" w:space="0" w:color="auto"/>
                        <w:right w:val="none" w:sz="0" w:space="0" w:color="auto"/>
                      </w:divBdr>
                    </w:div>
                  </w:divsChild>
                </w:div>
                <w:div w:id="1933735877">
                  <w:marLeft w:val="0"/>
                  <w:marRight w:val="0"/>
                  <w:marTop w:val="0"/>
                  <w:marBottom w:val="0"/>
                  <w:divBdr>
                    <w:top w:val="none" w:sz="0" w:space="0" w:color="auto"/>
                    <w:left w:val="none" w:sz="0" w:space="0" w:color="auto"/>
                    <w:bottom w:val="none" w:sz="0" w:space="0" w:color="auto"/>
                    <w:right w:val="none" w:sz="0" w:space="0" w:color="auto"/>
                  </w:divBdr>
                  <w:divsChild>
                    <w:div w:id="1527325441">
                      <w:marLeft w:val="0"/>
                      <w:marRight w:val="0"/>
                      <w:marTop w:val="0"/>
                      <w:marBottom w:val="0"/>
                      <w:divBdr>
                        <w:top w:val="none" w:sz="0" w:space="0" w:color="auto"/>
                        <w:left w:val="none" w:sz="0" w:space="0" w:color="auto"/>
                        <w:bottom w:val="none" w:sz="0" w:space="0" w:color="auto"/>
                        <w:right w:val="none" w:sz="0" w:space="0" w:color="auto"/>
                      </w:divBdr>
                    </w:div>
                  </w:divsChild>
                </w:div>
                <w:div w:id="1940602544">
                  <w:marLeft w:val="0"/>
                  <w:marRight w:val="0"/>
                  <w:marTop w:val="0"/>
                  <w:marBottom w:val="0"/>
                  <w:divBdr>
                    <w:top w:val="none" w:sz="0" w:space="0" w:color="auto"/>
                    <w:left w:val="none" w:sz="0" w:space="0" w:color="auto"/>
                    <w:bottom w:val="none" w:sz="0" w:space="0" w:color="auto"/>
                    <w:right w:val="none" w:sz="0" w:space="0" w:color="auto"/>
                  </w:divBdr>
                  <w:divsChild>
                    <w:div w:id="290136523">
                      <w:marLeft w:val="0"/>
                      <w:marRight w:val="0"/>
                      <w:marTop w:val="0"/>
                      <w:marBottom w:val="0"/>
                      <w:divBdr>
                        <w:top w:val="none" w:sz="0" w:space="0" w:color="auto"/>
                        <w:left w:val="none" w:sz="0" w:space="0" w:color="auto"/>
                        <w:bottom w:val="none" w:sz="0" w:space="0" w:color="auto"/>
                        <w:right w:val="none" w:sz="0" w:space="0" w:color="auto"/>
                      </w:divBdr>
                    </w:div>
                  </w:divsChild>
                </w:div>
                <w:div w:id="1967738393">
                  <w:marLeft w:val="0"/>
                  <w:marRight w:val="0"/>
                  <w:marTop w:val="0"/>
                  <w:marBottom w:val="0"/>
                  <w:divBdr>
                    <w:top w:val="none" w:sz="0" w:space="0" w:color="auto"/>
                    <w:left w:val="none" w:sz="0" w:space="0" w:color="auto"/>
                    <w:bottom w:val="none" w:sz="0" w:space="0" w:color="auto"/>
                    <w:right w:val="none" w:sz="0" w:space="0" w:color="auto"/>
                  </w:divBdr>
                  <w:divsChild>
                    <w:div w:id="824005994">
                      <w:marLeft w:val="0"/>
                      <w:marRight w:val="0"/>
                      <w:marTop w:val="0"/>
                      <w:marBottom w:val="0"/>
                      <w:divBdr>
                        <w:top w:val="none" w:sz="0" w:space="0" w:color="auto"/>
                        <w:left w:val="none" w:sz="0" w:space="0" w:color="auto"/>
                        <w:bottom w:val="none" w:sz="0" w:space="0" w:color="auto"/>
                        <w:right w:val="none" w:sz="0" w:space="0" w:color="auto"/>
                      </w:divBdr>
                    </w:div>
                  </w:divsChild>
                </w:div>
                <w:div w:id="1972395885">
                  <w:marLeft w:val="0"/>
                  <w:marRight w:val="0"/>
                  <w:marTop w:val="0"/>
                  <w:marBottom w:val="0"/>
                  <w:divBdr>
                    <w:top w:val="none" w:sz="0" w:space="0" w:color="auto"/>
                    <w:left w:val="none" w:sz="0" w:space="0" w:color="auto"/>
                    <w:bottom w:val="none" w:sz="0" w:space="0" w:color="auto"/>
                    <w:right w:val="none" w:sz="0" w:space="0" w:color="auto"/>
                  </w:divBdr>
                  <w:divsChild>
                    <w:div w:id="1392194893">
                      <w:marLeft w:val="0"/>
                      <w:marRight w:val="0"/>
                      <w:marTop w:val="0"/>
                      <w:marBottom w:val="0"/>
                      <w:divBdr>
                        <w:top w:val="none" w:sz="0" w:space="0" w:color="auto"/>
                        <w:left w:val="none" w:sz="0" w:space="0" w:color="auto"/>
                        <w:bottom w:val="none" w:sz="0" w:space="0" w:color="auto"/>
                        <w:right w:val="none" w:sz="0" w:space="0" w:color="auto"/>
                      </w:divBdr>
                    </w:div>
                  </w:divsChild>
                </w:div>
                <w:div w:id="2029988869">
                  <w:marLeft w:val="0"/>
                  <w:marRight w:val="0"/>
                  <w:marTop w:val="0"/>
                  <w:marBottom w:val="0"/>
                  <w:divBdr>
                    <w:top w:val="none" w:sz="0" w:space="0" w:color="auto"/>
                    <w:left w:val="none" w:sz="0" w:space="0" w:color="auto"/>
                    <w:bottom w:val="none" w:sz="0" w:space="0" w:color="auto"/>
                    <w:right w:val="none" w:sz="0" w:space="0" w:color="auto"/>
                  </w:divBdr>
                  <w:divsChild>
                    <w:div w:id="1322470478">
                      <w:marLeft w:val="0"/>
                      <w:marRight w:val="0"/>
                      <w:marTop w:val="0"/>
                      <w:marBottom w:val="0"/>
                      <w:divBdr>
                        <w:top w:val="none" w:sz="0" w:space="0" w:color="auto"/>
                        <w:left w:val="none" w:sz="0" w:space="0" w:color="auto"/>
                        <w:bottom w:val="none" w:sz="0" w:space="0" w:color="auto"/>
                        <w:right w:val="none" w:sz="0" w:space="0" w:color="auto"/>
                      </w:divBdr>
                    </w:div>
                  </w:divsChild>
                </w:div>
                <w:div w:id="2037458950">
                  <w:marLeft w:val="0"/>
                  <w:marRight w:val="0"/>
                  <w:marTop w:val="0"/>
                  <w:marBottom w:val="0"/>
                  <w:divBdr>
                    <w:top w:val="none" w:sz="0" w:space="0" w:color="auto"/>
                    <w:left w:val="none" w:sz="0" w:space="0" w:color="auto"/>
                    <w:bottom w:val="none" w:sz="0" w:space="0" w:color="auto"/>
                    <w:right w:val="none" w:sz="0" w:space="0" w:color="auto"/>
                  </w:divBdr>
                  <w:divsChild>
                    <w:div w:id="1729723964">
                      <w:marLeft w:val="0"/>
                      <w:marRight w:val="0"/>
                      <w:marTop w:val="0"/>
                      <w:marBottom w:val="0"/>
                      <w:divBdr>
                        <w:top w:val="none" w:sz="0" w:space="0" w:color="auto"/>
                        <w:left w:val="none" w:sz="0" w:space="0" w:color="auto"/>
                        <w:bottom w:val="none" w:sz="0" w:space="0" w:color="auto"/>
                        <w:right w:val="none" w:sz="0" w:space="0" w:color="auto"/>
                      </w:divBdr>
                    </w:div>
                  </w:divsChild>
                </w:div>
                <w:div w:id="2073036521">
                  <w:marLeft w:val="0"/>
                  <w:marRight w:val="0"/>
                  <w:marTop w:val="0"/>
                  <w:marBottom w:val="0"/>
                  <w:divBdr>
                    <w:top w:val="none" w:sz="0" w:space="0" w:color="auto"/>
                    <w:left w:val="none" w:sz="0" w:space="0" w:color="auto"/>
                    <w:bottom w:val="none" w:sz="0" w:space="0" w:color="auto"/>
                    <w:right w:val="none" w:sz="0" w:space="0" w:color="auto"/>
                  </w:divBdr>
                  <w:divsChild>
                    <w:div w:id="150281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650622">
          <w:marLeft w:val="0"/>
          <w:marRight w:val="0"/>
          <w:marTop w:val="0"/>
          <w:marBottom w:val="0"/>
          <w:divBdr>
            <w:top w:val="none" w:sz="0" w:space="0" w:color="auto"/>
            <w:left w:val="none" w:sz="0" w:space="0" w:color="auto"/>
            <w:bottom w:val="none" w:sz="0" w:space="0" w:color="auto"/>
            <w:right w:val="none" w:sz="0" w:space="0" w:color="auto"/>
          </w:divBdr>
        </w:div>
        <w:div w:id="1202210256">
          <w:marLeft w:val="0"/>
          <w:marRight w:val="0"/>
          <w:marTop w:val="0"/>
          <w:marBottom w:val="0"/>
          <w:divBdr>
            <w:top w:val="none" w:sz="0" w:space="0" w:color="auto"/>
            <w:left w:val="none" w:sz="0" w:space="0" w:color="auto"/>
            <w:bottom w:val="none" w:sz="0" w:space="0" w:color="auto"/>
            <w:right w:val="none" w:sz="0" w:space="0" w:color="auto"/>
          </w:divBdr>
        </w:div>
        <w:div w:id="1568609326">
          <w:marLeft w:val="0"/>
          <w:marRight w:val="0"/>
          <w:marTop w:val="0"/>
          <w:marBottom w:val="0"/>
          <w:divBdr>
            <w:top w:val="none" w:sz="0" w:space="0" w:color="auto"/>
            <w:left w:val="none" w:sz="0" w:space="0" w:color="auto"/>
            <w:bottom w:val="none" w:sz="0" w:space="0" w:color="auto"/>
            <w:right w:val="none" w:sz="0" w:space="0" w:color="auto"/>
          </w:divBdr>
        </w:div>
        <w:div w:id="1639217422">
          <w:marLeft w:val="0"/>
          <w:marRight w:val="0"/>
          <w:marTop w:val="0"/>
          <w:marBottom w:val="0"/>
          <w:divBdr>
            <w:top w:val="none" w:sz="0" w:space="0" w:color="auto"/>
            <w:left w:val="none" w:sz="0" w:space="0" w:color="auto"/>
            <w:bottom w:val="none" w:sz="0" w:space="0" w:color="auto"/>
            <w:right w:val="none" w:sz="0" w:space="0" w:color="auto"/>
          </w:divBdr>
        </w:div>
        <w:div w:id="1691906983">
          <w:marLeft w:val="0"/>
          <w:marRight w:val="0"/>
          <w:marTop w:val="0"/>
          <w:marBottom w:val="0"/>
          <w:divBdr>
            <w:top w:val="none" w:sz="0" w:space="0" w:color="auto"/>
            <w:left w:val="none" w:sz="0" w:space="0" w:color="auto"/>
            <w:bottom w:val="none" w:sz="0" w:space="0" w:color="auto"/>
            <w:right w:val="none" w:sz="0" w:space="0" w:color="auto"/>
          </w:divBdr>
        </w:div>
        <w:div w:id="2102942802">
          <w:marLeft w:val="0"/>
          <w:marRight w:val="0"/>
          <w:marTop w:val="0"/>
          <w:marBottom w:val="0"/>
          <w:divBdr>
            <w:top w:val="none" w:sz="0" w:space="0" w:color="auto"/>
            <w:left w:val="none" w:sz="0" w:space="0" w:color="auto"/>
            <w:bottom w:val="none" w:sz="0" w:space="0" w:color="auto"/>
            <w:right w:val="none" w:sz="0" w:space="0" w:color="auto"/>
          </w:divBdr>
        </w:div>
      </w:divsChild>
    </w:div>
    <w:div w:id="1224104297">
      <w:bodyDiv w:val="1"/>
      <w:marLeft w:val="0"/>
      <w:marRight w:val="0"/>
      <w:marTop w:val="0"/>
      <w:marBottom w:val="0"/>
      <w:divBdr>
        <w:top w:val="none" w:sz="0" w:space="0" w:color="auto"/>
        <w:left w:val="none" w:sz="0" w:space="0" w:color="auto"/>
        <w:bottom w:val="none" w:sz="0" w:space="0" w:color="auto"/>
        <w:right w:val="none" w:sz="0" w:space="0" w:color="auto"/>
      </w:divBdr>
      <w:divsChild>
        <w:div w:id="386686631">
          <w:marLeft w:val="0"/>
          <w:marRight w:val="0"/>
          <w:marTop w:val="0"/>
          <w:marBottom w:val="0"/>
          <w:divBdr>
            <w:top w:val="none" w:sz="0" w:space="0" w:color="auto"/>
            <w:left w:val="none" w:sz="0" w:space="0" w:color="auto"/>
            <w:bottom w:val="none" w:sz="0" w:space="0" w:color="auto"/>
            <w:right w:val="none" w:sz="0" w:space="0" w:color="auto"/>
          </w:divBdr>
        </w:div>
        <w:div w:id="1267886595">
          <w:marLeft w:val="0"/>
          <w:marRight w:val="0"/>
          <w:marTop w:val="0"/>
          <w:marBottom w:val="0"/>
          <w:divBdr>
            <w:top w:val="none" w:sz="0" w:space="0" w:color="auto"/>
            <w:left w:val="none" w:sz="0" w:space="0" w:color="auto"/>
            <w:bottom w:val="none" w:sz="0" w:space="0" w:color="auto"/>
            <w:right w:val="none" w:sz="0" w:space="0" w:color="auto"/>
          </w:divBdr>
        </w:div>
      </w:divsChild>
    </w:div>
    <w:div w:id="1228420358">
      <w:bodyDiv w:val="1"/>
      <w:marLeft w:val="0"/>
      <w:marRight w:val="0"/>
      <w:marTop w:val="0"/>
      <w:marBottom w:val="0"/>
      <w:divBdr>
        <w:top w:val="none" w:sz="0" w:space="0" w:color="auto"/>
        <w:left w:val="none" w:sz="0" w:space="0" w:color="auto"/>
        <w:bottom w:val="none" w:sz="0" w:space="0" w:color="auto"/>
        <w:right w:val="none" w:sz="0" w:space="0" w:color="auto"/>
      </w:divBdr>
    </w:div>
    <w:div w:id="1296909123">
      <w:bodyDiv w:val="1"/>
      <w:marLeft w:val="0"/>
      <w:marRight w:val="0"/>
      <w:marTop w:val="0"/>
      <w:marBottom w:val="0"/>
      <w:divBdr>
        <w:top w:val="none" w:sz="0" w:space="0" w:color="auto"/>
        <w:left w:val="none" w:sz="0" w:space="0" w:color="auto"/>
        <w:bottom w:val="none" w:sz="0" w:space="0" w:color="auto"/>
        <w:right w:val="none" w:sz="0" w:space="0" w:color="auto"/>
      </w:divBdr>
    </w:div>
    <w:div w:id="1304458481">
      <w:bodyDiv w:val="1"/>
      <w:marLeft w:val="0"/>
      <w:marRight w:val="0"/>
      <w:marTop w:val="0"/>
      <w:marBottom w:val="0"/>
      <w:divBdr>
        <w:top w:val="none" w:sz="0" w:space="0" w:color="auto"/>
        <w:left w:val="none" w:sz="0" w:space="0" w:color="auto"/>
        <w:bottom w:val="none" w:sz="0" w:space="0" w:color="auto"/>
        <w:right w:val="none" w:sz="0" w:space="0" w:color="auto"/>
      </w:divBdr>
      <w:divsChild>
        <w:div w:id="3016580">
          <w:marLeft w:val="0"/>
          <w:marRight w:val="0"/>
          <w:marTop w:val="0"/>
          <w:marBottom w:val="0"/>
          <w:divBdr>
            <w:top w:val="none" w:sz="0" w:space="0" w:color="auto"/>
            <w:left w:val="none" w:sz="0" w:space="0" w:color="auto"/>
            <w:bottom w:val="none" w:sz="0" w:space="0" w:color="auto"/>
            <w:right w:val="none" w:sz="0" w:space="0" w:color="auto"/>
          </w:divBdr>
        </w:div>
        <w:div w:id="26882262">
          <w:marLeft w:val="0"/>
          <w:marRight w:val="0"/>
          <w:marTop w:val="0"/>
          <w:marBottom w:val="0"/>
          <w:divBdr>
            <w:top w:val="none" w:sz="0" w:space="0" w:color="auto"/>
            <w:left w:val="none" w:sz="0" w:space="0" w:color="auto"/>
            <w:bottom w:val="none" w:sz="0" w:space="0" w:color="auto"/>
            <w:right w:val="none" w:sz="0" w:space="0" w:color="auto"/>
          </w:divBdr>
        </w:div>
        <w:div w:id="95712636">
          <w:marLeft w:val="0"/>
          <w:marRight w:val="0"/>
          <w:marTop w:val="0"/>
          <w:marBottom w:val="0"/>
          <w:divBdr>
            <w:top w:val="none" w:sz="0" w:space="0" w:color="auto"/>
            <w:left w:val="none" w:sz="0" w:space="0" w:color="auto"/>
            <w:bottom w:val="none" w:sz="0" w:space="0" w:color="auto"/>
            <w:right w:val="none" w:sz="0" w:space="0" w:color="auto"/>
          </w:divBdr>
        </w:div>
        <w:div w:id="96289738">
          <w:marLeft w:val="0"/>
          <w:marRight w:val="0"/>
          <w:marTop w:val="0"/>
          <w:marBottom w:val="0"/>
          <w:divBdr>
            <w:top w:val="none" w:sz="0" w:space="0" w:color="auto"/>
            <w:left w:val="none" w:sz="0" w:space="0" w:color="auto"/>
            <w:bottom w:val="none" w:sz="0" w:space="0" w:color="auto"/>
            <w:right w:val="none" w:sz="0" w:space="0" w:color="auto"/>
          </w:divBdr>
        </w:div>
        <w:div w:id="132792486">
          <w:marLeft w:val="0"/>
          <w:marRight w:val="0"/>
          <w:marTop w:val="0"/>
          <w:marBottom w:val="0"/>
          <w:divBdr>
            <w:top w:val="none" w:sz="0" w:space="0" w:color="auto"/>
            <w:left w:val="none" w:sz="0" w:space="0" w:color="auto"/>
            <w:bottom w:val="none" w:sz="0" w:space="0" w:color="auto"/>
            <w:right w:val="none" w:sz="0" w:space="0" w:color="auto"/>
          </w:divBdr>
        </w:div>
        <w:div w:id="139344657">
          <w:marLeft w:val="0"/>
          <w:marRight w:val="0"/>
          <w:marTop w:val="0"/>
          <w:marBottom w:val="0"/>
          <w:divBdr>
            <w:top w:val="none" w:sz="0" w:space="0" w:color="auto"/>
            <w:left w:val="none" w:sz="0" w:space="0" w:color="auto"/>
            <w:bottom w:val="none" w:sz="0" w:space="0" w:color="auto"/>
            <w:right w:val="none" w:sz="0" w:space="0" w:color="auto"/>
          </w:divBdr>
        </w:div>
        <w:div w:id="153886656">
          <w:marLeft w:val="0"/>
          <w:marRight w:val="0"/>
          <w:marTop w:val="0"/>
          <w:marBottom w:val="0"/>
          <w:divBdr>
            <w:top w:val="none" w:sz="0" w:space="0" w:color="auto"/>
            <w:left w:val="none" w:sz="0" w:space="0" w:color="auto"/>
            <w:bottom w:val="none" w:sz="0" w:space="0" w:color="auto"/>
            <w:right w:val="none" w:sz="0" w:space="0" w:color="auto"/>
          </w:divBdr>
        </w:div>
        <w:div w:id="155072574">
          <w:marLeft w:val="0"/>
          <w:marRight w:val="0"/>
          <w:marTop w:val="0"/>
          <w:marBottom w:val="0"/>
          <w:divBdr>
            <w:top w:val="none" w:sz="0" w:space="0" w:color="auto"/>
            <w:left w:val="none" w:sz="0" w:space="0" w:color="auto"/>
            <w:bottom w:val="none" w:sz="0" w:space="0" w:color="auto"/>
            <w:right w:val="none" w:sz="0" w:space="0" w:color="auto"/>
          </w:divBdr>
        </w:div>
        <w:div w:id="158931500">
          <w:marLeft w:val="0"/>
          <w:marRight w:val="0"/>
          <w:marTop w:val="0"/>
          <w:marBottom w:val="0"/>
          <w:divBdr>
            <w:top w:val="none" w:sz="0" w:space="0" w:color="auto"/>
            <w:left w:val="none" w:sz="0" w:space="0" w:color="auto"/>
            <w:bottom w:val="none" w:sz="0" w:space="0" w:color="auto"/>
            <w:right w:val="none" w:sz="0" w:space="0" w:color="auto"/>
          </w:divBdr>
        </w:div>
        <w:div w:id="174157580">
          <w:marLeft w:val="0"/>
          <w:marRight w:val="0"/>
          <w:marTop w:val="0"/>
          <w:marBottom w:val="0"/>
          <w:divBdr>
            <w:top w:val="none" w:sz="0" w:space="0" w:color="auto"/>
            <w:left w:val="none" w:sz="0" w:space="0" w:color="auto"/>
            <w:bottom w:val="none" w:sz="0" w:space="0" w:color="auto"/>
            <w:right w:val="none" w:sz="0" w:space="0" w:color="auto"/>
          </w:divBdr>
        </w:div>
        <w:div w:id="192576736">
          <w:marLeft w:val="0"/>
          <w:marRight w:val="0"/>
          <w:marTop w:val="0"/>
          <w:marBottom w:val="0"/>
          <w:divBdr>
            <w:top w:val="none" w:sz="0" w:space="0" w:color="auto"/>
            <w:left w:val="none" w:sz="0" w:space="0" w:color="auto"/>
            <w:bottom w:val="none" w:sz="0" w:space="0" w:color="auto"/>
            <w:right w:val="none" w:sz="0" w:space="0" w:color="auto"/>
          </w:divBdr>
        </w:div>
        <w:div w:id="245381615">
          <w:marLeft w:val="0"/>
          <w:marRight w:val="0"/>
          <w:marTop w:val="0"/>
          <w:marBottom w:val="0"/>
          <w:divBdr>
            <w:top w:val="none" w:sz="0" w:space="0" w:color="auto"/>
            <w:left w:val="none" w:sz="0" w:space="0" w:color="auto"/>
            <w:bottom w:val="none" w:sz="0" w:space="0" w:color="auto"/>
            <w:right w:val="none" w:sz="0" w:space="0" w:color="auto"/>
          </w:divBdr>
        </w:div>
        <w:div w:id="256254827">
          <w:marLeft w:val="0"/>
          <w:marRight w:val="0"/>
          <w:marTop w:val="0"/>
          <w:marBottom w:val="0"/>
          <w:divBdr>
            <w:top w:val="none" w:sz="0" w:space="0" w:color="auto"/>
            <w:left w:val="none" w:sz="0" w:space="0" w:color="auto"/>
            <w:bottom w:val="none" w:sz="0" w:space="0" w:color="auto"/>
            <w:right w:val="none" w:sz="0" w:space="0" w:color="auto"/>
          </w:divBdr>
        </w:div>
        <w:div w:id="266038387">
          <w:marLeft w:val="0"/>
          <w:marRight w:val="0"/>
          <w:marTop w:val="0"/>
          <w:marBottom w:val="0"/>
          <w:divBdr>
            <w:top w:val="none" w:sz="0" w:space="0" w:color="auto"/>
            <w:left w:val="none" w:sz="0" w:space="0" w:color="auto"/>
            <w:bottom w:val="none" w:sz="0" w:space="0" w:color="auto"/>
            <w:right w:val="none" w:sz="0" w:space="0" w:color="auto"/>
          </w:divBdr>
        </w:div>
        <w:div w:id="272975849">
          <w:marLeft w:val="0"/>
          <w:marRight w:val="0"/>
          <w:marTop w:val="0"/>
          <w:marBottom w:val="0"/>
          <w:divBdr>
            <w:top w:val="none" w:sz="0" w:space="0" w:color="auto"/>
            <w:left w:val="none" w:sz="0" w:space="0" w:color="auto"/>
            <w:bottom w:val="none" w:sz="0" w:space="0" w:color="auto"/>
            <w:right w:val="none" w:sz="0" w:space="0" w:color="auto"/>
          </w:divBdr>
        </w:div>
        <w:div w:id="278610481">
          <w:marLeft w:val="0"/>
          <w:marRight w:val="0"/>
          <w:marTop w:val="0"/>
          <w:marBottom w:val="0"/>
          <w:divBdr>
            <w:top w:val="none" w:sz="0" w:space="0" w:color="auto"/>
            <w:left w:val="none" w:sz="0" w:space="0" w:color="auto"/>
            <w:bottom w:val="none" w:sz="0" w:space="0" w:color="auto"/>
            <w:right w:val="none" w:sz="0" w:space="0" w:color="auto"/>
          </w:divBdr>
        </w:div>
        <w:div w:id="291255548">
          <w:marLeft w:val="0"/>
          <w:marRight w:val="0"/>
          <w:marTop w:val="0"/>
          <w:marBottom w:val="0"/>
          <w:divBdr>
            <w:top w:val="none" w:sz="0" w:space="0" w:color="auto"/>
            <w:left w:val="none" w:sz="0" w:space="0" w:color="auto"/>
            <w:bottom w:val="none" w:sz="0" w:space="0" w:color="auto"/>
            <w:right w:val="none" w:sz="0" w:space="0" w:color="auto"/>
          </w:divBdr>
        </w:div>
        <w:div w:id="340204988">
          <w:marLeft w:val="0"/>
          <w:marRight w:val="0"/>
          <w:marTop w:val="0"/>
          <w:marBottom w:val="0"/>
          <w:divBdr>
            <w:top w:val="none" w:sz="0" w:space="0" w:color="auto"/>
            <w:left w:val="none" w:sz="0" w:space="0" w:color="auto"/>
            <w:bottom w:val="none" w:sz="0" w:space="0" w:color="auto"/>
            <w:right w:val="none" w:sz="0" w:space="0" w:color="auto"/>
          </w:divBdr>
        </w:div>
        <w:div w:id="361129704">
          <w:marLeft w:val="0"/>
          <w:marRight w:val="0"/>
          <w:marTop w:val="0"/>
          <w:marBottom w:val="0"/>
          <w:divBdr>
            <w:top w:val="none" w:sz="0" w:space="0" w:color="auto"/>
            <w:left w:val="none" w:sz="0" w:space="0" w:color="auto"/>
            <w:bottom w:val="none" w:sz="0" w:space="0" w:color="auto"/>
            <w:right w:val="none" w:sz="0" w:space="0" w:color="auto"/>
          </w:divBdr>
        </w:div>
        <w:div w:id="437217893">
          <w:marLeft w:val="0"/>
          <w:marRight w:val="0"/>
          <w:marTop w:val="0"/>
          <w:marBottom w:val="0"/>
          <w:divBdr>
            <w:top w:val="none" w:sz="0" w:space="0" w:color="auto"/>
            <w:left w:val="none" w:sz="0" w:space="0" w:color="auto"/>
            <w:bottom w:val="none" w:sz="0" w:space="0" w:color="auto"/>
            <w:right w:val="none" w:sz="0" w:space="0" w:color="auto"/>
          </w:divBdr>
        </w:div>
        <w:div w:id="457601696">
          <w:marLeft w:val="0"/>
          <w:marRight w:val="0"/>
          <w:marTop w:val="0"/>
          <w:marBottom w:val="0"/>
          <w:divBdr>
            <w:top w:val="none" w:sz="0" w:space="0" w:color="auto"/>
            <w:left w:val="none" w:sz="0" w:space="0" w:color="auto"/>
            <w:bottom w:val="none" w:sz="0" w:space="0" w:color="auto"/>
            <w:right w:val="none" w:sz="0" w:space="0" w:color="auto"/>
          </w:divBdr>
        </w:div>
        <w:div w:id="507406291">
          <w:marLeft w:val="0"/>
          <w:marRight w:val="0"/>
          <w:marTop w:val="0"/>
          <w:marBottom w:val="0"/>
          <w:divBdr>
            <w:top w:val="none" w:sz="0" w:space="0" w:color="auto"/>
            <w:left w:val="none" w:sz="0" w:space="0" w:color="auto"/>
            <w:bottom w:val="none" w:sz="0" w:space="0" w:color="auto"/>
            <w:right w:val="none" w:sz="0" w:space="0" w:color="auto"/>
          </w:divBdr>
        </w:div>
        <w:div w:id="570425383">
          <w:marLeft w:val="0"/>
          <w:marRight w:val="0"/>
          <w:marTop w:val="0"/>
          <w:marBottom w:val="0"/>
          <w:divBdr>
            <w:top w:val="none" w:sz="0" w:space="0" w:color="auto"/>
            <w:left w:val="none" w:sz="0" w:space="0" w:color="auto"/>
            <w:bottom w:val="none" w:sz="0" w:space="0" w:color="auto"/>
            <w:right w:val="none" w:sz="0" w:space="0" w:color="auto"/>
          </w:divBdr>
        </w:div>
        <w:div w:id="602079761">
          <w:marLeft w:val="0"/>
          <w:marRight w:val="0"/>
          <w:marTop w:val="0"/>
          <w:marBottom w:val="0"/>
          <w:divBdr>
            <w:top w:val="none" w:sz="0" w:space="0" w:color="auto"/>
            <w:left w:val="none" w:sz="0" w:space="0" w:color="auto"/>
            <w:bottom w:val="none" w:sz="0" w:space="0" w:color="auto"/>
            <w:right w:val="none" w:sz="0" w:space="0" w:color="auto"/>
          </w:divBdr>
        </w:div>
        <w:div w:id="613244680">
          <w:marLeft w:val="0"/>
          <w:marRight w:val="0"/>
          <w:marTop w:val="0"/>
          <w:marBottom w:val="0"/>
          <w:divBdr>
            <w:top w:val="none" w:sz="0" w:space="0" w:color="auto"/>
            <w:left w:val="none" w:sz="0" w:space="0" w:color="auto"/>
            <w:bottom w:val="none" w:sz="0" w:space="0" w:color="auto"/>
            <w:right w:val="none" w:sz="0" w:space="0" w:color="auto"/>
          </w:divBdr>
        </w:div>
        <w:div w:id="632636154">
          <w:marLeft w:val="0"/>
          <w:marRight w:val="0"/>
          <w:marTop w:val="0"/>
          <w:marBottom w:val="0"/>
          <w:divBdr>
            <w:top w:val="none" w:sz="0" w:space="0" w:color="auto"/>
            <w:left w:val="none" w:sz="0" w:space="0" w:color="auto"/>
            <w:bottom w:val="none" w:sz="0" w:space="0" w:color="auto"/>
            <w:right w:val="none" w:sz="0" w:space="0" w:color="auto"/>
          </w:divBdr>
        </w:div>
        <w:div w:id="676423748">
          <w:marLeft w:val="0"/>
          <w:marRight w:val="0"/>
          <w:marTop w:val="0"/>
          <w:marBottom w:val="0"/>
          <w:divBdr>
            <w:top w:val="none" w:sz="0" w:space="0" w:color="auto"/>
            <w:left w:val="none" w:sz="0" w:space="0" w:color="auto"/>
            <w:bottom w:val="none" w:sz="0" w:space="0" w:color="auto"/>
            <w:right w:val="none" w:sz="0" w:space="0" w:color="auto"/>
          </w:divBdr>
        </w:div>
        <w:div w:id="698897824">
          <w:marLeft w:val="0"/>
          <w:marRight w:val="0"/>
          <w:marTop w:val="0"/>
          <w:marBottom w:val="0"/>
          <w:divBdr>
            <w:top w:val="none" w:sz="0" w:space="0" w:color="auto"/>
            <w:left w:val="none" w:sz="0" w:space="0" w:color="auto"/>
            <w:bottom w:val="none" w:sz="0" w:space="0" w:color="auto"/>
            <w:right w:val="none" w:sz="0" w:space="0" w:color="auto"/>
          </w:divBdr>
        </w:div>
        <w:div w:id="710613024">
          <w:marLeft w:val="0"/>
          <w:marRight w:val="0"/>
          <w:marTop w:val="0"/>
          <w:marBottom w:val="0"/>
          <w:divBdr>
            <w:top w:val="none" w:sz="0" w:space="0" w:color="auto"/>
            <w:left w:val="none" w:sz="0" w:space="0" w:color="auto"/>
            <w:bottom w:val="none" w:sz="0" w:space="0" w:color="auto"/>
            <w:right w:val="none" w:sz="0" w:space="0" w:color="auto"/>
          </w:divBdr>
        </w:div>
        <w:div w:id="727844971">
          <w:marLeft w:val="0"/>
          <w:marRight w:val="0"/>
          <w:marTop w:val="0"/>
          <w:marBottom w:val="0"/>
          <w:divBdr>
            <w:top w:val="none" w:sz="0" w:space="0" w:color="auto"/>
            <w:left w:val="none" w:sz="0" w:space="0" w:color="auto"/>
            <w:bottom w:val="none" w:sz="0" w:space="0" w:color="auto"/>
            <w:right w:val="none" w:sz="0" w:space="0" w:color="auto"/>
          </w:divBdr>
        </w:div>
        <w:div w:id="731461671">
          <w:marLeft w:val="0"/>
          <w:marRight w:val="0"/>
          <w:marTop w:val="0"/>
          <w:marBottom w:val="0"/>
          <w:divBdr>
            <w:top w:val="none" w:sz="0" w:space="0" w:color="auto"/>
            <w:left w:val="none" w:sz="0" w:space="0" w:color="auto"/>
            <w:bottom w:val="none" w:sz="0" w:space="0" w:color="auto"/>
            <w:right w:val="none" w:sz="0" w:space="0" w:color="auto"/>
          </w:divBdr>
        </w:div>
        <w:div w:id="762461316">
          <w:marLeft w:val="0"/>
          <w:marRight w:val="0"/>
          <w:marTop w:val="0"/>
          <w:marBottom w:val="0"/>
          <w:divBdr>
            <w:top w:val="none" w:sz="0" w:space="0" w:color="auto"/>
            <w:left w:val="none" w:sz="0" w:space="0" w:color="auto"/>
            <w:bottom w:val="none" w:sz="0" w:space="0" w:color="auto"/>
            <w:right w:val="none" w:sz="0" w:space="0" w:color="auto"/>
          </w:divBdr>
        </w:div>
        <w:div w:id="780299850">
          <w:marLeft w:val="0"/>
          <w:marRight w:val="0"/>
          <w:marTop w:val="0"/>
          <w:marBottom w:val="0"/>
          <w:divBdr>
            <w:top w:val="none" w:sz="0" w:space="0" w:color="auto"/>
            <w:left w:val="none" w:sz="0" w:space="0" w:color="auto"/>
            <w:bottom w:val="none" w:sz="0" w:space="0" w:color="auto"/>
            <w:right w:val="none" w:sz="0" w:space="0" w:color="auto"/>
          </w:divBdr>
        </w:div>
        <w:div w:id="805048605">
          <w:marLeft w:val="0"/>
          <w:marRight w:val="0"/>
          <w:marTop w:val="0"/>
          <w:marBottom w:val="0"/>
          <w:divBdr>
            <w:top w:val="none" w:sz="0" w:space="0" w:color="auto"/>
            <w:left w:val="none" w:sz="0" w:space="0" w:color="auto"/>
            <w:bottom w:val="none" w:sz="0" w:space="0" w:color="auto"/>
            <w:right w:val="none" w:sz="0" w:space="0" w:color="auto"/>
          </w:divBdr>
        </w:div>
        <w:div w:id="834609914">
          <w:marLeft w:val="0"/>
          <w:marRight w:val="0"/>
          <w:marTop w:val="0"/>
          <w:marBottom w:val="0"/>
          <w:divBdr>
            <w:top w:val="none" w:sz="0" w:space="0" w:color="auto"/>
            <w:left w:val="none" w:sz="0" w:space="0" w:color="auto"/>
            <w:bottom w:val="none" w:sz="0" w:space="0" w:color="auto"/>
            <w:right w:val="none" w:sz="0" w:space="0" w:color="auto"/>
          </w:divBdr>
        </w:div>
        <w:div w:id="854265778">
          <w:marLeft w:val="0"/>
          <w:marRight w:val="0"/>
          <w:marTop w:val="0"/>
          <w:marBottom w:val="0"/>
          <w:divBdr>
            <w:top w:val="none" w:sz="0" w:space="0" w:color="auto"/>
            <w:left w:val="none" w:sz="0" w:space="0" w:color="auto"/>
            <w:bottom w:val="none" w:sz="0" w:space="0" w:color="auto"/>
            <w:right w:val="none" w:sz="0" w:space="0" w:color="auto"/>
          </w:divBdr>
        </w:div>
        <w:div w:id="941111405">
          <w:marLeft w:val="0"/>
          <w:marRight w:val="0"/>
          <w:marTop w:val="0"/>
          <w:marBottom w:val="0"/>
          <w:divBdr>
            <w:top w:val="none" w:sz="0" w:space="0" w:color="auto"/>
            <w:left w:val="none" w:sz="0" w:space="0" w:color="auto"/>
            <w:bottom w:val="none" w:sz="0" w:space="0" w:color="auto"/>
            <w:right w:val="none" w:sz="0" w:space="0" w:color="auto"/>
          </w:divBdr>
        </w:div>
        <w:div w:id="976834264">
          <w:marLeft w:val="0"/>
          <w:marRight w:val="0"/>
          <w:marTop w:val="0"/>
          <w:marBottom w:val="0"/>
          <w:divBdr>
            <w:top w:val="none" w:sz="0" w:space="0" w:color="auto"/>
            <w:left w:val="none" w:sz="0" w:space="0" w:color="auto"/>
            <w:bottom w:val="none" w:sz="0" w:space="0" w:color="auto"/>
            <w:right w:val="none" w:sz="0" w:space="0" w:color="auto"/>
          </w:divBdr>
        </w:div>
        <w:div w:id="983238224">
          <w:marLeft w:val="0"/>
          <w:marRight w:val="0"/>
          <w:marTop w:val="0"/>
          <w:marBottom w:val="0"/>
          <w:divBdr>
            <w:top w:val="none" w:sz="0" w:space="0" w:color="auto"/>
            <w:left w:val="none" w:sz="0" w:space="0" w:color="auto"/>
            <w:bottom w:val="none" w:sz="0" w:space="0" w:color="auto"/>
            <w:right w:val="none" w:sz="0" w:space="0" w:color="auto"/>
          </w:divBdr>
        </w:div>
        <w:div w:id="1022786238">
          <w:marLeft w:val="0"/>
          <w:marRight w:val="0"/>
          <w:marTop w:val="0"/>
          <w:marBottom w:val="0"/>
          <w:divBdr>
            <w:top w:val="none" w:sz="0" w:space="0" w:color="auto"/>
            <w:left w:val="none" w:sz="0" w:space="0" w:color="auto"/>
            <w:bottom w:val="none" w:sz="0" w:space="0" w:color="auto"/>
            <w:right w:val="none" w:sz="0" w:space="0" w:color="auto"/>
          </w:divBdr>
        </w:div>
        <w:div w:id="1037193871">
          <w:marLeft w:val="0"/>
          <w:marRight w:val="0"/>
          <w:marTop w:val="0"/>
          <w:marBottom w:val="0"/>
          <w:divBdr>
            <w:top w:val="none" w:sz="0" w:space="0" w:color="auto"/>
            <w:left w:val="none" w:sz="0" w:space="0" w:color="auto"/>
            <w:bottom w:val="none" w:sz="0" w:space="0" w:color="auto"/>
            <w:right w:val="none" w:sz="0" w:space="0" w:color="auto"/>
          </w:divBdr>
        </w:div>
        <w:div w:id="1039821986">
          <w:marLeft w:val="0"/>
          <w:marRight w:val="0"/>
          <w:marTop w:val="0"/>
          <w:marBottom w:val="0"/>
          <w:divBdr>
            <w:top w:val="none" w:sz="0" w:space="0" w:color="auto"/>
            <w:left w:val="none" w:sz="0" w:space="0" w:color="auto"/>
            <w:bottom w:val="none" w:sz="0" w:space="0" w:color="auto"/>
            <w:right w:val="none" w:sz="0" w:space="0" w:color="auto"/>
          </w:divBdr>
        </w:div>
        <w:div w:id="1053889603">
          <w:marLeft w:val="0"/>
          <w:marRight w:val="0"/>
          <w:marTop w:val="0"/>
          <w:marBottom w:val="0"/>
          <w:divBdr>
            <w:top w:val="none" w:sz="0" w:space="0" w:color="auto"/>
            <w:left w:val="none" w:sz="0" w:space="0" w:color="auto"/>
            <w:bottom w:val="none" w:sz="0" w:space="0" w:color="auto"/>
            <w:right w:val="none" w:sz="0" w:space="0" w:color="auto"/>
          </w:divBdr>
        </w:div>
        <w:div w:id="1055932711">
          <w:marLeft w:val="0"/>
          <w:marRight w:val="0"/>
          <w:marTop w:val="0"/>
          <w:marBottom w:val="0"/>
          <w:divBdr>
            <w:top w:val="none" w:sz="0" w:space="0" w:color="auto"/>
            <w:left w:val="none" w:sz="0" w:space="0" w:color="auto"/>
            <w:bottom w:val="none" w:sz="0" w:space="0" w:color="auto"/>
            <w:right w:val="none" w:sz="0" w:space="0" w:color="auto"/>
          </w:divBdr>
        </w:div>
        <w:div w:id="1063531121">
          <w:marLeft w:val="0"/>
          <w:marRight w:val="0"/>
          <w:marTop w:val="0"/>
          <w:marBottom w:val="0"/>
          <w:divBdr>
            <w:top w:val="none" w:sz="0" w:space="0" w:color="auto"/>
            <w:left w:val="none" w:sz="0" w:space="0" w:color="auto"/>
            <w:bottom w:val="none" w:sz="0" w:space="0" w:color="auto"/>
            <w:right w:val="none" w:sz="0" w:space="0" w:color="auto"/>
          </w:divBdr>
        </w:div>
        <w:div w:id="1097292723">
          <w:marLeft w:val="0"/>
          <w:marRight w:val="0"/>
          <w:marTop w:val="0"/>
          <w:marBottom w:val="0"/>
          <w:divBdr>
            <w:top w:val="none" w:sz="0" w:space="0" w:color="auto"/>
            <w:left w:val="none" w:sz="0" w:space="0" w:color="auto"/>
            <w:bottom w:val="none" w:sz="0" w:space="0" w:color="auto"/>
            <w:right w:val="none" w:sz="0" w:space="0" w:color="auto"/>
          </w:divBdr>
        </w:div>
        <w:div w:id="1105885691">
          <w:marLeft w:val="0"/>
          <w:marRight w:val="0"/>
          <w:marTop w:val="0"/>
          <w:marBottom w:val="0"/>
          <w:divBdr>
            <w:top w:val="none" w:sz="0" w:space="0" w:color="auto"/>
            <w:left w:val="none" w:sz="0" w:space="0" w:color="auto"/>
            <w:bottom w:val="none" w:sz="0" w:space="0" w:color="auto"/>
            <w:right w:val="none" w:sz="0" w:space="0" w:color="auto"/>
          </w:divBdr>
        </w:div>
        <w:div w:id="1113404882">
          <w:marLeft w:val="0"/>
          <w:marRight w:val="0"/>
          <w:marTop w:val="0"/>
          <w:marBottom w:val="0"/>
          <w:divBdr>
            <w:top w:val="none" w:sz="0" w:space="0" w:color="auto"/>
            <w:left w:val="none" w:sz="0" w:space="0" w:color="auto"/>
            <w:bottom w:val="none" w:sz="0" w:space="0" w:color="auto"/>
            <w:right w:val="none" w:sz="0" w:space="0" w:color="auto"/>
          </w:divBdr>
        </w:div>
        <w:div w:id="1117027025">
          <w:marLeft w:val="0"/>
          <w:marRight w:val="0"/>
          <w:marTop w:val="0"/>
          <w:marBottom w:val="0"/>
          <w:divBdr>
            <w:top w:val="none" w:sz="0" w:space="0" w:color="auto"/>
            <w:left w:val="none" w:sz="0" w:space="0" w:color="auto"/>
            <w:bottom w:val="none" w:sz="0" w:space="0" w:color="auto"/>
            <w:right w:val="none" w:sz="0" w:space="0" w:color="auto"/>
          </w:divBdr>
        </w:div>
        <w:div w:id="1160078349">
          <w:marLeft w:val="0"/>
          <w:marRight w:val="0"/>
          <w:marTop w:val="0"/>
          <w:marBottom w:val="0"/>
          <w:divBdr>
            <w:top w:val="none" w:sz="0" w:space="0" w:color="auto"/>
            <w:left w:val="none" w:sz="0" w:space="0" w:color="auto"/>
            <w:bottom w:val="none" w:sz="0" w:space="0" w:color="auto"/>
            <w:right w:val="none" w:sz="0" w:space="0" w:color="auto"/>
          </w:divBdr>
        </w:div>
        <w:div w:id="1189946113">
          <w:marLeft w:val="0"/>
          <w:marRight w:val="0"/>
          <w:marTop w:val="0"/>
          <w:marBottom w:val="0"/>
          <w:divBdr>
            <w:top w:val="none" w:sz="0" w:space="0" w:color="auto"/>
            <w:left w:val="none" w:sz="0" w:space="0" w:color="auto"/>
            <w:bottom w:val="none" w:sz="0" w:space="0" w:color="auto"/>
            <w:right w:val="none" w:sz="0" w:space="0" w:color="auto"/>
          </w:divBdr>
        </w:div>
        <w:div w:id="1240091029">
          <w:marLeft w:val="0"/>
          <w:marRight w:val="0"/>
          <w:marTop w:val="0"/>
          <w:marBottom w:val="0"/>
          <w:divBdr>
            <w:top w:val="none" w:sz="0" w:space="0" w:color="auto"/>
            <w:left w:val="none" w:sz="0" w:space="0" w:color="auto"/>
            <w:bottom w:val="none" w:sz="0" w:space="0" w:color="auto"/>
            <w:right w:val="none" w:sz="0" w:space="0" w:color="auto"/>
          </w:divBdr>
        </w:div>
        <w:div w:id="1287927083">
          <w:marLeft w:val="0"/>
          <w:marRight w:val="0"/>
          <w:marTop w:val="0"/>
          <w:marBottom w:val="0"/>
          <w:divBdr>
            <w:top w:val="none" w:sz="0" w:space="0" w:color="auto"/>
            <w:left w:val="none" w:sz="0" w:space="0" w:color="auto"/>
            <w:bottom w:val="none" w:sz="0" w:space="0" w:color="auto"/>
            <w:right w:val="none" w:sz="0" w:space="0" w:color="auto"/>
          </w:divBdr>
        </w:div>
        <w:div w:id="1320033588">
          <w:marLeft w:val="0"/>
          <w:marRight w:val="0"/>
          <w:marTop w:val="0"/>
          <w:marBottom w:val="0"/>
          <w:divBdr>
            <w:top w:val="none" w:sz="0" w:space="0" w:color="auto"/>
            <w:left w:val="none" w:sz="0" w:space="0" w:color="auto"/>
            <w:bottom w:val="none" w:sz="0" w:space="0" w:color="auto"/>
            <w:right w:val="none" w:sz="0" w:space="0" w:color="auto"/>
          </w:divBdr>
        </w:div>
        <w:div w:id="1326474945">
          <w:marLeft w:val="0"/>
          <w:marRight w:val="0"/>
          <w:marTop w:val="0"/>
          <w:marBottom w:val="0"/>
          <w:divBdr>
            <w:top w:val="none" w:sz="0" w:space="0" w:color="auto"/>
            <w:left w:val="none" w:sz="0" w:space="0" w:color="auto"/>
            <w:bottom w:val="none" w:sz="0" w:space="0" w:color="auto"/>
            <w:right w:val="none" w:sz="0" w:space="0" w:color="auto"/>
          </w:divBdr>
        </w:div>
        <w:div w:id="1350177167">
          <w:marLeft w:val="0"/>
          <w:marRight w:val="0"/>
          <w:marTop w:val="0"/>
          <w:marBottom w:val="0"/>
          <w:divBdr>
            <w:top w:val="none" w:sz="0" w:space="0" w:color="auto"/>
            <w:left w:val="none" w:sz="0" w:space="0" w:color="auto"/>
            <w:bottom w:val="none" w:sz="0" w:space="0" w:color="auto"/>
            <w:right w:val="none" w:sz="0" w:space="0" w:color="auto"/>
          </w:divBdr>
        </w:div>
        <w:div w:id="1350571654">
          <w:marLeft w:val="0"/>
          <w:marRight w:val="0"/>
          <w:marTop w:val="0"/>
          <w:marBottom w:val="0"/>
          <w:divBdr>
            <w:top w:val="none" w:sz="0" w:space="0" w:color="auto"/>
            <w:left w:val="none" w:sz="0" w:space="0" w:color="auto"/>
            <w:bottom w:val="none" w:sz="0" w:space="0" w:color="auto"/>
            <w:right w:val="none" w:sz="0" w:space="0" w:color="auto"/>
          </w:divBdr>
        </w:div>
        <w:div w:id="1372147812">
          <w:marLeft w:val="0"/>
          <w:marRight w:val="0"/>
          <w:marTop w:val="0"/>
          <w:marBottom w:val="0"/>
          <w:divBdr>
            <w:top w:val="none" w:sz="0" w:space="0" w:color="auto"/>
            <w:left w:val="none" w:sz="0" w:space="0" w:color="auto"/>
            <w:bottom w:val="none" w:sz="0" w:space="0" w:color="auto"/>
            <w:right w:val="none" w:sz="0" w:space="0" w:color="auto"/>
          </w:divBdr>
        </w:div>
        <w:div w:id="1404909862">
          <w:marLeft w:val="0"/>
          <w:marRight w:val="0"/>
          <w:marTop w:val="0"/>
          <w:marBottom w:val="0"/>
          <w:divBdr>
            <w:top w:val="none" w:sz="0" w:space="0" w:color="auto"/>
            <w:left w:val="none" w:sz="0" w:space="0" w:color="auto"/>
            <w:bottom w:val="none" w:sz="0" w:space="0" w:color="auto"/>
            <w:right w:val="none" w:sz="0" w:space="0" w:color="auto"/>
          </w:divBdr>
        </w:div>
        <w:div w:id="1466586048">
          <w:marLeft w:val="0"/>
          <w:marRight w:val="0"/>
          <w:marTop w:val="0"/>
          <w:marBottom w:val="0"/>
          <w:divBdr>
            <w:top w:val="none" w:sz="0" w:space="0" w:color="auto"/>
            <w:left w:val="none" w:sz="0" w:space="0" w:color="auto"/>
            <w:bottom w:val="none" w:sz="0" w:space="0" w:color="auto"/>
            <w:right w:val="none" w:sz="0" w:space="0" w:color="auto"/>
          </w:divBdr>
        </w:div>
        <w:div w:id="1475832125">
          <w:marLeft w:val="0"/>
          <w:marRight w:val="0"/>
          <w:marTop w:val="0"/>
          <w:marBottom w:val="0"/>
          <w:divBdr>
            <w:top w:val="none" w:sz="0" w:space="0" w:color="auto"/>
            <w:left w:val="none" w:sz="0" w:space="0" w:color="auto"/>
            <w:bottom w:val="none" w:sz="0" w:space="0" w:color="auto"/>
            <w:right w:val="none" w:sz="0" w:space="0" w:color="auto"/>
          </w:divBdr>
        </w:div>
        <w:div w:id="1475947655">
          <w:marLeft w:val="0"/>
          <w:marRight w:val="0"/>
          <w:marTop w:val="0"/>
          <w:marBottom w:val="0"/>
          <w:divBdr>
            <w:top w:val="none" w:sz="0" w:space="0" w:color="auto"/>
            <w:left w:val="none" w:sz="0" w:space="0" w:color="auto"/>
            <w:bottom w:val="none" w:sz="0" w:space="0" w:color="auto"/>
            <w:right w:val="none" w:sz="0" w:space="0" w:color="auto"/>
          </w:divBdr>
        </w:div>
        <w:div w:id="1482966795">
          <w:marLeft w:val="0"/>
          <w:marRight w:val="0"/>
          <w:marTop w:val="0"/>
          <w:marBottom w:val="0"/>
          <w:divBdr>
            <w:top w:val="none" w:sz="0" w:space="0" w:color="auto"/>
            <w:left w:val="none" w:sz="0" w:space="0" w:color="auto"/>
            <w:bottom w:val="none" w:sz="0" w:space="0" w:color="auto"/>
            <w:right w:val="none" w:sz="0" w:space="0" w:color="auto"/>
          </w:divBdr>
        </w:div>
        <w:div w:id="1493839211">
          <w:marLeft w:val="0"/>
          <w:marRight w:val="0"/>
          <w:marTop w:val="0"/>
          <w:marBottom w:val="0"/>
          <w:divBdr>
            <w:top w:val="none" w:sz="0" w:space="0" w:color="auto"/>
            <w:left w:val="none" w:sz="0" w:space="0" w:color="auto"/>
            <w:bottom w:val="none" w:sz="0" w:space="0" w:color="auto"/>
            <w:right w:val="none" w:sz="0" w:space="0" w:color="auto"/>
          </w:divBdr>
        </w:div>
        <w:div w:id="1648624570">
          <w:marLeft w:val="0"/>
          <w:marRight w:val="0"/>
          <w:marTop w:val="0"/>
          <w:marBottom w:val="0"/>
          <w:divBdr>
            <w:top w:val="none" w:sz="0" w:space="0" w:color="auto"/>
            <w:left w:val="none" w:sz="0" w:space="0" w:color="auto"/>
            <w:bottom w:val="none" w:sz="0" w:space="0" w:color="auto"/>
            <w:right w:val="none" w:sz="0" w:space="0" w:color="auto"/>
          </w:divBdr>
        </w:div>
        <w:div w:id="1650090429">
          <w:marLeft w:val="0"/>
          <w:marRight w:val="0"/>
          <w:marTop w:val="0"/>
          <w:marBottom w:val="0"/>
          <w:divBdr>
            <w:top w:val="none" w:sz="0" w:space="0" w:color="auto"/>
            <w:left w:val="none" w:sz="0" w:space="0" w:color="auto"/>
            <w:bottom w:val="none" w:sz="0" w:space="0" w:color="auto"/>
            <w:right w:val="none" w:sz="0" w:space="0" w:color="auto"/>
          </w:divBdr>
        </w:div>
        <w:div w:id="1650474640">
          <w:marLeft w:val="0"/>
          <w:marRight w:val="0"/>
          <w:marTop w:val="0"/>
          <w:marBottom w:val="0"/>
          <w:divBdr>
            <w:top w:val="none" w:sz="0" w:space="0" w:color="auto"/>
            <w:left w:val="none" w:sz="0" w:space="0" w:color="auto"/>
            <w:bottom w:val="none" w:sz="0" w:space="0" w:color="auto"/>
            <w:right w:val="none" w:sz="0" w:space="0" w:color="auto"/>
          </w:divBdr>
        </w:div>
        <w:div w:id="1657295834">
          <w:marLeft w:val="0"/>
          <w:marRight w:val="0"/>
          <w:marTop w:val="0"/>
          <w:marBottom w:val="0"/>
          <w:divBdr>
            <w:top w:val="none" w:sz="0" w:space="0" w:color="auto"/>
            <w:left w:val="none" w:sz="0" w:space="0" w:color="auto"/>
            <w:bottom w:val="none" w:sz="0" w:space="0" w:color="auto"/>
            <w:right w:val="none" w:sz="0" w:space="0" w:color="auto"/>
          </w:divBdr>
        </w:div>
        <w:div w:id="1689869434">
          <w:marLeft w:val="0"/>
          <w:marRight w:val="0"/>
          <w:marTop w:val="0"/>
          <w:marBottom w:val="0"/>
          <w:divBdr>
            <w:top w:val="none" w:sz="0" w:space="0" w:color="auto"/>
            <w:left w:val="none" w:sz="0" w:space="0" w:color="auto"/>
            <w:bottom w:val="none" w:sz="0" w:space="0" w:color="auto"/>
            <w:right w:val="none" w:sz="0" w:space="0" w:color="auto"/>
          </w:divBdr>
        </w:div>
        <w:div w:id="1745713596">
          <w:marLeft w:val="0"/>
          <w:marRight w:val="0"/>
          <w:marTop w:val="0"/>
          <w:marBottom w:val="0"/>
          <w:divBdr>
            <w:top w:val="none" w:sz="0" w:space="0" w:color="auto"/>
            <w:left w:val="none" w:sz="0" w:space="0" w:color="auto"/>
            <w:bottom w:val="none" w:sz="0" w:space="0" w:color="auto"/>
            <w:right w:val="none" w:sz="0" w:space="0" w:color="auto"/>
          </w:divBdr>
        </w:div>
        <w:div w:id="1785616068">
          <w:marLeft w:val="0"/>
          <w:marRight w:val="0"/>
          <w:marTop w:val="0"/>
          <w:marBottom w:val="0"/>
          <w:divBdr>
            <w:top w:val="none" w:sz="0" w:space="0" w:color="auto"/>
            <w:left w:val="none" w:sz="0" w:space="0" w:color="auto"/>
            <w:bottom w:val="none" w:sz="0" w:space="0" w:color="auto"/>
            <w:right w:val="none" w:sz="0" w:space="0" w:color="auto"/>
          </w:divBdr>
        </w:div>
        <w:div w:id="1787694936">
          <w:marLeft w:val="0"/>
          <w:marRight w:val="0"/>
          <w:marTop w:val="0"/>
          <w:marBottom w:val="0"/>
          <w:divBdr>
            <w:top w:val="none" w:sz="0" w:space="0" w:color="auto"/>
            <w:left w:val="none" w:sz="0" w:space="0" w:color="auto"/>
            <w:bottom w:val="none" w:sz="0" w:space="0" w:color="auto"/>
            <w:right w:val="none" w:sz="0" w:space="0" w:color="auto"/>
          </w:divBdr>
        </w:div>
        <w:div w:id="1793669658">
          <w:marLeft w:val="0"/>
          <w:marRight w:val="0"/>
          <w:marTop w:val="0"/>
          <w:marBottom w:val="0"/>
          <w:divBdr>
            <w:top w:val="none" w:sz="0" w:space="0" w:color="auto"/>
            <w:left w:val="none" w:sz="0" w:space="0" w:color="auto"/>
            <w:bottom w:val="none" w:sz="0" w:space="0" w:color="auto"/>
            <w:right w:val="none" w:sz="0" w:space="0" w:color="auto"/>
          </w:divBdr>
        </w:div>
        <w:div w:id="1814912040">
          <w:marLeft w:val="0"/>
          <w:marRight w:val="0"/>
          <w:marTop w:val="0"/>
          <w:marBottom w:val="0"/>
          <w:divBdr>
            <w:top w:val="none" w:sz="0" w:space="0" w:color="auto"/>
            <w:left w:val="none" w:sz="0" w:space="0" w:color="auto"/>
            <w:bottom w:val="none" w:sz="0" w:space="0" w:color="auto"/>
            <w:right w:val="none" w:sz="0" w:space="0" w:color="auto"/>
          </w:divBdr>
        </w:div>
        <w:div w:id="1843280913">
          <w:marLeft w:val="0"/>
          <w:marRight w:val="0"/>
          <w:marTop w:val="0"/>
          <w:marBottom w:val="0"/>
          <w:divBdr>
            <w:top w:val="none" w:sz="0" w:space="0" w:color="auto"/>
            <w:left w:val="none" w:sz="0" w:space="0" w:color="auto"/>
            <w:bottom w:val="none" w:sz="0" w:space="0" w:color="auto"/>
            <w:right w:val="none" w:sz="0" w:space="0" w:color="auto"/>
          </w:divBdr>
        </w:div>
        <w:div w:id="1949655360">
          <w:marLeft w:val="0"/>
          <w:marRight w:val="0"/>
          <w:marTop w:val="0"/>
          <w:marBottom w:val="0"/>
          <w:divBdr>
            <w:top w:val="none" w:sz="0" w:space="0" w:color="auto"/>
            <w:left w:val="none" w:sz="0" w:space="0" w:color="auto"/>
            <w:bottom w:val="none" w:sz="0" w:space="0" w:color="auto"/>
            <w:right w:val="none" w:sz="0" w:space="0" w:color="auto"/>
          </w:divBdr>
        </w:div>
        <w:div w:id="1968268440">
          <w:marLeft w:val="0"/>
          <w:marRight w:val="0"/>
          <w:marTop w:val="0"/>
          <w:marBottom w:val="0"/>
          <w:divBdr>
            <w:top w:val="none" w:sz="0" w:space="0" w:color="auto"/>
            <w:left w:val="none" w:sz="0" w:space="0" w:color="auto"/>
            <w:bottom w:val="none" w:sz="0" w:space="0" w:color="auto"/>
            <w:right w:val="none" w:sz="0" w:space="0" w:color="auto"/>
          </w:divBdr>
        </w:div>
        <w:div w:id="1973632913">
          <w:marLeft w:val="0"/>
          <w:marRight w:val="0"/>
          <w:marTop w:val="0"/>
          <w:marBottom w:val="0"/>
          <w:divBdr>
            <w:top w:val="none" w:sz="0" w:space="0" w:color="auto"/>
            <w:left w:val="none" w:sz="0" w:space="0" w:color="auto"/>
            <w:bottom w:val="none" w:sz="0" w:space="0" w:color="auto"/>
            <w:right w:val="none" w:sz="0" w:space="0" w:color="auto"/>
          </w:divBdr>
        </w:div>
        <w:div w:id="2029215874">
          <w:marLeft w:val="0"/>
          <w:marRight w:val="0"/>
          <w:marTop w:val="0"/>
          <w:marBottom w:val="0"/>
          <w:divBdr>
            <w:top w:val="none" w:sz="0" w:space="0" w:color="auto"/>
            <w:left w:val="none" w:sz="0" w:space="0" w:color="auto"/>
            <w:bottom w:val="none" w:sz="0" w:space="0" w:color="auto"/>
            <w:right w:val="none" w:sz="0" w:space="0" w:color="auto"/>
          </w:divBdr>
        </w:div>
        <w:div w:id="2039578566">
          <w:marLeft w:val="0"/>
          <w:marRight w:val="0"/>
          <w:marTop w:val="0"/>
          <w:marBottom w:val="0"/>
          <w:divBdr>
            <w:top w:val="none" w:sz="0" w:space="0" w:color="auto"/>
            <w:left w:val="none" w:sz="0" w:space="0" w:color="auto"/>
            <w:bottom w:val="none" w:sz="0" w:space="0" w:color="auto"/>
            <w:right w:val="none" w:sz="0" w:space="0" w:color="auto"/>
          </w:divBdr>
        </w:div>
        <w:div w:id="2062634794">
          <w:marLeft w:val="0"/>
          <w:marRight w:val="0"/>
          <w:marTop w:val="0"/>
          <w:marBottom w:val="0"/>
          <w:divBdr>
            <w:top w:val="none" w:sz="0" w:space="0" w:color="auto"/>
            <w:left w:val="none" w:sz="0" w:space="0" w:color="auto"/>
            <w:bottom w:val="none" w:sz="0" w:space="0" w:color="auto"/>
            <w:right w:val="none" w:sz="0" w:space="0" w:color="auto"/>
          </w:divBdr>
        </w:div>
        <w:div w:id="2090424255">
          <w:marLeft w:val="0"/>
          <w:marRight w:val="0"/>
          <w:marTop w:val="0"/>
          <w:marBottom w:val="0"/>
          <w:divBdr>
            <w:top w:val="none" w:sz="0" w:space="0" w:color="auto"/>
            <w:left w:val="none" w:sz="0" w:space="0" w:color="auto"/>
            <w:bottom w:val="none" w:sz="0" w:space="0" w:color="auto"/>
            <w:right w:val="none" w:sz="0" w:space="0" w:color="auto"/>
          </w:divBdr>
        </w:div>
      </w:divsChild>
    </w:div>
    <w:div w:id="1348018341">
      <w:bodyDiv w:val="1"/>
      <w:marLeft w:val="0"/>
      <w:marRight w:val="0"/>
      <w:marTop w:val="0"/>
      <w:marBottom w:val="0"/>
      <w:divBdr>
        <w:top w:val="none" w:sz="0" w:space="0" w:color="auto"/>
        <w:left w:val="none" w:sz="0" w:space="0" w:color="auto"/>
        <w:bottom w:val="none" w:sz="0" w:space="0" w:color="auto"/>
        <w:right w:val="none" w:sz="0" w:space="0" w:color="auto"/>
      </w:divBdr>
      <w:divsChild>
        <w:div w:id="469783724">
          <w:marLeft w:val="0"/>
          <w:marRight w:val="0"/>
          <w:marTop w:val="0"/>
          <w:marBottom w:val="0"/>
          <w:divBdr>
            <w:top w:val="none" w:sz="0" w:space="0" w:color="auto"/>
            <w:left w:val="none" w:sz="0" w:space="0" w:color="auto"/>
            <w:bottom w:val="none" w:sz="0" w:space="0" w:color="auto"/>
            <w:right w:val="none" w:sz="0" w:space="0" w:color="auto"/>
          </w:divBdr>
        </w:div>
        <w:div w:id="1339769451">
          <w:marLeft w:val="0"/>
          <w:marRight w:val="0"/>
          <w:marTop w:val="0"/>
          <w:marBottom w:val="0"/>
          <w:divBdr>
            <w:top w:val="none" w:sz="0" w:space="0" w:color="auto"/>
            <w:left w:val="none" w:sz="0" w:space="0" w:color="auto"/>
            <w:bottom w:val="none" w:sz="0" w:space="0" w:color="auto"/>
            <w:right w:val="none" w:sz="0" w:space="0" w:color="auto"/>
          </w:divBdr>
        </w:div>
        <w:div w:id="2107074633">
          <w:marLeft w:val="0"/>
          <w:marRight w:val="0"/>
          <w:marTop w:val="0"/>
          <w:marBottom w:val="0"/>
          <w:divBdr>
            <w:top w:val="none" w:sz="0" w:space="0" w:color="auto"/>
            <w:left w:val="none" w:sz="0" w:space="0" w:color="auto"/>
            <w:bottom w:val="none" w:sz="0" w:space="0" w:color="auto"/>
            <w:right w:val="none" w:sz="0" w:space="0" w:color="auto"/>
          </w:divBdr>
          <w:divsChild>
            <w:div w:id="1112440641">
              <w:marLeft w:val="0"/>
              <w:marRight w:val="0"/>
              <w:marTop w:val="30"/>
              <w:marBottom w:val="30"/>
              <w:divBdr>
                <w:top w:val="none" w:sz="0" w:space="0" w:color="auto"/>
                <w:left w:val="none" w:sz="0" w:space="0" w:color="auto"/>
                <w:bottom w:val="none" w:sz="0" w:space="0" w:color="auto"/>
                <w:right w:val="none" w:sz="0" w:space="0" w:color="auto"/>
              </w:divBdr>
              <w:divsChild>
                <w:div w:id="31006919">
                  <w:marLeft w:val="0"/>
                  <w:marRight w:val="0"/>
                  <w:marTop w:val="0"/>
                  <w:marBottom w:val="0"/>
                  <w:divBdr>
                    <w:top w:val="none" w:sz="0" w:space="0" w:color="auto"/>
                    <w:left w:val="none" w:sz="0" w:space="0" w:color="auto"/>
                    <w:bottom w:val="none" w:sz="0" w:space="0" w:color="auto"/>
                    <w:right w:val="none" w:sz="0" w:space="0" w:color="auto"/>
                  </w:divBdr>
                  <w:divsChild>
                    <w:div w:id="881942885">
                      <w:marLeft w:val="0"/>
                      <w:marRight w:val="0"/>
                      <w:marTop w:val="0"/>
                      <w:marBottom w:val="0"/>
                      <w:divBdr>
                        <w:top w:val="none" w:sz="0" w:space="0" w:color="auto"/>
                        <w:left w:val="none" w:sz="0" w:space="0" w:color="auto"/>
                        <w:bottom w:val="none" w:sz="0" w:space="0" w:color="auto"/>
                        <w:right w:val="none" w:sz="0" w:space="0" w:color="auto"/>
                      </w:divBdr>
                    </w:div>
                  </w:divsChild>
                </w:div>
                <w:div w:id="98914247">
                  <w:marLeft w:val="0"/>
                  <w:marRight w:val="0"/>
                  <w:marTop w:val="0"/>
                  <w:marBottom w:val="0"/>
                  <w:divBdr>
                    <w:top w:val="none" w:sz="0" w:space="0" w:color="auto"/>
                    <w:left w:val="none" w:sz="0" w:space="0" w:color="auto"/>
                    <w:bottom w:val="none" w:sz="0" w:space="0" w:color="auto"/>
                    <w:right w:val="none" w:sz="0" w:space="0" w:color="auto"/>
                  </w:divBdr>
                  <w:divsChild>
                    <w:div w:id="1471630164">
                      <w:marLeft w:val="0"/>
                      <w:marRight w:val="0"/>
                      <w:marTop w:val="0"/>
                      <w:marBottom w:val="0"/>
                      <w:divBdr>
                        <w:top w:val="none" w:sz="0" w:space="0" w:color="auto"/>
                        <w:left w:val="none" w:sz="0" w:space="0" w:color="auto"/>
                        <w:bottom w:val="none" w:sz="0" w:space="0" w:color="auto"/>
                        <w:right w:val="none" w:sz="0" w:space="0" w:color="auto"/>
                      </w:divBdr>
                    </w:div>
                  </w:divsChild>
                </w:div>
                <w:div w:id="104540159">
                  <w:marLeft w:val="0"/>
                  <w:marRight w:val="0"/>
                  <w:marTop w:val="0"/>
                  <w:marBottom w:val="0"/>
                  <w:divBdr>
                    <w:top w:val="none" w:sz="0" w:space="0" w:color="auto"/>
                    <w:left w:val="none" w:sz="0" w:space="0" w:color="auto"/>
                    <w:bottom w:val="none" w:sz="0" w:space="0" w:color="auto"/>
                    <w:right w:val="none" w:sz="0" w:space="0" w:color="auto"/>
                  </w:divBdr>
                  <w:divsChild>
                    <w:div w:id="1413431657">
                      <w:marLeft w:val="0"/>
                      <w:marRight w:val="0"/>
                      <w:marTop w:val="0"/>
                      <w:marBottom w:val="0"/>
                      <w:divBdr>
                        <w:top w:val="none" w:sz="0" w:space="0" w:color="auto"/>
                        <w:left w:val="none" w:sz="0" w:space="0" w:color="auto"/>
                        <w:bottom w:val="none" w:sz="0" w:space="0" w:color="auto"/>
                        <w:right w:val="none" w:sz="0" w:space="0" w:color="auto"/>
                      </w:divBdr>
                    </w:div>
                  </w:divsChild>
                </w:div>
                <w:div w:id="168178714">
                  <w:marLeft w:val="0"/>
                  <w:marRight w:val="0"/>
                  <w:marTop w:val="0"/>
                  <w:marBottom w:val="0"/>
                  <w:divBdr>
                    <w:top w:val="none" w:sz="0" w:space="0" w:color="auto"/>
                    <w:left w:val="none" w:sz="0" w:space="0" w:color="auto"/>
                    <w:bottom w:val="none" w:sz="0" w:space="0" w:color="auto"/>
                    <w:right w:val="none" w:sz="0" w:space="0" w:color="auto"/>
                  </w:divBdr>
                  <w:divsChild>
                    <w:div w:id="1123157223">
                      <w:marLeft w:val="0"/>
                      <w:marRight w:val="0"/>
                      <w:marTop w:val="0"/>
                      <w:marBottom w:val="0"/>
                      <w:divBdr>
                        <w:top w:val="none" w:sz="0" w:space="0" w:color="auto"/>
                        <w:left w:val="none" w:sz="0" w:space="0" w:color="auto"/>
                        <w:bottom w:val="none" w:sz="0" w:space="0" w:color="auto"/>
                        <w:right w:val="none" w:sz="0" w:space="0" w:color="auto"/>
                      </w:divBdr>
                    </w:div>
                  </w:divsChild>
                </w:div>
                <w:div w:id="182592975">
                  <w:marLeft w:val="0"/>
                  <w:marRight w:val="0"/>
                  <w:marTop w:val="0"/>
                  <w:marBottom w:val="0"/>
                  <w:divBdr>
                    <w:top w:val="none" w:sz="0" w:space="0" w:color="auto"/>
                    <w:left w:val="none" w:sz="0" w:space="0" w:color="auto"/>
                    <w:bottom w:val="none" w:sz="0" w:space="0" w:color="auto"/>
                    <w:right w:val="none" w:sz="0" w:space="0" w:color="auto"/>
                  </w:divBdr>
                  <w:divsChild>
                    <w:div w:id="1622616714">
                      <w:marLeft w:val="0"/>
                      <w:marRight w:val="0"/>
                      <w:marTop w:val="0"/>
                      <w:marBottom w:val="0"/>
                      <w:divBdr>
                        <w:top w:val="none" w:sz="0" w:space="0" w:color="auto"/>
                        <w:left w:val="none" w:sz="0" w:space="0" w:color="auto"/>
                        <w:bottom w:val="none" w:sz="0" w:space="0" w:color="auto"/>
                        <w:right w:val="none" w:sz="0" w:space="0" w:color="auto"/>
                      </w:divBdr>
                    </w:div>
                  </w:divsChild>
                </w:div>
                <w:div w:id="196629928">
                  <w:marLeft w:val="0"/>
                  <w:marRight w:val="0"/>
                  <w:marTop w:val="0"/>
                  <w:marBottom w:val="0"/>
                  <w:divBdr>
                    <w:top w:val="none" w:sz="0" w:space="0" w:color="auto"/>
                    <w:left w:val="none" w:sz="0" w:space="0" w:color="auto"/>
                    <w:bottom w:val="none" w:sz="0" w:space="0" w:color="auto"/>
                    <w:right w:val="none" w:sz="0" w:space="0" w:color="auto"/>
                  </w:divBdr>
                  <w:divsChild>
                    <w:div w:id="1874490633">
                      <w:marLeft w:val="0"/>
                      <w:marRight w:val="0"/>
                      <w:marTop w:val="0"/>
                      <w:marBottom w:val="0"/>
                      <w:divBdr>
                        <w:top w:val="none" w:sz="0" w:space="0" w:color="auto"/>
                        <w:left w:val="none" w:sz="0" w:space="0" w:color="auto"/>
                        <w:bottom w:val="none" w:sz="0" w:space="0" w:color="auto"/>
                        <w:right w:val="none" w:sz="0" w:space="0" w:color="auto"/>
                      </w:divBdr>
                    </w:div>
                  </w:divsChild>
                </w:div>
                <w:div w:id="230435463">
                  <w:marLeft w:val="0"/>
                  <w:marRight w:val="0"/>
                  <w:marTop w:val="0"/>
                  <w:marBottom w:val="0"/>
                  <w:divBdr>
                    <w:top w:val="none" w:sz="0" w:space="0" w:color="auto"/>
                    <w:left w:val="none" w:sz="0" w:space="0" w:color="auto"/>
                    <w:bottom w:val="none" w:sz="0" w:space="0" w:color="auto"/>
                    <w:right w:val="none" w:sz="0" w:space="0" w:color="auto"/>
                  </w:divBdr>
                  <w:divsChild>
                    <w:div w:id="1750038283">
                      <w:marLeft w:val="0"/>
                      <w:marRight w:val="0"/>
                      <w:marTop w:val="0"/>
                      <w:marBottom w:val="0"/>
                      <w:divBdr>
                        <w:top w:val="none" w:sz="0" w:space="0" w:color="auto"/>
                        <w:left w:val="none" w:sz="0" w:space="0" w:color="auto"/>
                        <w:bottom w:val="none" w:sz="0" w:space="0" w:color="auto"/>
                        <w:right w:val="none" w:sz="0" w:space="0" w:color="auto"/>
                      </w:divBdr>
                    </w:div>
                  </w:divsChild>
                </w:div>
                <w:div w:id="442963431">
                  <w:marLeft w:val="0"/>
                  <w:marRight w:val="0"/>
                  <w:marTop w:val="0"/>
                  <w:marBottom w:val="0"/>
                  <w:divBdr>
                    <w:top w:val="none" w:sz="0" w:space="0" w:color="auto"/>
                    <w:left w:val="none" w:sz="0" w:space="0" w:color="auto"/>
                    <w:bottom w:val="none" w:sz="0" w:space="0" w:color="auto"/>
                    <w:right w:val="none" w:sz="0" w:space="0" w:color="auto"/>
                  </w:divBdr>
                  <w:divsChild>
                    <w:div w:id="79257814">
                      <w:marLeft w:val="0"/>
                      <w:marRight w:val="0"/>
                      <w:marTop w:val="0"/>
                      <w:marBottom w:val="0"/>
                      <w:divBdr>
                        <w:top w:val="none" w:sz="0" w:space="0" w:color="auto"/>
                        <w:left w:val="none" w:sz="0" w:space="0" w:color="auto"/>
                        <w:bottom w:val="none" w:sz="0" w:space="0" w:color="auto"/>
                        <w:right w:val="none" w:sz="0" w:space="0" w:color="auto"/>
                      </w:divBdr>
                    </w:div>
                  </w:divsChild>
                </w:div>
                <w:div w:id="444082226">
                  <w:marLeft w:val="0"/>
                  <w:marRight w:val="0"/>
                  <w:marTop w:val="0"/>
                  <w:marBottom w:val="0"/>
                  <w:divBdr>
                    <w:top w:val="none" w:sz="0" w:space="0" w:color="auto"/>
                    <w:left w:val="none" w:sz="0" w:space="0" w:color="auto"/>
                    <w:bottom w:val="none" w:sz="0" w:space="0" w:color="auto"/>
                    <w:right w:val="none" w:sz="0" w:space="0" w:color="auto"/>
                  </w:divBdr>
                  <w:divsChild>
                    <w:div w:id="1183737477">
                      <w:marLeft w:val="0"/>
                      <w:marRight w:val="0"/>
                      <w:marTop w:val="0"/>
                      <w:marBottom w:val="0"/>
                      <w:divBdr>
                        <w:top w:val="none" w:sz="0" w:space="0" w:color="auto"/>
                        <w:left w:val="none" w:sz="0" w:space="0" w:color="auto"/>
                        <w:bottom w:val="none" w:sz="0" w:space="0" w:color="auto"/>
                        <w:right w:val="none" w:sz="0" w:space="0" w:color="auto"/>
                      </w:divBdr>
                    </w:div>
                  </w:divsChild>
                </w:div>
                <w:div w:id="492334216">
                  <w:marLeft w:val="0"/>
                  <w:marRight w:val="0"/>
                  <w:marTop w:val="0"/>
                  <w:marBottom w:val="0"/>
                  <w:divBdr>
                    <w:top w:val="none" w:sz="0" w:space="0" w:color="auto"/>
                    <w:left w:val="none" w:sz="0" w:space="0" w:color="auto"/>
                    <w:bottom w:val="none" w:sz="0" w:space="0" w:color="auto"/>
                    <w:right w:val="none" w:sz="0" w:space="0" w:color="auto"/>
                  </w:divBdr>
                  <w:divsChild>
                    <w:div w:id="2137671649">
                      <w:marLeft w:val="0"/>
                      <w:marRight w:val="0"/>
                      <w:marTop w:val="0"/>
                      <w:marBottom w:val="0"/>
                      <w:divBdr>
                        <w:top w:val="none" w:sz="0" w:space="0" w:color="auto"/>
                        <w:left w:val="none" w:sz="0" w:space="0" w:color="auto"/>
                        <w:bottom w:val="none" w:sz="0" w:space="0" w:color="auto"/>
                        <w:right w:val="none" w:sz="0" w:space="0" w:color="auto"/>
                      </w:divBdr>
                    </w:div>
                  </w:divsChild>
                </w:div>
                <w:div w:id="523787447">
                  <w:marLeft w:val="0"/>
                  <w:marRight w:val="0"/>
                  <w:marTop w:val="0"/>
                  <w:marBottom w:val="0"/>
                  <w:divBdr>
                    <w:top w:val="none" w:sz="0" w:space="0" w:color="auto"/>
                    <w:left w:val="none" w:sz="0" w:space="0" w:color="auto"/>
                    <w:bottom w:val="none" w:sz="0" w:space="0" w:color="auto"/>
                    <w:right w:val="none" w:sz="0" w:space="0" w:color="auto"/>
                  </w:divBdr>
                  <w:divsChild>
                    <w:div w:id="1657302578">
                      <w:marLeft w:val="0"/>
                      <w:marRight w:val="0"/>
                      <w:marTop w:val="0"/>
                      <w:marBottom w:val="0"/>
                      <w:divBdr>
                        <w:top w:val="none" w:sz="0" w:space="0" w:color="auto"/>
                        <w:left w:val="none" w:sz="0" w:space="0" w:color="auto"/>
                        <w:bottom w:val="none" w:sz="0" w:space="0" w:color="auto"/>
                        <w:right w:val="none" w:sz="0" w:space="0" w:color="auto"/>
                      </w:divBdr>
                    </w:div>
                  </w:divsChild>
                </w:div>
                <w:div w:id="581063029">
                  <w:marLeft w:val="0"/>
                  <w:marRight w:val="0"/>
                  <w:marTop w:val="0"/>
                  <w:marBottom w:val="0"/>
                  <w:divBdr>
                    <w:top w:val="none" w:sz="0" w:space="0" w:color="auto"/>
                    <w:left w:val="none" w:sz="0" w:space="0" w:color="auto"/>
                    <w:bottom w:val="none" w:sz="0" w:space="0" w:color="auto"/>
                    <w:right w:val="none" w:sz="0" w:space="0" w:color="auto"/>
                  </w:divBdr>
                  <w:divsChild>
                    <w:div w:id="603459185">
                      <w:marLeft w:val="0"/>
                      <w:marRight w:val="0"/>
                      <w:marTop w:val="0"/>
                      <w:marBottom w:val="0"/>
                      <w:divBdr>
                        <w:top w:val="none" w:sz="0" w:space="0" w:color="auto"/>
                        <w:left w:val="none" w:sz="0" w:space="0" w:color="auto"/>
                        <w:bottom w:val="none" w:sz="0" w:space="0" w:color="auto"/>
                        <w:right w:val="none" w:sz="0" w:space="0" w:color="auto"/>
                      </w:divBdr>
                    </w:div>
                  </w:divsChild>
                </w:div>
                <w:div w:id="592982638">
                  <w:marLeft w:val="0"/>
                  <w:marRight w:val="0"/>
                  <w:marTop w:val="0"/>
                  <w:marBottom w:val="0"/>
                  <w:divBdr>
                    <w:top w:val="none" w:sz="0" w:space="0" w:color="auto"/>
                    <w:left w:val="none" w:sz="0" w:space="0" w:color="auto"/>
                    <w:bottom w:val="none" w:sz="0" w:space="0" w:color="auto"/>
                    <w:right w:val="none" w:sz="0" w:space="0" w:color="auto"/>
                  </w:divBdr>
                  <w:divsChild>
                    <w:div w:id="244346131">
                      <w:marLeft w:val="0"/>
                      <w:marRight w:val="0"/>
                      <w:marTop w:val="0"/>
                      <w:marBottom w:val="0"/>
                      <w:divBdr>
                        <w:top w:val="none" w:sz="0" w:space="0" w:color="auto"/>
                        <w:left w:val="none" w:sz="0" w:space="0" w:color="auto"/>
                        <w:bottom w:val="none" w:sz="0" w:space="0" w:color="auto"/>
                        <w:right w:val="none" w:sz="0" w:space="0" w:color="auto"/>
                      </w:divBdr>
                    </w:div>
                  </w:divsChild>
                </w:div>
                <w:div w:id="595284324">
                  <w:marLeft w:val="0"/>
                  <w:marRight w:val="0"/>
                  <w:marTop w:val="0"/>
                  <w:marBottom w:val="0"/>
                  <w:divBdr>
                    <w:top w:val="none" w:sz="0" w:space="0" w:color="auto"/>
                    <w:left w:val="none" w:sz="0" w:space="0" w:color="auto"/>
                    <w:bottom w:val="none" w:sz="0" w:space="0" w:color="auto"/>
                    <w:right w:val="none" w:sz="0" w:space="0" w:color="auto"/>
                  </w:divBdr>
                  <w:divsChild>
                    <w:div w:id="1270888339">
                      <w:marLeft w:val="0"/>
                      <w:marRight w:val="0"/>
                      <w:marTop w:val="0"/>
                      <w:marBottom w:val="0"/>
                      <w:divBdr>
                        <w:top w:val="none" w:sz="0" w:space="0" w:color="auto"/>
                        <w:left w:val="none" w:sz="0" w:space="0" w:color="auto"/>
                        <w:bottom w:val="none" w:sz="0" w:space="0" w:color="auto"/>
                        <w:right w:val="none" w:sz="0" w:space="0" w:color="auto"/>
                      </w:divBdr>
                    </w:div>
                  </w:divsChild>
                </w:div>
                <w:div w:id="628440908">
                  <w:marLeft w:val="0"/>
                  <w:marRight w:val="0"/>
                  <w:marTop w:val="0"/>
                  <w:marBottom w:val="0"/>
                  <w:divBdr>
                    <w:top w:val="none" w:sz="0" w:space="0" w:color="auto"/>
                    <w:left w:val="none" w:sz="0" w:space="0" w:color="auto"/>
                    <w:bottom w:val="none" w:sz="0" w:space="0" w:color="auto"/>
                    <w:right w:val="none" w:sz="0" w:space="0" w:color="auto"/>
                  </w:divBdr>
                  <w:divsChild>
                    <w:div w:id="2077822044">
                      <w:marLeft w:val="0"/>
                      <w:marRight w:val="0"/>
                      <w:marTop w:val="0"/>
                      <w:marBottom w:val="0"/>
                      <w:divBdr>
                        <w:top w:val="none" w:sz="0" w:space="0" w:color="auto"/>
                        <w:left w:val="none" w:sz="0" w:space="0" w:color="auto"/>
                        <w:bottom w:val="none" w:sz="0" w:space="0" w:color="auto"/>
                        <w:right w:val="none" w:sz="0" w:space="0" w:color="auto"/>
                      </w:divBdr>
                    </w:div>
                  </w:divsChild>
                </w:div>
                <w:div w:id="743604038">
                  <w:marLeft w:val="0"/>
                  <w:marRight w:val="0"/>
                  <w:marTop w:val="0"/>
                  <w:marBottom w:val="0"/>
                  <w:divBdr>
                    <w:top w:val="none" w:sz="0" w:space="0" w:color="auto"/>
                    <w:left w:val="none" w:sz="0" w:space="0" w:color="auto"/>
                    <w:bottom w:val="none" w:sz="0" w:space="0" w:color="auto"/>
                    <w:right w:val="none" w:sz="0" w:space="0" w:color="auto"/>
                  </w:divBdr>
                  <w:divsChild>
                    <w:div w:id="1584218691">
                      <w:marLeft w:val="0"/>
                      <w:marRight w:val="0"/>
                      <w:marTop w:val="0"/>
                      <w:marBottom w:val="0"/>
                      <w:divBdr>
                        <w:top w:val="none" w:sz="0" w:space="0" w:color="auto"/>
                        <w:left w:val="none" w:sz="0" w:space="0" w:color="auto"/>
                        <w:bottom w:val="none" w:sz="0" w:space="0" w:color="auto"/>
                        <w:right w:val="none" w:sz="0" w:space="0" w:color="auto"/>
                      </w:divBdr>
                    </w:div>
                  </w:divsChild>
                </w:div>
                <w:div w:id="790902267">
                  <w:marLeft w:val="0"/>
                  <w:marRight w:val="0"/>
                  <w:marTop w:val="0"/>
                  <w:marBottom w:val="0"/>
                  <w:divBdr>
                    <w:top w:val="none" w:sz="0" w:space="0" w:color="auto"/>
                    <w:left w:val="none" w:sz="0" w:space="0" w:color="auto"/>
                    <w:bottom w:val="none" w:sz="0" w:space="0" w:color="auto"/>
                    <w:right w:val="none" w:sz="0" w:space="0" w:color="auto"/>
                  </w:divBdr>
                  <w:divsChild>
                    <w:div w:id="23680067">
                      <w:marLeft w:val="0"/>
                      <w:marRight w:val="0"/>
                      <w:marTop w:val="0"/>
                      <w:marBottom w:val="0"/>
                      <w:divBdr>
                        <w:top w:val="none" w:sz="0" w:space="0" w:color="auto"/>
                        <w:left w:val="none" w:sz="0" w:space="0" w:color="auto"/>
                        <w:bottom w:val="none" w:sz="0" w:space="0" w:color="auto"/>
                        <w:right w:val="none" w:sz="0" w:space="0" w:color="auto"/>
                      </w:divBdr>
                    </w:div>
                  </w:divsChild>
                </w:div>
                <w:div w:id="825365352">
                  <w:marLeft w:val="0"/>
                  <w:marRight w:val="0"/>
                  <w:marTop w:val="0"/>
                  <w:marBottom w:val="0"/>
                  <w:divBdr>
                    <w:top w:val="none" w:sz="0" w:space="0" w:color="auto"/>
                    <w:left w:val="none" w:sz="0" w:space="0" w:color="auto"/>
                    <w:bottom w:val="none" w:sz="0" w:space="0" w:color="auto"/>
                    <w:right w:val="none" w:sz="0" w:space="0" w:color="auto"/>
                  </w:divBdr>
                  <w:divsChild>
                    <w:div w:id="1696735182">
                      <w:marLeft w:val="0"/>
                      <w:marRight w:val="0"/>
                      <w:marTop w:val="0"/>
                      <w:marBottom w:val="0"/>
                      <w:divBdr>
                        <w:top w:val="none" w:sz="0" w:space="0" w:color="auto"/>
                        <w:left w:val="none" w:sz="0" w:space="0" w:color="auto"/>
                        <w:bottom w:val="none" w:sz="0" w:space="0" w:color="auto"/>
                        <w:right w:val="none" w:sz="0" w:space="0" w:color="auto"/>
                      </w:divBdr>
                    </w:div>
                  </w:divsChild>
                </w:div>
                <w:div w:id="852186961">
                  <w:marLeft w:val="0"/>
                  <w:marRight w:val="0"/>
                  <w:marTop w:val="0"/>
                  <w:marBottom w:val="0"/>
                  <w:divBdr>
                    <w:top w:val="none" w:sz="0" w:space="0" w:color="auto"/>
                    <w:left w:val="none" w:sz="0" w:space="0" w:color="auto"/>
                    <w:bottom w:val="none" w:sz="0" w:space="0" w:color="auto"/>
                    <w:right w:val="none" w:sz="0" w:space="0" w:color="auto"/>
                  </w:divBdr>
                  <w:divsChild>
                    <w:div w:id="941566823">
                      <w:marLeft w:val="0"/>
                      <w:marRight w:val="0"/>
                      <w:marTop w:val="0"/>
                      <w:marBottom w:val="0"/>
                      <w:divBdr>
                        <w:top w:val="none" w:sz="0" w:space="0" w:color="auto"/>
                        <w:left w:val="none" w:sz="0" w:space="0" w:color="auto"/>
                        <w:bottom w:val="none" w:sz="0" w:space="0" w:color="auto"/>
                        <w:right w:val="none" w:sz="0" w:space="0" w:color="auto"/>
                      </w:divBdr>
                    </w:div>
                  </w:divsChild>
                </w:div>
                <w:div w:id="885025675">
                  <w:marLeft w:val="0"/>
                  <w:marRight w:val="0"/>
                  <w:marTop w:val="0"/>
                  <w:marBottom w:val="0"/>
                  <w:divBdr>
                    <w:top w:val="none" w:sz="0" w:space="0" w:color="auto"/>
                    <w:left w:val="none" w:sz="0" w:space="0" w:color="auto"/>
                    <w:bottom w:val="none" w:sz="0" w:space="0" w:color="auto"/>
                    <w:right w:val="none" w:sz="0" w:space="0" w:color="auto"/>
                  </w:divBdr>
                  <w:divsChild>
                    <w:div w:id="1837376893">
                      <w:marLeft w:val="0"/>
                      <w:marRight w:val="0"/>
                      <w:marTop w:val="0"/>
                      <w:marBottom w:val="0"/>
                      <w:divBdr>
                        <w:top w:val="none" w:sz="0" w:space="0" w:color="auto"/>
                        <w:left w:val="none" w:sz="0" w:space="0" w:color="auto"/>
                        <w:bottom w:val="none" w:sz="0" w:space="0" w:color="auto"/>
                        <w:right w:val="none" w:sz="0" w:space="0" w:color="auto"/>
                      </w:divBdr>
                    </w:div>
                  </w:divsChild>
                </w:div>
                <w:div w:id="1013191794">
                  <w:marLeft w:val="0"/>
                  <w:marRight w:val="0"/>
                  <w:marTop w:val="0"/>
                  <w:marBottom w:val="0"/>
                  <w:divBdr>
                    <w:top w:val="none" w:sz="0" w:space="0" w:color="auto"/>
                    <w:left w:val="none" w:sz="0" w:space="0" w:color="auto"/>
                    <w:bottom w:val="none" w:sz="0" w:space="0" w:color="auto"/>
                    <w:right w:val="none" w:sz="0" w:space="0" w:color="auto"/>
                  </w:divBdr>
                  <w:divsChild>
                    <w:div w:id="1353261613">
                      <w:marLeft w:val="0"/>
                      <w:marRight w:val="0"/>
                      <w:marTop w:val="0"/>
                      <w:marBottom w:val="0"/>
                      <w:divBdr>
                        <w:top w:val="none" w:sz="0" w:space="0" w:color="auto"/>
                        <w:left w:val="none" w:sz="0" w:space="0" w:color="auto"/>
                        <w:bottom w:val="none" w:sz="0" w:space="0" w:color="auto"/>
                        <w:right w:val="none" w:sz="0" w:space="0" w:color="auto"/>
                      </w:divBdr>
                    </w:div>
                  </w:divsChild>
                </w:div>
                <w:div w:id="1359889885">
                  <w:marLeft w:val="0"/>
                  <w:marRight w:val="0"/>
                  <w:marTop w:val="0"/>
                  <w:marBottom w:val="0"/>
                  <w:divBdr>
                    <w:top w:val="none" w:sz="0" w:space="0" w:color="auto"/>
                    <w:left w:val="none" w:sz="0" w:space="0" w:color="auto"/>
                    <w:bottom w:val="none" w:sz="0" w:space="0" w:color="auto"/>
                    <w:right w:val="none" w:sz="0" w:space="0" w:color="auto"/>
                  </w:divBdr>
                  <w:divsChild>
                    <w:div w:id="2134519697">
                      <w:marLeft w:val="0"/>
                      <w:marRight w:val="0"/>
                      <w:marTop w:val="0"/>
                      <w:marBottom w:val="0"/>
                      <w:divBdr>
                        <w:top w:val="none" w:sz="0" w:space="0" w:color="auto"/>
                        <w:left w:val="none" w:sz="0" w:space="0" w:color="auto"/>
                        <w:bottom w:val="none" w:sz="0" w:space="0" w:color="auto"/>
                        <w:right w:val="none" w:sz="0" w:space="0" w:color="auto"/>
                      </w:divBdr>
                    </w:div>
                  </w:divsChild>
                </w:div>
                <w:div w:id="1431198552">
                  <w:marLeft w:val="0"/>
                  <w:marRight w:val="0"/>
                  <w:marTop w:val="0"/>
                  <w:marBottom w:val="0"/>
                  <w:divBdr>
                    <w:top w:val="none" w:sz="0" w:space="0" w:color="auto"/>
                    <w:left w:val="none" w:sz="0" w:space="0" w:color="auto"/>
                    <w:bottom w:val="none" w:sz="0" w:space="0" w:color="auto"/>
                    <w:right w:val="none" w:sz="0" w:space="0" w:color="auto"/>
                  </w:divBdr>
                  <w:divsChild>
                    <w:div w:id="720128908">
                      <w:marLeft w:val="0"/>
                      <w:marRight w:val="0"/>
                      <w:marTop w:val="0"/>
                      <w:marBottom w:val="0"/>
                      <w:divBdr>
                        <w:top w:val="none" w:sz="0" w:space="0" w:color="auto"/>
                        <w:left w:val="none" w:sz="0" w:space="0" w:color="auto"/>
                        <w:bottom w:val="none" w:sz="0" w:space="0" w:color="auto"/>
                        <w:right w:val="none" w:sz="0" w:space="0" w:color="auto"/>
                      </w:divBdr>
                    </w:div>
                  </w:divsChild>
                </w:div>
                <w:div w:id="1554661662">
                  <w:marLeft w:val="0"/>
                  <w:marRight w:val="0"/>
                  <w:marTop w:val="0"/>
                  <w:marBottom w:val="0"/>
                  <w:divBdr>
                    <w:top w:val="none" w:sz="0" w:space="0" w:color="auto"/>
                    <w:left w:val="none" w:sz="0" w:space="0" w:color="auto"/>
                    <w:bottom w:val="none" w:sz="0" w:space="0" w:color="auto"/>
                    <w:right w:val="none" w:sz="0" w:space="0" w:color="auto"/>
                  </w:divBdr>
                  <w:divsChild>
                    <w:div w:id="1578901492">
                      <w:marLeft w:val="0"/>
                      <w:marRight w:val="0"/>
                      <w:marTop w:val="0"/>
                      <w:marBottom w:val="0"/>
                      <w:divBdr>
                        <w:top w:val="none" w:sz="0" w:space="0" w:color="auto"/>
                        <w:left w:val="none" w:sz="0" w:space="0" w:color="auto"/>
                        <w:bottom w:val="none" w:sz="0" w:space="0" w:color="auto"/>
                        <w:right w:val="none" w:sz="0" w:space="0" w:color="auto"/>
                      </w:divBdr>
                    </w:div>
                  </w:divsChild>
                </w:div>
                <w:div w:id="1698120089">
                  <w:marLeft w:val="0"/>
                  <w:marRight w:val="0"/>
                  <w:marTop w:val="0"/>
                  <w:marBottom w:val="0"/>
                  <w:divBdr>
                    <w:top w:val="none" w:sz="0" w:space="0" w:color="auto"/>
                    <w:left w:val="none" w:sz="0" w:space="0" w:color="auto"/>
                    <w:bottom w:val="none" w:sz="0" w:space="0" w:color="auto"/>
                    <w:right w:val="none" w:sz="0" w:space="0" w:color="auto"/>
                  </w:divBdr>
                  <w:divsChild>
                    <w:div w:id="6643775">
                      <w:marLeft w:val="0"/>
                      <w:marRight w:val="0"/>
                      <w:marTop w:val="0"/>
                      <w:marBottom w:val="0"/>
                      <w:divBdr>
                        <w:top w:val="none" w:sz="0" w:space="0" w:color="auto"/>
                        <w:left w:val="none" w:sz="0" w:space="0" w:color="auto"/>
                        <w:bottom w:val="none" w:sz="0" w:space="0" w:color="auto"/>
                        <w:right w:val="none" w:sz="0" w:space="0" w:color="auto"/>
                      </w:divBdr>
                    </w:div>
                  </w:divsChild>
                </w:div>
                <w:div w:id="1901668520">
                  <w:marLeft w:val="0"/>
                  <w:marRight w:val="0"/>
                  <w:marTop w:val="0"/>
                  <w:marBottom w:val="0"/>
                  <w:divBdr>
                    <w:top w:val="none" w:sz="0" w:space="0" w:color="auto"/>
                    <w:left w:val="none" w:sz="0" w:space="0" w:color="auto"/>
                    <w:bottom w:val="none" w:sz="0" w:space="0" w:color="auto"/>
                    <w:right w:val="none" w:sz="0" w:space="0" w:color="auto"/>
                  </w:divBdr>
                  <w:divsChild>
                    <w:div w:id="1081177409">
                      <w:marLeft w:val="0"/>
                      <w:marRight w:val="0"/>
                      <w:marTop w:val="0"/>
                      <w:marBottom w:val="0"/>
                      <w:divBdr>
                        <w:top w:val="none" w:sz="0" w:space="0" w:color="auto"/>
                        <w:left w:val="none" w:sz="0" w:space="0" w:color="auto"/>
                        <w:bottom w:val="none" w:sz="0" w:space="0" w:color="auto"/>
                        <w:right w:val="none" w:sz="0" w:space="0" w:color="auto"/>
                      </w:divBdr>
                    </w:div>
                  </w:divsChild>
                </w:div>
                <w:div w:id="1936740833">
                  <w:marLeft w:val="0"/>
                  <w:marRight w:val="0"/>
                  <w:marTop w:val="0"/>
                  <w:marBottom w:val="0"/>
                  <w:divBdr>
                    <w:top w:val="none" w:sz="0" w:space="0" w:color="auto"/>
                    <w:left w:val="none" w:sz="0" w:space="0" w:color="auto"/>
                    <w:bottom w:val="none" w:sz="0" w:space="0" w:color="auto"/>
                    <w:right w:val="none" w:sz="0" w:space="0" w:color="auto"/>
                  </w:divBdr>
                  <w:divsChild>
                    <w:div w:id="799961936">
                      <w:marLeft w:val="0"/>
                      <w:marRight w:val="0"/>
                      <w:marTop w:val="0"/>
                      <w:marBottom w:val="0"/>
                      <w:divBdr>
                        <w:top w:val="none" w:sz="0" w:space="0" w:color="auto"/>
                        <w:left w:val="none" w:sz="0" w:space="0" w:color="auto"/>
                        <w:bottom w:val="none" w:sz="0" w:space="0" w:color="auto"/>
                        <w:right w:val="none" w:sz="0" w:space="0" w:color="auto"/>
                      </w:divBdr>
                    </w:div>
                  </w:divsChild>
                </w:div>
                <w:div w:id="1964192811">
                  <w:marLeft w:val="0"/>
                  <w:marRight w:val="0"/>
                  <w:marTop w:val="0"/>
                  <w:marBottom w:val="0"/>
                  <w:divBdr>
                    <w:top w:val="none" w:sz="0" w:space="0" w:color="auto"/>
                    <w:left w:val="none" w:sz="0" w:space="0" w:color="auto"/>
                    <w:bottom w:val="none" w:sz="0" w:space="0" w:color="auto"/>
                    <w:right w:val="none" w:sz="0" w:space="0" w:color="auto"/>
                  </w:divBdr>
                  <w:divsChild>
                    <w:div w:id="120648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930110">
      <w:bodyDiv w:val="1"/>
      <w:marLeft w:val="0"/>
      <w:marRight w:val="0"/>
      <w:marTop w:val="0"/>
      <w:marBottom w:val="0"/>
      <w:divBdr>
        <w:top w:val="none" w:sz="0" w:space="0" w:color="auto"/>
        <w:left w:val="none" w:sz="0" w:space="0" w:color="auto"/>
        <w:bottom w:val="none" w:sz="0" w:space="0" w:color="auto"/>
        <w:right w:val="none" w:sz="0" w:space="0" w:color="auto"/>
      </w:divBdr>
      <w:divsChild>
        <w:div w:id="937711057">
          <w:marLeft w:val="0"/>
          <w:marRight w:val="0"/>
          <w:marTop w:val="0"/>
          <w:marBottom w:val="0"/>
          <w:divBdr>
            <w:top w:val="none" w:sz="0" w:space="0" w:color="auto"/>
            <w:left w:val="none" w:sz="0" w:space="0" w:color="auto"/>
            <w:bottom w:val="none" w:sz="0" w:space="0" w:color="auto"/>
            <w:right w:val="none" w:sz="0" w:space="0" w:color="auto"/>
          </w:divBdr>
        </w:div>
        <w:div w:id="1142308346">
          <w:marLeft w:val="0"/>
          <w:marRight w:val="0"/>
          <w:marTop w:val="0"/>
          <w:marBottom w:val="0"/>
          <w:divBdr>
            <w:top w:val="none" w:sz="0" w:space="0" w:color="auto"/>
            <w:left w:val="none" w:sz="0" w:space="0" w:color="auto"/>
            <w:bottom w:val="none" w:sz="0" w:space="0" w:color="auto"/>
            <w:right w:val="none" w:sz="0" w:space="0" w:color="auto"/>
          </w:divBdr>
        </w:div>
      </w:divsChild>
    </w:div>
    <w:div w:id="1387682552">
      <w:bodyDiv w:val="1"/>
      <w:marLeft w:val="0"/>
      <w:marRight w:val="0"/>
      <w:marTop w:val="0"/>
      <w:marBottom w:val="0"/>
      <w:divBdr>
        <w:top w:val="none" w:sz="0" w:space="0" w:color="auto"/>
        <w:left w:val="none" w:sz="0" w:space="0" w:color="auto"/>
        <w:bottom w:val="none" w:sz="0" w:space="0" w:color="auto"/>
        <w:right w:val="none" w:sz="0" w:space="0" w:color="auto"/>
      </w:divBdr>
      <w:divsChild>
        <w:div w:id="409818049">
          <w:marLeft w:val="0"/>
          <w:marRight w:val="0"/>
          <w:marTop w:val="0"/>
          <w:marBottom w:val="0"/>
          <w:divBdr>
            <w:top w:val="none" w:sz="0" w:space="0" w:color="auto"/>
            <w:left w:val="none" w:sz="0" w:space="0" w:color="auto"/>
            <w:bottom w:val="none" w:sz="0" w:space="0" w:color="auto"/>
            <w:right w:val="none" w:sz="0" w:space="0" w:color="auto"/>
          </w:divBdr>
        </w:div>
        <w:div w:id="573659161">
          <w:marLeft w:val="0"/>
          <w:marRight w:val="0"/>
          <w:marTop w:val="0"/>
          <w:marBottom w:val="0"/>
          <w:divBdr>
            <w:top w:val="none" w:sz="0" w:space="0" w:color="auto"/>
            <w:left w:val="none" w:sz="0" w:space="0" w:color="auto"/>
            <w:bottom w:val="none" w:sz="0" w:space="0" w:color="auto"/>
            <w:right w:val="none" w:sz="0" w:space="0" w:color="auto"/>
          </w:divBdr>
        </w:div>
        <w:div w:id="1074938857">
          <w:marLeft w:val="0"/>
          <w:marRight w:val="0"/>
          <w:marTop w:val="0"/>
          <w:marBottom w:val="0"/>
          <w:divBdr>
            <w:top w:val="none" w:sz="0" w:space="0" w:color="auto"/>
            <w:left w:val="none" w:sz="0" w:space="0" w:color="auto"/>
            <w:bottom w:val="none" w:sz="0" w:space="0" w:color="auto"/>
            <w:right w:val="none" w:sz="0" w:space="0" w:color="auto"/>
          </w:divBdr>
          <w:divsChild>
            <w:div w:id="1123571066">
              <w:marLeft w:val="0"/>
              <w:marRight w:val="0"/>
              <w:marTop w:val="30"/>
              <w:marBottom w:val="30"/>
              <w:divBdr>
                <w:top w:val="none" w:sz="0" w:space="0" w:color="auto"/>
                <w:left w:val="none" w:sz="0" w:space="0" w:color="auto"/>
                <w:bottom w:val="none" w:sz="0" w:space="0" w:color="auto"/>
                <w:right w:val="none" w:sz="0" w:space="0" w:color="auto"/>
              </w:divBdr>
              <w:divsChild>
                <w:div w:id="76370067">
                  <w:marLeft w:val="0"/>
                  <w:marRight w:val="0"/>
                  <w:marTop w:val="0"/>
                  <w:marBottom w:val="0"/>
                  <w:divBdr>
                    <w:top w:val="none" w:sz="0" w:space="0" w:color="auto"/>
                    <w:left w:val="none" w:sz="0" w:space="0" w:color="auto"/>
                    <w:bottom w:val="none" w:sz="0" w:space="0" w:color="auto"/>
                    <w:right w:val="none" w:sz="0" w:space="0" w:color="auto"/>
                  </w:divBdr>
                  <w:divsChild>
                    <w:div w:id="990408839">
                      <w:marLeft w:val="0"/>
                      <w:marRight w:val="0"/>
                      <w:marTop w:val="0"/>
                      <w:marBottom w:val="0"/>
                      <w:divBdr>
                        <w:top w:val="none" w:sz="0" w:space="0" w:color="auto"/>
                        <w:left w:val="none" w:sz="0" w:space="0" w:color="auto"/>
                        <w:bottom w:val="none" w:sz="0" w:space="0" w:color="auto"/>
                        <w:right w:val="none" w:sz="0" w:space="0" w:color="auto"/>
                      </w:divBdr>
                    </w:div>
                  </w:divsChild>
                </w:div>
                <w:div w:id="131606573">
                  <w:marLeft w:val="0"/>
                  <w:marRight w:val="0"/>
                  <w:marTop w:val="0"/>
                  <w:marBottom w:val="0"/>
                  <w:divBdr>
                    <w:top w:val="none" w:sz="0" w:space="0" w:color="auto"/>
                    <w:left w:val="none" w:sz="0" w:space="0" w:color="auto"/>
                    <w:bottom w:val="none" w:sz="0" w:space="0" w:color="auto"/>
                    <w:right w:val="none" w:sz="0" w:space="0" w:color="auto"/>
                  </w:divBdr>
                  <w:divsChild>
                    <w:div w:id="894706867">
                      <w:marLeft w:val="0"/>
                      <w:marRight w:val="0"/>
                      <w:marTop w:val="0"/>
                      <w:marBottom w:val="0"/>
                      <w:divBdr>
                        <w:top w:val="none" w:sz="0" w:space="0" w:color="auto"/>
                        <w:left w:val="none" w:sz="0" w:space="0" w:color="auto"/>
                        <w:bottom w:val="none" w:sz="0" w:space="0" w:color="auto"/>
                        <w:right w:val="none" w:sz="0" w:space="0" w:color="auto"/>
                      </w:divBdr>
                    </w:div>
                  </w:divsChild>
                </w:div>
                <w:div w:id="173301470">
                  <w:marLeft w:val="0"/>
                  <w:marRight w:val="0"/>
                  <w:marTop w:val="0"/>
                  <w:marBottom w:val="0"/>
                  <w:divBdr>
                    <w:top w:val="none" w:sz="0" w:space="0" w:color="auto"/>
                    <w:left w:val="none" w:sz="0" w:space="0" w:color="auto"/>
                    <w:bottom w:val="none" w:sz="0" w:space="0" w:color="auto"/>
                    <w:right w:val="none" w:sz="0" w:space="0" w:color="auto"/>
                  </w:divBdr>
                  <w:divsChild>
                    <w:div w:id="761032175">
                      <w:marLeft w:val="0"/>
                      <w:marRight w:val="0"/>
                      <w:marTop w:val="0"/>
                      <w:marBottom w:val="0"/>
                      <w:divBdr>
                        <w:top w:val="none" w:sz="0" w:space="0" w:color="auto"/>
                        <w:left w:val="none" w:sz="0" w:space="0" w:color="auto"/>
                        <w:bottom w:val="none" w:sz="0" w:space="0" w:color="auto"/>
                        <w:right w:val="none" w:sz="0" w:space="0" w:color="auto"/>
                      </w:divBdr>
                    </w:div>
                  </w:divsChild>
                </w:div>
                <w:div w:id="197402258">
                  <w:marLeft w:val="0"/>
                  <w:marRight w:val="0"/>
                  <w:marTop w:val="0"/>
                  <w:marBottom w:val="0"/>
                  <w:divBdr>
                    <w:top w:val="none" w:sz="0" w:space="0" w:color="auto"/>
                    <w:left w:val="none" w:sz="0" w:space="0" w:color="auto"/>
                    <w:bottom w:val="none" w:sz="0" w:space="0" w:color="auto"/>
                    <w:right w:val="none" w:sz="0" w:space="0" w:color="auto"/>
                  </w:divBdr>
                  <w:divsChild>
                    <w:div w:id="352806839">
                      <w:marLeft w:val="0"/>
                      <w:marRight w:val="0"/>
                      <w:marTop w:val="0"/>
                      <w:marBottom w:val="0"/>
                      <w:divBdr>
                        <w:top w:val="none" w:sz="0" w:space="0" w:color="auto"/>
                        <w:left w:val="none" w:sz="0" w:space="0" w:color="auto"/>
                        <w:bottom w:val="none" w:sz="0" w:space="0" w:color="auto"/>
                        <w:right w:val="none" w:sz="0" w:space="0" w:color="auto"/>
                      </w:divBdr>
                    </w:div>
                  </w:divsChild>
                </w:div>
                <w:div w:id="216087161">
                  <w:marLeft w:val="0"/>
                  <w:marRight w:val="0"/>
                  <w:marTop w:val="0"/>
                  <w:marBottom w:val="0"/>
                  <w:divBdr>
                    <w:top w:val="none" w:sz="0" w:space="0" w:color="auto"/>
                    <w:left w:val="none" w:sz="0" w:space="0" w:color="auto"/>
                    <w:bottom w:val="none" w:sz="0" w:space="0" w:color="auto"/>
                    <w:right w:val="none" w:sz="0" w:space="0" w:color="auto"/>
                  </w:divBdr>
                  <w:divsChild>
                    <w:div w:id="1675571577">
                      <w:marLeft w:val="0"/>
                      <w:marRight w:val="0"/>
                      <w:marTop w:val="0"/>
                      <w:marBottom w:val="0"/>
                      <w:divBdr>
                        <w:top w:val="none" w:sz="0" w:space="0" w:color="auto"/>
                        <w:left w:val="none" w:sz="0" w:space="0" w:color="auto"/>
                        <w:bottom w:val="none" w:sz="0" w:space="0" w:color="auto"/>
                        <w:right w:val="none" w:sz="0" w:space="0" w:color="auto"/>
                      </w:divBdr>
                    </w:div>
                  </w:divsChild>
                </w:div>
                <w:div w:id="437336677">
                  <w:marLeft w:val="0"/>
                  <w:marRight w:val="0"/>
                  <w:marTop w:val="0"/>
                  <w:marBottom w:val="0"/>
                  <w:divBdr>
                    <w:top w:val="none" w:sz="0" w:space="0" w:color="auto"/>
                    <w:left w:val="none" w:sz="0" w:space="0" w:color="auto"/>
                    <w:bottom w:val="none" w:sz="0" w:space="0" w:color="auto"/>
                    <w:right w:val="none" w:sz="0" w:space="0" w:color="auto"/>
                  </w:divBdr>
                  <w:divsChild>
                    <w:div w:id="2078086209">
                      <w:marLeft w:val="0"/>
                      <w:marRight w:val="0"/>
                      <w:marTop w:val="0"/>
                      <w:marBottom w:val="0"/>
                      <w:divBdr>
                        <w:top w:val="none" w:sz="0" w:space="0" w:color="auto"/>
                        <w:left w:val="none" w:sz="0" w:space="0" w:color="auto"/>
                        <w:bottom w:val="none" w:sz="0" w:space="0" w:color="auto"/>
                        <w:right w:val="none" w:sz="0" w:space="0" w:color="auto"/>
                      </w:divBdr>
                    </w:div>
                  </w:divsChild>
                </w:div>
                <w:div w:id="610090460">
                  <w:marLeft w:val="0"/>
                  <w:marRight w:val="0"/>
                  <w:marTop w:val="0"/>
                  <w:marBottom w:val="0"/>
                  <w:divBdr>
                    <w:top w:val="none" w:sz="0" w:space="0" w:color="auto"/>
                    <w:left w:val="none" w:sz="0" w:space="0" w:color="auto"/>
                    <w:bottom w:val="none" w:sz="0" w:space="0" w:color="auto"/>
                    <w:right w:val="none" w:sz="0" w:space="0" w:color="auto"/>
                  </w:divBdr>
                  <w:divsChild>
                    <w:div w:id="1534072788">
                      <w:marLeft w:val="0"/>
                      <w:marRight w:val="0"/>
                      <w:marTop w:val="0"/>
                      <w:marBottom w:val="0"/>
                      <w:divBdr>
                        <w:top w:val="none" w:sz="0" w:space="0" w:color="auto"/>
                        <w:left w:val="none" w:sz="0" w:space="0" w:color="auto"/>
                        <w:bottom w:val="none" w:sz="0" w:space="0" w:color="auto"/>
                        <w:right w:val="none" w:sz="0" w:space="0" w:color="auto"/>
                      </w:divBdr>
                    </w:div>
                  </w:divsChild>
                </w:div>
                <w:div w:id="709304583">
                  <w:marLeft w:val="0"/>
                  <w:marRight w:val="0"/>
                  <w:marTop w:val="0"/>
                  <w:marBottom w:val="0"/>
                  <w:divBdr>
                    <w:top w:val="none" w:sz="0" w:space="0" w:color="auto"/>
                    <w:left w:val="none" w:sz="0" w:space="0" w:color="auto"/>
                    <w:bottom w:val="none" w:sz="0" w:space="0" w:color="auto"/>
                    <w:right w:val="none" w:sz="0" w:space="0" w:color="auto"/>
                  </w:divBdr>
                  <w:divsChild>
                    <w:div w:id="1728797270">
                      <w:marLeft w:val="0"/>
                      <w:marRight w:val="0"/>
                      <w:marTop w:val="0"/>
                      <w:marBottom w:val="0"/>
                      <w:divBdr>
                        <w:top w:val="none" w:sz="0" w:space="0" w:color="auto"/>
                        <w:left w:val="none" w:sz="0" w:space="0" w:color="auto"/>
                        <w:bottom w:val="none" w:sz="0" w:space="0" w:color="auto"/>
                        <w:right w:val="none" w:sz="0" w:space="0" w:color="auto"/>
                      </w:divBdr>
                    </w:div>
                  </w:divsChild>
                </w:div>
                <w:div w:id="711735306">
                  <w:marLeft w:val="0"/>
                  <w:marRight w:val="0"/>
                  <w:marTop w:val="0"/>
                  <w:marBottom w:val="0"/>
                  <w:divBdr>
                    <w:top w:val="none" w:sz="0" w:space="0" w:color="auto"/>
                    <w:left w:val="none" w:sz="0" w:space="0" w:color="auto"/>
                    <w:bottom w:val="none" w:sz="0" w:space="0" w:color="auto"/>
                    <w:right w:val="none" w:sz="0" w:space="0" w:color="auto"/>
                  </w:divBdr>
                  <w:divsChild>
                    <w:div w:id="540746021">
                      <w:marLeft w:val="0"/>
                      <w:marRight w:val="0"/>
                      <w:marTop w:val="0"/>
                      <w:marBottom w:val="0"/>
                      <w:divBdr>
                        <w:top w:val="none" w:sz="0" w:space="0" w:color="auto"/>
                        <w:left w:val="none" w:sz="0" w:space="0" w:color="auto"/>
                        <w:bottom w:val="none" w:sz="0" w:space="0" w:color="auto"/>
                        <w:right w:val="none" w:sz="0" w:space="0" w:color="auto"/>
                      </w:divBdr>
                    </w:div>
                  </w:divsChild>
                </w:div>
                <w:div w:id="739136689">
                  <w:marLeft w:val="0"/>
                  <w:marRight w:val="0"/>
                  <w:marTop w:val="0"/>
                  <w:marBottom w:val="0"/>
                  <w:divBdr>
                    <w:top w:val="none" w:sz="0" w:space="0" w:color="auto"/>
                    <w:left w:val="none" w:sz="0" w:space="0" w:color="auto"/>
                    <w:bottom w:val="none" w:sz="0" w:space="0" w:color="auto"/>
                    <w:right w:val="none" w:sz="0" w:space="0" w:color="auto"/>
                  </w:divBdr>
                  <w:divsChild>
                    <w:div w:id="894899906">
                      <w:marLeft w:val="0"/>
                      <w:marRight w:val="0"/>
                      <w:marTop w:val="0"/>
                      <w:marBottom w:val="0"/>
                      <w:divBdr>
                        <w:top w:val="none" w:sz="0" w:space="0" w:color="auto"/>
                        <w:left w:val="none" w:sz="0" w:space="0" w:color="auto"/>
                        <w:bottom w:val="none" w:sz="0" w:space="0" w:color="auto"/>
                        <w:right w:val="none" w:sz="0" w:space="0" w:color="auto"/>
                      </w:divBdr>
                    </w:div>
                  </w:divsChild>
                </w:div>
                <w:div w:id="868491624">
                  <w:marLeft w:val="0"/>
                  <w:marRight w:val="0"/>
                  <w:marTop w:val="0"/>
                  <w:marBottom w:val="0"/>
                  <w:divBdr>
                    <w:top w:val="none" w:sz="0" w:space="0" w:color="auto"/>
                    <w:left w:val="none" w:sz="0" w:space="0" w:color="auto"/>
                    <w:bottom w:val="none" w:sz="0" w:space="0" w:color="auto"/>
                    <w:right w:val="none" w:sz="0" w:space="0" w:color="auto"/>
                  </w:divBdr>
                  <w:divsChild>
                    <w:div w:id="1787968334">
                      <w:marLeft w:val="0"/>
                      <w:marRight w:val="0"/>
                      <w:marTop w:val="0"/>
                      <w:marBottom w:val="0"/>
                      <w:divBdr>
                        <w:top w:val="none" w:sz="0" w:space="0" w:color="auto"/>
                        <w:left w:val="none" w:sz="0" w:space="0" w:color="auto"/>
                        <w:bottom w:val="none" w:sz="0" w:space="0" w:color="auto"/>
                        <w:right w:val="none" w:sz="0" w:space="0" w:color="auto"/>
                      </w:divBdr>
                    </w:div>
                  </w:divsChild>
                </w:div>
                <w:div w:id="1039672025">
                  <w:marLeft w:val="0"/>
                  <w:marRight w:val="0"/>
                  <w:marTop w:val="0"/>
                  <w:marBottom w:val="0"/>
                  <w:divBdr>
                    <w:top w:val="none" w:sz="0" w:space="0" w:color="auto"/>
                    <w:left w:val="none" w:sz="0" w:space="0" w:color="auto"/>
                    <w:bottom w:val="none" w:sz="0" w:space="0" w:color="auto"/>
                    <w:right w:val="none" w:sz="0" w:space="0" w:color="auto"/>
                  </w:divBdr>
                  <w:divsChild>
                    <w:div w:id="1114207815">
                      <w:marLeft w:val="0"/>
                      <w:marRight w:val="0"/>
                      <w:marTop w:val="0"/>
                      <w:marBottom w:val="0"/>
                      <w:divBdr>
                        <w:top w:val="none" w:sz="0" w:space="0" w:color="auto"/>
                        <w:left w:val="none" w:sz="0" w:space="0" w:color="auto"/>
                        <w:bottom w:val="none" w:sz="0" w:space="0" w:color="auto"/>
                        <w:right w:val="none" w:sz="0" w:space="0" w:color="auto"/>
                      </w:divBdr>
                    </w:div>
                  </w:divsChild>
                </w:div>
                <w:div w:id="1060205826">
                  <w:marLeft w:val="0"/>
                  <w:marRight w:val="0"/>
                  <w:marTop w:val="0"/>
                  <w:marBottom w:val="0"/>
                  <w:divBdr>
                    <w:top w:val="none" w:sz="0" w:space="0" w:color="auto"/>
                    <w:left w:val="none" w:sz="0" w:space="0" w:color="auto"/>
                    <w:bottom w:val="none" w:sz="0" w:space="0" w:color="auto"/>
                    <w:right w:val="none" w:sz="0" w:space="0" w:color="auto"/>
                  </w:divBdr>
                  <w:divsChild>
                    <w:div w:id="1829859294">
                      <w:marLeft w:val="0"/>
                      <w:marRight w:val="0"/>
                      <w:marTop w:val="0"/>
                      <w:marBottom w:val="0"/>
                      <w:divBdr>
                        <w:top w:val="none" w:sz="0" w:space="0" w:color="auto"/>
                        <w:left w:val="none" w:sz="0" w:space="0" w:color="auto"/>
                        <w:bottom w:val="none" w:sz="0" w:space="0" w:color="auto"/>
                        <w:right w:val="none" w:sz="0" w:space="0" w:color="auto"/>
                      </w:divBdr>
                    </w:div>
                  </w:divsChild>
                </w:div>
                <w:div w:id="1181436328">
                  <w:marLeft w:val="0"/>
                  <w:marRight w:val="0"/>
                  <w:marTop w:val="0"/>
                  <w:marBottom w:val="0"/>
                  <w:divBdr>
                    <w:top w:val="none" w:sz="0" w:space="0" w:color="auto"/>
                    <w:left w:val="none" w:sz="0" w:space="0" w:color="auto"/>
                    <w:bottom w:val="none" w:sz="0" w:space="0" w:color="auto"/>
                    <w:right w:val="none" w:sz="0" w:space="0" w:color="auto"/>
                  </w:divBdr>
                  <w:divsChild>
                    <w:div w:id="507403596">
                      <w:marLeft w:val="0"/>
                      <w:marRight w:val="0"/>
                      <w:marTop w:val="0"/>
                      <w:marBottom w:val="0"/>
                      <w:divBdr>
                        <w:top w:val="none" w:sz="0" w:space="0" w:color="auto"/>
                        <w:left w:val="none" w:sz="0" w:space="0" w:color="auto"/>
                        <w:bottom w:val="none" w:sz="0" w:space="0" w:color="auto"/>
                        <w:right w:val="none" w:sz="0" w:space="0" w:color="auto"/>
                      </w:divBdr>
                    </w:div>
                  </w:divsChild>
                </w:div>
                <w:div w:id="1222406130">
                  <w:marLeft w:val="0"/>
                  <w:marRight w:val="0"/>
                  <w:marTop w:val="0"/>
                  <w:marBottom w:val="0"/>
                  <w:divBdr>
                    <w:top w:val="none" w:sz="0" w:space="0" w:color="auto"/>
                    <w:left w:val="none" w:sz="0" w:space="0" w:color="auto"/>
                    <w:bottom w:val="none" w:sz="0" w:space="0" w:color="auto"/>
                    <w:right w:val="none" w:sz="0" w:space="0" w:color="auto"/>
                  </w:divBdr>
                  <w:divsChild>
                    <w:div w:id="1278293021">
                      <w:marLeft w:val="0"/>
                      <w:marRight w:val="0"/>
                      <w:marTop w:val="0"/>
                      <w:marBottom w:val="0"/>
                      <w:divBdr>
                        <w:top w:val="none" w:sz="0" w:space="0" w:color="auto"/>
                        <w:left w:val="none" w:sz="0" w:space="0" w:color="auto"/>
                        <w:bottom w:val="none" w:sz="0" w:space="0" w:color="auto"/>
                        <w:right w:val="none" w:sz="0" w:space="0" w:color="auto"/>
                      </w:divBdr>
                    </w:div>
                  </w:divsChild>
                </w:div>
                <w:div w:id="1242564921">
                  <w:marLeft w:val="0"/>
                  <w:marRight w:val="0"/>
                  <w:marTop w:val="0"/>
                  <w:marBottom w:val="0"/>
                  <w:divBdr>
                    <w:top w:val="none" w:sz="0" w:space="0" w:color="auto"/>
                    <w:left w:val="none" w:sz="0" w:space="0" w:color="auto"/>
                    <w:bottom w:val="none" w:sz="0" w:space="0" w:color="auto"/>
                    <w:right w:val="none" w:sz="0" w:space="0" w:color="auto"/>
                  </w:divBdr>
                  <w:divsChild>
                    <w:div w:id="1041250837">
                      <w:marLeft w:val="0"/>
                      <w:marRight w:val="0"/>
                      <w:marTop w:val="0"/>
                      <w:marBottom w:val="0"/>
                      <w:divBdr>
                        <w:top w:val="none" w:sz="0" w:space="0" w:color="auto"/>
                        <w:left w:val="none" w:sz="0" w:space="0" w:color="auto"/>
                        <w:bottom w:val="none" w:sz="0" w:space="0" w:color="auto"/>
                        <w:right w:val="none" w:sz="0" w:space="0" w:color="auto"/>
                      </w:divBdr>
                    </w:div>
                  </w:divsChild>
                </w:div>
                <w:div w:id="1266695665">
                  <w:marLeft w:val="0"/>
                  <w:marRight w:val="0"/>
                  <w:marTop w:val="0"/>
                  <w:marBottom w:val="0"/>
                  <w:divBdr>
                    <w:top w:val="none" w:sz="0" w:space="0" w:color="auto"/>
                    <w:left w:val="none" w:sz="0" w:space="0" w:color="auto"/>
                    <w:bottom w:val="none" w:sz="0" w:space="0" w:color="auto"/>
                    <w:right w:val="none" w:sz="0" w:space="0" w:color="auto"/>
                  </w:divBdr>
                  <w:divsChild>
                    <w:div w:id="499783480">
                      <w:marLeft w:val="0"/>
                      <w:marRight w:val="0"/>
                      <w:marTop w:val="0"/>
                      <w:marBottom w:val="0"/>
                      <w:divBdr>
                        <w:top w:val="none" w:sz="0" w:space="0" w:color="auto"/>
                        <w:left w:val="none" w:sz="0" w:space="0" w:color="auto"/>
                        <w:bottom w:val="none" w:sz="0" w:space="0" w:color="auto"/>
                        <w:right w:val="none" w:sz="0" w:space="0" w:color="auto"/>
                      </w:divBdr>
                    </w:div>
                  </w:divsChild>
                </w:div>
                <w:div w:id="1282498486">
                  <w:marLeft w:val="0"/>
                  <w:marRight w:val="0"/>
                  <w:marTop w:val="0"/>
                  <w:marBottom w:val="0"/>
                  <w:divBdr>
                    <w:top w:val="none" w:sz="0" w:space="0" w:color="auto"/>
                    <w:left w:val="none" w:sz="0" w:space="0" w:color="auto"/>
                    <w:bottom w:val="none" w:sz="0" w:space="0" w:color="auto"/>
                    <w:right w:val="none" w:sz="0" w:space="0" w:color="auto"/>
                  </w:divBdr>
                  <w:divsChild>
                    <w:div w:id="417211253">
                      <w:marLeft w:val="0"/>
                      <w:marRight w:val="0"/>
                      <w:marTop w:val="0"/>
                      <w:marBottom w:val="0"/>
                      <w:divBdr>
                        <w:top w:val="none" w:sz="0" w:space="0" w:color="auto"/>
                        <w:left w:val="none" w:sz="0" w:space="0" w:color="auto"/>
                        <w:bottom w:val="none" w:sz="0" w:space="0" w:color="auto"/>
                        <w:right w:val="none" w:sz="0" w:space="0" w:color="auto"/>
                      </w:divBdr>
                    </w:div>
                  </w:divsChild>
                </w:div>
                <w:div w:id="1364013880">
                  <w:marLeft w:val="0"/>
                  <w:marRight w:val="0"/>
                  <w:marTop w:val="0"/>
                  <w:marBottom w:val="0"/>
                  <w:divBdr>
                    <w:top w:val="none" w:sz="0" w:space="0" w:color="auto"/>
                    <w:left w:val="none" w:sz="0" w:space="0" w:color="auto"/>
                    <w:bottom w:val="none" w:sz="0" w:space="0" w:color="auto"/>
                    <w:right w:val="none" w:sz="0" w:space="0" w:color="auto"/>
                  </w:divBdr>
                  <w:divsChild>
                    <w:div w:id="1309243996">
                      <w:marLeft w:val="0"/>
                      <w:marRight w:val="0"/>
                      <w:marTop w:val="0"/>
                      <w:marBottom w:val="0"/>
                      <w:divBdr>
                        <w:top w:val="none" w:sz="0" w:space="0" w:color="auto"/>
                        <w:left w:val="none" w:sz="0" w:space="0" w:color="auto"/>
                        <w:bottom w:val="none" w:sz="0" w:space="0" w:color="auto"/>
                        <w:right w:val="none" w:sz="0" w:space="0" w:color="auto"/>
                      </w:divBdr>
                    </w:div>
                  </w:divsChild>
                </w:div>
                <w:div w:id="1404911197">
                  <w:marLeft w:val="0"/>
                  <w:marRight w:val="0"/>
                  <w:marTop w:val="0"/>
                  <w:marBottom w:val="0"/>
                  <w:divBdr>
                    <w:top w:val="none" w:sz="0" w:space="0" w:color="auto"/>
                    <w:left w:val="none" w:sz="0" w:space="0" w:color="auto"/>
                    <w:bottom w:val="none" w:sz="0" w:space="0" w:color="auto"/>
                    <w:right w:val="none" w:sz="0" w:space="0" w:color="auto"/>
                  </w:divBdr>
                  <w:divsChild>
                    <w:div w:id="330646888">
                      <w:marLeft w:val="0"/>
                      <w:marRight w:val="0"/>
                      <w:marTop w:val="0"/>
                      <w:marBottom w:val="0"/>
                      <w:divBdr>
                        <w:top w:val="none" w:sz="0" w:space="0" w:color="auto"/>
                        <w:left w:val="none" w:sz="0" w:space="0" w:color="auto"/>
                        <w:bottom w:val="none" w:sz="0" w:space="0" w:color="auto"/>
                        <w:right w:val="none" w:sz="0" w:space="0" w:color="auto"/>
                      </w:divBdr>
                    </w:div>
                  </w:divsChild>
                </w:div>
                <w:div w:id="1488521841">
                  <w:marLeft w:val="0"/>
                  <w:marRight w:val="0"/>
                  <w:marTop w:val="0"/>
                  <w:marBottom w:val="0"/>
                  <w:divBdr>
                    <w:top w:val="none" w:sz="0" w:space="0" w:color="auto"/>
                    <w:left w:val="none" w:sz="0" w:space="0" w:color="auto"/>
                    <w:bottom w:val="none" w:sz="0" w:space="0" w:color="auto"/>
                    <w:right w:val="none" w:sz="0" w:space="0" w:color="auto"/>
                  </w:divBdr>
                  <w:divsChild>
                    <w:div w:id="1895920994">
                      <w:marLeft w:val="0"/>
                      <w:marRight w:val="0"/>
                      <w:marTop w:val="0"/>
                      <w:marBottom w:val="0"/>
                      <w:divBdr>
                        <w:top w:val="none" w:sz="0" w:space="0" w:color="auto"/>
                        <w:left w:val="none" w:sz="0" w:space="0" w:color="auto"/>
                        <w:bottom w:val="none" w:sz="0" w:space="0" w:color="auto"/>
                        <w:right w:val="none" w:sz="0" w:space="0" w:color="auto"/>
                      </w:divBdr>
                    </w:div>
                  </w:divsChild>
                </w:div>
                <w:div w:id="1506817972">
                  <w:marLeft w:val="0"/>
                  <w:marRight w:val="0"/>
                  <w:marTop w:val="0"/>
                  <w:marBottom w:val="0"/>
                  <w:divBdr>
                    <w:top w:val="none" w:sz="0" w:space="0" w:color="auto"/>
                    <w:left w:val="none" w:sz="0" w:space="0" w:color="auto"/>
                    <w:bottom w:val="none" w:sz="0" w:space="0" w:color="auto"/>
                    <w:right w:val="none" w:sz="0" w:space="0" w:color="auto"/>
                  </w:divBdr>
                  <w:divsChild>
                    <w:div w:id="1071734696">
                      <w:marLeft w:val="0"/>
                      <w:marRight w:val="0"/>
                      <w:marTop w:val="0"/>
                      <w:marBottom w:val="0"/>
                      <w:divBdr>
                        <w:top w:val="none" w:sz="0" w:space="0" w:color="auto"/>
                        <w:left w:val="none" w:sz="0" w:space="0" w:color="auto"/>
                        <w:bottom w:val="none" w:sz="0" w:space="0" w:color="auto"/>
                        <w:right w:val="none" w:sz="0" w:space="0" w:color="auto"/>
                      </w:divBdr>
                    </w:div>
                  </w:divsChild>
                </w:div>
                <w:div w:id="1517185087">
                  <w:marLeft w:val="0"/>
                  <w:marRight w:val="0"/>
                  <w:marTop w:val="0"/>
                  <w:marBottom w:val="0"/>
                  <w:divBdr>
                    <w:top w:val="none" w:sz="0" w:space="0" w:color="auto"/>
                    <w:left w:val="none" w:sz="0" w:space="0" w:color="auto"/>
                    <w:bottom w:val="none" w:sz="0" w:space="0" w:color="auto"/>
                    <w:right w:val="none" w:sz="0" w:space="0" w:color="auto"/>
                  </w:divBdr>
                  <w:divsChild>
                    <w:div w:id="1640183804">
                      <w:marLeft w:val="0"/>
                      <w:marRight w:val="0"/>
                      <w:marTop w:val="0"/>
                      <w:marBottom w:val="0"/>
                      <w:divBdr>
                        <w:top w:val="none" w:sz="0" w:space="0" w:color="auto"/>
                        <w:left w:val="none" w:sz="0" w:space="0" w:color="auto"/>
                        <w:bottom w:val="none" w:sz="0" w:space="0" w:color="auto"/>
                        <w:right w:val="none" w:sz="0" w:space="0" w:color="auto"/>
                      </w:divBdr>
                    </w:div>
                  </w:divsChild>
                </w:div>
                <w:div w:id="1680934574">
                  <w:marLeft w:val="0"/>
                  <w:marRight w:val="0"/>
                  <w:marTop w:val="0"/>
                  <w:marBottom w:val="0"/>
                  <w:divBdr>
                    <w:top w:val="none" w:sz="0" w:space="0" w:color="auto"/>
                    <w:left w:val="none" w:sz="0" w:space="0" w:color="auto"/>
                    <w:bottom w:val="none" w:sz="0" w:space="0" w:color="auto"/>
                    <w:right w:val="none" w:sz="0" w:space="0" w:color="auto"/>
                  </w:divBdr>
                  <w:divsChild>
                    <w:div w:id="505095363">
                      <w:marLeft w:val="0"/>
                      <w:marRight w:val="0"/>
                      <w:marTop w:val="0"/>
                      <w:marBottom w:val="0"/>
                      <w:divBdr>
                        <w:top w:val="none" w:sz="0" w:space="0" w:color="auto"/>
                        <w:left w:val="none" w:sz="0" w:space="0" w:color="auto"/>
                        <w:bottom w:val="none" w:sz="0" w:space="0" w:color="auto"/>
                        <w:right w:val="none" w:sz="0" w:space="0" w:color="auto"/>
                      </w:divBdr>
                    </w:div>
                  </w:divsChild>
                </w:div>
                <w:div w:id="1754665072">
                  <w:marLeft w:val="0"/>
                  <w:marRight w:val="0"/>
                  <w:marTop w:val="0"/>
                  <w:marBottom w:val="0"/>
                  <w:divBdr>
                    <w:top w:val="none" w:sz="0" w:space="0" w:color="auto"/>
                    <w:left w:val="none" w:sz="0" w:space="0" w:color="auto"/>
                    <w:bottom w:val="none" w:sz="0" w:space="0" w:color="auto"/>
                    <w:right w:val="none" w:sz="0" w:space="0" w:color="auto"/>
                  </w:divBdr>
                  <w:divsChild>
                    <w:div w:id="718092948">
                      <w:marLeft w:val="0"/>
                      <w:marRight w:val="0"/>
                      <w:marTop w:val="0"/>
                      <w:marBottom w:val="0"/>
                      <w:divBdr>
                        <w:top w:val="none" w:sz="0" w:space="0" w:color="auto"/>
                        <w:left w:val="none" w:sz="0" w:space="0" w:color="auto"/>
                        <w:bottom w:val="none" w:sz="0" w:space="0" w:color="auto"/>
                        <w:right w:val="none" w:sz="0" w:space="0" w:color="auto"/>
                      </w:divBdr>
                    </w:div>
                  </w:divsChild>
                </w:div>
                <w:div w:id="1797143873">
                  <w:marLeft w:val="0"/>
                  <w:marRight w:val="0"/>
                  <w:marTop w:val="0"/>
                  <w:marBottom w:val="0"/>
                  <w:divBdr>
                    <w:top w:val="none" w:sz="0" w:space="0" w:color="auto"/>
                    <w:left w:val="none" w:sz="0" w:space="0" w:color="auto"/>
                    <w:bottom w:val="none" w:sz="0" w:space="0" w:color="auto"/>
                    <w:right w:val="none" w:sz="0" w:space="0" w:color="auto"/>
                  </w:divBdr>
                  <w:divsChild>
                    <w:div w:id="1345522281">
                      <w:marLeft w:val="0"/>
                      <w:marRight w:val="0"/>
                      <w:marTop w:val="0"/>
                      <w:marBottom w:val="0"/>
                      <w:divBdr>
                        <w:top w:val="none" w:sz="0" w:space="0" w:color="auto"/>
                        <w:left w:val="none" w:sz="0" w:space="0" w:color="auto"/>
                        <w:bottom w:val="none" w:sz="0" w:space="0" w:color="auto"/>
                        <w:right w:val="none" w:sz="0" w:space="0" w:color="auto"/>
                      </w:divBdr>
                    </w:div>
                  </w:divsChild>
                </w:div>
                <w:div w:id="1943804457">
                  <w:marLeft w:val="0"/>
                  <w:marRight w:val="0"/>
                  <w:marTop w:val="0"/>
                  <w:marBottom w:val="0"/>
                  <w:divBdr>
                    <w:top w:val="none" w:sz="0" w:space="0" w:color="auto"/>
                    <w:left w:val="none" w:sz="0" w:space="0" w:color="auto"/>
                    <w:bottom w:val="none" w:sz="0" w:space="0" w:color="auto"/>
                    <w:right w:val="none" w:sz="0" w:space="0" w:color="auto"/>
                  </w:divBdr>
                  <w:divsChild>
                    <w:div w:id="286548184">
                      <w:marLeft w:val="0"/>
                      <w:marRight w:val="0"/>
                      <w:marTop w:val="0"/>
                      <w:marBottom w:val="0"/>
                      <w:divBdr>
                        <w:top w:val="none" w:sz="0" w:space="0" w:color="auto"/>
                        <w:left w:val="none" w:sz="0" w:space="0" w:color="auto"/>
                        <w:bottom w:val="none" w:sz="0" w:space="0" w:color="auto"/>
                        <w:right w:val="none" w:sz="0" w:space="0" w:color="auto"/>
                      </w:divBdr>
                    </w:div>
                  </w:divsChild>
                </w:div>
                <w:div w:id="2008360113">
                  <w:marLeft w:val="0"/>
                  <w:marRight w:val="0"/>
                  <w:marTop w:val="0"/>
                  <w:marBottom w:val="0"/>
                  <w:divBdr>
                    <w:top w:val="none" w:sz="0" w:space="0" w:color="auto"/>
                    <w:left w:val="none" w:sz="0" w:space="0" w:color="auto"/>
                    <w:bottom w:val="none" w:sz="0" w:space="0" w:color="auto"/>
                    <w:right w:val="none" w:sz="0" w:space="0" w:color="auto"/>
                  </w:divBdr>
                  <w:divsChild>
                    <w:div w:id="1743942811">
                      <w:marLeft w:val="0"/>
                      <w:marRight w:val="0"/>
                      <w:marTop w:val="0"/>
                      <w:marBottom w:val="0"/>
                      <w:divBdr>
                        <w:top w:val="none" w:sz="0" w:space="0" w:color="auto"/>
                        <w:left w:val="none" w:sz="0" w:space="0" w:color="auto"/>
                        <w:bottom w:val="none" w:sz="0" w:space="0" w:color="auto"/>
                        <w:right w:val="none" w:sz="0" w:space="0" w:color="auto"/>
                      </w:divBdr>
                    </w:div>
                  </w:divsChild>
                </w:div>
                <w:div w:id="2047220744">
                  <w:marLeft w:val="0"/>
                  <w:marRight w:val="0"/>
                  <w:marTop w:val="0"/>
                  <w:marBottom w:val="0"/>
                  <w:divBdr>
                    <w:top w:val="none" w:sz="0" w:space="0" w:color="auto"/>
                    <w:left w:val="none" w:sz="0" w:space="0" w:color="auto"/>
                    <w:bottom w:val="none" w:sz="0" w:space="0" w:color="auto"/>
                    <w:right w:val="none" w:sz="0" w:space="0" w:color="auto"/>
                  </w:divBdr>
                  <w:divsChild>
                    <w:div w:id="916793033">
                      <w:marLeft w:val="0"/>
                      <w:marRight w:val="0"/>
                      <w:marTop w:val="0"/>
                      <w:marBottom w:val="0"/>
                      <w:divBdr>
                        <w:top w:val="none" w:sz="0" w:space="0" w:color="auto"/>
                        <w:left w:val="none" w:sz="0" w:space="0" w:color="auto"/>
                        <w:bottom w:val="none" w:sz="0" w:space="0" w:color="auto"/>
                        <w:right w:val="none" w:sz="0" w:space="0" w:color="auto"/>
                      </w:divBdr>
                    </w:div>
                  </w:divsChild>
                </w:div>
                <w:div w:id="2089501383">
                  <w:marLeft w:val="0"/>
                  <w:marRight w:val="0"/>
                  <w:marTop w:val="0"/>
                  <w:marBottom w:val="0"/>
                  <w:divBdr>
                    <w:top w:val="none" w:sz="0" w:space="0" w:color="auto"/>
                    <w:left w:val="none" w:sz="0" w:space="0" w:color="auto"/>
                    <w:bottom w:val="none" w:sz="0" w:space="0" w:color="auto"/>
                    <w:right w:val="none" w:sz="0" w:space="0" w:color="auto"/>
                  </w:divBdr>
                  <w:divsChild>
                    <w:div w:id="337973329">
                      <w:marLeft w:val="0"/>
                      <w:marRight w:val="0"/>
                      <w:marTop w:val="0"/>
                      <w:marBottom w:val="0"/>
                      <w:divBdr>
                        <w:top w:val="none" w:sz="0" w:space="0" w:color="auto"/>
                        <w:left w:val="none" w:sz="0" w:space="0" w:color="auto"/>
                        <w:bottom w:val="none" w:sz="0" w:space="0" w:color="auto"/>
                        <w:right w:val="none" w:sz="0" w:space="0" w:color="auto"/>
                      </w:divBdr>
                    </w:div>
                  </w:divsChild>
                </w:div>
                <w:div w:id="2121993045">
                  <w:marLeft w:val="0"/>
                  <w:marRight w:val="0"/>
                  <w:marTop w:val="0"/>
                  <w:marBottom w:val="0"/>
                  <w:divBdr>
                    <w:top w:val="none" w:sz="0" w:space="0" w:color="auto"/>
                    <w:left w:val="none" w:sz="0" w:space="0" w:color="auto"/>
                    <w:bottom w:val="none" w:sz="0" w:space="0" w:color="auto"/>
                    <w:right w:val="none" w:sz="0" w:space="0" w:color="auto"/>
                  </w:divBdr>
                  <w:divsChild>
                    <w:div w:id="13516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69044">
      <w:bodyDiv w:val="1"/>
      <w:marLeft w:val="0"/>
      <w:marRight w:val="0"/>
      <w:marTop w:val="0"/>
      <w:marBottom w:val="0"/>
      <w:divBdr>
        <w:top w:val="none" w:sz="0" w:space="0" w:color="auto"/>
        <w:left w:val="none" w:sz="0" w:space="0" w:color="auto"/>
        <w:bottom w:val="none" w:sz="0" w:space="0" w:color="auto"/>
        <w:right w:val="none" w:sz="0" w:space="0" w:color="auto"/>
      </w:divBdr>
      <w:divsChild>
        <w:div w:id="975380144">
          <w:marLeft w:val="0"/>
          <w:marRight w:val="0"/>
          <w:marTop w:val="0"/>
          <w:marBottom w:val="0"/>
          <w:divBdr>
            <w:top w:val="none" w:sz="0" w:space="0" w:color="auto"/>
            <w:left w:val="none" w:sz="0" w:space="0" w:color="auto"/>
            <w:bottom w:val="none" w:sz="0" w:space="0" w:color="auto"/>
            <w:right w:val="none" w:sz="0" w:space="0" w:color="auto"/>
          </w:divBdr>
        </w:div>
        <w:div w:id="1304893270">
          <w:marLeft w:val="0"/>
          <w:marRight w:val="0"/>
          <w:marTop w:val="0"/>
          <w:marBottom w:val="0"/>
          <w:divBdr>
            <w:top w:val="none" w:sz="0" w:space="0" w:color="auto"/>
            <w:left w:val="none" w:sz="0" w:space="0" w:color="auto"/>
            <w:bottom w:val="none" w:sz="0" w:space="0" w:color="auto"/>
            <w:right w:val="none" w:sz="0" w:space="0" w:color="auto"/>
          </w:divBdr>
        </w:div>
      </w:divsChild>
    </w:div>
    <w:div w:id="1491405208">
      <w:bodyDiv w:val="1"/>
      <w:marLeft w:val="0"/>
      <w:marRight w:val="0"/>
      <w:marTop w:val="0"/>
      <w:marBottom w:val="0"/>
      <w:divBdr>
        <w:top w:val="none" w:sz="0" w:space="0" w:color="auto"/>
        <w:left w:val="none" w:sz="0" w:space="0" w:color="auto"/>
        <w:bottom w:val="none" w:sz="0" w:space="0" w:color="auto"/>
        <w:right w:val="none" w:sz="0" w:space="0" w:color="auto"/>
      </w:divBdr>
      <w:divsChild>
        <w:div w:id="257950255">
          <w:marLeft w:val="0"/>
          <w:marRight w:val="0"/>
          <w:marTop w:val="0"/>
          <w:marBottom w:val="0"/>
          <w:divBdr>
            <w:top w:val="none" w:sz="0" w:space="0" w:color="auto"/>
            <w:left w:val="none" w:sz="0" w:space="0" w:color="auto"/>
            <w:bottom w:val="none" w:sz="0" w:space="0" w:color="auto"/>
            <w:right w:val="none" w:sz="0" w:space="0" w:color="auto"/>
          </w:divBdr>
        </w:div>
        <w:div w:id="455294462">
          <w:marLeft w:val="0"/>
          <w:marRight w:val="0"/>
          <w:marTop w:val="0"/>
          <w:marBottom w:val="0"/>
          <w:divBdr>
            <w:top w:val="none" w:sz="0" w:space="0" w:color="auto"/>
            <w:left w:val="none" w:sz="0" w:space="0" w:color="auto"/>
            <w:bottom w:val="none" w:sz="0" w:space="0" w:color="auto"/>
            <w:right w:val="none" w:sz="0" w:space="0" w:color="auto"/>
          </w:divBdr>
        </w:div>
        <w:div w:id="1464620442">
          <w:marLeft w:val="0"/>
          <w:marRight w:val="0"/>
          <w:marTop w:val="0"/>
          <w:marBottom w:val="0"/>
          <w:divBdr>
            <w:top w:val="none" w:sz="0" w:space="0" w:color="auto"/>
            <w:left w:val="none" w:sz="0" w:space="0" w:color="auto"/>
            <w:bottom w:val="none" w:sz="0" w:space="0" w:color="auto"/>
            <w:right w:val="none" w:sz="0" w:space="0" w:color="auto"/>
          </w:divBdr>
        </w:div>
      </w:divsChild>
    </w:div>
    <w:div w:id="1510409105">
      <w:bodyDiv w:val="1"/>
      <w:marLeft w:val="0"/>
      <w:marRight w:val="0"/>
      <w:marTop w:val="0"/>
      <w:marBottom w:val="0"/>
      <w:divBdr>
        <w:top w:val="none" w:sz="0" w:space="0" w:color="auto"/>
        <w:left w:val="none" w:sz="0" w:space="0" w:color="auto"/>
        <w:bottom w:val="none" w:sz="0" w:space="0" w:color="auto"/>
        <w:right w:val="none" w:sz="0" w:space="0" w:color="auto"/>
      </w:divBdr>
    </w:div>
    <w:div w:id="1516844203">
      <w:bodyDiv w:val="1"/>
      <w:marLeft w:val="0"/>
      <w:marRight w:val="0"/>
      <w:marTop w:val="0"/>
      <w:marBottom w:val="0"/>
      <w:divBdr>
        <w:top w:val="none" w:sz="0" w:space="0" w:color="auto"/>
        <w:left w:val="none" w:sz="0" w:space="0" w:color="auto"/>
        <w:bottom w:val="none" w:sz="0" w:space="0" w:color="auto"/>
        <w:right w:val="none" w:sz="0" w:space="0" w:color="auto"/>
      </w:divBdr>
      <w:divsChild>
        <w:div w:id="1500465706">
          <w:marLeft w:val="0"/>
          <w:marRight w:val="0"/>
          <w:marTop w:val="0"/>
          <w:marBottom w:val="0"/>
          <w:divBdr>
            <w:top w:val="none" w:sz="0" w:space="0" w:color="auto"/>
            <w:left w:val="none" w:sz="0" w:space="0" w:color="auto"/>
            <w:bottom w:val="none" w:sz="0" w:space="0" w:color="auto"/>
            <w:right w:val="none" w:sz="0" w:space="0" w:color="auto"/>
          </w:divBdr>
        </w:div>
        <w:div w:id="1620718968">
          <w:marLeft w:val="0"/>
          <w:marRight w:val="0"/>
          <w:marTop w:val="0"/>
          <w:marBottom w:val="0"/>
          <w:divBdr>
            <w:top w:val="none" w:sz="0" w:space="0" w:color="auto"/>
            <w:left w:val="none" w:sz="0" w:space="0" w:color="auto"/>
            <w:bottom w:val="none" w:sz="0" w:space="0" w:color="auto"/>
            <w:right w:val="none" w:sz="0" w:space="0" w:color="auto"/>
          </w:divBdr>
        </w:div>
      </w:divsChild>
    </w:div>
    <w:div w:id="1548489124">
      <w:bodyDiv w:val="1"/>
      <w:marLeft w:val="0"/>
      <w:marRight w:val="0"/>
      <w:marTop w:val="0"/>
      <w:marBottom w:val="0"/>
      <w:divBdr>
        <w:top w:val="none" w:sz="0" w:space="0" w:color="auto"/>
        <w:left w:val="none" w:sz="0" w:space="0" w:color="auto"/>
        <w:bottom w:val="none" w:sz="0" w:space="0" w:color="auto"/>
        <w:right w:val="none" w:sz="0" w:space="0" w:color="auto"/>
      </w:divBdr>
      <w:divsChild>
        <w:div w:id="465396521">
          <w:marLeft w:val="0"/>
          <w:marRight w:val="0"/>
          <w:marTop w:val="0"/>
          <w:marBottom w:val="0"/>
          <w:divBdr>
            <w:top w:val="none" w:sz="0" w:space="0" w:color="auto"/>
            <w:left w:val="none" w:sz="0" w:space="0" w:color="auto"/>
            <w:bottom w:val="none" w:sz="0" w:space="0" w:color="auto"/>
            <w:right w:val="none" w:sz="0" w:space="0" w:color="auto"/>
          </w:divBdr>
        </w:div>
        <w:div w:id="794716637">
          <w:marLeft w:val="0"/>
          <w:marRight w:val="0"/>
          <w:marTop w:val="0"/>
          <w:marBottom w:val="0"/>
          <w:divBdr>
            <w:top w:val="none" w:sz="0" w:space="0" w:color="auto"/>
            <w:left w:val="none" w:sz="0" w:space="0" w:color="auto"/>
            <w:bottom w:val="none" w:sz="0" w:space="0" w:color="auto"/>
            <w:right w:val="none" w:sz="0" w:space="0" w:color="auto"/>
          </w:divBdr>
        </w:div>
        <w:div w:id="1566066742">
          <w:marLeft w:val="0"/>
          <w:marRight w:val="0"/>
          <w:marTop w:val="0"/>
          <w:marBottom w:val="0"/>
          <w:divBdr>
            <w:top w:val="none" w:sz="0" w:space="0" w:color="auto"/>
            <w:left w:val="none" w:sz="0" w:space="0" w:color="auto"/>
            <w:bottom w:val="none" w:sz="0" w:space="0" w:color="auto"/>
            <w:right w:val="none" w:sz="0" w:space="0" w:color="auto"/>
          </w:divBdr>
        </w:div>
      </w:divsChild>
    </w:div>
    <w:div w:id="1550259564">
      <w:bodyDiv w:val="1"/>
      <w:marLeft w:val="0"/>
      <w:marRight w:val="0"/>
      <w:marTop w:val="0"/>
      <w:marBottom w:val="0"/>
      <w:divBdr>
        <w:top w:val="none" w:sz="0" w:space="0" w:color="auto"/>
        <w:left w:val="none" w:sz="0" w:space="0" w:color="auto"/>
        <w:bottom w:val="none" w:sz="0" w:space="0" w:color="auto"/>
        <w:right w:val="none" w:sz="0" w:space="0" w:color="auto"/>
      </w:divBdr>
      <w:divsChild>
        <w:div w:id="990794964">
          <w:marLeft w:val="0"/>
          <w:marRight w:val="0"/>
          <w:marTop w:val="0"/>
          <w:marBottom w:val="0"/>
          <w:divBdr>
            <w:top w:val="none" w:sz="0" w:space="0" w:color="auto"/>
            <w:left w:val="none" w:sz="0" w:space="0" w:color="auto"/>
            <w:bottom w:val="none" w:sz="0" w:space="0" w:color="auto"/>
            <w:right w:val="none" w:sz="0" w:space="0" w:color="auto"/>
          </w:divBdr>
        </w:div>
        <w:div w:id="1849906384">
          <w:marLeft w:val="0"/>
          <w:marRight w:val="0"/>
          <w:marTop w:val="0"/>
          <w:marBottom w:val="0"/>
          <w:divBdr>
            <w:top w:val="none" w:sz="0" w:space="0" w:color="auto"/>
            <w:left w:val="none" w:sz="0" w:space="0" w:color="auto"/>
            <w:bottom w:val="none" w:sz="0" w:space="0" w:color="auto"/>
            <w:right w:val="none" w:sz="0" w:space="0" w:color="auto"/>
          </w:divBdr>
        </w:div>
        <w:div w:id="1891379329">
          <w:marLeft w:val="0"/>
          <w:marRight w:val="0"/>
          <w:marTop w:val="0"/>
          <w:marBottom w:val="0"/>
          <w:divBdr>
            <w:top w:val="none" w:sz="0" w:space="0" w:color="auto"/>
            <w:left w:val="none" w:sz="0" w:space="0" w:color="auto"/>
            <w:bottom w:val="none" w:sz="0" w:space="0" w:color="auto"/>
            <w:right w:val="none" w:sz="0" w:space="0" w:color="auto"/>
          </w:divBdr>
        </w:div>
      </w:divsChild>
    </w:div>
    <w:div w:id="1630281091">
      <w:bodyDiv w:val="1"/>
      <w:marLeft w:val="0"/>
      <w:marRight w:val="0"/>
      <w:marTop w:val="0"/>
      <w:marBottom w:val="0"/>
      <w:divBdr>
        <w:top w:val="none" w:sz="0" w:space="0" w:color="auto"/>
        <w:left w:val="none" w:sz="0" w:space="0" w:color="auto"/>
        <w:bottom w:val="none" w:sz="0" w:space="0" w:color="auto"/>
        <w:right w:val="none" w:sz="0" w:space="0" w:color="auto"/>
      </w:divBdr>
      <w:divsChild>
        <w:div w:id="986595298">
          <w:marLeft w:val="0"/>
          <w:marRight w:val="0"/>
          <w:marTop w:val="0"/>
          <w:marBottom w:val="0"/>
          <w:divBdr>
            <w:top w:val="none" w:sz="0" w:space="0" w:color="auto"/>
            <w:left w:val="none" w:sz="0" w:space="0" w:color="auto"/>
            <w:bottom w:val="none" w:sz="0" w:space="0" w:color="auto"/>
            <w:right w:val="none" w:sz="0" w:space="0" w:color="auto"/>
          </w:divBdr>
        </w:div>
        <w:div w:id="1533692861">
          <w:marLeft w:val="0"/>
          <w:marRight w:val="0"/>
          <w:marTop w:val="0"/>
          <w:marBottom w:val="0"/>
          <w:divBdr>
            <w:top w:val="none" w:sz="0" w:space="0" w:color="auto"/>
            <w:left w:val="none" w:sz="0" w:space="0" w:color="auto"/>
            <w:bottom w:val="none" w:sz="0" w:space="0" w:color="auto"/>
            <w:right w:val="none" w:sz="0" w:space="0" w:color="auto"/>
          </w:divBdr>
        </w:div>
        <w:div w:id="1849515337">
          <w:marLeft w:val="0"/>
          <w:marRight w:val="0"/>
          <w:marTop w:val="0"/>
          <w:marBottom w:val="0"/>
          <w:divBdr>
            <w:top w:val="none" w:sz="0" w:space="0" w:color="auto"/>
            <w:left w:val="none" w:sz="0" w:space="0" w:color="auto"/>
            <w:bottom w:val="none" w:sz="0" w:space="0" w:color="auto"/>
            <w:right w:val="none" w:sz="0" w:space="0" w:color="auto"/>
          </w:divBdr>
          <w:divsChild>
            <w:div w:id="1874418941">
              <w:marLeft w:val="0"/>
              <w:marRight w:val="0"/>
              <w:marTop w:val="30"/>
              <w:marBottom w:val="30"/>
              <w:divBdr>
                <w:top w:val="none" w:sz="0" w:space="0" w:color="auto"/>
                <w:left w:val="none" w:sz="0" w:space="0" w:color="auto"/>
                <w:bottom w:val="none" w:sz="0" w:space="0" w:color="auto"/>
                <w:right w:val="none" w:sz="0" w:space="0" w:color="auto"/>
              </w:divBdr>
              <w:divsChild>
                <w:div w:id="215091862">
                  <w:marLeft w:val="0"/>
                  <w:marRight w:val="0"/>
                  <w:marTop w:val="0"/>
                  <w:marBottom w:val="0"/>
                  <w:divBdr>
                    <w:top w:val="none" w:sz="0" w:space="0" w:color="auto"/>
                    <w:left w:val="none" w:sz="0" w:space="0" w:color="auto"/>
                    <w:bottom w:val="none" w:sz="0" w:space="0" w:color="auto"/>
                    <w:right w:val="none" w:sz="0" w:space="0" w:color="auto"/>
                  </w:divBdr>
                  <w:divsChild>
                    <w:div w:id="666203048">
                      <w:marLeft w:val="0"/>
                      <w:marRight w:val="0"/>
                      <w:marTop w:val="0"/>
                      <w:marBottom w:val="0"/>
                      <w:divBdr>
                        <w:top w:val="none" w:sz="0" w:space="0" w:color="auto"/>
                        <w:left w:val="none" w:sz="0" w:space="0" w:color="auto"/>
                        <w:bottom w:val="none" w:sz="0" w:space="0" w:color="auto"/>
                        <w:right w:val="none" w:sz="0" w:space="0" w:color="auto"/>
                      </w:divBdr>
                    </w:div>
                  </w:divsChild>
                </w:div>
                <w:div w:id="428623490">
                  <w:marLeft w:val="0"/>
                  <w:marRight w:val="0"/>
                  <w:marTop w:val="0"/>
                  <w:marBottom w:val="0"/>
                  <w:divBdr>
                    <w:top w:val="none" w:sz="0" w:space="0" w:color="auto"/>
                    <w:left w:val="none" w:sz="0" w:space="0" w:color="auto"/>
                    <w:bottom w:val="none" w:sz="0" w:space="0" w:color="auto"/>
                    <w:right w:val="none" w:sz="0" w:space="0" w:color="auto"/>
                  </w:divBdr>
                  <w:divsChild>
                    <w:div w:id="1673096424">
                      <w:marLeft w:val="0"/>
                      <w:marRight w:val="0"/>
                      <w:marTop w:val="0"/>
                      <w:marBottom w:val="0"/>
                      <w:divBdr>
                        <w:top w:val="none" w:sz="0" w:space="0" w:color="auto"/>
                        <w:left w:val="none" w:sz="0" w:space="0" w:color="auto"/>
                        <w:bottom w:val="none" w:sz="0" w:space="0" w:color="auto"/>
                        <w:right w:val="none" w:sz="0" w:space="0" w:color="auto"/>
                      </w:divBdr>
                    </w:div>
                  </w:divsChild>
                </w:div>
                <w:div w:id="472648500">
                  <w:marLeft w:val="0"/>
                  <w:marRight w:val="0"/>
                  <w:marTop w:val="0"/>
                  <w:marBottom w:val="0"/>
                  <w:divBdr>
                    <w:top w:val="none" w:sz="0" w:space="0" w:color="auto"/>
                    <w:left w:val="none" w:sz="0" w:space="0" w:color="auto"/>
                    <w:bottom w:val="none" w:sz="0" w:space="0" w:color="auto"/>
                    <w:right w:val="none" w:sz="0" w:space="0" w:color="auto"/>
                  </w:divBdr>
                  <w:divsChild>
                    <w:div w:id="1581208826">
                      <w:marLeft w:val="0"/>
                      <w:marRight w:val="0"/>
                      <w:marTop w:val="0"/>
                      <w:marBottom w:val="0"/>
                      <w:divBdr>
                        <w:top w:val="none" w:sz="0" w:space="0" w:color="auto"/>
                        <w:left w:val="none" w:sz="0" w:space="0" w:color="auto"/>
                        <w:bottom w:val="none" w:sz="0" w:space="0" w:color="auto"/>
                        <w:right w:val="none" w:sz="0" w:space="0" w:color="auto"/>
                      </w:divBdr>
                    </w:div>
                  </w:divsChild>
                </w:div>
                <w:div w:id="520515286">
                  <w:marLeft w:val="0"/>
                  <w:marRight w:val="0"/>
                  <w:marTop w:val="0"/>
                  <w:marBottom w:val="0"/>
                  <w:divBdr>
                    <w:top w:val="none" w:sz="0" w:space="0" w:color="auto"/>
                    <w:left w:val="none" w:sz="0" w:space="0" w:color="auto"/>
                    <w:bottom w:val="none" w:sz="0" w:space="0" w:color="auto"/>
                    <w:right w:val="none" w:sz="0" w:space="0" w:color="auto"/>
                  </w:divBdr>
                  <w:divsChild>
                    <w:div w:id="1195651780">
                      <w:marLeft w:val="0"/>
                      <w:marRight w:val="0"/>
                      <w:marTop w:val="0"/>
                      <w:marBottom w:val="0"/>
                      <w:divBdr>
                        <w:top w:val="none" w:sz="0" w:space="0" w:color="auto"/>
                        <w:left w:val="none" w:sz="0" w:space="0" w:color="auto"/>
                        <w:bottom w:val="none" w:sz="0" w:space="0" w:color="auto"/>
                        <w:right w:val="none" w:sz="0" w:space="0" w:color="auto"/>
                      </w:divBdr>
                    </w:div>
                  </w:divsChild>
                </w:div>
                <w:div w:id="561715851">
                  <w:marLeft w:val="0"/>
                  <w:marRight w:val="0"/>
                  <w:marTop w:val="0"/>
                  <w:marBottom w:val="0"/>
                  <w:divBdr>
                    <w:top w:val="none" w:sz="0" w:space="0" w:color="auto"/>
                    <w:left w:val="none" w:sz="0" w:space="0" w:color="auto"/>
                    <w:bottom w:val="none" w:sz="0" w:space="0" w:color="auto"/>
                    <w:right w:val="none" w:sz="0" w:space="0" w:color="auto"/>
                  </w:divBdr>
                  <w:divsChild>
                    <w:div w:id="1308314547">
                      <w:marLeft w:val="0"/>
                      <w:marRight w:val="0"/>
                      <w:marTop w:val="0"/>
                      <w:marBottom w:val="0"/>
                      <w:divBdr>
                        <w:top w:val="none" w:sz="0" w:space="0" w:color="auto"/>
                        <w:left w:val="none" w:sz="0" w:space="0" w:color="auto"/>
                        <w:bottom w:val="none" w:sz="0" w:space="0" w:color="auto"/>
                        <w:right w:val="none" w:sz="0" w:space="0" w:color="auto"/>
                      </w:divBdr>
                    </w:div>
                  </w:divsChild>
                </w:div>
                <w:div w:id="564146761">
                  <w:marLeft w:val="0"/>
                  <w:marRight w:val="0"/>
                  <w:marTop w:val="0"/>
                  <w:marBottom w:val="0"/>
                  <w:divBdr>
                    <w:top w:val="none" w:sz="0" w:space="0" w:color="auto"/>
                    <w:left w:val="none" w:sz="0" w:space="0" w:color="auto"/>
                    <w:bottom w:val="none" w:sz="0" w:space="0" w:color="auto"/>
                    <w:right w:val="none" w:sz="0" w:space="0" w:color="auto"/>
                  </w:divBdr>
                  <w:divsChild>
                    <w:div w:id="922177272">
                      <w:marLeft w:val="0"/>
                      <w:marRight w:val="0"/>
                      <w:marTop w:val="0"/>
                      <w:marBottom w:val="0"/>
                      <w:divBdr>
                        <w:top w:val="none" w:sz="0" w:space="0" w:color="auto"/>
                        <w:left w:val="none" w:sz="0" w:space="0" w:color="auto"/>
                        <w:bottom w:val="none" w:sz="0" w:space="0" w:color="auto"/>
                        <w:right w:val="none" w:sz="0" w:space="0" w:color="auto"/>
                      </w:divBdr>
                    </w:div>
                  </w:divsChild>
                </w:div>
                <w:div w:id="582959693">
                  <w:marLeft w:val="0"/>
                  <w:marRight w:val="0"/>
                  <w:marTop w:val="0"/>
                  <w:marBottom w:val="0"/>
                  <w:divBdr>
                    <w:top w:val="none" w:sz="0" w:space="0" w:color="auto"/>
                    <w:left w:val="none" w:sz="0" w:space="0" w:color="auto"/>
                    <w:bottom w:val="none" w:sz="0" w:space="0" w:color="auto"/>
                    <w:right w:val="none" w:sz="0" w:space="0" w:color="auto"/>
                  </w:divBdr>
                  <w:divsChild>
                    <w:div w:id="1825195547">
                      <w:marLeft w:val="0"/>
                      <w:marRight w:val="0"/>
                      <w:marTop w:val="0"/>
                      <w:marBottom w:val="0"/>
                      <w:divBdr>
                        <w:top w:val="none" w:sz="0" w:space="0" w:color="auto"/>
                        <w:left w:val="none" w:sz="0" w:space="0" w:color="auto"/>
                        <w:bottom w:val="none" w:sz="0" w:space="0" w:color="auto"/>
                        <w:right w:val="none" w:sz="0" w:space="0" w:color="auto"/>
                      </w:divBdr>
                    </w:div>
                  </w:divsChild>
                </w:div>
                <w:div w:id="589122412">
                  <w:marLeft w:val="0"/>
                  <w:marRight w:val="0"/>
                  <w:marTop w:val="0"/>
                  <w:marBottom w:val="0"/>
                  <w:divBdr>
                    <w:top w:val="none" w:sz="0" w:space="0" w:color="auto"/>
                    <w:left w:val="none" w:sz="0" w:space="0" w:color="auto"/>
                    <w:bottom w:val="none" w:sz="0" w:space="0" w:color="auto"/>
                    <w:right w:val="none" w:sz="0" w:space="0" w:color="auto"/>
                  </w:divBdr>
                  <w:divsChild>
                    <w:div w:id="1309476415">
                      <w:marLeft w:val="0"/>
                      <w:marRight w:val="0"/>
                      <w:marTop w:val="0"/>
                      <w:marBottom w:val="0"/>
                      <w:divBdr>
                        <w:top w:val="none" w:sz="0" w:space="0" w:color="auto"/>
                        <w:left w:val="none" w:sz="0" w:space="0" w:color="auto"/>
                        <w:bottom w:val="none" w:sz="0" w:space="0" w:color="auto"/>
                        <w:right w:val="none" w:sz="0" w:space="0" w:color="auto"/>
                      </w:divBdr>
                    </w:div>
                  </w:divsChild>
                </w:div>
                <w:div w:id="729154525">
                  <w:marLeft w:val="0"/>
                  <w:marRight w:val="0"/>
                  <w:marTop w:val="0"/>
                  <w:marBottom w:val="0"/>
                  <w:divBdr>
                    <w:top w:val="none" w:sz="0" w:space="0" w:color="auto"/>
                    <w:left w:val="none" w:sz="0" w:space="0" w:color="auto"/>
                    <w:bottom w:val="none" w:sz="0" w:space="0" w:color="auto"/>
                    <w:right w:val="none" w:sz="0" w:space="0" w:color="auto"/>
                  </w:divBdr>
                  <w:divsChild>
                    <w:div w:id="198129605">
                      <w:marLeft w:val="0"/>
                      <w:marRight w:val="0"/>
                      <w:marTop w:val="0"/>
                      <w:marBottom w:val="0"/>
                      <w:divBdr>
                        <w:top w:val="none" w:sz="0" w:space="0" w:color="auto"/>
                        <w:left w:val="none" w:sz="0" w:space="0" w:color="auto"/>
                        <w:bottom w:val="none" w:sz="0" w:space="0" w:color="auto"/>
                        <w:right w:val="none" w:sz="0" w:space="0" w:color="auto"/>
                      </w:divBdr>
                    </w:div>
                  </w:divsChild>
                </w:div>
                <w:div w:id="749427087">
                  <w:marLeft w:val="0"/>
                  <w:marRight w:val="0"/>
                  <w:marTop w:val="0"/>
                  <w:marBottom w:val="0"/>
                  <w:divBdr>
                    <w:top w:val="none" w:sz="0" w:space="0" w:color="auto"/>
                    <w:left w:val="none" w:sz="0" w:space="0" w:color="auto"/>
                    <w:bottom w:val="none" w:sz="0" w:space="0" w:color="auto"/>
                    <w:right w:val="none" w:sz="0" w:space="0" w:color="auto"/>
                  </w:divBdr>
                  <w:divsChild>
                    <w:div w:id="974026061">
                      <w:marLeft w:val="0"/>
                      <w:marRight w:val="0"/>
                      <w:marTop w:val="0"/>
                      <w:marBottom w:val="0"/>
                      <w:divBdr>
                        <w:top w:val="none" w:sz="0" w:space="0" w:color="auto"/>
                        <w:left w:val="none" w:sz="0" w:space="0" w:color="auto"/>
                        <w:bottom w:val="none" w:sz="0" w:space="0" w:color="auto"/>
                        <w:right w:val="none" w:sz="0" w:space="0" w:color="auto"/>
                      </w:divBdr>
                    </w:div>
                  </w:divsChild>
                </w:div>
                <w:div w:id="777607994">
                  <w:marLeft w:val="0"/>
                  <w:marRight w:val="0"/>
                  <w:marTop w:val="0"/>
                  <w:marBottom w:val="0"/>
                  <w:divBdr>
                    <w:top w:val="none" w:sz="0" w:space="0" w:color="auto"/>
                    <w:left w:val="none" w:sz="0" w:space="0" w:color="auto"/>
                    <w:bottom w:val="none" w:sz="0" w:space="0" w:color="auto"/>
                    <w:right w:val="none" w:sz="0" w:space="0" w:color="auto"/>
                  </w:divBdr>
                  <w:divsChild>
                    <w:div w:id="1525051474">
                      <w:marLeft w:val="0"/>
                      <w:marRight w:val="0"/>
                      <w:marTop w:val="0"/>
                      <w:marBottom w:val="0"/>
                      <w:divBdr>
                        <w:top w:val="none" w:sz="0" w:space="0" w:color="auto"/>
                        <w:left w:val="none" w:sz="0" w:space="0" w:color="auto"/>
                        <w:bottom w:val="none" w:sz="0" w:space="0" w:color="auto"/>
                        <w:right w:val="none" w:sz="0" w:space="0" w:color="auto"/>
                      </w:divBdr>
                    </w:div>
                  </w:divsChild>
                </w:div>
                <w:div w:id="861671026">
                  <w:marLeft w:val="0"/>
                  <w:marRight w:val="0"/>
                  <w:marTop w:val="0"/>
                  <w:marBottom w:val="0"/>
                  <w:divBdr>
                    <w:top w:val="none" w:sz="0" w:space="0" w:color="auto"/>
                    <w:left w:val="none" w:sz="0" w:space="0" w:color="auto"/>
                    <w:bottom w:val="none" w:sz="0" w:space="0" w:color="auto"/>
                    <w:right w:val="none" w:sz="0" w:space="0" w:color="auto"/>
                  </w:divBdr>
                  <w:divsChild>
                    <w:div w:id="410279270">
                      <w:marLeft w:val="0"/>
                      <w:marRight w:val="0"/>
                      <w:marTop w:val="0"/>
                      <w:marBottom w:val="0"/>
                      <w:divBdr>
                        <w:top w:val="none" w:sz="0" w:space="0" w:color="auto"/>
                        <w:left w:val="none" w:sz="0" w:space="0" w:color="auto"/>
                        <w:bottom w:val="none" w:sz="0" w:space="0" w:color="auto"/>
                        <w:right w:val="none" w:sz="0" w:space="0" w:color="auto"/>
                      </w:divBdr>
                    </w:div>
                  </w:divsChild>
                </w:div>
                <w:div w:id="868177075">
                  <w:marLeft w:val="0"/>
                  <w:marRight w:val="0"/>
                  <w:marTop w:val="0"/>
                  <w:marBottom w:val="0"/>
                  <w:divBdr>
                    <w:top w:val="none" w:sz="0" w:space="0" w:color="auto"/>
                    <w:left w:val="none" w:sz="0" w:space="0" w:color="auto"/>
                    <w:bottom w:val="none" w:sz="0" w:space="0" w:color="auto"/>
                    <w:right w:val="none" w:sz="0" w:space="0" w:color="auto"/>
                  </w:divBdr>
                  <w:divsChild>
                    <w:div w:id="397829942">
                      <w:marLeft w:val="0"/>
                      <w:marRight w:val="0"/>
                      <w:marTop w:val="0"/>
                      <w:marBottom w:val="0"/>
                      <w:divBdr>
                        <w:top w:val="none" w:sz="0" w:space="0" w:color="auto"/>
                        <w:left w:val="none" w:sz="0" w:space="0" w:color="auto"/>
                        <w:bottom w:val="none" w:sz="0" w:space="0" w:color="auto"/>
                        <w:right w:val="none" w:sz="0" w:space="0" w:color="auto"/>
                      </w:divBdr>
                    </w:div>
                  </w:divsChild>
                </w:div>
                <w:div w:id="971667641">
                  <w:marLeft w:val="0"/>
                  <w:marRight w:val="0"/>
                  <w:marTop w:val="0"/>
                  <w:marBottom w:val="0"/>
                  <w:divBdr>
                    <w:top w:val="none" w:sz="0" w:space="0" w:color="auto"/>
                    <w:left w:val="none" w:sz="0" w:space="0" w:color="auto"/>
                    <w:bottom w:val="none" w:sz="0" w:space="0" w:color="auto"/>
                    <w:right w:val="none" w:sz="0" w:space="0" w:color="auto"/>
                  </w:divBdr>
                  <w:divsChild>
                    <w:div w:id="1163739455">
                      <w:marLeft w:val="0"/>
                      <w:marRight w:val="0"/>
                      <w:marTop w:val="0"/>
                      <w:marBottom w:val="0"/>
                      <w:divBdr>
                        <w:top w:val="none" w:sz="0" w:space="0" w:color="auto"/>
                        <w:left w:val="none" w:sz="0" w:space="0" w:color="auto"/>
                        <w:bottom w:val="none" w:sz="0" w:space="0" w:color="auto"/>
                        <w:right w:val="none" w:sz="0" w:space="0" w:color="auto"/>
                      </w:divBdr>
                    </w:div>
                  </w:divsChild>
                </w:div>
                <w:div w:id="974717449">
                  <w:marLeft w:val="0"/>
                  <w:marRight w:val="0"/>
                  <w:marTop w:val="0"/>
                  <w:marBottom w:val="0"/>
                  <w:divBdr>
                    <w:top w:val="none" w:sz="0" w:space="0" w:color="auto"/>
                    <w:left w:val="none" w:sz="0" w:space="0" w:color="auto"/>
                    <w:bottom w:val="none" w:sz="0" w:space="0" w:color="auto"/>
                    <w:right w:val="none" w:sz="0" w:space="0" w:color="auto"/>
                  </w:divBdr>
                  <w:divsChild>
                    <w:div w:id="1591624830">
                      <w:marLeft w:val="0"/>
                      <w:marRight w:val="0"/>
                      <w:marTop w:val="0"/>
                      <w:marBottom w:val="0"/>
                      <w:divBdr>
                        <w:top w:val="none" w:sz="0" w:space="0" w:color="auto"/>
                        <w:left w:val="none" w:sz="0" w:space="0" w:color="auto"/>
                        <w:bottom w:val="none" w:sz="0" w:space="0" w:color="auto"/>
                        <w:right w:val="none" w:sz="0" w:space="0" w:color="auto"/>
                      </w:divBdr>
                    </w:div>
                  </w:divsChild>
                </w:div>
                <w:div w:id="1062370314">
                  <w:marLeft w:val="0"/>
                  <w:marRight w:val="0"/>
                  <w:marTop w:val="0"/>
                  <w:marBottom w:val="0"/>
                  <w:divBdr>
                    <w:top w:val="none" w:sz="0" w:space="0" w:color="auto"/>
                    <w:left w:val="none" w:sz="0" w:space="0" w:color="auto"/>
                    <w:bottom w:val="none" w:sz="0" w:space="0" w:color="auto"/>
                    <w:right w:val="none" w:sz="0" w:space="0" w:color="auto"/>
                  </w:divBdr>
                  <w:divsChild>
                    <w:div w:id="2023705667">
                      <w:marLeft w:val="0"/>
                      <w:marRight w:val="0"/>
                      <w:marTop w:val="0"/>
                      <w:marBottom w:val="0"/>
                      <w:divBdr>
                        <w:top w:val="none" w:sz="0" w:space="0" w:color="auto"/>
                        <w:left w:val="none" w:sz="0" w:space="0" w:color="auto"/>
                        <w:bottom w:val="none" w:sz="0" w:space="0" w:color="auto"/>
                        <w:right w:val="none" w:sz="0" w:space="0" w:color="auto"/>
                      </w:divBdr>
                    </w:div>
                  </w:divsChild>
                </w:div>
                <w:div w:id="1078014744">
                  <w:marLeft w:val="0"/>
                  <w:marRight w:val="0"/>
                  <w:marTop w:val="0"/>
                  <w:marBottom w:val="0"/>
                  <w:divBdr>
                    <w:top w:val="none" w:sz="0" w:space="0" w:color="auto"/>
                    <w:left w:val="none" w:sz="0" w:space="0" w:color="auto"/>
                    <w:bottom w:val="none" w:sz="0" w:space="0" w:color="auto"/>
                    <w:right w:val="none" w:sz="0" w:space="0" w:color="auto"/>
                  </w:divBdr>
                  <w:divsChild>
                    <w:div w:id="1631472670">
                      <w:marLeft w:val="0"/>
                      <w:marRight w:val="0"/>
                      <w:marTop w:val="0"/>
                      <w:marBottom w:val="0"/>
                      <w:divBdr>
                        <w:top w:val="none" w:sz="0" w:space="0" w:color="auto"/>
                        <w:left w:val="none" w:sz="0" w:space="0" w:color="auto"/>
                        <w:bottom w:val="none" w:sz="0" w:space="0" w:color="auto"/>
                        <w:right w:val="none" w:sz="0" w:space="0" w:color="auto"/>
                      </w:divBdr>
                    </w:div>
                  </w:divsChild>
                </w:div>
                <w:div w:id="1238662278">
                  <w:marLeft w:val="0"/>
                  <w:marRight w:val="0"/>
                  <w:marTop w:val="0"/>
                  <w:marBottom w:val="0"/>
                  <w:divBdr>
                    <w:top w:val="none" w:sz="0" w:space="0" w:color="auto"/>
                    <w:left w:val="none" w:sz="0" w:space="0" w:color="auto"/>
                    <w:bottom w:val="none" w:sz="0" w:space="0" w:color="auto"/>
                    <w:right w:val="none" w:sz="0" w:space="0" w:color="auto"/>
                  </w:divBdr>
                  <w:divsChild>
                    <w:div w:id="779181601">
                      <w:marLeft w:val="0"/>
                      <w:marRight w:val="0"/>
                      <w:marTop w:val="0"/>
                      <w:marBottom w:val="0"/>
                      <w:divBdr>
                        <w:top w:val="none" w:sz="0" w:space="0" w:color="auto"/>
                        <w:left w:val="none" w:sz="0" w:space="0" w:color="auto"/>
                        <w:bottom w:val="none" w:sz="0" w:space="0" w:color="auto"/>
                        <w:right w:val="none" w:sz="0" w:space="0" w:color="auto"/>
                      </w:divBdr>
                    </w:div>
                  </w:divsChild>
                </w:div>
                <w:div w:id="1323385033">
                  <w:marLeft w:val="0"/>
                  <w:marRight w:val="0"/>
                  <w:marTop w:val="0"/>
                  <w:marBottom w:val="0"/>
                  <w:divBdr>
                    <w:top w:val="none" w:sz="0" w:space="0" w:color="auto"/>
                    <w:left w:val="none" w:sz="0" w:space="0" w:color="auto"/>
                    <w:bottom w:val="none" w:sz="0" w:space="0" w:color="auto"/>
                    <w:right w:val="none" w:sz="0" w:space="0" w:color="auto"/>
                  </w:divBdr>
                  <w:divsChild>
                    <w:div w:id="441850587">
                      <w:marLeft w:val="0"/>
                      <w:marRight w:val="0"/>
                      <w:marTop w:val="0"/>
                      <w:marBottom w:val="0"/>
                      <w:divBdr>
                        <w:top w:val="none" w:sz="0" w:space="0" w:color="auto"/>
                        <w:left w:val="none" w:sz="0" w:space="0" w:color="auto"/>
                        <w:bottom w:val="none" w:sz="0" w:space="0" w:color="auto"/>
                        <w:right w:val="none" w:sz="0" w:space="0" w:color="auto"/>
                      </w:divBdr>
                    </w:div>
                  </w:divsChild>
                </w:div>
                <w:div w:id="1334995354">
                  <w:marLeft w:val="0"/>
                  <w:marRight w:val="0"/>
                  <w:marTop w:val="0"/>
                  <w:marBottom w:val="0"/>
                  <w:divBdr>
                    <w:top w:val="none" w:sz="0" w:space="0" w:color="auto"/>
                    <w:left w:val="none" w:sz="0" w:space="0" w:color="auto"/>
                    <w:bottom w:val="none" w:sz="0" w:space="0" w:color="auto"/>
                    <w:right w:val="none" w:sz="0" w:space="0" w:color="auto"/>
                  </w:divBdr>
                  <w:divsChild>
                    <w:div w:id="1951232530">
                      <w:marLeft w:val="0"/>
                      <w:marRight w:val="0"/>
                      <w:marTop w:val="0"/>
                      <w:marBottom w:val="0"/>
                      <w:divBdr>
                        <w:top w:val="none" w:sz="0" w:space="0" w:color="auto"/>
                        <w:left w:val="none" w:sz="0" w:space="0" w:color="auto"/>
                        <w:bottom w:val="none" w:sz="0" w:space="0" w:color="auto"/>
                        <w:right w:val="none" w:sz="0" w:space="0" w:color="auto"/>
                      </w:divBdr>
                    </w:div>
                  </w:divsChild>
                </w:div>
                <w:div w:id="1393431065">
                  <w:marLeft w:val="0"/>
                  <w:marRight w:val="0"/>
                  <w:marTop w:val="0"/>
                  <w:marBottom w:val="0"/>
                  <w:divBdr>
                    <w:top w:val="none" w:sz="0" w:space="0" w:color="auto"/>
                    <w:left w:val="none" w:sz="0" w:space="0" w:color="auto"/>
                    <w:bottom w:val="none" w:sz="0" w:space="0" w:color="auto"/>
                    <w:right w:val="none" w:sz="0" w:space="0" w:color="auto"/>
                  </w:divBdr>
                  <w:divsChild>
                    <w:div w:id="675959913">
                      <w:marLeft w:val="0"/>
                      <w:marRight w:val="0"/>
                      <w:marTop w:val="0"/>
                      <w:marBottom w:val="0"/>
                      <w:divBdr>
                        <w:top w:val="none" w:sz="0" w:space="0" w:color="auto"/>
                        <w:left w:val="none" w:sz="0" w:space="0" w:color="auto"/>
                        <w:bottom w:val="none" w:sz="0" w:space="0" w:color="auto"/>
                        <w:right w:val="none" w:sz="0" w:space="0" w:color="auto"/>
                      </w:divBdr>
                    </w:div>
                  </w:divsChild>
                </w:div>
                <w:div w:id="1415205474">
                  <w:marLeft w:val="0"/>
                  <w:marRight w:val="0"/>
                  <w:marTop w:val="0"/>
                  <w:marBottom w:val="0"/>
                  <w:divBdr>
                    <w:top w:val="none" w:sz="0" w:space="0" w:color="auto"/>
                    <w:left w:val="none" w:sz="0" w:space="0" w:color="auto"/>
                    <w:bottom w:val="none" w:sz="0" w:space="0" w:color="auto"/>
                    <w:right w:val="none" w:sz="0" w:space="0" w:color="auto"/>
                  </w:divBdr>
                  <w:divsChild>
                    <w:div w:id="1895046345">
                      <w:marLeft w:val="0"/>
                      <w:marRight w:val="0"/>
                      <w:marTop w:val="0"/>
                      <w:marBottom w:val="0"/>
                      <w:divBdr>
                        <w:top w:val="none" w:sz="0" w:space="0" w:color="auto"/>
                        <w:left w:val="none" w:sz="0" w:space="0" w:color="auto"/>
                        <w:bottom w:val="none" w:sz="0" w:space="0" w:color="auto"/>
                        <w:right w:val="none" w:sz="0" w:space="0" w:color="auto"/>
                      </w:divBdr>
                    </w:div>
                  </w:divsChild>
                </w:div>
                <w:div w:id="1459840658">
                  <w:marLeft w:val="0"/>
                  <w:marRight w:val="0"/>
                  <w:marTop w:val="0"/>
                  <w:marBottom w:val="0"/>
                  <w:divBdr>
                    <w:top w:val="none" w:sz="0" w:space="0" w:color="auto"/>
                    <w:left w:val="none" w:sz="0" w:space="0" w:color="auto"/>
                    <w:bottom w:val="none" w:sz="0" w:space="0" w:color="auto"/>
                    <w:right w:val="none" w:sz="0" w:space="0" w:color="auto"/>
                  </w:divBdr>
                  <w:divsChild>
                    <w:div w:id="286282366">
                      <w:marLeft w:val="0"/>
                      <w:marRight w:val="0"/>
                      <w:marTop w:val="0"/>
                      <w:marBottom w:val="0"/>
                      <w:divBdr>
                        <w:top w:val="none" w:sz="0" w:space="0" w:color="auto"/>
                        <w:left w:val="none" w:sz="0" w:space="0" w:color="auto"/>
                        <w:bottom w:val="none" w:sz="0" w:space="0" w:color="auto"/>
                        <w:right w:val="none" w:sz="0" w:space="0" w:color="auto"/>
                      </w:divBdr>
                    </w:div>
                  </w:divsChild>
                </w:div>
                <w:div w:id="1592814388">
                  <w:marLeft w:val="0"/>
                  <w:marRight w:val="0"/>
                  <w:marTop w:val="0"/>
                  <w:marBottom w:val="0"/>
                  <w:divBdr>
                    <w:top w:val="none" w:sz="0" w:space="0" w:color="auto"/>
                    <w:left w:val="none" w:sz="0" w:space="0" w:color="auto"/>
                    <w:bottom w:val="none" w:sz="0" w:space="0" w:color="auto"/>
                    <w:right w:val="none" w:sz="0" w:space="0" w:color="auto"/>
                  </w:divBdr>
                  <w:divsChild>
                    <w:div w:id="56392945">
                      <w:marLeft w:val="0"/>
                      <w:marRight w:val="0"/>
                      <w:marTop w:val="0"/>
                      <w:marBottom w:val="0"/>
                      <w:divBdr>
                        <w:top w:val="none" w:sz="0" w:space="0" w:color="auto"/>
                        <w:left w:val="none" w:sz="0" w:space="0" w:color="auto"/>
                        <w:bottom w:val="none" w:sz="0" w:space="0" w:color="auto"/>
                        <w:right w:val="none" w:sz="0" w:space="0" w:color="auto"/>
                      </w:divBdr>
                    </w:div>
                  </w:divsChild>
                </w:div>
                <w:div w:id="1669675369">
                  <w:marLeft w:val="0"/>
                  <w:marRight w:val="0"/>
                  <w:marTop w:val="0"/>
                  <w:marBottom w:val="0"/>
                  <w:divBdr>
                    <w:top w:val="none" w:sz="0" w:space="0" w:color="auto"/>
                    <w:left w:val="none" w:sz="0" w:space="0" w:color="auto"/>
                    <w:bottom w:val="none" w:sz="0" w:space="0" w:color="auto"/>
                    <w:right w:val="none" w:sz="0" w:space="0" w:color="auto"/>
                  </w:divBdr>
                  <w:divsChild>
                    <w:div w:id="1226066648">
                      <w:marLeft w:val="0"/>
                      <w:marRight w:val="0"/>
                      <w:marTop w:val="0"/>
                      <w:marBottom w:val="0"/>
                      <w:divBdr>
                        <w:top w:val="none" w:sz="0" w:space="0" w:color="auto"/>
                        <w:left w:val="none" w:sz="0" w:space="0" w:color="auto"/>
                        <w:bottom w:val="none" w:sz="0" w:space="0" w:color="auto"/>
                        <w:right w:val="none" w:sz="0" w:space="0" w:color="auto"/>
                      </w:divBdr>
                    </w:div>
                  </w:divsChild>
                </w:div>
                <w:div w:id="1991979169">
                  <w:marLeft w:val="0"/>
                  <w:marRight w:val="0"/>
                  <w:marTop w:val="0"/>
                  <w:marBottom w:val="0"/>
                  <w:divBdr>
                    <w:top w:val="none" w:sz="0" w:space="0" w:color="auto"/>
                    <w:left w:val="none" w:sz="0" w:space="0" w:color="auto"/>
                    <w:bottom w:val="none" w:sz="0" w:space="0" w:color="auto"/>
                    <w:right w:val="none" w:sz="0" w:space="0" w:color="auto"/>
                  </w:divBdr>
                  <w:divsChild>
                    <w:div w:id="97146252">
                      <w:marLeft w:val="0"/>
                      <w:marRight w:val="0"/>
                      <w:marTop w:val="0"/>
                      <w:marBottom w:val="0"/>
                      <w:divBdr>
                        <w:top w:val="none" w:sz="0" w:space="0" w:color="auto"/>
                        <w:left w:val="none" w:sz="0" w:space="0" w:color="auto"/>
                        <w:bottom w:val="none" w:sz="0" w:space="0" w:color="auto"/>
                        <w:right w:val="none" w:sz="0" w:space="0" w:color="auto"/>
                      </w:divBdr>
                    </w:div>
                  </w:divsChild>
                </w:div>
                <w:div w:id="2059669414">
                  <w:marLeft w:val="0"/>
                  <w:marRight w:val="0"/>
                  <w:marTop w:val="0"/>
                  <w:marBottom w:val="0"/>
                  <w:divBdr>
                    <w:top w:val="none" w:sz="0" w:space="0" w:color="auto"/>
                    <w:left w:val="none" w:sz="0" w:space="0" w:color="auto"/>
                    <w:bottom w:val="none" w:sz="0" w:space="0" w:color="auto"/>
                    <w:right w:val="none" w:sz="0" w:space="0" w:color="auto"/>
                  </w:divBdr>
                  <w:divsChild>
                    <w:div w:id="216744107">
                      <w:marLeft w:val="0"/>
                      <w:marRight w:val="0"/>
                      <w:marTop w:val="0"/>
                      <w:marBottom w:val="0"/>
                      <w:divBdr>
                        <w:top w:val="none" w:sz="0" w:space="0" w:color="auto"/>
                        <w:left w:val="none" w:sz="0" w:space="0" w:color="auto"/>
                        <w:bottom w:val="none" w:sz="0" w:space="0" w:color="auto"/>
                        <w:right w:val="none" w:sz="0" w:space="0" w:color="auto"/>
                      </w:divBdr>
                    </w:div>
                  </w:divsChild>
                </w:div>
                <w:div w:id="2074696846">
                  <w:marLeft w:val="0"/>
                  <w:marRight w:val="0"/>
                  <w:marTop w:val="0"/>
                  <w:marBottom w:val="0"/>
                  <w:divBdr>
                    <w:top w:val="none" w:sz="0" w:space="0" w:color="auto"/>
                    <w:left w:val="none" w:sz="0" w:space="0" w:color="auto"/>
                    <w:bottom w:val="none" w:sz="0" w:space="0" w:color="auto"/>
                    <w:right w:val="none" w:sz="0" w:space="0" w:color="auto"/>
                  </w:divBdr>
                  <w:divsChild>
                    <w:div w:id="4486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155202">
      <w:bodyDiv w:val="1"/>
      <w:marLeft w:val="0"/>
      <w:marRight w:val="0"/>
      <w:marTop w:val="0"/>
      <w:marBottom w:val="0"/>
      <w:divBdr>
        <w:top w:val="none" w:sz="0" w:space="0" w:color="auto"/>
        <w:left w:val="none" w:sz="0" w:space="0" w:color="auto"/>
        <w:bottom w:val="none" w:sz="0" w:space="0" w:color="auto"/>
        <w:right w:val="none" w:sz="0" w:space="0" w:color="auto"/>
      </w:divBdr>
    </w:div>
    <w:div w:id="1656686769">
      <w:bodyDiv w:val="1"/>
      <w:marLeft w:val="0"/>
      <w:marRight w:val="0"/>
      <w:marTop w:val="0"/>
      <w:marBottom w:val="0"/>
      <w:divBdr>
        <w:top w:val="none" w:sz="0" w:space="0" w:color="auto"/>
        <w:left w:val="none" w:sz="0" w:space="0" w:color="auto"/>
        <w:bottom w:val="none" w:sz="0" w:space="0" w:color="auto"/>
        <w:right w:val="none" w:sz="0" w:space="0" w:color="auto"/>
      </w:divBdr>
      <w:divsChild>
        <w:div w:id="859899595">
          <w:marLeft w:val="0"/>
          <w:marRight w:val="0"/>
          <w:marTop w:val="0"/>
          <w:marBottom w:val="0"/>
          <w:divBdr>
            <w:top w:val="none" w:sz="0" w:space="0" w:color="auto"/>
            <w:left w:val="none" w:sz="0" w:space="0" w:color="auto"/>
            <w:bottom w:val="none" w:sz="0" w:space="0" w:color="auto"/>
            <w:right w:val="none" w:sz="0" w:space="0" w:color="auto"/>
          </w:divBdr>
        </w:div>
        <w:div w:id="909272921">
          <w:marLeft w:val="0"/>
          <w:marRight w:val="0"/>
          <w:marTop w:val="0"/>
          <w:marBottom w:val="0"/>
          <w:divBdr>
            <w:top w:val="none" w:sz="0" w:space="0" w:color="auto"/>
            <w:left w:val="none" w:sz="0" w:space="0" w:color="auto"/>
            <w:bottom w:val="none" w:sz="0" w:space="0" w:color="auto"/>
            <w:right w:val="none" w:sz="0" w:space="0" w:color="auto"/>
          </w:divBdr>
        </w:div>
      </w:divsChild>
    </w:div>
    <w:div w:id="1657110053">
      <w:bodyDiv w:val="1"/>
      <w:marLeft w:val="0"/>
      <w:marRight w:val="0"/>
      <w:marTop w:val="0"/>
      <w:marBottom w:val="0"/>
      <w:divBdr>
        <w:top w:val="none" w:sz="0" w:space="0" w:color="auto"/>
        <w:left w:val="none" w:sz="0" w:space="0" w:color="auto"/>
        <w:bottom w:val="none" w:sz="0" w:space="0" w:color="auto"/>
        <w:right w:val="none" w:sz="0" w:space="0" w:color="auto"/>
      </w:divBdr>
      <w:divsChild>
        <w:div w:id="432282622">
          <w:marLeft w:val="0"/>
          <w:marRight w:val="0"/>
          <w:marTop w:val="0"/>
          <w:marBottom w:val="0"/>
          <w:divBdr>
            <w:top w:val="none" w:sz="0" w:space="0" w:color="auto"/>
            <w:left w:val="none" w:sz="0" w:space="0" w:color="auto"/>
            <w:bottom w:val="none" w:sz="0" w:space="0" w:color="auto"/>
            <w:right w:val="none" w:sz="0" w:space="0" w:color="auto"/>
          </w:divBdr>
        </w:div>
        <w:div w:id="589237083">
          <w:marLeft w:val="0"/>
          <w:marRight w:val="0"/>
          <w:marTop w:val="0"/>
          <w:marBottom w:val="0"/>
          <w:divBdr>
            <w:top w:val="none" w:sz="0" w:space="0" w:color="auto"/>
            <w:left w:val="none" w:sz="0" w:space="0" w:color="auto"/>
            <w:bottom w:val="none" w:sz="0" w:space="0" w:color="auto"/>
            <w:right w:val="none" w:sz="0" w:space="0" w:color="auto"/>
          </w:divBdr>
        </w:div>
        <w:div w:id="1095319631">
          <w:marLeft w:val="0"/>
          <w:marRight w:val="0"/>
          <w:marTop w:val="0"/>
          <w:marBottom w:val="0"/>
          <w:divBdr>
            <w:top w:val="none" w:sz="0" w:space="0" w:color="auto"/>
            <w:left w:val="none" w:sz="0" w:space="0" w:color="auto"/>
            <w:bottom w:val="none" w:sz="0" w:space="0" w:color="auto"/>
            <w:right w:val="none" w:sz="0" w:space="0" w:color="auto"/>
          </w:divBdr>
        </w:div>
        <w:div w:id="1563171886">
          <w:marLeft w:val="0"/>
          <w:marRight w:val="0"/>
          <w:marTop w:val="0"/>
          <w:marBottom w:val="0"/>
          <w:divBdr>
            <w:top w:val="none" w:sz="0" w:space="0" w:color="auto"/>
            <w:left w:val="none" w:sz="0" w:space="0" w:color="auto"/>
            <w:bottom w:val="none" w:sz="0" w:space="0" w:color="auto"/>
            <w:right w:val="none" w:sz="0" w:space="0" w:color="auto"/>
          </w:divBdr>
        </w:div>
        <w:div w:id="1771661392">
          <w:marLeft w:val="0"/>
          <w:marRight w:val="0"/>
          <w:marTop w:val="0"/>
          <w:marBottom w:val="0"/>
          <w:divBdr>
            <w:top w:val="none" w:sz="0" w:space="0" w:color="auto"/>
            <w:left w:val="none" w:sz="0" w:space="0" w:color="auto"/>
            <w:bottom w:val="none" w:sz="0" w:space="0" w:color="auto"/>
            <w:right w:val="none" w:sz="0" w:space="0" w:color="auto"/>
          </w:divBdr>
          <w:divsChild>
            <w:div w:id="948852788">
              <w:marLeft w:val="-75"/>
              <w:marRight w:val="0"/>
              <w:marTop w:val="30"/>
              <w:marBottom w:val="30"/>
              <w:divBdr>
                <w:top w:val="none" w:sz="0" w:space="0" w:color="auto"/>
                <w:left w:val="none" w:sz="0" w:space="0" w:color="auto"/>
                <w:bottom w:val="none" w:sz="0" w:space="0" w:color="auto"/>
                <w:right w:val="none" w:sz="0" w:space="0" w:color="auto"/>
              </w:divBdr>
              <w:divsChild>
                <w:div w:id="58139506">
                  <w:marLeft w:val="0"/>
                  <w:marRight w:val="0"/>
                  <w:marTop w:val="0"/>
                  <w:marBottom w:val="0"/>
                  <w:divBdr>
                    <w:top w:val="none" w:sz="0" w:space="0" w:color="auto"/>
                    <w:left w:val="none" w:sz="0" w:space="0" w:color="auto"/>
                    <w:bottom w:val="none" w:sz="0" w:space="0" w:color="auto"/>
                    <w:right w:val="none" w:sz="0" w:space="0" w:color="auto"/>
                  </w:divBdr>
                  <w:divsChild>
                    <w:div w:id="122431391">
                      <w:marLeft w:val="0"/>
                      <w:marRight w:val="0"/>
                      <w:marTop w:val="0"/>
                      <w:marBottom w:val="0"/>
                      <w:divBdr>
                        <w:top w:val="none" w:sz="0" w:space="0" w:color="auto"/>
                        <w:left w:val="none" w:sz="0" w:space="0" w:color="auto"/>
                        <w:bottom w:val="none" w:sz="0" w:space="0" w:color="auto"/>
                        <w:right w:val="none" w:sz="0" w:space="0" w:color="auto"/>
                      </w:divBdr>
                    </w:div>
                  </w:divsChild>
                </w:div>
                <w:div w:id="91554187">
                  <w:marLeft w:val="0"/>
                  <w:marRight w:val="0"/>
                  <w:marTop w:val="0"/>
                  <w:marBottom w:val="0"/>
                  <w:divBdr>
                    <w:top w:val="none" w:sz="0" w:space="0" w:color="auto"/>
                    <w:left w:val="none" w:sz="0" w:space="0" w:color="auto"/>
                    <w:bottom w:val="none" w:sz="0" w:space="0" w:color="auto"/>
                    <w:right w:val="none" w:sz="0" w:space="0" w:color="auto"/>
                  </w:divBdr>
                  <w:divsChild>
                    <w:div w:id="226383835">
                      <w:marLeft w:val="0"/>
                      <w:marRight w:val="0"/>
                      <w:marTop w:val="0"/>
                      <w:marBottom w:val="0"/>
                      <w:divBdr>
                        <w:top w:val="none" w:sz="0" w:space="0" w:color="auto"/>
                        <w:left w:val="none" w:sz="0" w:space="0" w:color="auto"/>
                        <w:bottom w:val="none" w:sz="0" w:space="0" w:color="auto"/>
                        <w:right w:val="none" w:sz="0" w:space="0" w:color="auto"/>
                      </w:divBdr>
                    </w:div>
                  </w:divsChild>
                </w:div>
                <w:div w:id="155998311">
                  <w:marLeft w:val="0"/>
                  <w:marRight w:val="0"/>
                  <w:marTop w:val="0"/>
                  <w:marBottom w:val="0"/>
                  <w:divBdr>
                    <w:top w:val="none" w:sz="0" w:space="0" w:color="auto"/>
                    <w:left w:val="none" w:sz="0" w:space="0" w:color="auto"/>
                    <w:bottom w:val="none" w:sz="0" w:space="0" w:color="auto"/>
                    <w:right w:val="none" w:sz="0" w:space="0" w:color="auto"/>
                  </w:divBdr>
                  <w:divsChild>
                    <w:div w:id="109710544">
                      <w:marLeft w:val="0"/>
                      <w:marRight w:val="0"/>
                      <w:marTop w:val="0"/>
                      <w:marBottom w:val="0"/>
                      <w:divBdr>
                        <w:top w:val="none" w:sz="0" w:space="0" w:color="auto"/>
                        <w:left w:val="none" w:sz="0" w:space="0" w:color="auto"/>
                        <w:bottom w:val="none" w:sz="0" w:space="0" w:color="auto"/>
                        <w:right w:val="none" w:sz="0" w:space="0" w:color="auto"/>
                      </w:divBdr>
                    </w:div>
                  </w:divsChild>
                </w:div>
                <w:div w:id="186331460">
                  <w:marLeft w:val="0"/>
                  <w:marRight w:val="0"/>
                  <w:marTop w:val="0"/>
                  <w:marBottom w:val="0"/>
                  <w:divBdr>
                    <w:top w:val="none" w:sz="0" w:space="0" w:color="auto"/>
                    <w:left w:val="none" w:sz="0" w:space="0" w:color="auto"/>
                    <w:bottom w:val="none" w:sz="0" w:space="0" w:color="auto"/>
                    <w:right w:val="none" w:sz="0" w:space="0" w:color="auto"/>
                  </w:divBdr>
                  <w:divsChild>
                    <w:div w:id="1546983262">
                      <w:marLeft w:val="0"/>
                      <w:marRight w:val="0"/>
                      <w:marTop w:val="0"/>
                      <w:marBottom w:val="0"/>
                      <w:divBdr>
                        <w:top w:val="none" w:sz="0" w:space="0" w:color="auto"/>
                        <w:left w:val="none" w:sz="0" w:space="0" w:color="auto"/>
                        <w:bottom w:val="none" w:sz="0" w:space="0" w:color="auto"/>
                        <w:right w:val="none" w:sz="0" w:space="0" w:color="auto"/>
                      </w:divBdr>
                    </w:div>
                  </w:divsChild>
                </w:div>
                <w:div w:id="199705490">
                  <w:marLeft w:val="0"/>
                  <w:marRight w:val="0"/>
                  <w:marTop w:val="0"/>
                  <w:marBottom w:val="0"/>
                  <w:divBdr>
                    <w:top w:val="none" w:sz="0" w:space="0" w:color="auto"/>
                    <w:left w:val="none" w:sz="0" w:space="0" w:color="auto"/>
                    <w:bottom w:val="none" w:sz="0" w:space="0" w:color="auto"/>
                    <w:right w:val="none" w:sz="0" w:space="0" w:color="auto"/>
                  </w:divBdr>
                  <w:divsChild>
                    <w:div w:id="1379162509">
                      <w:marLeft w:val="0"/>
                      <w:marRight w:val="0"/>
                      <w:marTop w:val="0"/>
                      <w:marBottom w:val="0"/>
                      <w:divBdr>
                        <w:top w:val="none" w:sz="0" w:space="0" w:color="auto"/>
                        <w:left w:val="none" w:sz="0" w:space="0" w:color="auto"/>
                        <w:bottom w:val="none" w:sz="0" w:space="0" w:color="auto"/>
                        <w:right w:val="none" w:sz="0" w:space="0" w:color="auto"/>
                      </w:divBdr>
                    </w:div>
                  </w:divsChild>
                </w:div>
                <w:div w:id="221410209">
                  <w:marLeft w:val="0"/>
                  <w:marRight w:val="0"/>
                  <w:marTop w:val="0"/>
                  <w:marBottom w:val="0"/>
                  <w:divBdr>
                    <w:top w:val="none" w:sz="0" w:space="0" w:color="auto"/>
                    <w:left w:val="none" w:sz="0" w:space="0" w:color="auto"/>
                    <w:bottom w:val="none" w:sz="0" w:space="0" w:color="auto"/>
                    <w:right w:val="none" w:sz="0" w:space="0" w:color="auto"/>
                  </w:divBdr>
                  <w:divsChild>
                    <w:div w:id="256598924">
                      <w:marLeft w:val="0"/>
                      <w:marRight w:val="0"/>
                      <w:marTop w:val="0"/>
                      <w:marBottom w:val="0"/>
                      <w:divBdr>
                        <w:top w:val="none" w:sz="0" w:space="0" w:color="auto"/>
                        <w:left w:val="none" w:sz="0" w:space="0" w:color="auto"/>
                        <w:bottom w:val="none" w:sz="0" w:space="0" w:color="auto"/>
                        <w:right w:val="none" w:sz="0" w:space="0" w:color="auto"/>
                      </w:divBdr>
                    </w:div>
                  </w:divsChild>
                </w:div>
                <w:div w:id="266426301">
                  <w:marLeft w:val="0"/>
                  <w:marRight w:val="0"/>
                  <w:marTop w:val="0"/>
                  <w:marBottom w:val="0"/>
                  <w:divBdr>
                    <w:top w:val="none" w:sz="0" w:space="0" w:color="auto"/>
                    <w:left w:val="none" w:sz="0" w:space="0" w:color="auto"/>
                    <w:bottom w:val="none" w:sz="0" w:space="0" w:color="auto"/>
                    <w:right w:val="none" w:sz="0" w:space="0" w:color="auto"/>
                  </w:divBdr>
                  <w:divsChild>
                    <w:div w:id="754522945">
                      <w:marLeft w:val="0"/>
                      <w:marRight w:val="0"/>
                      <w:marTop w:val="0"/>
                      <w:marBottom w:val="0"/>
                      <w:divBdr>
                        <w:top w:val="none" w:sz="0" w:space="0" w:color="auto"/>
                        <w:left w:val="none" w:sz="0" w:space="0" w:color="auto"/>
                        <w:bottom w:val="none" w:sz="0" w:space="0" w:color="auto"/>
                        <w:right w:val="none" w:sz="0" w:space="0" w:color="auto"/>
                      </w:divBdr>
                    </w:div>
                  </w:divsChild>
                </w:div>
                <w:div w:id="305281680">
                  <w:marLeft w:val="0"/>
                  <w:marRight w:val="0"/>
                  <w:marTop w:val="0"/>
                  <w:marBottom w:val="0"/>
                  <w:divBdr>
                    <w:top w:val="none" w:sz="0" w:space="0" w:color="auto"/>
                    <w:left w:val="none" w:sz="0" w:space="0" w:color="auto"/>
                    <w:bottom w:val="none" w:sz="0" w:space="0" w:color="auto"/>
                    <w:right w:val="none" w:sz="0" w:space="0" w:color="auto"/>
                  </w:divBdr>
                  <w:divsChild>
                    <w:div w:id="2094281659">
                      <w:marLeft w:val="0"/>
                      <w:marRight w:val="0"/>
                      <w:marTop w:val="0"/>
                      <w:marBottom w:val="0"/>
                      <w:divBdr>
                        <w:top w:val="none" w:sz="0" w:space="0" w:color="auto"/>
                        <w:left w:val="none" w:sz="0" w:space="0" w:color="auto"/>
                        <w:bottom w:val="none" w:sz="0" w:space="0" w:color="auto"/>
                        <w:right w:val="none" w:sz="0" w:space="0" w:color="auto"/>
                      </w:divBdr>
                    </w:div>
                  </w:divsChild>
                </w:div>
                <w:div w:id="439302764">
                  <w:marLeft w:val="0"/>
                  <w:marRight w:val="0"/>
                  <w:marTop w:val="0"/>
                  <w:marBottom w:val="0"/>
                  <w:divBdr>
                    <w:top w:val="none" w:sz="0" w:space="0" w:color="auto"/>
                    <w:left w:val="none" w:sz="0" w:space="0" w:color="auto"/>
                    <w:bottom w:val="none" w:sz="0" w:space="0" w:color="auto"/>
                    <w:right w:val="none" w:sz="0" w:space="0" w:color="auto"/>
                  </w:divBdr>
                  <w:divsChild>
                    <w:div w:id="34160745">
                      <w:marLeft w:val="0"/>
                      <w:marRight w:val="0"/>
                      <w:marTop w:val="0"/>
                      <w:marBottom w:val="0"/>
                      <w:divBdr>
                        <w:top w:val="none" w:sz="0" w:space="0" w:color="auto"/>
                        <w:left w:val="none" w:sz="0" w:space="0" w:color="auto"/>
                        <w:bottom w:val="none" w:sz="0" w:space="0" w:color="auto"/>
                        <w:right w:val="none" w:sz="0" w:space="0" w:color="auto"/>
                      </w:divBdr>
                    </w:div>
                  </w:divsChild>
                </w:div>
                <w:div w:id="479662442">
                  <w:marLeft w:val="0"/>
                  <w:marRight w:val="0"/>
                  <w:marTop w:val="0"/>
                  <w:marBottom w:val="0"/>
                  <w:divBdr>
                    <w:top w:val="none" w:sz="0" w:space="0" w:color="auto"/>
                    <w:left w:val="none" w:sz="0" w:space="0" w:color="auto"/>
                    <w:bottom w:val="none" w:sz="0" w:space="0" w:color="auto"/>
                    <w:right w:val="none" w:sz="0" w:space="0" w:color="auto"/>
                  </w:divBdr>
                  <w:divsChild>
                    <w:div w:id="503595483">
                      <w:marLeft w:val="0"/>
                      <w:marRight w:val="0"/>
                      <w:marTop w:val="0"/>
                      <w:marBottom w:val="0"/>
                      <w:divBdr>
                        <w:top w:val="none" w:sz="0" w:space="0" w:color="auto"/>
                        <w:left w:val="none" w:sz="0" w:space="0" w:color="auto"/>
                        <w:bottom w:val="none" w:sz="0" w:space="0" w:color="auto"/>
                        <w:right w:val="none" w:sz="0" w:space="0" w:color="auto"/>
                      </w:divBdr>
                    </w:div>
                  </w:divsChild>
                </w:div>
                <w:div w:id="665674023">
                  <w:marLeft w:val="0"/>
                  <w:marRight w:val="0"/>
                  <w:marTop w:val="0"/>
                  <w:marBottom w:val="0"/>
                  <w:divBdr>
                    <w:top w:val="none" w:sz="0" w:space="0" w:color="auto"/>
                    <w:left w:val="none" w:sz="0" w:space="0" w:color="auto"/>
                    <w:bottom w:val="none" w:sz="0" w:space="0" w:color="auto"/>
                    <w:right w:val="none" w:sz="0" w:space="0" w:color="auto"/>
                  </w:divBdr>
                  <w:divsChild>
                    <w:div w:id="1664971932">
                      <w:marLeft w:val="0"/>
                      <w:marRight w:val="0"/>
                      <w:marTop w:val="0"/>
                      <w:marBottom w:val="0"/>
                      <w:divBdr>
                        <w:top w:val="none" w:sz="0" w:space="0" w:color="auto"/>
                        <w:left w:val="none" w:sz="0" w:space="0" w:color="auto"/>
                        <w:bottom w:val="none" w:sz="0" w:space="0" w:color="auto"/>
                        <w:right w:val="none" w:sz="0" w:space="0" w:color="auto"/>
                      </w:divBdr>
                    </w:div>
                  </w:divsChild>
                </w:div>
                <w:div w:id="753162432">
                  <w:marLeft w:val="0"/>
                  <w:marRight w:val="0"/>
                  <w:marTop w:val="0"/>
                  <w:marBottom w:val="0"/>
                  <w:divBdr>
                    <w:top w:val="none" w:sz="0" w:space="0" w:color="auto"/>
                    <w:left w:val="none" w:sz="0" w:space="0" w:color="auto"/>
                    <w:bottom w:val="none" w:sz="0" w:space="0" w:color="auto"/>
                    <w:right w:val="none" w:sz="0" w:space="0" w:color="auto"/>
                  </w:divBdr>
                  <w:divsChild>
                    <w:div w:id="828904163">
                      <w:marLeft w:val="0"/>
                      <w:marRight w:val="0"/>
                      <w:marTop w:val="0"/>
                      <w:marBottom w:val="0"/>
                      <w:divBdr>
                        <w:top w:val="none" w:sz="0" w:space="0" w:color="auto"/>
                        <w:left w:val="none" w:sz="0" w:space="0" w:color="auto"/>
                        <w:bottom w:val="none" w:sz="0" w:space="0" w:color="auto"/>
                        <w:right w:val="none" w:sz="0" w:space="0" w:color="auto"/>
                      </w:divBdr>
                    </w:div>
                  </w:divsChild>
                </w:div>
                <w:div w:id="792671332">
                  <w:marLeft w:val="0"/>
                  <w:marRight w:val="0"/>
                  <w:marTop w:val="0"/>
                  <w:marBottom w:val="0"/>
                  <w:divBdr>
                    <w:top w:val="none" w:sz="0" w:space="0" w:color="auto"/>
                    <w:left w:val="none" w:sz="0" w:space="0" w:color="auto"/>
                    <w:bottom w:val="none" w:sz="0" w:space="0" w:color="auto"/>
                    <w:right w:val="none" w:sz="0" w:space="0" w:color="auto"/>
                  </w:divBdr>
                  <w:divsChild>
                    <w:div w:id="1206991263">
                      <w:marLeft w:val="0"/>
                      <w:marRight w:val="0"/>
                      <w:marTop w:val="0"/>
                      <w:marBottom w:val="0"/>
                      <w:divBdr>
                        <w:top w:val="none" w:sz="0" w:space="0" w:color="auto"/>
                        <w:left w:val="none" w:sz="0" w:space="0" w:color="auto"/>
                        <w:bottom w:val="none" w:sz="0" w:space="0" w:color="auto"/>
                        <w:right w:val="none" w:sz="0" w:space="0" w:color="auto"/>
                      </w:divBdr>
                    </w:div>
                  </w:divsChild>
                </w:div>
                <w:div w:id="886991426">
                  <w:marLeft w:val="0"/>
                  <w:marRight w:val="0"/>
                  <w:marTop w:val="0"/>
                  <w:marBottom w:val="0"/>
                  <w:divBdr>
                    <w:top w:val="none" w:sz="0" w:space="0" w:color="auto"/>
                    <w:left w:val="none" w:sz="0" w:space="0" w:color="auto"/>
                    <w:bottom w:val="none" w:sz="0" w:space="0" w:color="auto"/>
                    <w:right w:val="none" w:sz="0" w:space="0" w:color="auto"/>
                  </w:divBdr>
                  <w:divsChild>
                    <w:div w:id="1517190217">
                      <w:marLeft w:val="0"/>
                      <w:marRight w:val="0"/>
                      <w:marTop w:val="0"/>
                      <w:marBottom w:val="0"/>
                      <w:divBdr>
                        <w:top w:val="none" w:sz="0" w:space="0" w:color="auto"/>
                        <w:left w:val="none" w:sz="0" w:space="0" w:color="auto"/>
                        <w:bottom w:val="none" w:sz="0" w:space="0" w:color="auto"/>
                        <w:right w:val="none" w:sz="0" w:space="0" w:color="auto"/>
                      </w:divBdr>
                    </w:div>
                  </w:divsChild>
                </w:div>
                <w:div w:id="922688830">
                  <w:marLeft w:val="0"/>
                  <w:marRight w:val="0"/>
                  <w:marTop w:val="0"/>
                  <w:marBottom w:val="0"/>
                  <w:divBdr>
                    <w:top w:val="none" w:sz="0" w:space="0" w:color="auto"/>
                    <w:left w:val="none" w:sz="0" w:space="0" w:color="auto"/>
                    <w:bottom w:val="none" w:sz="0" w:space="0" w:color="auto"/>
                    <w:right w:val="none" w:sz="0" w:space="0" w:color="auto"/>
                  </w:divBdr>
                  <w:divsChild>
                    <w:div w:id="2041321181">
                      <w:marLeft w:val="0"/>
                      <w:marRight w:val="0"/>
                      <w:marTop w:val="0"/>
                      <w:marBottom w:val="0"/>
                      <w:divBdr>
                        <w:top w:val="none" w:sz="0" w:space="0" w:color="auto"/>
                        <w:left w:val="none" w:sz="0" w:space="0" w:color="auto"/>
                        <w:bottom w:val="none" w:sz="0" w:space="0" w:color="auto"/>
                        <w:right w:val="none" w:sz="0" w:space="0" w:color="auto"/>
                      </w:divBdr>
                    </w:div>
                  </w:divsChild>
                </w:div>
                <w:div w:id="1040587888">
                  <w:marLeft w:val="0"/>
                  <w:marRight w:val="0"/>
                  <w:marTop w:val="0"/>
                  <w:marBottom w:val="0"/>
                  <w:divBdr>
                    <w:top w:val="none" w:sz="0" w:space="0" w:color="auto"/>
                    <w:left w:val="none" w:sz="0" w:space="0" w:color="auto"/>
                    <w:bottom w:val="none" w:sz="0" w:space="0" w:color="auto"/>
                    <w:right w:val="none" w:sz="0" w:space="0" w:color="auto"/>
                  </w:divBdr>
                  <w:divsChild>
                    <w:div w:id="1313365884">
                      <w:marLeft w:val="0"/>
                      <w:marRight w:val="0"/>
                      <w:marTop w:val="0"/>
                      <w:marBottom w:val="0"/>
                      <w:divBdr>
                        <w:top w:val="none" w:sz="0" w:space="0" w:color="auto"/>
                        <w:left w:val="none" w:sz="0" w:space="0" w:color="auto"/>
                        <w:bottom w:val="none" w:sz="0" w:space="0" w:color="auto"/>
                        <w:right w:val="none" w:sz="0" w:space="0" w:color="auto"/>
                      </w:divBdr>
                    </w:div>
                  </w:divsChild>
                </w:div>
                <w:div w:id="1042631945">
                  <w:marLeft w:val="0"/>
                  <w:marRight w:val="0"/>
                  <w:marTop w:val="0"/>
                  <w:marBottom w:val="0"/>
                  <w:divBdr>
                    <w:top w:val="none" w:sz="0" w:space="0" w:color="auto"/>
                    <w:left w:val="none" w:sz="0" w:space="0" w:color="auto"/>
                    <w:bottom w:val="none" w:sz="0" w:space="0" w:color="auto"/>
                    <w:right w:val="none" w:sz="0" w:space="0" w:color="auto"/>
                  </w:divBdr>
                  <w:divsChild>
                    <w:div w:id="543953009">
                      <w:marLeft w:val="0"/>
                      <w:marRight w:val="0"/>
                      <w:marTop w:val="0"/>
                      <w:marBottom w:val="0"/>
                      <w:divBdr>
                        <w:top w:val="none" w:sz="0" w:space="0" w:color="auto"/>
                        <w:left w:val="none" w:sz="0" w:space="0" w:color="auto"/>
                        <w:bottom w:val="none" w:sz="0" w:space="0" w:color="auto"/>
                        <w:right w:val="none" w:sz="0" w:space="0" w:color="auto"/>
                      </w:divBdr>
                    </w:div>
                  </w:divsChild>
                </w:div>
                <w:div w:id="1054700292">
                  <w:marLeft w:val="0"/>
                  <w:marRight w:val="0"/>
                  <w:marTop w:val="0"/>
                  <w:marBottom w:val="0"/>
                  <w:divBdr>
                    <w:top w:val="none" w:sz="0" w:space="0" w:color="auto"/>
                    <w:left w:val="none" w:sz="0" w:space="0" w:color="auto"/>
                    <w:bottom w:val="none" w:sz="0" w:space="0" w:color="auto"/>
                    <w:right w:val="none" w:sz="0" w:space="0" w:color="auto"/>
                  </w:divBdr>
                  <w:divsChild>
                    <w:div w:id="1617759428">
                      <w:marLeft w:val="0"/>
                      <w:marRight w:val="0"/>
                      <w:marTop w:val="0"/>
                      <w:marBottom w:val="0"/>
                      <w:divBdr>
                        <w:top w:val="none" w:sz="0" w:space="0" w:color="auto"/>
                        <w:left w:val="none" w:sz="0" w:space="0" w:color="auto"/>
                        <w:bottom w:val="none" w:sz="0" w:space="0" w:color="auto"/>
                        <w:right w:val="none" w:sz="0" w:space="0" w:color="auto"/>
                      </w:divBdr>
                    </w:div>
                  </w:divsChild>
                </w:div>
                <w:div w:id="1088769123">
                  <w:marLeft w:val="0"/>
                  <w:marRight w:val="0"/>
                  <w:marTop w:val="0"/>
                  <w:marBottom w:val="0"/>
                  <w:divBdr>
                    <w:top w:val="none" w:sz="0" w:space="0" w:color="auto"/>
                    <w:left w:val="none" w:sz="0" w:space="0" w:color="auto"/>
                    <w:bottom w:val="none" w:sz="0" w:space="0" w:color="auto"/>
                    <w:right w:val="none" w:sz="0" w:space="0" w:color="auto"/>
                  </w:divBdr>
                  <w:divsChild>
                    <w:div w:id="211771851">
                      <w:marLeft w:val="0"/>
                      <w:marRight w:val="0"/>
                      <w:marTop w:val="0"/>
                      <w:marBottom w:val="0"/>
                      <w:divBdr>
                        <w:top w:val="none" w:sz="0" w:space="0" w:color="auto"/>
                        <w:left w:val="none" w:sz="0" w:space="0" w:color="auto"/>
                        <w:bottom w:val="none" w:sz="0" w:space="0" w:color="auto"/>
                        <w:right w:val="none" w:sz="0" w:space="0" w:color="auto"/>
                      </w:divBdr>
                    </w:div>
                  </w:divsChild>
                </w:div>
                <w:div w:id="1194996813">
                  <w:marLeft w:val="0"/>
                  <w:marRight w:val="0"/>
                  <w:marTop w:val="0"/>
                  <w:marBottom w:val="0"/>
                  <w:divBdr>
                    <w:top w:val="none" w:sz="0" w:space="0" w:color="auto"/>
                    <w:left w:val="none" w:sz="0" w:space="0" w:color="auto"/>
                    <w:bottom w:val="none" w:sz="0" w:space="0" w:color="auto"/>
                    <w:right w:val="none" w:sz="0" w:space="0" w:color="auto"/>
                  </w:divBdr>
                  <w:divsChild>
                    <w:div w:id="1908874541">
                      <w:marLeft w:val="0"/>
                      <w:marRight w:val="0"/>
                      <w:marTop w:val="0"/>
                      <w:marBottom w:val="0"/>
                      <w:divBdr>
                        <w:top w:val="none" w:sz="0" w:space="0" w:color="auto"/>
                        <w:left w:val="none" w:sz="0" w:space="0" w:color="auto"/>
                        <w:bottom w:val="none" w:sz="0" w:space="0" w:color="auto"/>
                        <w:right w:val="none" w:sz="0" w:space="0" w:color="auto"/>
                      </w:divBdr>
                    </w:div>
                  </w:divsChild>
                </w:div>
                <w:div w:id="1201434536">
                  <w:marLeft w:val="0"/>
                  <w:marRight w:val="0"/>
                  <w:marTop w:val="0"/>
                  <w:marBottom w:val="0"/>
                  <w:divBdr>
                    <w:top w:val="none" w:sz="0" w:space="0" w:color="auto"/>
                    <w:left w:val="none" w:sz="0" w:space="0" w:color="auto"/>
                    <w:bottom w:val="none" w:sz="0" w:space="0" w:color="auto"/>
                    <w:right w:val="none" w:sz="0" w:space="0" w:color="auto"/>
                  </w:divBdr>
                  <w:divsChild>
                    <w:div w:id="1322153417">
                      <w:marLeft w:val="0"/>
                      <w:marRight w:val="0"/>
                      <w:marTop w:val="0"/>
                      <w:marBottom w:val="0"/>
                      <w:divBdr>
                        <w:top w:val="none" w:sz="0" w:space="0" w:color="auto"/>
                        <w:left w:val="none" w:sz="0" w:space="0" w:color="auto"/>
                        <w:bottom w:val="none" w:sz="0" w:space="0" w:color="auto"/>
                        <w:right w:val="none" w:sz="0" w:space="0" w:color="auto"/>
                      </w:divBdr>
                    </w:div>
                  </w:divsChild>
                </w:div>
                <w:div w:id="1250962123">
                  <w:marLeft w:val="0"/>
                  <w:marRight w:val="0"/>
                  <w:marTop w:val="0"/>
                  <w:marBottom w:val="0"/>
                  <w:divBdr>
                    <w:top w:val="none" w:sz="0" w:space="0" w:color="auto"/>
                    <w:left w:val="none" w:sz="0" w:space="0" w:color="auto"/>
                    <w:bottom w:val="none" w:sz="0" w:space="0" w:color="auto"/>
                    <w:right w:val="none" w:sz="0" w:space="0" w:color="auto"/>
                  </w:divBdr>
                  <w:divsChild>
                    <w:div w:id="430902391">
                      <w:marLeft w:val="0"/>
                      <w:marRight w:val="0"/>
                      <w:marTop w:val="0"/>
                      <w:marBottom w:val="0"/>
                      <w:divBdr>
                        <w:top w:val="none" w:sz="0" w:space="0" w:color="auto"/>
                        <w:left w:val="none" w:sz="0" w:space="0" w:color="auto"/>
                        <w:bottom w:val="none" w:sz="0" w:space="0" w:color="auto"/>
                        <w:right w:val="none" w:sz="0" w:space="0" w:color="auto"/>
                      </w:divBdr>
                    </w:div>
                  </w:divsChild>
                </w:div>
                <w:div w:id="1315404750">
                  <w:marLeft w:val="0"/>
                  <w:marRight w:val="0"/>
                  <w:marTop w:val="0"/>
                  <w:marBottom w:val="0"/>
                  <w:divBdr>
                    <w:top w:val="none" w:sz="0" w:space="0" w:color="auto"/>
                    <w:left w:val="none" w:sz="0" w:space="0" w:color="auto"/>
                    <w:bottom w:val="none" w:sz="0" w:space="0" w:color="auto"/>
                    <w:right w:val="none" w:sz="0" w:space="0" w:color="auto"/>
                  </w:divBdr>
                  <w:divsChild>
                    <w:div w:id="1074668165">
                      <w:marLeft w:val="0"/>
                      <w:marRight w:val="0"/>
                      <w:marTop w:val="0"/>
                      <w:marBottom w:val="0"/>
                      <w:divBdr>
                        <w:top w:val="none" w:sz="0" w:space="0" w:color="auto"/>
                        <w:left w:val="none" w:sz="0" w:space="0" w:color="auto"/>
                        <w:bottom w:val="none" w:sz="0" w:space="0" w:color="auto"/>
                        <w:right w:val="none" w:sz="0" w:space="0" w:color="auto"/>
                      </w:divBdr>
                    </w:div>
                  </w:divsChild>
                </w:div>
                <w:div w:id="1507551359">
                  <w:marLeft w:val="0"/>
                  <w:marRight w:val="0"/>
                  <w:marTop w:val="0"/>
                  <w:marBottom w:val="0"/>
                  <w:divBdr>
                    <w:top w:val="none" w:sz="0" w:space="0" w:color="auto"/>
                    <w:left w:val="none" w:sz="0" w:space="0" w:color="auto"/>
                    <w:bottom w:val="none" w:sz="0" w:space="0" w:color="auto"/>
                    <w:right w:val="none" w:sz="0" w:space="0" w:color="auto"/>
                  </w:divBdr>
                  <w:divsChild>
                    <w:div w:id="320932687">
                      <w:marLeft w:val="0"/>
                      <w:marRight w:val="0"/>
                      <w:marTop w:val="0"/>
                      <w:marBottom w:val="0"/>
                      <w:divBdr>
                        <w:top w:val="none" w:sz="0" w:space="0" w:color="auto"/>
                        <w:left w:val="none" w:sz="0" w:space="0" w:color="auto"/>
                        <w:bottom w:val="none" w:sz="0" w:space="0" w:color="auto"/>
                        <w:right w:val="none" w:sz="0" w:space="0" w:color="auto"/>
                      </w:divBdr>
                    </w:div>
                  </w:divsChild>
                </w:div>
                <w:div w:id="1516652931">
                  <w:marLeft w:val="0"/>
                  <w:marRight w:val="0"/>
                  <w:marTop w:val="0"/>
                  <w:marBottom w:val="0"/>
                  <w:divBdr>
                    <w:top w:val="none" w:sz="0" w:space="0" w:color="auto"/>
                    <w:left w:val="none" w:sz="0" w:space="0" w:color="auto"/>
                    <w:bottom w:val="none" w:sz="0" w:space="0" w:color="auto"/>
                    <w:right w:val="none" w:sz="0" w:space="0" w:color="auto"/>
                  </w:divBdr>
                  <w:divsChild>
                    <w:div w:id="1202354664">
                      <w:marLeft w:val="0"/>
                      <w:marRight w:val="0"/>
                      <w:marTop w:val="0"/>
                      <w:marBottom w:val="0"/>
                      <w:divBdr>
                        <w:top w:val="none" w:sz="0" w:space="0" w:color="auto"/>
                        <w:left w:val="none" w:sz="0" w:space="0" w:color="auto"/>
                        <w:bottom w:val="none" w:sz="0" w:space="0" w:color="auto"/>
                        <w:right w:val="none" w:sz="0" w:space="0" w:color="auto"/>
                      </w:divBdr>
                    </w:div>
                  </w:divsChild>
                </w:div>
                <w:div w:id="1545829582">
                  <w:marLeft w:val="0"/>
                  <w:marRight w:val="0"/>
                  <w:marTop w:val="0"/>
                  <w:marBottom w:val="0"/>
                  <w:divBdr>
                    <w:top w:val="none" w:sz="0" w:space="0" w:color="auto"/>
                    <w:left w:val="none" w:sz="0" w:space="0" w:color="auto"/>
                    <w:bottom w:val="none" w:sz="0" w:space="0" w:color="auto"/>
                    <w:right w:val="none" w:sz="0" w:space="0" w:color="auto"/>
                  </w:divBdr>
                  <w:divsChild>
                    <w:div w:id="37752115">
                      <w:marLeft w:val="0"/>
                      <w:marRight w:val="0"/>
                      <w:marTop w:val="0"/>
                      <w:marBottom w:val="0"/>
                      <w:divBdr>
                        <w:top w:val="none" w:sz="0" w:space="0" w:color="auto"/>
                        <w:left w:val="none" w:sz="0" w:space="0" w:color="auto"/>
                        <w:bottom w:val="none" w:sz="0" w:space="0" w:color="auto"/>
                        <w:right w:val="none" w:sz="0" w:space="0" w:color="auto"/>
                      </w:divBdr>
                    </w:div>
                  </w:divsChild>
                </w:div>
                <w:div w:id="1592081863">
                  <w:marLeft w:val="0"/>
                  <w:marRight w:val="0"/>
                  <w:marTop w:val="0"/>
                  <w:marBottom w:val="0"/>
                  <w:divBdr>
                    <w:top w:val="none" w:sz="0" w:space="0" w:color="auto"/>
                    <w:left w:val="none" w:sz="0" w:space="0" w:color="auto"/>
                    <w:bottom w:val="none" w:sz="0" w:space="0" w:color="auto"/>
                    <w:right w:val="none" w:sz="0" w:space="0" w:color="auto"/>
                  </w:divBdr>
                  <w:divsChild>
                    <w:div w:id="187574067">
                      <w:marLeft w:val="0"/>
                      <w:marRight w:val="0"/>
                      <w:marTop w:val="0"/>
                      <w:marBottom w:val="0"/>
                      <w:divBdr>
                        <w:top w:val="none" w:sz="0" w:space="0" w:color="auto"/>
                        <w:left w:val="none" w:sz="0" w:space="0" w:color="auto"/>
                        <w:bottom w:val="none" w:sz="0" w:space="0" w:color="auto"/>
                        <w:right w:val="none" w:sz="0" w:space="0" w:color="auto"/>
                      </w:divBdr>
                    </w:div>
                  </w:divsChild>
                </w:div>
                <w:div w:id="1643656249">
                  <w:marLeft w:val="0"/>
                  <w:marRight w:val="0"/>
                  <w:marTop w:val="0"/>
                  <w:marBottom w:val="0"/>
                  <w:divBdr>
                    <w:top w:val="none" w:sz="0" w:space="0" w:color="auto"/>
                    <w:left w:val="none" w:sz="0" w:space="0" w:color="auto"/>
                    <w:bottom w:val="none" w:sz="0" w:space="0" w:color="auto"/>
                    <w:right w:val="none" w:sz="0" w:space="0" w:color="auto"/>
                  </w:divBdr>
                  <w:divsChild>
                    <w:div w:id="1482773232">
                      <w:marLeft w:val="0"/>
                      <w:marRight w:val="0"/>
                      <w:marTop w:val="0"/>
                      <w:marBottom w:val="0"/>
                      <w:divBdr>
                        <w:top w:val="none" w:sz="0" w:space="0" w:color="auto"/>
                        <w:left w:val="none" w:sz="0" w:space="0" w:color="auto"/>
                        <w:bottom w:val="none" w:sz="0" w:space="0" w:color="auto"/>
                        <w:right w:val="none" w:sz="0" w:space="0" w:color="auto"/>
                      </w:divBdr>
                    </w:div>
                  </w:divsChild>
                </w:div>
                <w:div w:id="1676372503">
                  <w:marLeft w:val="0"/>
                  <w:marRight w:val="0"/>
                  <w:marTop w:val="0"/>
                  <w:marBottom w:val="0"/>
                  <w:divBdr>
                    <w:top w:val="none" w:sz="0" w:space="0" w:color="auto"/>
                    <w:left w:val="none" w:sz="0" w:space="0" w:color="auto"/>
                    <w:bottom w:val="none" w:sz="0" w:space="0" w:color="auto"/>
                    <w:right w:val="none" w:sz="0" w:space="0" w:color="auto"/>
                  </w:divBdr>
                  <w:divsChild>
                    <w:div w:id="1039814390">
                      <w:marLeft w:val="0"/>
                      <w:marRight w:val="0"/>
                      <w:marTop w:val="0"/>
                      <w:marBottom w:val="0"/>
                      <w:divBdr>
                        <w:top w:val="none" w:sz="0" w:space="0" w:color="auto"/>
                        <w:left w:val="none" w:sz="0" w:space="0" w:color="auto"/>
                        <w:bottom w:val="none" w:sz="0" w:space="0" w:color="auto"/>
                        <w:right w:val="none" w:sz="0" w:space="0" w:color="auto"/>
                      </w:divBdr>
                    </w:div>
                  </w:divsChild>
                </w:div>
                <w:div w:id="1728338939">
                  <w:marLeft w:val="0"/>
                  <w:marRight w:val="0"/>
                  <w:marTop w:val="0"/>
                  <w:marBottom w:val="0"/>
                  <w:divBdr>
                    <w:top w:val="none" w:sz="0" w:space="0" w:color="auto"/>
                    <w:left w:val="none" w:sz="0" w:space="0" w:color="auto"/>
                    <w:bottom w:val="none" w:sz="0" w:space="0" w:color="auto"/>
                    <w:right w:val="none" w:sz="0" w:space="0" w:color="auto"/>
                  </w:divBdr>
                  <w:divsChild>
                    <w:div w:id="156845203">
                      <w:marLeft w:val="0"/>
                      <w:marRight w:val="0"/>
                      <w:marTop w:val="0"/>
                      <w:marBottom w:val="0"/>
                      <w:divBdr>
                        <w:top w:val="none" w:sz="0" w:space="0" w:color="auto"/>
                        <w:left w:val="none" w:sz="0" w:space="0" w:color="auto"/>
                        <w:bottom w:val="none" w:sz="0" w:space="0" w:color="auto"/>
                        <w:right w:val="none" w:sz="0" w:space="0" w:color="auto"/>
                      </w:divBdr>
                    </w:div>
                  </w:divsChild>
                </w:div>
                <w:div w:id="1740518412">
                  <w:marLeft w:val="0"/>
                  <w:marRight w:val="0"/>
                  <w:marTop w:val="0"/>
                  <w:marBottom w:val="0"/>
                  <w:divBdr>
                    <w:top w:val="none" w:sz="0" w:space="0" w:color="auto"/>
                    <w:left w:val="none" w:sz="0" w:space="0" w:color="auto"/>
                    <w:bottom w:val="none" w:sz="0" w:space="0" w:color="auto"/>
                    <w:right w:val="none" w:sz="0" w:space="0" w:color="auto"/>
                  </w:divBdr>
                  <w:divsChild>
                    <w:div w:id="2022272454">
                      <w:marLeft w:val="0"/>
                      <w:marRight w:val="0"/>
                      <w:marTop w:val="0"/>
                      <w:marBottom w:val="0"/>
                      <w:divBdr>
                        <w:top w:val="none" w:sz="0" w:space="0" w:color="auto"/>
                        <w:left w:val="none" w:sz="0" w:space="0" w:color="auto"/>
                        <w:bottom w:val="none" w:sz="0" w:space="0" w:color="auto"/>
                        <w:right w:val="none" w:sz="0" w:space="0" w:color="auto"/>
                      </w:divBdr>
                    </w:div>
                  </w:divsChild>
                </w:div>
                <w:div w:id="1749502588">
                  <w:marLeft w:val="0"/>
                  <w:marRight w:val="0"/>
                  <w:marTop w:val="0"/>
                  <w:marBottom w:val="0"/>
                  <w:divBdr>
                    <w:top w:val="none" w:sz="0" w:space="0" w:color="auto"/>
                    <w:left w:val="none" w:sz="0" w:space="0" w:color="auto"/>
                    <w:bottom w:val="none" w:sz="0" w:space="0" w:color="auto"/>
                    <w:right w:val="none" w:sz="0" w:space="0" w:color="auto"/>
                  </w:divBdr>
                  <w:divsChild>
                    <w:div w:id="1576160050">
                      <w:marLeft w:val="0"/>
                      <w:marRight w:val="0"/>
                      <w:marTop w:val="0"/>
                      <w:marBottom w:val="0"/>
                      <w:divBdr>
                        <w:top w:val="none" w:sz="0" w:space="0" w:color="auto"/>
                        <w:left w:val="none" w:sz="0" w:space="0" w:color="auto"/>
                        <w:bottom w:val="none" w:sz="0" w:space="0" w:color="auto"/>
                        <w:right w:val="none" w:sz="0" w:space="0" w:color="auto"/>
                      </w:divBdr>
                    </w:div>
                  </w:divsChild>
                </w:div>
                <w:div w:id="1843616245">
                  <w:marLeft w:val="0"/>
                  <w:marRight w:val="0"/>
                  <w:marTop w:val="0"/>
                  <w:marBottom w:val="0"/>
                  <w:divBdr>
                    <w:top w:val="none" w:sz="0" w:space="0" w:color="auto"/>
                    <w:left w:val="none" w:sz="0" w:space="0" w:color="auto"/>
                    <w:bottom w:val="none" w:sz="0" w:space="0" w:color="auto"/>
                    <w:right w:val="none" w:sz="0" w:space="0" w:color="auto"/>
                  </w:divBdr>
                  <w:divsChild>
                    <w:div w:id="905260792">
                      <w:marLeft w:val="0"/>
                      <w:marRight w:val="0"/>
                      <w:marTop w:val="0"/>
                      <w:marBottom w:val="0"/>
                      <w:divBdr>
                        <w:top w:val="none" w:sz="0" w:space="0" w:color="auto"/>
                        <w:left w:val="none" w:sz="0" w:space="0" w:color="auto"/>
                        <w:bottom w:val="none" w:sz="0" w:space="0" w:color="auto"/>
                        <w:right w:val="none" w:sz="0" w:space="0" w:color="auto"/>
                      </w:divBdr>
                    </w:div>
                  </w:divsChild>
                </w:div>
                <w:div w:id="1917283710">
                  <w:marLeft w:val="0"/>
                  <w:marRight w:val="0"/>
                  <w:marTop w:val="0"/>
                  <w:marBottom w:val="0"/>
                  <w:divBdr>
                    <w:top w:val="none" w:sz="0" w:space="0" w:color="auto"/>
                    <w:left w:val="none" w:sz="0" w:space="0" w:color="auto"/>
                    <w:bottom w:val="none" w:sz="0" w:space="0" w:color="auto"/>
                    <w:right w:val="none" w:sz="0" w:space="0" w:color="auto"/>
                  </w:divBdr>
                  <w:divsChild>
                    <w:div w:id="523665180">
                      <w:marLeft w:val="0"/>
                      <w:marRight w:val="0"/>
                      <w:marTop w:val="0"/>
                      <w:marBottom w:val="0"/>
                      <w:divBdr>
                        <w:top w:val="none" w:sz="0" w:space="0" w:color="auto"/>
                        <w:left w:val="none" w:sz="0" w:space="0" w:color="auto"/>
                        <w:bottom w:val="none" w:sz="0" w:space="0" w:color="auto"/>
                        <w:right w:val="none" w:sz="0" w:space="0" w:color="auto"/>
                      </w:divBdr>
                    </w:div>
                  </w:divsChild>
                </w:div>
                <w:div w:id="1941911124">
                  <w:marLeft w:val="0"/>
                  <w:marRight w:val="0"/>
                  <w:marTop w:val="0"/>
                  <w:marBottom w:val="0"/>
                  <w:divBdr>
                    <w:top w:val="none" w:sz="0" w:space="0" w:color="auto"/>
                    <w:left w:val="none" w:sz="0" w:space="0" w:color="auto"/>
                    <w:bottom w:val="none" w:sz="0" w:space="0" w:color="auto"/>
                    <w:right w:val="none" w:sz="0" w:space="0" w:color="auto"/>
                  </w:divBdr>
                  <w:divsChild>
                    <w:div w:id="582108595">
                      <w:marLeft w:val="0"/>
                      <w:marRight w:val="0"/>
                      <w:marTop w:val="0"/>
                      <w:marBottom w:val="0"/>
                      <w:divBdr>
                        <w:top w:val="none" w:sz="0" w:space="0" w:color="auto"/>
                        <w:left w:val="none" w:sz="0" w:space="0" w:color="auto"/>
                        <w:bottom w:val="none" w:sz="0" w:space="0" w:color="auto"/>
                        <w:right w:val="none" w:sz="0" w:space="0" w:color="auto"/>
                      </w:divBdr>
                    </w:div>
                  </w:divsChild>
                </w:div>
                <w:div w:id="1965456236">
                  <w:marLeft w:val="0"/>
                  <w:marRight w:val="0"/>
                  <w:marTop w:val="0"/>
                  <w:marBottom w:val="0"/>
                  <w:divBdr>
                    <w:top w:val="none" w:sz="0" w:space="0" w:color="auto"/>
                    <w:left w:val="none" w:sz="0" w:space="0" w:color="auto"/>
                    <w:bottom w:val="none" w:sz="0" w:space="0" w:color="auto"/>
                    <w:right w:val="none" w:sz="0" w:space="0" w:color="auto"/>
                  </w:divBdr>
                  <w:divsChild>
                    <w:div w:id="1977025195">
                      <w:marLeft w:val="0"/>
                      <w:marRight w:val="0"/>
                      <w:marTop w:val="0"/>
                      <w:marBottom w:val="0"/>
                      <w:divBdr>
                        <w:top w:val="none" w:sz="0" w:space="0" w:color="auto"/>
                        <w:left w:val="none" w:sz="0" w:space="0" w:color="auto"/>
                        <w:bottom w:val="none" w:sz="0" w:space="0" w:color="auto"/>
                        <w:right w:val="none" w:sz="0" w:space="0" w:color="auto"/>
                      </w:divBdr>
                    </w:div>
                  </w:divsChild>
                </w:div>
                <w:div w:id="1972900374">
                  <w:marLeft w:val="0"/>
                  <w:marRight w:val="0"/>
                  <w:marTop w:val="0"/>
                  <w:marBottom w:val="0"/>
                  <w:divBdr>
                    <w:top w:val="none" w:sz="0" w:space="0" w:color="auto"/>
                    <w:left w:val="none" w:sz="0" w:space="0" w:color="auto"/>
                    <w:bottom w:val="none" w:sz="0" w:space="0" w:color="auto"/>
                    <w:right w:val="none" w:sz="0" w:space="0" w:color="auto"/>
                  </w:divBdr>
                  <w:divsChild>
                    <w:div w:id="1770272758">
                      <w:marLeft w:val="0"/>
                      <w:marRight w:val="0"/>
                      <w:marTop w:val="0"/>
                      <w:marBottom w:val="0"/>
                      <w:divBdr>
                        <w:top w:val="none" w:sz="0" w:space="0" w:color="auto"/>
                        <w:left w:val="none" w:sz="0" w:space="0" w:color="auto"/>
                        <w:bottom w:val="none" w:sz="0" w:space="0" w:color="auto"/>
                        <w:right w:val="none" w:sz="0" w:space="0" w:color="auto"/>
                      </w:divBdr>
                    </w:div>
                  </w:divsChild>
                </w:div>
                <w:div w:id="2021809976">
                  <w:marLeft w:val="0"/>
                  <w:marRight w:val="0"/>
                  <w:marTop w:val="0"/>
                  <w:marBottom w:val="0"/>
                  <w:divBdr>
                    <w:top w:val="none" w:sz="0" w:space="0" w:color="auto"/>
                    <w:left w:val="none" w:sz="0" w:space="0" w:color="auto"/>
                    <w:bottom w:val="none" w:sz="0" w:space="0" w:color="auto"/>
                    <w:right w:val="none" w:sz="0" w:space="0" w:color="auto"/>
                  </w:divBdr>
                  <w:divsChild>
                    <w:div w:id="55905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153732">
          <w:marLeft w:val="0"/>
          <w:marRight w:val="0"/>
          <w:marTop w:val="0"/>
          <w:marBottom w:val="0"/>
          <w:divBdr>
            <w:top w:val="none" w:sz="0" w:space="0" w:color="auto"/>
            <w:left w:val="none" w:sz="0" w:space="0" w:color="auto"/>
            <w:bottom w:val="none" w:sz="0" w:space="0" w:color="auto"/>
            <w:right w:val="none" w:sz="0" w:space="0" w:color="auto"/>
          </w:divBdr>
        </w:div>
        <w:div w:id="2080788134">
          <w:marLeft w:val="0"/>
          <w:marRight w:val="0"/>
          <w:marTop w:val="0"/>
          <w:marBottom w:val="0"/>
          <w:divBdr>
            <w:top w:val="none" w:sz="0" w:space="0" w:color="auto"/>
            <w:left w:val="none" w:sz="0" w:space="0" w:color="auto"/>
            <w:bottom w:val="none" w:sz="0" w:space="0" w:color="auto"/>
            <w:right w:val="none" w:sz="0" w:space="0" w:color="auto"/>
          </w:divBdr>
        </w:div>
        <w:div w:id="2108035432">
          <w:marLeft w:val="0"/>
          <w:marRight w:val="0"/>
          <w:marTop w:val="0"/>
          <w:marBottom w:val="0"/>
          <w:divBdr>
            <w:top w:val="none" w:sz="0" w:space="0" w:color="auto"/>
            <w:left w:val="none" w:sz="0" w:space="0" w:color="auto"/>
            <w:bottom w:val="none" w:sz="0" w:space="0" w:color="auto"/>
            <w:right w:val="none" w:sz="0" w:space="0" w:color="auto"/>
          </w:divBdr>
        </w:div>
      </w:divsChild>
    </w:div>
    <w:div w:id="1771315475">
      <w:bodyDiv w:val="1"/>
      <w:marLeft w:val="0"/>
      <w:marRight w:val="0"/>
      <w:marTop w:val="0"/>
      <w:marBottom w:val="0"/>
      <w:divBdr>
        <w:top w:val="none" w:sz="0" w:space="0" w:color="auto"/>
        <w:left w:val="none" w:sz="0" w:space="0" w:color="auto"/>
        <w:bottom w:val="none" w:sz="0" w:space="0" w:color="auto"/>
        <w:right w:val="none" w:sz="0" w:space="0" w:color="auto"/>
      </w:divBdr>
      <w:divsChild>
        <w:div w:id="35811992">
          <w:marLeft w:val="0"/>
          <w:marRight w:val="0"/>
          <w:marTop w:val="0"/>
          <w:marBottom w:val="0"/>
          <w:divBdr>
            <w:top w:val="none" w:sz="0" w:space="0" w:color="auto"/>
            <w:left w:val="none" w:sz="0" w:space="0" w:color="auto"/>
            <w:bottom w:val="none" w:sz="0" w:space="0" w:color="auto"/>
            <w:right w:val="none" w:sz="0" w:space="0" w:color="auto"/>
          </w:divBdr>
        </w:div>
        <w:div w:id="52584001">
          <w:marLeft w:val="0"/>
          <w:marRight w:val="0"/>
          <w:marTop w:val="0"/>
          <w:marBottom w:val="0"/>
          <w:divBdr>
            <w:top w:val="none" w:sz="0" w:space="0" w:color="auto"/>
            <w:left w:val="none" w:sz="0" w:space="0" w:color="auto"/>
            <w:bottom w:val="none" w:sz="0" w:space="0" w:color="auto"/>
            <w:right w:val="none" w:sz="0" w:space="0" w:color="auto"/>
          </w:divBdr>
        </w:div>
        <w:div w:id="73822442">
          <w:marLeft w:val="0"/>
          <w:marRight w:val="0"/>
          <w:marTop w:val="0"/>
          <w:marBottom w:val="0"/>
          <w:divBdr>
            <w:top w:val="none" w:sz="0" w:space="0" w:color="auto"/>
            <w:left w:val="none" w:sz="0" w:space="0" w:color="auto"/>
            <w:bottom w:val="none" w:sz="0" w:space="0" w:color="auto"/>
            <w:right w:val="none" w:sz="0" w:space="0" w:color="auto"/>
          </w:divBdr>
        </w:div>
        <w:div w:id="122114774">
          <w:marLeft w:val="0"/>
          <w:marRight w:val="0"/>
          <w:marTop w:val="0"/>
          <w:marBottom w:val="0"/>
          <w:divBdr>
            <w:top w:val="none" w:sz="0" w:space="0" w:color="auto"/>
            <w:left w:val="none" w:sz="0" w:space="0" w:color="auto"/>
            <w:bottom w:val="none" w:sz="0" w:space="0" w:color="auto"/>
            <w:right w:val="none" w:sz="0" w:space="0" w:color="auto"/>
          </w:divBdr>
        </w:div>
        <w:div w:id="292367680">
          <w:marLeft w:val="0"/>
          <w:marRight w:val="0"/>
          <w:marTop w:val="0"/>
          <w:marBottom w:val="0"/>
          <w:divBdr>
            <w:top w:val="none" w:sz="0" w:space="0" w:color="auto"/>
            <w:left w:val="none" w:sz="0" w:space="0" w:color="auto"/>
            <w:bottom w:val="none" w:sz="0" w:space="0" w:color="auto"/>
            <w:right w:val="none" w:sz="0" w:space="0" w:color="auto"/>
          </w:divBdr>
        </w:div>
        <w:div w:id="321281137">
          <w:marLeft w:val="0"/>
          <w:marRight w:val="0"/>
          <w:marTop w:val="0"/>
          <w:marBottom w:val="0"/>
          <w:divBdr>
            <w:top w:val="none" w:sz="0" w:space="0" w:color="auto"/>
            <w:left w:val="none" w:sz="0" w:space="0" w:color="auto"/>
            <w:bottom w:val="none" w:sz="0" w:space="0" w:color="auto"/>
            <w:right w:val="none" w:sz="0" w:space="0" w:color="auto"/>
          </w:divBdr>
        </w:div>
        <w:div w:id="444663617">
          <w:marLeft w:val="0"/>
          <w:marRight w:val="0"/>
          <w:marTop w:val="0"/>
          <w:marBottom w:val="0"/>
          <w:divBdr>
            <w:top w:val="none" w:sz="0" w:space="0" w:color="auto"/>
            <w:left w:val="none" w:sz="0" w:space="0" w:color="auto"/>
            <w:bottom w:val="none" w:sz="0" w:space="0" w:color="auto"/>
            <w:right w:val="none" w:sz="0" w:space="0" w:color="auto"/>
          </w:divBdr>
        </w:div>
        <w:div w:id="1120299429">
          <w:marLeft w:val="0"/>
          <w:marRight w:val="0"/>
          <w:marTop w:val="0"/>
          <w:marBottom w:val="0"/>
          <w:divBdr>
            <w:top w:val="none" w:sz="0" w:space="0" w:color="auto"/>
            <w:left w:val="none" w:sz="0" w:space="0" w:color="auto"/>
            <w:bottom w:val="none" w:sz="0" w:space="0" w:color="auto"/>
            <w:right w:val="none" w:sz="0" w:space="0" w:color="auto"/>
          </w:divBdr>
        </w:div>
        <w:div w:id="1127091543">
          <w:marLeft w:val="0"/>
          <w:marRight w:val="0"/>
          <w:marTop w:val="0"/>
          <w:marBottom w:val="0"/>
          <w:divBdr>
            <w:top w:val="none" w:sz="0" w:space="0" w:color="auto"/>
            <w:left w:val="none" w:sz="0" w:space="0" w:color="auto"/>
            <w:bottom w:val="none" w:sz="0" w:space="0" w:color="auto"/>
            <w:right w:val="none" w:sz="0" w:space="0" w:color="auto"/>
          </w:divBdr>
        </w:div>
        <w:div w:id="1141506898">
          <w:marLeft w:val="0"/>
          <w:marRight w:val="0"/>
          <w:marTop w:val="0"/>
          <w:marBottom w:val="0"/>
          <w:divBdr>
            <w:top w:val="none" w:sz="0" w:space="0" w:color="auto"/>
            <w:left w:val="none" w:sz="0" w:space="0" w:color="auto"/>
            <w:bottom w:val="none" w:sz="0" w:space="0" w:color="auto"/>
            <w:right w:val="none" w:sz="0" w:space="0" w:color="auto"/>
          </w:divBdr>
        </w:div>
        <w:div w:id="1222523077">
          <w:marLeft w:val="0"/>
          <w:marRight w:val="0"/>
          <w:marTop w:val="0"/>
          <w:marBottom w:val="0"/>
          <w:divBdr>
            <w:top w:val="none" w:sz="0" w:space="0" w:color="auto"/>
            <w:left w:val="none" w:sz="0" w:space="0" w:color="auto"/>
            <w:bottom w:val="none" w:sz="0" w:space="0" w:color="auto"/>
            <w:right w:val="none" w:sz="0" w:space="0" w:color="auto"/>
          </w:divBdr>
        </w:div>
        <w:div w:id="1249004501">
          <w:marLeft w:val="0"/>
          <w:marRight w:val="0"/>
          <w:marTop w:val="0"/>
          <w:marBottom w:val="0"/>
          <w:divBdr>
            <w:top w:val="none" w:sz="0" w:space="0" w:color="auto"/>
            <w:left w:val="none" w:sz="0" w:space="0" w:color="auto"/>
            <w:bottom w:val="none" w:sz="0" w:space="0" w:color="auto"/>
            <w:right w:val="none" w:sz="0" w:space="0" w:color="auto"/>
          </w:divBdr>
        </w:div>
        <w:div w:id="1310817069">
          <w:marLeft w:val="0"/>
          <w:marRight w:val="0"/>
          <w:marTop w:val="0"/>
          <w:marBottom w:val="0"/>
          <w:divBdr>
            <w:top w:val="none" w:sz="0" w:space="0" w:color="auto"/>
            <w:left w:val="none" w:sz="0" w:space="0" w:color="auto"/>
            <w:bottom w:val="none" w:sz="0" w:space="0" w:color="auto"/>
            <w:right w:val="none" w:sz="0" w:space="0" w:color="auto"/>
          </w:divBdr>
        </w:div>
        <w:div w:id="1620644569">
          <w:marLeft w:val="0"/>
          <w:marRight w:val="0"/>
          <w:marTop w:val="0"/>
          <w:marBottom w:val="0"/>
          <w:divBdr>
            <w:top w:val="none" w:sz="0" w:space="0" w:color="auto"/>
            <w:left w:val="none" w:sz="0" w:space="0" w:color="auto"/>
            <w:bottom w:val="none" w:sz="0" w:space="0" w:color="auto"/>
            <w:right w:val="none" w:sz="0" w:space="0" w:color="auto"/>
          </w:divBdr>
        </w:div>
        <w:div w:id="1631978440">
          <w:marLeft w:val="0"/>
          <w:marRight w:val="0"/>
          <w:marTop w:val="0"/>
          <w:marBottom w:val="0"/>
          <w:divBdr>
            <w:top w:val="none" w:sz="0" w:space="0" w:color="auto"/>
            <w:left w:val="none" w:sz="0" w:space="0" w:color="auto"/>
            <w:bottom w:val="none" w:sz="0" w:space="0" w:color="auto"/>
            <w:right w:val="none" w:sz="0" w:space="0" w:color="auto"/>
          </w:divBdr>
        </w:div>
        <w:div w:id="1646619380">
          <w:marLeft w:val="0"/>
          <w:marRight w:val="0"/>
          <w:marTop w:val="0"/>
          <w:marBottom w:val="0"/>
          <w:divBdr>
            <w:top w:val="none" w:sz="0" w:space="0" w:color="auto"/>
            <w:left w:val="none" w:sz="0" w:space="0" w:color="auto"/>
            <w:bottom w:val="none" w:sz="0" w:space="0" w:color="auto"/>
            <w:right w:val="none" w:sz="0" w:space="0" w:color="auto"/>
          </w:divBdr>
        </w:div>
        <w:div w:id="1825196569">
          <w:marLeft w:val="0"/>
          <w:marRight w:val="0"/>
          <w:marTop w:val="0"/>
          <w:marBottom w:val="0"/>
          <w:divBdr>
            <w:top w:val="none" w:sz="0" w:space="0" w:color="auto"/>
            <w:left w:val="none" w:sz="0" w:space="0" w:color="auto"/>
            <w:bottom w:val="none" w:sz="0" w:space="0" w:color="auto"/>
            <w:right w:val="none" w:sz="0" w:space="0" w:color="auto"/>
          </w:divBdr>
        </w:div>
        <w:div w:id="1903370666">
          <w:marLeft w:val="0"/>
          <w:marRight w:val="0"/>
          <w:marTop w:val="0"/>
          <w:marBottom w:val="0"/>
          <w:divBdr>
            <w:top w:val="none" w:sz="0" w:space="0" w:color="auto"/>
            <w:left w:val="none" w:sz="0" w:space="0" w:color="auto"/>
            <w:bottom w:val="none" w:sz="0" w:space="0" w:color="auto"/>
            <w:right w:val="none" w:sz="0" w:space="0" w:color="auto"/>
          </w:divBdr>
        </w:div>
        <w:div w:id="1941915233">
          <w:marLeft w:val="0"/>
          <w:marRight w:val="0"/>
          <w:marTop w:val="0"/>
          <w:marBottom w:val="0"/>
          <w:divBdr>
            <w:top w:val="none" w:sz="0" w:space="0" w:color="auto"/>
            <w:left w:val="none" w:sz="0" w:space="0" w:color="auto"/>
            <w:bottom w:val="none" w:sz="0" w:space="0" w:color="auto"/>
            <w:right w:val="none" w:sz="0" w:space="0" w:color="auto"/>
          </w:divBdr>
        </w:div>
      </w:divsChild>
    </w:div>
    <w:div w:id="1810978963">
      <w:bodyDiv w:val="1"/>
      <w:marLeft w:val="0"/>
      <w:marRight w:val="0"/>
      <w:marTop w:val="0"/>
      <w:marBottom w:val="0"/>
      <w:divBdr>
        <w:top w:val="none" w:sz="0" w:space="0" w:color="auto"/>
        <w:left w:val="none" w:sz="0" w:space="0" w:color="auto"/>
        <w:bottom w:val="none" w:sz="0" w:space="0" w:color="auto"/>
        <w:right w:val="none" w:sz="0" w:space="0" w:color="auto"/>
      </w:divBdr>
    </w:div>
    <w:div w:id="1827279270">
      <w:bodyDiv w:val="1"/>
      <w:marLeft w:val="0"/>
      <w:marRight w:val="0"/>
      <w:marTop w:val="0"/>
      <w:marBottom w:val="0"/>
      <w:divBdr>
        <w:top w:val="none" w:sz="0" w:space="0" w:color="auto"/>
        <w:left w:val="none" w:sz="0" w:space="0" w:color="auto"/>
        <w:bottom w:val="none" w:sz="0" w:space="0" w:color="auto"/>
        <w:right w:val="none" w:sz="0" w:space="0" w:color="auto"/>
      </w:divBdr>
      <w:divsChild>
        <w:div w:id="197207182">
          <w:marLeft w:val="0"/>
          <w:marRight w:val="0"/>
          <w:marTop w:val="0"/>
          <w:marBottom w:val="0"/>
          <w:divBdr>
            <w:top w:val="none" w:sz="0" w:space="0" w:color="auto"/>
            <w:left w:val="none" w:sz="0" w:space="0" w:color="auto"/>
            <w:bottom w:val="none" w:sz="0" w:space="0" w:color="auto"/>
            <w:right w:val="none" w:sz="0" w:space="0" w:color="auto"/>
          </w:divBdr>
        </w:div>
        <w:div w:id="292290820">
          <w:marLeft w:val="0"/>
          <w:marRight w:val="0"/>
          <w:marTop w:val="0"/>
          <w:marBottom w:val="0"/>
          <w:divBdr>
            <w:top w:val="none" w:sz="0" w:space="0" w:color="auto"/>
            <w:left w:val="none" w:sz="0" w:space="0" w:color="auto"/>
            <w:bottom w:val="none" w:sz="0" w:space="0" w:color="auto"/>
            <w:right w:val="none" w:sz="0" w:space="0" w:color="auto"/>
          </w:divBdr>
        </w:div>
        <w:div w:id="456610832">
          <w:marLeft w:val="0"/>
          <w:marRight w:val="0"/>
          <w:marTop w:val="0"/>
          <w:marBottom w:val="0"/>
          <w:divBdr>
            <w:top w:val="none" w:sz="0" w:space="0" w:color="auto"/>
            <w:left w:val="none" w:sz="0" w:space="0" w:color="auto"/>
            <w:bottom w:val="none" w:sz="0" w:space="0" w:color="auto"/>
            <w:right w:val="none" w:sz="0" w:space="0" w:color="auto"/>
          </w:divBdr>
        </w:div>
        <w:div w:id="1147628811">
          <w:marLeft w:val="0"/>
          <w:marRight w:val="0"/>
          <w:marTop w:val="0"/>
          <w:marBottom w:val="0"/>
          <w:divBdr>
            <w:top w:val="none" w:sz="0" w:space="0" w:color="auto"/>
            <w:left w:val="none" w:sz="0" w:space="0" w:color="auto"/>
            <w:bottom w:val="none" w:sz="0" w:space="0" w:color="auto"/>
            <w:right w:val="none" w:sz="0" w:space="0" w:color="auto"/>
          </w:divBdr>
        </w:div>
        <w:div w:id="1611088716">
          <w:marLeft w:val="0"/>
          <w:marRight w:val="0"/>
          <w:marTop w:val="0"/>
          <w:marBottom w:val="0"/>
          <w:divBdr>
            <w:top w:val="none" w:sz="0" w:space="0" w:color="auto"/>
            <w:left w:val="none" w:sz="0" w:space="0" w:color="auto"/>
            <w:bottom w:val="none" w:sz="0" w:space="0" w:color="auto"/>
            <w:right w:val="none" w:sz="0" w:space="0" w:color="auto"/>
          </w:divBdr>
        </w:div>
        <w:div w:id="1729304550">
          <w:marLeft w:val="0"/>
          <w:marRight w:val="0"/>
          <w:marTop w:val="0"/>
          <w:marBottom w:val="0"/>
          <w:divBdr>
            <w:top w:val="none" w:sz="0" w:space="0" w:color="auto"/>
            <w:left w:val="none" w:sz="0" w:space="0" w:color="auto"/>
            <w:bottom w:val="none" w:sz="0" w:space="0" w:color="auto"/>
            <w:right w:val="none" w:sz="0" w:space="0" w:color="auto"/>
          </w:divBdr>
        </w:div>
      </w:divsChild>
    </w:div>
    <w:div w:id="1831359326">
      <w:bodyDiv w:val="1"/>
      <w:marLeft w:val="0"/>
      <w:marRight w:val="0"/>
      <w:marTop w:val="0"/>
      <w:marBottom w:val="0"/>
      <w:divBdr>
        <w:top w:val="none" w:sz="0" w:space="0" w:color="auto"/>
        <w:left w:val="none" w:sz="0" w:space="0" w:color="auto"/>
        <w:bottom w:val="none" w:sz="0" w:space="0" w:color="auto"/>
        <w:right w:val="none" w:sz="0" w:space="0" w:color="auto"/>
      </w:divBdr>
    </w:div>
    <w:div w:id="1850367628">
      <w:bodyDiv w:val="1"/>
      <w:marLeft w:val="0"/>
      <w:marRight w:val="0"/>
      <w:marTop w:val="0"/>
      <w:marBottom w:val="0"/>
      <w:divBdr>
        <w:top w:val="none" w:sz="0" w:space="0" w:color="auto"/>
        <w:left w:val="none" w:sz="0" w:space="0" w:color="auto"/>
        <w:bottom w:val="none" w:sz="0" w:space="0" w:color="auto"/>
        <w:right w:val="none" w:sz="0" w:space="0" w:color="auto"/>
      </w:divBdr>
      <w:divsChild>
        <w:div w:id="394739956">
          <w:marLeft w:val="0"/>
          <w:marRight w:val="0"/>
          <w:marTop w:val="0"/>
          <w:marBottom w:val="0"/>
          <w:divBdr>
            <w:top w:val="none" w:sz="0" w:space="0" w:color="auto"/>
            <w:left w:val="none" w:sz="0" w:space="0" w:color="auto"/>
            <w:bottom w:val="none" w:sz="0" w:space="0" w:color="auto"/>
            <w:right w:val="none" w:sz="0" w:space="0" w:color="auto"/>
          </w:divBdr>
        </w:div>
        <w:div w:id="419449794">
          <w:marLeft w:val="0"/>
          <w:marRight w:val="0"/>
          <w:marTop w:val="0"/>
          <w:marBottom w:val="0"/>
          <w:divBdr>
            <w:top w:val="none" w:sz="0" w:space="0" w:color="auto"/>
            <w:left w:val="none" w:sz="0" w:space="0" w:color="auto"/>
            <w:bottom w:val="none" w:sz="0" w:space="0" w:color="auto"/>
            <w:right w:val="none" w:sz="0" w:space="0" w:color="auto"/>
          </w:divBdr>
        </w:div>
        <w:div w:id="1035809352">
          <w:marLeft w:val="0"/>
          <w:marRight w:val="0"/>
          <w:marTop w:val="0"/>
          <w:marBottom w:val="0"/>
          <w:divBdr>
            <w:top w:val="none" w:sz="0" w:space="0" w:color="auto"/>
            <w:left w:val="none" w:sz="0" w:space="0" w:color="auto"/>
            <w:bottom w:val="none" w:sz="0" w:space="0" w:color="auto"/>
            <w:right w:val="none" w:sz="0" w:space="0" w:color="auto"/>
          </w:divBdr>
          <w:divsChild>
            <w:div w:id="1939749897">
              <w:marLeft w:val="-75"/>
              <w:marRight w:val="0"/>
              <w:marTop w:val="30"/>
              <w:marBottom w:val="30"/>
              <w:divBdr>
                <w:top w:val="none" w:sz="0" w:space="0" w:color="auto"/>
                <w:left w:val="none" w:sz="0" w:space="0" w:color="auto"/>
                <w:bottom w:val="none" w:sz="0" w:space="0" w:color="auto"/>
                <w:right w:val="none" w:sz="0" w:space="0" w:color="auto"/>
              </w:divBdr>
              <w:divsChild>
                <w:div w:id="32124398">
                  <w:marLeft w:val="0"/>
                  <w:marRight w:val="0"/>
                  <w:marTop w:val="0"/>
                  <w:marBottom w:val="0"/>
                  <w:divBdr>
                    <w:top w:val="none" w:sz="0" w:space="0" w:color="auto"/>
                    <w:left w:val="none" w:sz="0" w:space="0" w:color="auto"/>
                    <w:bottom w:val="none" w:sz="0" w:space="0" w:color="auto"/>
                    <w:right w:val="none" w:sz="0" w:space="0" w:color="auto"/>
                  </w:divBdr>
                  <w:divsChild>
                    <w:div w:id="1086803436">
                      <w:marLeft w:val="0"/>
                      <w:marRight w:val="0"/>
                      <w:marTop w:val="0"/>
                      <w:marBottom w:val="0"/>
                      <w:divBdr>
                        <w:top w:val="none" w:sz="0" w:space="0" w:color="auto"/>
                        <w:left w:val="none" w:sz="0" w:space="0" w:color="auto"/>
                        <w:bottom w:val="none" w:sz="0" w:space="0" w:color="auto"/>
                        <w:right w:val="none" w:sz="0" w:space="0" w:color="auto"/>
                      </w:divBdr>
                    </w:div>
                  </w:divsChild>
                </w:div>
                <w:div w:id="44916733">
                  <w:marLeft w:val="0"/>
                  <w:marRight w:val="0"/>
                  <w:marTop w:val="0"/>
                  <w:marBottom w:val="0"/>
                  <w:divBdr>
                    <w:top w:val="none" w:sz="0" w:space="0" w:color="auto"/>
                    <w:left w:val="none" w:sz="0" w:space="0" w:color="auto"/>
                    <w:bottom w:val="none" w:sz="0" w:space="0" w:color="auto"/>
                    <w:right w:val="none" w:sz="0" w:space="0" w:color="auto"/>
                  </w:divBdr>
                  <w:divsChild>
                    <w:div w:id="1899512016">
                      <w:marLeft w:val="0"/>
                      <w:marRight w:val="0"/>
                      <w:marTop w:val="0"/>
                      <w:marBottom w:val="0"/>
                      <w:divBdr>
                        <w:top w:val="none" w:sz="0" w:space="0" w:color="auto"/>
                        <w:left w:val="none" w:sz="0" w:space="0" w:color="auto"/>
                        <w:bottom w:val="none" w:sz="0" w:space="0" w:color="auto"/>
                        <w:right w:val="none" w:sz="0" w:space="0" w:color="auto"/>
                      </w:divBdr>
                    </w:div>
                  </w:divsChild>
                </w:div>
                <w:div w:id="175383450">
                  <w:marLeft w:val="0"/>
                  <w:marRight w:val="0"/>
                  <w:marTop w:val="0"/>
                  <w:marBottom w:val="0"/>
                  <w:divBdr>
                    <w:top w:val="none" w:sz="0" w:space="0" w:color="auto"/>
                    <w:left w:val="none" w:sz="0" w:space="0" w:color="auto"/>
                    <w:bottom w:val="none" w:sz="0" w:space="0" w:color="auto"/>
                    <w:right w:val="none" w:sz="0" w:space="0" w:color="auto"/>
                  </w:divBdr>
                  <w:divsChild>
                    <w:div w:id="1474517255">
                      <w:marLeft w:val="0"/>
                      <w:marRight w:val="0"/>
                      <w:marTop w:val="0"/>
                      <w:marBottom w:val="0"/>
                      <w:divBdr>
                        <w:top w:val="none" w:sz="0" w:space="0" w:color="auto"/>
                        <w:left w:val="none" w:sz="0" w:space="0" w:color="auto"/>
                        <w:bottom w:val="none" w:sz="0" w:space="0" w:color="auto"/>
                        <w:right w:val="none" w:sz="0" w:space="0" w:color="auto"/>
                      </w:divBdr>
                    </w:div>
                  </w:divsChild>
                </w:div>
                <w:div w:id="180583691">
                  <w:marLeft w:val="0"/>
                  <w:marRight w:val="0"/>
                  <w:marTop w:val="0"/>
                  <w:marBottom w:val="0"/>
                  <w:divBdr>
                    <w:top w:val="none" w:sz="0" w:space="0" w:color="auto"/>
                    <w:left w:val="none" w:sz="0" w:space="0" w:color="auto"/>
                    <w:bottom w:val="none" w:sz="0" w:space="0" w:color="auto"/>
                    <w:right w:val="none" w:sz="0" w:space="0" w:color="auto"/>
                  </w:divBdr>
                  <w:divsChild>
                    <w:div w:id="237330639">
                      <w:marLeft w:val="0"/>
                      <w:marRight w:val="0"/>
                      <w:marTop w:val="0"/>
                      <w:marBottom w:val="0"/>
                      <w:divBdr>
                        <w:top w:val="none" w:sz="0" w:space="0" w:color="auto"/>
                        <w:left w:val="none" w:sz="0" w:space="0" w:color="auto"/>
                        <w:bottom w:val="none" w:sz="0" w:space="0" w:color="auto"/>
                        <w:right w:val="none" w:sz="0" w:space="0" w:color="auto"/>
                      </w:divBdr>
                    </w:div>
                  </w:divsChild>
                </w:div>
                <w:div w:id="213202183">
                  <w:marLeft w:val="0"/>
                  <w:marRight w:val="0"/>
                  <w:marTop w:val="0"/>
                  <w:marBottom w:val="0"/>
                  <w:divBdr>
                    <w:top w:val="none" w:sz="0" w:space="0" w:color="auto"/>
                    <w:left w:val="none" w:sz="0" w:space="0" w:color="auto"/>
                    <w:bottom w:val="none" w:sz="0" w:space="0" w:color="auto"/>
                    <w:right w:val="none" w:sz="0" w:space="0" w:color="auto"/>
                  </w:divBdr>
                  <w:divsChild>
                    <w:div w:id="954870590">
                      <w:marLeft w:val="0"/>
                      <w:marRight w:val="0"/>
                      <w:marTop w:val="0"/>
                      <w:marBottom w:val="0"/>
                      <w:divBdr>
                        <w:top w:val="none" w:sz="0" w:space="0" w:color="auto"/>
                        <w:left w:val="none" w:sz="0" w:space="0" w:color="auto"/>
                        <w:bottom w:val="none" w:sz="0" w:space="0" w:color="auto"/>
                        <w:right w:val="none" w:sz="0" w:space="0" w:color="auto"/>
                      </w:divBdr>
                    </w:div>
                  </w:divsChild>
                </w:div>
                <w:div w:id="231502851">
                  <w:marLeft w:val="0"/>
                  <w:marRight w:val="0"/>
                  <w:marTop w:val="0"/>
                  <w:marBottom w:val="0"/>
                  <w:divBdr>
                    <w:top w:val="none" w:sz="0" w:space="0" w:color="auto"/>
                    <w:left w:val="none" w:sz="0" w:space="0" w:color="auto"/>
                    <w:bottom w:val="none" w:sz="0" w:space="0" w:color="auto"/>
                    <w:right w:val="none" w:sz="0" w:space="0" w:color="auto"/>
                  </w:divBdr>
                  <w:divsChild>
                    <w:div w:id="579994127">
                      <w:marLeft w:val="0"/>
                      <w:marRight w:val="0"/>
                      <w:marTop w:val="0"/>
                      <w:marBottom w:val="0"/>
                      <w:divBdr>
                        <w:top w:val="none" w:sz="0" w:space="0" w:color="auto"/>
                        <w:left w:val="none" w:sz="0" w:space="0" w:color="auto"/>
                        <w:bottom w:val="none" w:sz="0" w:space="0" w:color="auto"/>
                        <w:right w:val="none" w:sz="0" w:space="0" w:color="auto"/>
                      </w:divBdr>
                    </w:div>
                  </w:divsChild>
                </w:div>
                <w:div w:id="270669015">
                  <w:marLeft w:val="0"/>
                  <w:marRight w:val="0"/>
                  <w:marTop w:val="0"/>
                  <w:marBottom w:val="0"/>
                  <w:divBdr>
                    <w:top w:val="none" w:sz="0" w:space="0" w:color="auto"/>
                    <w:left w:val="none" w:sz="0" w:space="0" w:color="auto"/>
                    <w:bottom w:val="none" w:sz="0" w:space="0" w:color="auto"/>
                    <w:right w:val="none" w:sz="0" w:space="0" w:color="auto"/>
                  </w:divBdr>
                  <w:divsChild>
                    <w:div w:id="2063364067">
                      <w:marLeft w:val="0"/>
                      <w:marRight w:val="0"/>
                      <w:marTop w:val="0"/>
                      <w:marBottom w:val="0"/>
                      <w:divBdr>
                        <w:top w:val="none" w:sz="0" w:space="0" w:color="auto"/>
                        <w:left w:val="none" w:sz="0" w:space="0" w:color="auto"/>
                        <w:bottom w:val="none" w:sz="0" w:space="0" w:color="auto"/>
                        <w:right w:val="none" w:sz="0" w:space="0" w:color="auto"/>
                      </w:divBdr>
                    </w:div>
                  </w:divsChild>
                </w:div>
                <w:div w:id="383795572">
                  <w:marLeft w:val="0"/>
                  <w:marRight w:val="0"/>
                  <w:marTop w:val="0"/>
                  <w:marBottom w:val="0"/>
                  <w:divBdr>
                    <w:top w:val="none" w:sz="0" w:space="0" w:color="auto"/>
                    <w:left w:val="none" w:sz="0" w:space="0" w:color="auto"/>
                    <w:bottom w:val="none" w:sz="0" w:space="0" w:color="auto"/>
                    <w:right w:val="none" w:sz="0" w:space="0" w:color="auto"/>
                  </w:divBdr>
                  <w:divsChild>
                    <w:div w:id="693504121">
                      <w:marLeft w:val="0"/>
                      <w:marRight w:val="0"/>
                      <w:marTop w:val="0"/>
                      <w:marBottom w:val="0"/>
                      <w:divBdr>
                        <w:top w:val="none" w:sz="0" w:space="0" w:color="auto"/>
                        <w:left w:val="none" w:sz="0" w:space="0" w:color="auto"/>
                        <w:bottom w:val="none" w:sz="0" w:space="0" w:color="auto"/>
                        <w:right w:val="none" w:sz="0" w:space="0" w:color="auto"/>
                      </w:divBdr>
                    </w:div>
                  </w:divsChild>
                </w:div>
                <w:div w:id="396587004">
                  <w:marLeft w:val="0"/>
                  <w:marRight w:val="0"/>
                  <w:marTop w:val="0"/>
                  <w:marBottom w:val="0"/>
                  <w:divBdr>
                    <w:top w:val="none" w:sz="0" w:space="0" w:color="auto"/>
                    <w:left w:val="none" w:sz="0" w:space="0" w:color="auto"/>
                    <w:bottom w:val="none" w:sz="0" w:space="0" w:color="auto"/>
                    <w:right w:val="none" w:sz="0" w:space="0" w:color="auto"/>
                  </w:divBdr>
                  <w:divsChild>
                    <w:div w:id="173692925">
                      <w:marLeft w:val="0"/>
                      <w:marRight w:val="0"/>
                      <w:marTop w:val="0"/>
                      <w:marBottom w:val="0"/>
                      <w:divBdr>
                        <w:top w:val="none" w:sz="0" w:space="0" w:color="auto"/>
                        <w:left w:val="none" w:sz="0" w:space="0" w:color="auto"/>
                        <w:bottom w:val="none" w:sz="0" w:space="0" w:color="auto"/>
                        <w:right w:val="none" w:sz="0" w:space="0" w:color="auto"/>
                      </w:divBdr>
                    </w:div>
                  </w:divsChild>
                </w:div>
                <w:div w:id="402876560">
                  <w:marLeft w:val="0"/>
                  <w:marRight w:val="0"/>
                  <w:marTop w:val="0"/>
                  <w:marBottom w:val="0"/>
                  <w:divBdr>
                    <w:top w:val="none" w:sz="0" w:space="0" w:color="auto"/>
                    <w:left w:val="none" w:sz="0" w:space="0" w:color="auto"/>
                    <w:bottom w:val="none" w:sz="0" w:space="0" w:color="auto"/>
                    <w:right w:val="none" w:sz="0" w:space="0" w:color="auto"/>
                  </w:divBdr>
                  <w:divsChild>
                    <w:div w:id="1747529171">
                      <w:marLeft w:val="0"/>
                      <w:marRight w:val="0"/>
                      <w:marTop w:val="0"/>
                      <w:marBottom w:val="0"/>
                      <w:divBdr>
                        <w:top w:val="none" w:sz="0" w:space="0" w:color="auto"/>
                        <w:left w:val="none" w:sz="0" w:space="0" w:color="auto"/>
                        <w:bottom w:val="none" w:sz="0" w:space="0" w:color="auto"/>
                        <w:right w:val="none" w:sz="0" w:space="0" w:color="auto"/>
                      </w:divBdr>
                    </w:div>
                  </w:divsChild>
                </w:div>
                <w:div w:id="441806979">
                  <w:marLeft w:val="0"/>
                  <w:marRight w:val="0"/>
                  <w:marTop w:val="0"/>
                  <w:marBottom w:val="0"/>
                  <w:divBdr>
                    <w:top w:val="none" w:sz="0" w:space="0" w:color="auto"/>
                    <w:left w:val="none" w:sz="0" w:space="0" w:color="auto"/>
                    <w:bottom w:val="none" w:sz="0" w:space="0" w:color="auto"/>
                    <w:right w:val="none" w:sz="0" w:space="0" w:color="auto"/>
                  </w:divBdr>
                  <w:divsChild>
                    <w:div w:id="264309761">
                      <w:marLeft w:val="0"/>
                      <w:marRight w:val="0"/>
                      <w:marTop w:val="0"/>
                      <w:marBottom w:val="0"/>
                      <w:divBdr>
                        <w:top w:val="none" w:sz="0" w:space="0" w:color="auto"/>
                        <w:left w:val="none" w:sz="0" w:space="0" w:color="auto"/>
                        <w:bottom w:val="none" w:sz="0" w:space="0" w:color="auto"/>
                        <w:right w:val="none" w:sz="0" w:space="0" w:color="auto"/>
                      </w:divBdr>
                    </w:div>
                  </w:divsChild>
                </w:div>
                <w:div w:id="548226262">
                  <w:marLeft w:val="0"/>
                  <w:marRight w:val="0"/>
                  <w:marTop w:val="0"/>
                  <w:marBottom w:val="0"/>
                  <w:divBdr>
                    <w:top w:val="none" w:sz="0" w:space="0" w:color="auto"/>
                    <w:left w:val="none" w:sz="0" w:space="0" w:color="auto"/>
                    <w:bottom w:val="none" w:sz="0" w:space="0" w:color="auto"/>
                    <w:right w:val="none" w:sz="0" w:space="0" w:color="auto"/>
                  </w:divBdr>
                  <w:divsChild>
                    <w:div w:id="491333108">
                      <w:marLeft w:val="0"/>
                      <w:marRight w:val="0"/>
                      <w:marTop w:val="0"/>
                      <w:marBottom w:val="0"/>
                      <w:divBdr>
                        <w:top w:val="none" w:sz="0" w:space="0" w:color="auto"/>
                        <w:left w:val="none" w:sz="0" w:space="0" w:color="auto"/>
                        <w:bottom w:val="none" w:sz="0" w:space="0" w:color="auto"/>
                        <w:right w:val="none" w:sz="0" w:space="0" w:color="auto"/>
                      </w:divBdr>
                    </w:div>
                  </w:divsChild>
                </w:div>
                <w:div w:id="558129273">
                  <w:marLeft w:val="0"/>
                  <w:marRight w:val="0"/>
                  <w:marTop w:val="0"/>
                  <w:marBottom w:val="0"/>
                  <w:divBdr>
                    <w:top w:val="none" w:sz="0" w:space="0" w:color="auto"/>
                    <w:left w:val="none" w:sz="0" w:space="0" w:color="auto"/>
                    <w:bottom w:val="none" w:sz="0" w:space="0" w:color="auto"/>
                    <w:right w:val="none" w:sz="0" w:space="0" w:color="auto"/>
                  </w:divBdr>
                  <w:divsChild>
                    <w:div w:id="627666369">
                      <w:marLeft w:val="0"/>
                      <w:marRight w:val="0"/>
                      <w:marTop w:val="0"/>
                      <w:marBottom w:val="0"/>
                      <w:divBdr>
                        <w:top w:val="none" w:sz="0" w:space="0" w:color="auto"/>
                        <w:left w:val="none" w:sz="0" w:space="0" w:color="auto"/>
                        <w:bottom w:val="none" w:sz="0" w:space="0" w:color="auto"/>
                        <w:right w:val="none" w:sz="0" w:space="0" w:color="auto"/>
                      </w:divBdr>
                    </w:div>
                  </w:divsChild>
                </w:div>
                <w:div w:id="570118746">
                  <w:marLeft w:val="0"/>
                  <w:marRight w:val="0"/>
                  <w:marTop w:val="0"/>
                  <w:marBottom w:val="0"/>
                  <w:divBdr>
                    <w:top w:val="none" w:sz="0" w:space="0" w:color="auto"/>
                    <w:left w:val="none" w:sz="0" w:space="0" w:color="auto"/>
                    <w:bottom w:val="none" w:sz="0" w:space="0" w:color="auto"/>
                    <w:right w:val="none" w:sz="0" w:space="0" w:color="auto"/>
                  </w:divBdr>
                  <w:divsChild>
                    <w:div w:id="216474931">
                      <w:marLeft w:val="0"/>
                      <w:marRight w:val="0"/>
                      <w:marTop w:val="0"/>
                      <w:marBottom w:val="0"/>
                      <w:divBdr>
                        <w:top w:val="none" w:sz="0" w:space="0" w:color="auto"/>
                        <w:left w:val="none" w:sz="0" w:space="0" w:color="auto"/>
                        <w:bottom w:val="none" w:sz="0" w:space="0" w:color="auto"/>
                        <w:right w:val="none" w:sz="0" w:space="0" w:color="auto"/>
                      </w:divBdr>
                    </w:div>
                  </w:divsChild>
                </w:div>
                <w:div w:id="602105431">
                  <w:marLeft w:val="0"/>
                  <w:marRight w:val="0"/>
                  <w:marTop w:val="0"/>
                  <w:marBottom w:val="0"/>
                  <w:divBdr>
                    <w:top w:val="none" w:sz="0" w:space="0" w:color="auto"/>
                    <w:left w:val="none" w:sz="0" w:space="0" w:color="auto"/>
                    <w:bottom w:val="none" w:sz="0" w:space="0" w:color="auto"/>
                    <w:right w:val="none" w:sz="0" w:space="0" w:color="auto"/>
                  </w:divBdr>
                  <w:divsChild>
                    <w:div w:id="332875889">
                      <w:marLeft w:val="0"/>
                      <w:marRight w:val="0"/>
                      <w:marTop w:val="0"/>
                      <w:marBottom w:val="0"/>
                      <w:divBdr>
                        <w:top w:val="none" w:sz="0" w:space="0" w:color="auto"/>
                        <w:left w:val="none" w:sz="0" w:space="0" w:color="auto"/>
                        <w:bottom w:val="none" w:sz="0" w:space="0" w:color="auto"/>
                        <w:right w:val="none" w:sz="0" w:space="0" w:color="auto"/>
                      </w:divBdr>
                    </w:div>
                  </w:divsChild>
                </w:div>
                <w:div w:id="612444864">
                  <w:marLeft w:val="0"/>
                  <w:marRight w:val="0"/>
                  <w:marTop w:val="0"/>
                  <w:marBottom w:val="0"/>
                  <w:divBdr>
                    <w:top w:val="none" w:sz="0" w:space="0" w:color="auto"/>
                    <w:left w:val="none" w:sz="0" w:space="0" w:color="auto"/>
                    <w:bottom w:val="none" w:sz="0" w:space="0" w:color="auto"/>
                    <w:right w:val="none" w:sz="0" w:space="0" w:color="auto"/>
                  </w:divBdr>
                  <w:divsChild>
                    <w:div w:id="1274052054">
                      <w:marLeft w:val="0"/>
                      <w:marRight w:val="0"/>
                      <w:marTop w:val="0"/>
                      <w:marBottom w:val="0"/>
                      <w:divBdr>
                        <w:top w:val="none" w:sz="0" w:space="0" w:color="auto"/>
                        <w:left w:val="none" w:sz="0" w:space="0" w:color="auto"/>
                        <w:bottom w:val="none" w:sz="0" w:space="0" w:color="auto"/>
                        <w:right w:val="none" w:sz="0" w:space="0" w:color="auto"/>
                      </w:divBdr>
                    </w:div>
                  </w:divsChild>
                </w:div>
                <w:div w:id="625543921">
                  <w:marLeft w:val="0"/>
                  <w:marRight w:val="0"/>
                  <w:marTop w:val="0"/>
                  <w:marBottom w:val="0"/>
                  <w:divBdr>
                    <w:top w:val="none" w:sz="0" w:space="0" w:color="auto"/>
                    <w:left w:val="none" w:sz="0" w:space="0" w:color="auto"/>
                    <w:bottom w:val="none" w:sz="0" w:space="0" w:color="auto"/>
                    <w:right w:val="none" w:sz="0" w:space="0" w:color="auto"/>
                  </w:divBdr>
                  <w:divsChild>
                    <w:div w:id="880635929">
                      <w:marLeft w:val="0"/>
                      <w:marRight w:val="0"/>
                      <w:marTop w:val="0"/>
                      <w:marBottom w:val="0"/>
                      <w:divBdr>
                        <w:top w:val="none" w:sz="0" w:space="0" w:color="auto"/>
                        <w:left w:val="none" w:sz="0" w:space="0" w:color="auto"/>
                        <w:bottom w:val="none" w:sz="0" w:space="0" w:color="auto"/>
                        <w:right w:val="none" w:sz="0" w:space="0" w:color="auto"/>
                      </w:divBdr>
                    </w:div>
                  </w:divsChild>
                </w:div>
                <w:div w:id="626854513">
                  <w:marLeft w:val="0"/>
                  <w:marRight w:val="0"/>
                  <w:marTop w:val="0"/>
                  <w:marBottom w:val="0"/>
                  <w:divBdr>
                    <w:top w:val="none" w:sz="0" w:space="0" w:color="auto"/>
                    <w:left w:val="none" w:sz="0" w:space="0" w:color="auto"/>
                    <w:bottom w:val="none" w:sz="0" w:space="0" w:color="auto"/>
                    <w:right w:val="none" w:sz="0" w:space="0" w:color="auto"/>
                  </w:divBdr>
                  <w:divsChild>
                    <w:div w:id="448472341">
                      <w:marLeft w:val="0"/>
                      <w:marRight w:val="0"/>
                      <w:marTop w:val="0"/>
                      <w:marBottom w:val="0"/>
                      <w:divBdr>
                        <w:top w:val="none" w:sz="0" w:space="0" w:color="auto"/>
                        <w:left w:val="none" w:sz="0" w:space="0" w:color="auto"/>
                        <w:bottom w:val="none" w:sz="0" w:space="0" w:color="auto"/>
                        <w:right w:val="none" w:sz="0" w:space="0" w:color="auto"/>
                      </w:divBdr>
                    </w:div>
                  </w:divsChild>
                </w:div>
                <w:div w:id="672993754">
                  <w:marLeft w:val="0"/>
                  <w:marRight w:val="0"/>
                  <w:marTop w:val="0"/>
                  <w:marBottom w:val="0"/>
                  <w:divBdr>
                    <w:top w:val="none" w:sz="0" w:space="0" w:color="auto"/>
                    <w:left w:val="none" w:sz="0" w:space="0" w:color="auto"/>
                    <w:bottom w:val="none" w:sz="0" w:space="0" w:color="auto"/>
                    <w:right w:val="none" w:sz="0" w:space="0" w:color="auto"/>
                  </w:divBdr>
                  <w:divsChild>
                    <w:div w:id="1851603613">
                      <w:marLeft w:val="0"/>
                      <w:marRight w:val="0"/>
                      <w:marTop w:val="0"/>
                      <w:marBottom w:val="0"/>
                      <w:divBdr>
                        <w:top w:val="none" w:sz="0" w:space="0" w:color="auto"/>
                        <w:left w:val="none" w:sz="0" w:space="0" w:color="auto"/>
                        <w:bottom w:val="none" w:sz="0" w:space="0" w:color="auto"/>
                        <w:right w:val="none" w:sz="0" w:space="0" w:color="auto"/>
                      </w:divBdr>
                    </w:div>
                  </w:divsChild>
                </w:div>
                <w:div w:id="721559034">
                  <w:marLeft w:val="0"/>
                  <w:marRight w:val="0"/>
                  <w:marTop w:val="0"/>
                  <w:marBottom w:val="0"/>
                  <w:divBdr>
                    <w:top w:val="none" w:sz="0" w:space="0" w:color="auto"/>
                    <w:left w:val="none" w:sz="0" w:space="0" w:color="auto"/>
                    <w:bottom w:val="none" w:sz="0" w:space="0" w:color="auto"/>
                    <w:right w:val="none" w:sz="0" w:space="0" w:color="auto"/>
                  </w:divBdr>
                  <w:divsChild>
                    <w:div w:id="1653564464">
                      <w:marLeft w:val="0"/>
                      <w:marRight w:val="0"/>
                      <w:marTop w:val="0"/>
                      <w:marBottom w:val="0"/>
                      <w:divBdr>
                        <w:top w:val="none" w:sz="0" w:space="0" w:color="auto"/>
                        <w:left w:val="none" w:sz="0" w:space="0" w:color="auto"/>
                        <w:bottom w:val="none" w:sz="0" w:space="0" w:color="auto"/>
                        <w:right w:val="none" w:sz="0" w:space="0" w:color="auto"/>
                      </w:divBdr>
                    </w:div>
                  </w:divsChild>
                </w:div>
                <w:div w:id="768619892">
                  <w:marLeft w:val="0"/>
                  <w:marRight w:val="0"/>
                  <w:marTop w:val="0"/>
                  <w:marBottom w:val="0"/>
                  <w:divBdr>
                    <w:top w:val="none" w:sz="0" w:space="0" w:color="auto"/>
                    <w:left w:val="none" w:sz="0" w:space="0" w:color="auto"/>
                    <w:bottom w:val="none" w:sz="0" w:space="0" w:color="auto"/>
                    <w:right w:val="none" w:sz="0" w:space="0" w:color="auto"/>
                  </w:divBdr>
                  <w:divsChild>
                    <w:div w:id="1422991920">
                      <w:marLeft w:val="0"/>
                      <w:marRight w:val="0"/>
                      <w:marTop w:val="0"/>
                      <w:marBottom w:val="0"/>
                      <w:divBdr>
                        <w:top w:val="none" w:sz="0" w:space="0" w:color="auto"/>
                        <w:left w:val="none" w:sz="0" w:space="0" w:color="auto"/>
                        <w:bottom w:val="none" w:sz="0" w:space="0" w:color="auto"/>
                        <w:right w:val="none" w:sz="0" w:space="0" w:color="auto"/>
                      </w:divBdr>
                    </w:div>
                  </w:divsChild>
                </w:div>
                <w:div w:id="854346852">
                  <w:marLeft w:val="0"/>
                  <w:marRight w:val="0"/>
                  <w:marTop w:val="0"/>
                  <w:marBottom w:val="0"/>
                  <w:divBdr>
                    <w:top w:val="none" w:sz="0" w:space="0" w:color="auto"/>
                    <w:left w:val="none" w:sz="0" w:space="0" w:color="auto"/>
                    <w:bottom w:val="none" w:sz="0" w:space="0" w:color="auto"/>
                    <w:right w:val="none" w:sz="0" w:space="0" w:color="auto"/>
                  </w:divBdr>
                  <w:divsChild>
                    <w:div w:id="225264442">
                      <w:marLeft w:val="0"/>
                      <w:marRight w:val="0"/>
                      <w:marTop w:val="0"/>
                      <w:marBottom w:val="0"/>
                      <w:divBdr>
                        <w:top w:val="none" w:sz="0" w:space="0" w:color="auto"/>
                        <w:left w:val="none" w:sz="0" w:space="0" w:color="auto"/>
                        <w:bottom w:val="none" w:sz="0" w:space="0" w:color="auto"/>
                        <w:right w:val="none" w:sz="0" w:space="0" w:color="auto"/>
                      </w:divBdr>
                    </w:div>
                  </w:divsChild>
                </w:div>
                <w:div w:id="878207127">
                  <w:marLeft w:val="0"/>
                  <w:marRight w:val="0"/>
                  <w:marTop w:val="0"/>
                  <w:marBottom w:val="0"/>
                  <w:divBdr>
                    <w:top w:val="none" w:sz="0" w:space="0" w:color="auto"/>
                    <w:left w:val="none" w:sz="0" w:space="0" w:color="auto"/>
                    <w:bottom w:val="none" w:sz="0" w:space="0" w:color="auto"/>
                    <w:right w:val="none" w:sz="0" w:space="0" w:color="auto"/>
                  </w:divBdr>
                  <w:divsChild>
                    <w:div w:id="1084453437">
                      <w:marLeft w:val="0"/>
                      <w:marRight w:val="0"/>
                      <w:marTop w:val="0"/>
                      <w:marBottom w:val="0"/>
                      <w:divBdr>
                        <w:top w:val="none" w:sz="0" w:space="0" w:color="auto"/>
                        <w:left w:val="none" w:sz="0" w:space="0" w:color="auto"/>
                        <w:bottom w:val="none" w:sz="0" w:space="0" w:color="auto"/>
                        <w:right w:val="none" w:sz="0" w:space="0" w:color="auto"/>
                      </w:divBdr>
                    </w:div>
                  </w:divsChild>
                </w:div>
                <w:div w:id="891892739">
                  <w:marLeft w:val="0"/>
                  <w:marRight w:val="0"/>
                  <w:marTop w:val="0"/>
                  <w:marBottom w:val="0"/>
                  <w:divBdr>
                    <w:top w:val="none" w:sz="0" w:space="0" w:color="auto"/>
                    <w:left w:val="none" w:sz="0" w:space="0" w:color="auto"/>
                    <w:bottom w:val="none" w:sz="0" w:space="0" w:color="auto"/>
                    <w:right w:val="none" w:sz="0" w:space="0" w:color="auto"/>
                  </w:divBdr>
                  <w:divsChild>
                    <w:div w:id="1754811542">
                      <w:marLeft w:val="0"/>
                      <w:marRight w:val="0"/>
                      <w:marTop w:val="0"/>
                      <w:marBottom w:val="0"/>
                      <w:divBdr>
                        <w:top w:val="none" w:sz="0" w:space="0" w:color="auto"/>
                        <w:left w:val="none" w:sz="0" w:space="0" w:color="auto"/>
                        <w:bottom w:val="none" w:sz="0" w:space="0" w:color="auto"/>
                        <w:right w:val="none" w:sz="0" w:space="0" w:color="auto"/>
                      </w:divBdr>
                    </w:div>
                  </w:divsChild>
                </w:div>
                <w:div w:id="919409422">
                  <w:marLeft w:val="0"/>
                  <w:marRight w:val="0"/>
                  <w:marTop w:val="0"/>
                  <w:marBottom w:val="0"/>
                  <w:divBdr>
                    <w:top w:val="none" w:sz="0" w:space="0" w:color="auto"/>
                    <w:left w:val="none" w:sz="0" w:space="0" w:color="auto"/>
                    <w:bottom w:val="none" w:sz="0" w:space="0" w:color="auto"/>
                    <w:right w:val="none" w:sz="0" w:space="0" w:color="auto"/>
                  </w:divBdr>
                  <w:divsChild>
                    <w:div w:id="1567451208">
                      <w:marLeft w:val="0"/>
                      <w:marRight w:val="0"/>
                      <w:marTop w:val="0"/>
                      <w:marBottom w:val="0"/>
                      <w:divBdr>
                        <w:top w:val="none" w:sz="0" w:space="0" w:color="auto"/>
                        <w:left w:val="none" w:sz="0" w:space="0" w:color="auto"/>
                        <w:bottom w:val="none" w:sz="0" w:space="0" w:color="auto"/>
                        <w:right w:val="none" w:sz="0" w:space="0" w:color="auto"/>
                      </w:divBdr>
                    </w:div>
                  </w:divsChild>
                </w:div>
                <w:div w:id="929463883">
                  <w:marLeft w:val="0"/>
                  <w:marRight w:val="0"/>
                  <w:marTop w:val="0"/>
                  <w:marBottom w:val="0"/>
                  <w:divBdr>
                    <w:top w:val="none" w:sz="0" w:space="0" w:color="auto"/>
                    <w:left w:val="none" w:sz="0" w:space="0" w:color="auto"/>
                    <w:bottom w:val="none" w:sz="0" w:space="0" w:color="auto"/>
                    <w:right w:val="none" w:sz="0" w:space="0" w:color="auto"/>
                  </w:divBdr>
                  <w:divsChild>
                    <w:div w:id="417749173">
                      <w:marLeft w:val="0"/>
                      <w:marRight w:val="0"/>
                      <w:marTop w:val="0"/>
                      <w:marBottom w:val="0"/>
                      <w:divBdr>
                        <w:top w:val="none" w:sz="0" w:space="0" w:color="auto"/>
                        <w:left w:val="none" w:sz="0" w:space="0" w:color="auto"/>
                        <w:bottom w:val="none" w:sz="0" w:space="0" w:color="auto"/>
                        <w:right w:val="none" w:sz="0" w:space="0" w:color="auto"/>
                      </w:divBdr>
                    </w:div>
                  </w:divsChild>
                </w:div>
                <w:div w:id="1010644287">
                  <w:marLeft w:val="0"/>
                  <w:marRight w:val="0"/>
                  <w:marTop w:val="0"/>
                  <w:marBottom w:val="0"/>
                  <w:divBdr>
                    <w:top w:val="none" w:sz="0" w:space="0" w:color="auto"/>
                    <w:left w:val="none" w:sz="0" w:space="0" w:color="auto"/>
                    <w:bottom w:val="none" w:sz="0" w:space="0" w:color="auto"/>
                    <w:right w:val="none" w:sz="0" w:space="0" w:color="auto"/>
                  </w:divBdr>
                  <w:divsChild>
                    <w:div w:id="1417944177">
                      <w:marLeft w:val="0"/>
                      <w:marRight w:val="0"/>
                      <w:marTop w:val="0"/>
                      <w:marBottom w:val="0"/>
                      <w:divBdr>
                        <w:top w:val="none" w:sz="0" w:space="0" w:color="auto"/>
                        <w:left w:val="none" w:sz="0" w:space="0" w:color="auto"/>
                        <w:bottom w:val="none" w:sz="0" w:space="0" w:color="auto"/>
                        <w:right w:val="none" w:sz="0" w:space="0" w:color="auto"/>
                      </w:divBdr>
                    </w:div>
                  </w:divsChild>
                </w:div>
                <w:div w:id="1043166690">
                  <w:marLeft w:val="0"/>
                  <w:marRight w:val="0"/>
                  <w:marTop w:val="0"/>
                  <w:marBottom w:val="0"/>
                  <w:divBdr>
                    <w:top w:val="none" w:sz="0" w:space="0" w:color="auto"/>
                    <w:left w:val="none" w:sz="0" w:space="0" w:color="auto"/>
                    <w:bottom w:val="none" w:sz="0" w:space="0" w:color="auto"/>
                    <w:right w:val="none" w:sz="0" w:space="0" w:color="auto"/>
                  </w:divBdr>
                  <w:divsChild>
                    <w:div w:id="1648322238">
                      <w:marLeft w:val="0"/>
                      <w:marRight w:val="0"/>
                      <w:marTop w:val="0"/>
                      <w:marBottom w:val="0"/>
                      <w:divBdr>
                        <w:top w:val="none" w:sz="0" w:space="0" w:color="auto"/>
                        <w:left w:val="none" w:sz="0" w:space="0" w:color="auto"/>
                        <w:bottom w:val="none" w:sz="0" w:space="0" w:color="auto"/>
                        <w:right w:val="none" w:sz="0" w:space="0" w:color="auto"/>
                      </w:divBdr>
                    </w:div>
                  </w:divsChild>
                </w:div>
                <w:div w:id="1081416042">
                  <w:marLeft w:val="0"/>
                  <w:marRight w:val="0"/>
                  <w:marTop w:val="0"/>
                  <w:marBottom w:val="0"/>
                  <w:divBdr>
                    <w:top w:val="none" w:sz="0" w:space="0" w:color="auto"/>
                    <w:left w:val="none" w:sz="0" w:space="0" w:color="auto"/>
                    <w:bottom w:val="none" w:sz="0" w:space="0" w:color="auto"/>
                    <w:right w:val="none" w:sz="0" w:space="0" w:color="auto"/>
                  </w:divBdr>
                  <w:divsChild>
                    <w:div w:id="1540820838">
                      <w:marLeft w:val="0"/>
                      <w:marRight w:val="0"/>
                      <w:marTop w:val="0"/>
                      <w:marBottom w:val="0"/>
                      <w:divBdr>
                        <w:top w:val="none" w:sz="0" w:space="0" w:color="auto"/>
                        <w:left w:val="none" w:sz="0" w:space="0" w:color="auto"/>
                        <w:bottom w:val="none" w:sz="0" w:space="0" w:color="auto"/>
                        <w:right w:val="none" w:sz="0" w:space="0" w:color="auto"/>
                      </w:divBdr>
                    </w:div>
                  </w:divsChild>
                </w:div>
                <w:div w:id="1273585616">
                  <w:marLeft w:val="0"/>
                  <w:marRight w:val="0"/>
                  <w:marTop w:val="0"/>
                  <w:marBottom w:val="0"/>
                  <w:divBdr>
                    <w:top w:val="none" w:sz="0" w:space="0" w:color="auto"/>
                    <w:left w:val="none" w:sz="0" w:space="0" w:color="auto"/>
                    <w:bottom w:val="none" w:sz="0" w:space="0" w:color="auto"/>
                    <w:right w:val="none" w:sz="0" w:space="0" w:color="auto"/>
                  </w:divBdr>
                  <w:divsChild>
                    <w:div w:id="1916698358">
                      <w:marLeft w:val="0"/>
                      <w:marRight w:val="0"/>
                      <w:marTop w:val="0"/>
                      <w:marBottom w:val="0"/>
                      <w:divBdr>
                        <w:top w:val="none" w:sz="0" w:space="0" w:color="auto"/>
                        <w:left w:val="none" w:sz="0" w:space="0" w:color="auto"/>
                        <w:bottom w:val="none" w:sz="0" w:space="0" w:color="auto"/>
                        <w:right w:val="none" w:sz="0" w:space="0" w:color="auto"/>
                      </w:divBdr>
                    </w:div>
                  </w:divsChild>
                </w:div>
                <w:div w:id="1372799464">
                  <w:marLeft w:val="0"/>
                  <w:marRight w:val="0"/>
                  <w:marTop w:val="0"/>
                  <w:marBottom w:val="0"/>
                  <w:divBdr>
                    <w:top w:val="none" w:sz="0" w:space="0" w:color="auto"/>
                    <w:left w:val="none" w:sz="0" w:space="0" w:color="auto"/>
                    <w:bottom w:val="none" w:sz="0" w:space="0" w:color="auto"/>
                    <w:right w:val="none" w:sz="0" w:space="0" w:color="auto"/>
                  </w:divBdr>
                  <w:divsChild>
                    <w:div w:id="1883401292">
                      <w:marLeft w:val="0"/>
                      <w:marRight w:val="0"/>
                      <w:marTop w:val="0"/>
                      <w:marBottom w:val="0"/>
                      <w:divBdr>
                        <w:top w:val="none" w:sz="0" w:space="0" w:color="auto"/>
                        <w:left w:val="none" w:sz="0" w:space="0" w:color="auto"/>
                        <w:bottom w:val="none" w:sz="0" w:space="0" w:color="auto"/>
                        <w:right w:val="none" w:sz="0" w:space="0" w:color="auto"/>
                      </w:divBdr>
                    </w:div>
                  </w:divsChild>
                </w:div>
                <w:div w:id="1402748329">
                  <w:marLeft w:val="0"/>
                  <w:marRight w:val="0"/>
                  <w:marTop w:val="0"/>
                  <w:marBottom w:val="0"/>
                  <w:divBdr>
                    <w:top w:val="none" w:sz="0" w:space="0" w:color="auto"/>
                    <w:left w:val="none" w:sz="0" w:space="0" w:color="auto"/>
                    <w:bottom w:val="none" w:sz="0" w:space="0" w:color="auto"/>
                    <w:right w:val="none" w:sz="0" w:space="0" w:color="auto"/>
                  </w:divBdr>
                  <w:divsChild>
                    <w:div w:id="1380133896">
                      <w:marLeft w:val="0"/>
                      <w:marRight w:val="0"/>
                      <w:marTop w:val="0"/>
                      <w:marBottom w:val="0"/>
                      <w:divBdr>
                        <w:top w:val="none" w:sz="0" w:space="0" w:color="auto"/>
                        <w:left w:val="none" w:sz="0" w:space="0" w:color="auto"/>
                        <w:bottom w:val="none" w:sz="0" w:space="0" w:color="auto"/>
                        <w:right w:val="none" w:sz="0" w:space="0" w:color="auto"/>
                      </w:divBdr>
                    </w:div>
                  </w:divsChild>
                </w:div>
                <w:div w:id="1415937933">
                  <w:marLeft w:val="0"/>
                  <w:marRight w:val="0"/>
                  <w:marTop w:val="0"/>
                  <w:marBottom w:val="0"/>
                  <w:divBdr>
                    <w:top w:val="none" w:sz="0" w:space="0" w:color="auto"/>
                    <w:left w:val="none" w:sz="0" w:space="0" w:color="auto"/>
                    <w:bottom w:val="none" w:sz="0" w:space="0" w:color="auto"/>
                    <w:right w:val="none" w:sz="0" w:space="0" w:color="auto"/>
                  </w:divBdr>
                  <w:divsChild>
                    <w:div w:id="105735507">
                      <w:marLeft w:val="0"/>
                      <w:marRight w:val="0"/>
                      <w:marTop w:val="0"/>
                      <w:marBottom w:val="0"/>
                      <w:divBdr>
                        <w:top w:val="none" w:sz="0" w:space="0" w:color="auto"/>
                        <w:left w:val="none" w:sz="0" w:space="0" w:color="auto"/>
                        <w:bottom w:val="none" w:sz="0" w:space="0" w:color="auto"/>
                        <w:right w:val="none" w:sz="0" w:space="0" w:color="auto"/>
                      </w:divBdr>
                    </w:div>
                  </w:divsChild>
                </w:div>
                <w:div w:id="1425148064">
                  <w:marLeft w:val="0"/>
                  <w:marRight w:val="0"/>
                  <w:marTop w:val="0"/>
                  <w:marBottom w:val="0"/>
                  <w:divBdr>
                    <w:top w:val="none" w:sz="0" w:space="0" w:color="auto"/>
                    <w:left w:val="none" w:sz="0" w:space="0" w:color="auto"/>
                    <w:bottom w:val="none" w:sz="0" w:space="0" w:color="auto"/>
                    <w:right w:val="none" w:sz="0" w:space="0" w:color="auto"/>
                  </w:divBdr>
                  <w:divsChild>
                    <w:div w:id="1753700831">
                      <w:marLeft w:val="0"/>
                      <w:marRight w:val="0"/>
                      <w:marTop w:val="0"/>
                      <w:marBottom w:val="0"/>
                      <w:divBdr>
                        <w:top w:val="none" w:sz="0" w:space="0" w:color="auto"/>
                        <w:left w:val="none" w:sz="0" w:space="0" w:color="auto"/>
                        <w:bottom w:val="none" w:sz="0" w:space="0" w:color="auto"/>
                        <w:right w:val="none" w:sz="0" w:space="0" w:color="auto"/>
                      </w:divBdr>
                    </w:div>
                  </w:divsChild>
                </w:div>
                <w:div w:id="1473593178">
                  <w:marLeft w:val="0"/>
                  <w:marRight w:val="0"/>
                  <w:marTop w:val="0"/>
                  <w:marBottom w:val="0"/>
                  <w:divBdr>
                    <w:top w:val="none" w:sz="0" w:space="0" w:color="auto"/>
                    <w:left w:val="none" w:sz="0" w:space="0" w:color="auto"/>
                    <w:bottom w:val="none" w:sz="0" w:space="0" w:color="auto"/>
                    <w:right w:val="none" w:sz="0" w:space="0" w:color="auto"/>
                  </w:divBdr>
                  <w:divsChild>
                    <w:div w:id="710496040">
                      <w:marLeft w:val="0"/>
                      <w:marRight w:val="0"/>
                      <w:marTop w:val="0"/>
                      <w:marBottom w:val="0"/>
                      <w:divBdr>
                        <w:top w:val="none" w:sz="0" w:space="0" w:color="auto"/>
                        <w:left w:val="none" w:sz="0" w:space="0" w:color="auto"/>
                        <w:bottom w:val="none" w:sz="0" w:space="0" w:color="auto"/>
                        <w:right w:val="none" w:sz="0" w:space="0" w:color="auto"/>
                      </w:divBdr>
                    </w:div>
                  </w:divsChild>
                </w:div>
                <w:div w:id="1500315700">
                  <w:marLeft w:val="0"/>
                  <w:marRight w:val="0"/>
                  <w:marTop w:val="0"/>
                  <w:marBottom w:val="0"/>
                  <w:divBdr>
                    <w:top w:val="none" w:sz="0" w:space="0" w:color="auto"/>
                    <w:left w:val="none" w:sz="0" w:space="0" w:color="auto"/>
                    <w:bottom w:val="none" w:sz="0" w:space="0" w:color="auto"/>
                    <w:right w:val="none" w:sz="0" w:space="0" w:color="auto"/>
                  </w:divBdr>
                  <w:divsChild>
                    <w:div w:id="119611720">
                      <w:marLeft w:val="0"/>
                      <w:marRight w:val="0"/>
                      <w:marTop w:val="0"/>
                      <w:marBottom w:val="0"/>
                      <w:divBdr>
                        <w:top w:val="none" w:sz="0" w:space="0" w:color="auto"/>
                        <w:left w:val="none" w:sz="0" w:space="0" w:color="auto"/>
                        <w:bottom w:val="none" w:sz="0" w:space="0" w:color="auto"/>
                        <w:right w:val="none" w:sz="0" w:space="0" w:color="auto"/>
                      </w:divBdr>
                    </w:div>
                    <w:div w:id="1216939718">
                      <w:marLeft w:val="0"/>
                      <w:marRight w:val="0"/>
                      <w:marTop w:val="0"/>
                      <w:marBottom w:val="0"/>
                      <w:divBdr>
                        <w:top w:val="none" w:sz="0" w:space="0" w:color="auto"/>
                        <w:left w:val="none" w:sz="0" w:space="0" w:color="auto"/>
                        <w:bottom w:val="none" w:sz="0" w:space="0" w:color="auto"/>
                        <w:right w:val="none" w:sz="0" w:space="0" w:color="auto"/>
                      </w:divBdr>
                    </w:div>
                  </w:divsChild>
                </w:div>
                <w:div w:id="1505628694">
                  <w:marLeft w:val="0"/>
                  <w:marRight w:val="0"/>
                  <w:marTop w:val="0"/>
                  <w:marBottom w:val="0"/>
                  <w:divBdr>
                    <w:top w:val="none" w:sz="0" w:space="0" w:color="auto"/>
                    <w:left w:val="none" w:sz="0" w:space="0" w:color="auto"/>
                    <w:bottom w:val="none" w:sz="0" w:space="0" w:color="auto"/>
                    <w:right w:val="none" w:sz="0" w:space="0" w:color="auto"/>
                  </w:divBdr>
                  <w:divsChild>
                    <w:div w:id="1592008925">
                      <w:marLeft w:val="0"/>
                      <w:marRight w:val="0"/>
                      <w:marTop w:val="0"/>
                      <w:marBottom w:val="0"/>
                      <w:divBdr>
                        <w:top w:val="none" w:sz="0" w:space="0" w:color="auto"/>
                        <w:left w:val="none" w:sz="0" w:space="0" w:color="auto"/>
                        <w:bottom w:val="none" w:sz="0" w:space="0" w:color="auto"/>
                        <w:right w:val="none" w:sz="0" w:space="0" w:color="auto"/>
                      </w:divBdr>
                    </w:div>
                  </w:divsChild>
                </w:div>
                <w:div w:id="1506093919">
                  <w:marLeft w:val="0"/>
                  <w:marRight w:val="0"/>
                  <w:marTop w:val="0"/>
                  <w:marBottom w:val="0"/>
                  <w:divBdr>
                    <w:top w:val="none" w:sz="0" w:space="0" w:color="auto"/>
                    <w:left w:val="none" w:sz="0" w:space="0" w:color="auto"/>
                    <w:bottom w:val="none" w:sz="0" w:space="0" w:color="auto"/>
                    <w:right w:val="none" w:sz="0" w:space="0" w:color="auto"/>
                  </w:divBdr>
                  <w:divsChild>
                    <w:div w:id="1442843457">
                      <w:marLeft w:val="0"/>
                      <w:marRight w:val="0"/>
                      <w:marTop w:val="0"/>
                      <w:marBottom w:val="0"/>
                      <w:divBdr>
                        <w:top w:val="none" w:sz="0" w:space="0" w:color="auto"/>
                        <w:left w:val="none" w:sz="0" w:space="0" w:color="auto"/>
                        <w:bottom w:val="none" w:sz="0" w:space="0" w:color="auto"/>
                        <w:right w:val="none" w:sz="0" w:space="0" w:color="auto"/>
                      </w:divBdr>
                    </w:div>
                  </w:divsChild>
                </w:div>
                <w:div w:id="1565485260">
                  <w:marLeft w:val="0"/>
                  <w:marRight w:val="0"/>
                  <w:marTop w:val="0"/>
                  <w:marBottom w:val="0"/>
                  <w:divBdr>
                    <w:top w:val="none" w:sz="0" w:space="0" w:color="auto"/>
                    <w:left w:val="none" w:sz="0" w:space="0" w:color="auto"/>
                    <w:bottom w:val="none" w:sz="0" w:space="0" w:color="auto"/>
                    <w:right w:val="none" w:sz="0" w:space="0" w:color="auto"/>
                  </w:divBdr>
                  <w:divsChild>
                    <w:div w:id="1906065929">
                      <w:marLeft w:val="0"/>
                      <w:marRight w:val="0"/>
                      <w:marTop w:val="0"/>
                      <w:marBottom w:val="0"/>
                      <w:divBdr>
                        <w:top w:val="none" w:sz="0" w:space="0" w:color="auto"/>
                        <w:left w:val="none" w:sz="0" w:space="0" w:color="auto"/>
                        <w:bottom w:val="none" w:sz="0" w:space="0" w:color="auto"/>
                        <w:right w:val="none" w:sz="0" w:space="0" w:color="auto"/>
                      </w:divBdr>
                    </w:div>
                  </w:divsChild>
                </w:div>
                <w:div w:id="1610619420">
                  <w:marLeft w:val="0"/>
                  <w:marRight w:val="0"/>
                  <w:marTop w:val="0"/>
                  <w:marBottom w:val="0"/>
                  <w:divBdr>
                    <w:top w:val="none" w:sz="0" w:space="0" w:color="auto"/>
                    <w:left w:val="none" w:sz="0" w:space="0" w:color="auto"/>
                    <w:bottom w:val="none" w:sz="0" w:space="0" w:color="auto"/>
                    <w:right w:val="none" w:sz="0" w:space="0" w:color="auto"/>
                  </w:divBdr>
                  <w:divsChild>
                    <w:div w:id="678511400">
                      <w:marLeft w:val="0"/>
                      <w:marRight w:val="0"/>
                      <w:marTop w:val="0"/>
                      <w:marBottom w:val="0"/>
                      <w:divBdr>
                        <w:top w:val="none" w:sz="0" w:space="0" w:color="auto"/>
                        <w:left w:val="none" w:sz="0" w:space="0" w:color="auto"/>
                        <w:bottom w:val="none" w:sz="0" w:space="0" w:color="auto"/>
                        <w:right w:val="none" w:sz="0" w:space="0" w:color="auto"/>
                      </w:divBdr>
                    </w:div>
                  </w:divsChild>
                </w:div>
                <w:div w:id="1639988534">
                  <w:marLeft w:val="0"/>
                  <w:marRight w:val="0"/>
                  <w:marTop w:val="0"/>
                  <w:marBottom w:val="0"/>
                  <w:divBdr>
                    <w:top w:val="none" w:sz="0" w:space="0" w:color="auto"/>
                    <w:left w:val="none" w:sz="0" w:space="0" w:color="auto"/>
                    <w:bottom w:val="none" w:sz="0" w:space="0" w:color="auto"/>
                    <w:right w:val="none" w:sz="0" w:space="0" w:color="auto"/>
                  </w:divBdr>
                  <w:divsChild>
                    <w:div w:id="2081560163">
                      <w:marLeft w:val="0"/>
                      <w:marRight w:val="0"/>
                      <w:marTop w:val="0"/>
                      <w:marBottom w:val="0"/>
                      <w:divBdr>
                        <w:top w:val="none" w:sz="0" w:space="0" w:color="auto"/>
                        <w:left w:val="none" w:sz="0" w:space="0" w:color="auto"/>
                        <w:bottom w:val="none" w:sz="0" w:space="0" w:color="auto"/>
                        <w:right w:val="none" w:sz="0" w:space="0" w:color="auto"/>
                      </w:divBdr>
                    </w:div>
                  </w:divsChild>
                </w:div>
                <w:div w:id="1643347650">
                  <w:marLeft w:val="0"/>
                  <w:marRight w:val="0"/>
                  <w:marTop w:val="0"/>
                  <w:marBottom w:val="0"/>
                  <w:divBdr>
                    <w:top w:val="none" w:sz="0" w:space="0" w:color="auto"/>
                    <w:left w:val="none" w:sz="0" w:space="0" w:color="auto"/>
                    <w:bottom w:val="none" w:sz="0" w:space="0" w:color="auto"/>
                    <w:right w:val="none" w:sz="0" w:space="0" w:color="auto"/>
                  </w:divBdr>
                  <w:divsChild>
                    <w:div w:id="117529499">
                      <w:marLeft w:val="0"/>
                      <w:marRight w:val="0"/>
                      <w:marTop w:val="0"/>
                      <w:marBottom w:val="0"/>
                      <w:divBdr>
                        <w:top w:val="none" w:sz="0" w:space="0" w:color="auto"/>
                        <w:left w:val="none" w:sz="0" w:space="0" w:color="auto"/>
                        <w:bottom w:val="none" w:sz="0" w:space="0" w:color="auto"/>
                        <w:right w:val="none" w:sz="0" w:space="0" w:color="auto"/>
                      </w:divBdr>
                    </w:div>
                  </w:divsChild>
                </w:div>
                <w:div w:id="1646155246">
                  <w:marLeft w:val="0"/>
                  <w:marRight w:val="0"/>
                  <w:marTop w:val="0"/>
                  <w:marBottom w:val="0"/>
                  <w:divBdr>
                    <w:top w:val="none" w:sz="0" w:space="0" w:color="auto"/>
                    <w:left w:val="none" w:sz="0" w:space="0" w:color="auto"/>
                    <w:bottom w:val="none" w:sz="0" w:space="0" w:color="auto"/>
                    <w:right w:val="none" w:sz="0" w:space="0" w:color="auto"/>
                  </w:divBdr>
                  <w:divsChild>
                    <w:div w:id="717362827">
                      <w:marLeft w:val="0"/>
                      <w:marRight w:val="0"/>
                      <w:marTop w:val="0"/>
                      <w:marBottom w:val="0"/>
                      <w:divBdr>
                        <w:top w:val="none" w:sz="0" w:space="0" w:color="auto"/>
                        <w:left w:val="none" w:sz="0" w:space="0" w:color="auto"/>
                        <w:bottom w:val="none" w:sz="0" w:space="0" w:color="auto"/>
                        <w:right w:val="none" w:sz="0" w:space="0" w:color="auto"/>
                      </w:divBdr>
                    </w:div>
                  </w:divsChild>
                </w:div>
                <w:div w:id="1670448482">
                  <w:marLeft w:val="0"/>
                  <w:marRight w:val="0"/>
                  <w:marTop w:val="0"/>
                  <w:marBottom w:val="0"/>
                  <w:divBdr>
                    <w:top w:val="none" w:sz="0" w:space="0" w:color="auto"/>
                    <w:left w:val="none" w:sz="0" w:space="0" w:color="auto"/>
                    <w:bottom w:val="none" w:sz="0" w:space="0" w:color="auto"/>
                    <w:right w:val="none" w:sz="0" w:space="0" w:color="auto"/>
                  </w:divBdr>
                  <w:divsChild>
                    <w:div w:id="1622103272">
                      <w:marLeft w:val="0"/>
                      <w:marRight w:val="0"/>
                      <w:marTop w:val="0"/>
                      <w:marBottom w:val="0"/>
                      <w:divBdr>
                        <w:top w:val="none" w:sz="0" w:space="0" w:color="auto"/>
                        <w:left w:val="none" w:sz="0" w:space="0" w:color="auto"/>
                        <w:bottom w:val="none" w:sz="0" w:space="0" w:color="auto"/>
                        <w:right w:val="none" w:sz="0" w:space="0" w:color="auto"/>
                      </w:divBdr>
                    </w:div>
                  </w:divsChild>
                </w:div>
                <w:div w:id="1696157501">
                  <w:marLeft w:val="0"/>
                  <w:marRight w:val="0"/>
                  <w:marTop w:val="0"/>
                  <w:marBottom w:val="0"/>
                  <w:divBdr>
                    <w:top w:val="none" w:sz="0" w:space="0" w:color="auto"/>
                    <w:left w:val="none" w:sz="0" w:space="0" w:color="auto"/>
                    <w:bottom w:val="none" w:sz="0" w:space="0" w:color="auto"/>
                    <w:right w:val="none" w:sz="0" w:space="0" w:color="auto"/>
                  </w:divBdr>
                  <w:divsChild>
                    <w:div w:id="971981568">
                      <w:marLeft w:val="0"/>
                      <w:marRight w:val="0"/>
                      <w:marTop w:val="0"/>
                      <w:marBottom w:val="0"/>
                      <w:divBdr>
                        <w:top w:val="none" w:sz="0" w:space="0" w:color="auto"/>
                        <w:left w:val="none" w:sz="0" w:space="0" w:color="auto"/>
                        <w:bottom w:val="none" w:sz="0" w:space="0" w:color="auto"/>
                        <w:right w:val="none" w:sz="0" w:space="0" w:color="auto"/>
                      </w:divBdr>
                    </w:div>
                  </w:divsChild>
                </w:div>
                <w:div w:id="1731031739">
                  <w:marLeft w:val="0"/>
                  <w:marRight w:val="0"/>
                  <w:marTop w:val="0"/>
                  <w:marBottom w:val="0"/>
                  <w:divBdr>
                    <w:top w:val="none" w:sz="0" w:space="0" w:color="auto"/>
                    <w:left w:val="none" w:sz="0" w:space="0" w:color="auto"/>
                    <w:bottom w:val="none" w:sz="0" w:space="0" w:color="auto"/>
                    <w:right w:val="none" w:sz="0" w:space="0" w:color="auto"/>
                  </w:divBdr>
                  <w:divsChild>
                    <w:div w:id="1894582092">
                      <w:marLeft w:val="0"/>
                      <w:marRight w:val="0"/>
                      <w:marTop w:val="0"/>
                      <w:marBottom w:val="0"/>
                      <w:divBdr>
                        <w:top w:val="none" w:sz="0" w:space="0" w:color="auto"/>
                        <w:left w:val="none" w:sz="0" w:space="0" w:color="auto"/>
                        <w:bottom w:val="none" w:sz="0" w:space="0" w:color="auto"/>
                        <w:right w:val="none" w:sz="0" w:space="0" w:color="auto"/>
                      </w:divBdr>
                    </w:div>
                  </w:divsChild>
                </w:div>
                <w:div w:id="1790515435">
                  <w:marLeft w:val="0"/>
                  <w:marRight w:val="0"/>
                  <w:marTop w:val="0"/>
                  <w:marBottom w:val="0"/>
                  <w:divBdr>
                    <w:top w:val="none" w:sz="0" w:space="0" w:color="auto"/>
                    <w:left w:val="none" w:sz="0" w:space="0" w:color="auto"/>
                    <w:bottom w:val="none" w:sz="0" w:space="0" w:color="auto"/>
                    <w:right w:val="none" w:sz="0" w:space="0" w:color="auto"/>
                  </w:divBdr>
                  <w:divsChild>
                    <w:div w:id="1320234467">
                      <w:marLeft w:val="0"/>
                      <w:marRight w:val="0"/>
                      <w:marTop w:val="0"/>
                      <w:marBottom w:val="0"/>
                      <w:divBdr>
                        <w:top w:val="none" w:sz="0" w:space="0" w:color="auto"/>
                        <w:left w:val="none" w:sz="0" w:space="0" w:color="auto"/>
                        <w:bottom w:val="none" w:sz="0" w:space="0" w:color="auto"/>
                        <w:right w:val="none" w:sz="0" w:space="0" w:color="auto"/>
                      </w:divBdr>
                    </w:div>
                  </w:divsChild>
                </w:div>
                <w:div w:id="1844080503">
                  <w:marLeft w:val="0"/>
                  <w:marRight w:val="0"/>
                  <w:marTop w:val="0"/>
                  <w:marBottom w:val="0"/>
                  <w:divBdr>
                    <w:top w:val="none" w:sz="0" w:space="0" w:color="auto"/>
                    <w:left w:val="none" w:sz="0" w:space="0" w:color="auto"/>
                    <w:bottom w:val="none" w:sz="0" w:space="0" w:color="auto"/>
                    <w:right w:val="none" w:sz="0" w:space="0" w:color="auto"/>
                  </w:divBdr>
                  <w:divsChild>
                    <w:div w:id="1570116502">
                      <w:marLeft w:val="0"/>
                      <w:marRight w:val="0"/>
                      <w:marTop w:val="0"/>
                      <w:marBottom w:val="0"/>
                      <w:divBdr>
                        <w:top w:val="none" w:sz="0" w:space="0" w:color="auto"/>
                        <w:left w:val="none" w:sz="0" w:space="0" w:color="auto"/>
                        <w:bottom w:val="none" w:sz="0" w:space="0" w:color="auto"/>
                        <w:right w:val="none" w:sz="0" w:space="0" w:color="auto"/>
                      </w:divBdr>
                    </w:div>
                  </w:divsChild>
                </w:div>
                <w:div w:id="1852909723">
                  <w:marLeft w:val="0"/>
                  <w:marRight w:val="0"/>
                  <w:marTop w:val="0"/>
                  <w:marBottom w:val="0"/>
                  <w:divBdr>
                    <w:top w:val="none" w:sz="0" w:space="0" w:color="auto"/>
                    <w:left w:val="none" w:sz="0" w:space="0" w:color="auto"/>
                    <w:bottom w:val="none" w:sz="0" w:space="0" w:color="auto"/>
                    <w:right w:val="none" w:sz="0" w:space="0" w:color="auto"/>
                  </w:divBdr>
                  <w:divsChild>
                    <w:div w:id="301272772">
                      <w:marLeft w:val="0"/>
                      <w:marRight w:val="0"/>
                      <w:marTop w:val="0"/>
                      <w:marBottom w:val="0"/>
                      <w:divBdr>
                        <w:top w:val="none" w:sz="0" w:space="0" w:color="auto"/>
                        <w:left w:val="none" w:sz="0" w:space="0" w:color="auto"/>
                        <w:bottom w:val="none" w:sz="0" w:space="0" w:color="auto"/>
                        <w:right w:val="none" w:sz="0" w:space="0" w:color="auto"/>
                      </w:divBdr>
                    </w:div>
                  </w:divsChild>
                </w:div>
                <w:div w:id="1870994294">
                  <w:marLeft w:val="0"/>
                  <w:marRight w:val="0"/>
                  <w:marTop w:val="0"/>
                  <w:marBottom w:val="0"/>
                  <w:divBdr>
                    <w:top w:val="none" w:sz="0" w:space="0" w:color="auto"/>
                    <w:left w:val="none" w:sz="0" w:space="0" w:color="auto"/>
                    <w:bottom w:val="none" w:sz="0" w:space="0" w:color="auto"/>
                    <w:right w:val="none" w:sz="0" w:space="0" w:color="auto"/>
                  </w:divBdr>
                  <w:divsChild>
                    <w:div w:id="579097522">
                      <w:marLeft w:val="0"/>
                      <w:marRight w:val="0"/>
                      <w:marTop w:val="0"/>
                      <w:marBottom w:val="0"/>
                      <w:divBdr>
                        <w:top w:val="none" w:sz="0" w:space="0" w:color="auto"/>
                        <w:left w:val="none" w:sz="0" w:space="0" w:color="auto"/>
                        <w:bottom w:val="none" w:sz="0" w:space="0" w:color="auto"/>
                        <w:right w:val="none" w:sz="0" w:space="0" w:color="auto"/>
                      </w:divBdr>
                    </w:div>
                  </w:divsChild>
                </w:div>
                <w:div w:id="1876892499">
                  <w:marLeft w:val="0"/>
                  <w:marRight w:val="0"/>
                  <w:marTop w:val="0"/>
                  <w:marBottom w:val="0"/>
                  <w:divBdr>
                    <w:top w:val="none" w:sz="0" w:space="0" w:color="auto"/>
                    <w:left w:val="none" w:sz="0" w:space="0" w:color="auto"/>
                    <w:bottom w:val="none" w:sz="0" w:space="0" w:color="auto"/>
                    <w:right w:val="none" w:sz="0" w:space="0" w:color="auto"/>
                  </w:divBdr>
                  <w:divsChild>
                    <w:div w:id="349915651">
                      <w:marLeft w:val="0"/>
                      <w:marRight w:val="0"/>
                      <w:marTop w:val="0"/>
                      <w:marBottom w:val="0"/>
                      <w:divBdr>
                        <w:top w:val="none" w:sz="0" w:space="0" w:color="auto"/>
                        <w:left w:val="none" w:sz="0" w:space="0" w:color="auto"/>
                        <w:bottom w:val="none" w:sz="0" w:space="0" w:color="auto"/>
                        <w:right w:val="none" w:sz="0" w:space="0" w:color="auto"/>
                      </w:divBdr>
                    </w:div>
                  </w:divsChild>
                </w:div>
                <w:div w:id="1960598313">
                  <w:marLeft w:val="0"/>
                  <w:marRight w:val="0"/>
                  <w:marTop w:val="0"/>
                  <w:marBottom w:val="0"/>
                  <w:divBdr>
                    <w:top w:val="none" w:sz="0" w:space="0" w:color="auto"/>
                    <w:left w:val="none" w:sz="0" w:space="0" w:color="auto"/>
                    <w:bottom w:val="none" w:sz="0" w:space="0" w:color="auto"/>
                    <w:right w:val="none" w:sz="0" w:space="0" w:color="auto"/>
                  </w:divBdr>
                  <w:divsChild>
                    <w:div w:id="1256134604">
                      <w:marLeft w:val="0"/>
                      <w:marRight w:val="0"/>
                      <w:marTop w:val="0"/>
                      <w:marBottom w:val="0"/>
                      <w:divBdr>
                        <w:top w:val="none" w:sz="0" w:space="0" w:color="auto"/>
                        <w:left w:val="none" w:sz="0" w:space="0" w:color="auto"/>
                        <w:bottom w:val="none" w:sz="0" w:space="0" w:color="auto"/>
                        <w:right w:val="none" w:sz="0" w:space="0" w:color="auto"/>
                      </w:divBdr>
                    </w:div>
                  </w:divsChild>
                </w:div>
                <w:div w:id="1965844076">
                  <w:marLeft w:val="0"/>
                  <w:marRight w:val="0"/>
                  <w:marTop w:val="0"/>
                  <w:marBottom w:val="0"/>
                  <w:divBdr>
                    <w:top w:val="none" w:sz="0" w:space="0" w:color="auto"/>
                    <w:left w:val="none" w:sz="0" w:space="0" w:color="auto"/>
                    <w:bottom w:val="none" w:sz="0" w:space="0" w:color="auto"/>
                    <w:right w:val="none" w:sz="0" w:space="0" w:color="auto"/>
                  </w:divBdr>
                  <w:divsChild>
                    <w:div w:id="1082483048">
                      <w:marLeft w:val="0"/>
                      <w:marRight w:val="0"/>
                      <w:marTop w:val="0"/>
                      <w:marBottom w:val="0"/>
                      <w:divBdr>
                        <w:top w:val="none" w:sz="0" w:space="0" w:color="auto"/>
                        <w:left w:val="none" w:sz="0" w:space="0" w:color="auto"/>
                        <w:bottom w:val="none" w:sz="0" w:space="0" w:color="auto"/>
                        <w:right w:val="none" w:sz="0" w:space="0" w:color="auto"/>
                      </w:divBdr>
                    </w:div>
                  </w:divsChild>
                </w:div>
                <w:div w:id="1968049147">
                  <w:marLeft w:val="0"/>
                  <w:marRight w:val="0"/>
                  <w:marTop w:val="0"/>
                  <w:marBottom w:val="0"/>
                  <w:divBdr>
                    <w:top w:val="none" w:sz="0" w:space="0" w:color="auto"/>
                    <w:left w:val="none" w:sz="0" w:space="0" w:color="auto"/>
                    <w:bottom w:val="none" w:sz="0" w:space="0" w:color="auto"/>
                    <w:right w:val="none" w:sz="0" w:space="0" w:color="auto"/>
                  </w:divBdr>
                  <w:divsChild>
                    <w:div w:id="1270552063">
                      <w:marLeft w:val="0"/>
                      <w:marRight w:val="0"/>
                      <w:marTop w:val="0"/>
                      <w:marBottom w:val="0"/>
                      <w:divBdr>
                        <w:top w:val="none" w:sz="0" w:space="0" w:color="auto"/>
                        <w:left w:val="none" w:sz="0" w:space="0" w:color="auto"/>
                        <w:bottom w:val="none" w:sz="0" w:space="0" w:color="auto"/>
                        <w:right w:val="none" w:sz="0" w:space="0" w:color="auto"/>
                      </w:divBdr>
                    </w:div>
                  </w:divsChild>
                </w:div>
                <w:div w:id="1974560310">
                  <w:marLeft w:val="0"/>
                  <w:marRight w:val="0"/>
                  <w:marTop w:val="0"/>
                  <w:marBottom w:val="0"/>
                  <w:divBdr>
                    <w:top w:val="none" w:sz="0" w:space="0" w:color="auto"/>
                    <w:left w:val="none" w:sz="0" w:space="0" w:color="auto"/>
                    <w:bottom w:val="none" w:sz="0" w:space="0" w:color="auto"/>
                    <w:right w:val="none" w:sz="0" w:space="0" w:color="auto"/>
                  </w:divBdr>
                  <w:divsChild>
                    <w:div w:id="1183323747">
                      <w:marLeft w:val="0"/>
                      <w:marRight w:val="0"/>
                      <w:marTop w:val="0"/>
                      <w:marBottom w:val="0"/>
                      <w:divBdr>
                        <w:top w:val="none" w:sz="0" w:space="0" w:color="auto"/>
                        <w:left w:val="none" w:sz="0" w:space="0" w:color="auto"/>
                        <w:bottom w:val="none" w:sz="0" w:space="0" w:color="auto"/>
                        <w:right w:val="none" w:sz="0" w:space="0" w:color="auto"/>
                      </w:divBdr>
                    </w:div>
                  </w:divsChild>
                </w:div>
                <w:div w:id="2009013288">
                  <w:marLeft w:val="0"/>
                  <w:marRight w:val="0"/>
                  <w:marTop w:val="0"/>
                  <w:marBottom w:val="0"/>
                  <w:divBdr>
                    <w:top w:val="none" w:sz="0" w:space="0" w:color="auto"/>
                    <w:left w:val="none" w:sz="0" w:space="0" w:color="auto"/>
                    <w:bottom w:val="none" w:sz="0" w:space="0" w:color="auto"/>
                    <w:right w:val="none" w:sz="0" w:space="0" w:color="auto"/>
                  </w:divBdr>
                  <w:divsChild>
                    <w:div w:id="246497454">
                      <w:marLeft w:val="0"/>
                      <w:marRight w:val="0"/>
                      <w:marTop w:val="0"/>
                      <w:marBottom w:val="0"/>
                      <w:divBdr>
                        <w:top w:val="none" w:sz="0" w:space="0" w:color="auto"/>
                        <w:left w:val="none" w:sz="0" w:space="0" w:color="auto"/>
                        <w:bottom w:val="none" w:sz="0" w:space="0" w:color="auto"/>
                        <w:right w:val="none" w:sz="0" w:space="0" w:color="auto"/>
                      </w:divBdr>
                    </w:div>
                  </w:divsChild>
                </w:div>
                <w:div w:id="2031027042">
                  <w:marLeft w:val="0"/>
                  <w:marRight w:val="0"/>
                  <w:marTop w:val="0"/>
                  <w:marBottom w:val="0"/>
                  <w:divBdr>
                    <w:top w:val="none" w:sz="0" w:space="0" w:color="auto"/>
                    <w:left w:val="none" w:sz="0" w:space="0" w:color="auto"/>
                    <w:bottom w:val="none" w:sz="0" w:space="0" w:color="auto"/>
                    <w:right w:val="none" w:sz="0" w:space="0" w:color="auto"/>
                  </w:divBdr>
                  <w:divsChild>
                    <w:div w:id="1983733583">
                      <w:marLeft w:val="0"/>
                      <w:marRight w:val="0"/>
                      <w:marTop w:val="0"/>
                      <w:marBottom w:val="0"/>
                      <w:divBdr>
                        <w:top w:val="none" w:sz="0" w:space="0" w:color="auto"/>
                        <w:left w:val="none" w:sz="0" w:space="0" w:color="auto"/>
                        <w:bottom w:val="none" w:sz="0" w:space="0" w:color="auto"/>
                        <w:right w:val="none" w:sz="0" w:space="0" w:color="auto"/>
                      </w:divBdr>
                    </w:div>
                  </w:divsChild>
                </w:div>
                <w:div w:id="2101876874">
                  <w:marLeft w:val="0"/>
                  <w:marRight w:val="0"/>
                  <w:marTop w:val="0"/>
                  <w:marBottom w:val="0"/>
                  <w:divBdr>
                    <w:top w:val="none" w:sz="0" w:space="0" w:color="auto"/>
                    <w:left w:val="none" w:sz="0" w:space="0" w:color="auto"/>
                    <w:bottom w:val="none" w:sz="0" w:space="0" w:color="auto"/>
                    <w:right w:val="none" w:sz="0" w:space="0" w:color="auto"/>
                  </w:divBdr>
                  <w:divsChild>
                    <w:div w:id="675350495">
                      <w:marLeft w:val="0"/>
                      <w:marRight w:val="0"/>
                      <w:marTop w:val="0"/>
                      <w:marBottom w:val="0"/>
                      <w:divBdr>
                        <w:top w:val="none" w:sz="0" w:space="0" w:color="auto"/>
                        <w:left w:val="none" w:sz="0" w:space="0" w:color="auto"/>
                        <w:bottom w:val="none" w:sz="0" w:space="0" w:color="auto"/>
                        <w:right w:val="none" w:sz="0" w:space="0" w:color="auto"/>
                      </w:divBdr>
                    </w:div>
                  </w:divsChild>
                </w:div>
                <w:div w:id="2143109163">
                  <w:marLeft w:val="0"/>
                  <w:marRight w:val="0"/>
                  <w:marTop w:val="0"/>
                  <w:marBottom w:val="0"/>
                  <w:divBdr>
                    <w:top w:val="none" w:sz="0" w:space="0" w:color="auto"/>
                    <w:left w:val="none" w:sz="0" w:space="0" w:color="auto"/>
                    <w:bottom w:val="none" w:sz="0" w:space="0" w:color="auto"/>
                    <w:right w:val="none" w:sz="0" w:space="0" w:color="auto"/>
                  </w:divBdr>
                  <w:divsChild>
                    <w:div w:id="132219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499177">
          <w:marLeft w:val="0"/>
          <w:marRight w:val="0"/>
          <w:marTop w:val="0"/>
          <w:marBottom w:val="0"/>
          <w:divBdr>
            <w:top w:val="none" w:sz="0" w:space="0" w:color="auto"/>
            <w:left w:val="none" w:sz="0" w:space="0" w:color="auto"/>
            <w:bottom w:val="none" w:sz="0" w:space="0" w:color="auto"/>
            <w:right w:val="none" w:sz="0" w:space="0" w:color="auto"/>
          </w:divBdr>
        </w:div>
      </w:divsChild>
    </w:div>
    <w:div w:id="1872107247">
      <w:bodyDiv w:val="1"/>
      <w:marLeft w:val="0"/>
      <w:marRight w:val="0"/>
      <w:marTop w:val="0"/>
      <w:marBottom w:val="0"/>
      <w:divBdr>
        <w:top w:val="none" w:sz="0" w:space="0" w:color="auto"/>
        <w:left w:val="none" w:sz="0" w:space="0" w:color="auto"/>
        <w:bottom w:val="none" w:sz="0" w:space="0" w:color="auto"/>
        <w:right w:val="none" w:sz="0" w:space="0" w:color="auto"/>
      </w:divBdr>
      <w:divsChild>
        <w:div w:id="381683627">
          <w:marLeft w:val="0"/>
          <w:marRight w:val="0"/>
          <w:marTop w:val="0"/>
          <w:marBottom w:val="0"/>
          <w:divBdr>
            <w:top w:val="none" w:sz="0" w:space="0" w:color="auto"/>
            <w:left w:val="none" w:sz="0" w:space="0" w:color="auto"/>
            <w:bottom w:val="none" w:sz="0" w:space="0" w:color="auto"/>
            <w:right w:val="none" w:sz="0" w:space="0" w:color="auto"/>
          </w:divBdr>
        </w:div>
        <w:div w:id="542911593">
          <w:marLeft w:val="0"/>
          <w:marRight w:val="0"/>
          <w:marTop w:val="0"/>
          <w:marBottom w:val="0"/>
          <w:divBdr>
            <w:top w:val="none" w:sz="0" w:space="0" w:color="auto"/>
            <w:left w:val="none" w:sz="0" w:space="0" w:color="auto"/>
            <w:bottom w:val="none" w:sz="0" w:space="0" w:color="auto"/>
            <w:right w:val="none" w:sz="0" w:space="0" w:color="auto"/>
          </w:divBdr>
        </w:div>
        <w:div w:id="1066874286">
          <w:marLeft w:val="0"/>
          <w:marRight w:val="0"/>
          <w:marTop w:val="0"/>
          <w:marBottom w:val="0"/>
          <w:divBdr>
            <w:top w:val="none" w:sz="0" w:space="0" w:color="auto"/>
            <w:left w:val="none" w:sz="0" w:space="0" w:color="auto"/>
            <w:bottom w:val="none" w:sz="0" w:space="0" w:color="auto"/>
            <w:right w:val="none" w:sz="0" w:space="0" w:color="auto"/>
          </w:divBdr>
        </w:div>
        <w:div w:id="1123310384">
          <w:marLeft w:val="0"/>
          <w:marRight w:val="0"/>
          <w:marTop w:val="0"/>
          <w:marBottom w:val="0"/>
          <w:divBdr>
            <w:top w:val="none" w:sz="0" w:space="0" w:color="auto"/>
            <w:left w:val="none" w:sz="0" w:space="0" w:color="auto"/>
            <w:bottom w:val="none" w:sz="0" w:space="0" w:color="auto"/>
            <w:right w:val="none" w:sz="0" w:space="0" w:color="auto"/>
          </w:divBdr>
        </w:div>
        <w:div w:id="1190293436">
          <w:marLeft w:val="0"/>
          <w:marRight w:val="0"/>
          <w:marTop w:val="0"/>
          <w:marBottom w:val="0"/>
          <w:divBdr>
            <w:top w:val="none" w:sz="0" w:space="0" w:color="auto"/>
            <w:left w:val="none" w:sz="0" w:space="0" w:color="auto"/>
            <w:bottom w:val="none" w:sz="0" w:space="0" w:color="auto"/>
            <w:right w:val="none" w:sz="0" w:space="0" w:color="auto"/>
          </w:divBdr>
        </w:div>
        <w:div w:id="1433740192">
          <w:marLeft w:val="0"/>
          <w:marRight w:val="0"/>
          <w:marTop w:val="0"/>
          <w:marBottom w:val="0"/>
          <w:divBdr>
            <w:top w:val="none" w:sz="0" w:space="0" w:color="auto"/>
            <w:left w:val="none" w:sz="0" w:space="0" w:color="auto"/>
            <w:bottom w:val="none" w:sz="0" w:space="0" w:color="auto"/>
            <w:right w:val="none" w:sz="0" w:space="0" w:color="auto"/>
          </w:divBdr>
        </w:div>
        <w:div w:id="1567833425">
          <w:marLeft w:val="0"/>
          <w:marRight w:val="0"/>
          <w:marTop w:val="0"/>
          <w:marBottom w:val="0"/>
          <w:divBdr>
            <w:top w:val="none" w:sz="0" w:space="0" w:color="auto"/>
            <w:left w:val="none" w:sz="0" w:space="0" w:color="auto"/>
            <w:bottom w:val="none" w:sz="0" w:space="0" w:color="auto"/>
            <w:right w:val="none" w:sz="0" w:space="0" w:color="auto"/>
          </w:divBdr>
        </w:div>
        <w:div w:id="1958221696">
          <w:marLeft w:val="0"/>
          <w:marRight w:val="0"/>
          <w:marTop w:val="0"/>
          <w:marBottom w:val="0"/>
          <w:divBdr>
            <w:top w:val="none" w:sz="0" w:space="0" w:color="auto"/>
            <w:left w:val="none" w:sz="0" w:space="0" w:color="auto"/>
            <w:bottom w:val="none" w:sz="0" w:space="0" w:color="auto"/>
            <w:right w:val="none" w:sz="0" w:space="0" w:color="auto"/>
          </w:divBdr>
        </w:div>
      </w:divsChild>
    </w:div>
    <w:div w:id="1873179775">
      <w:bodyDiv w:val="1"/>
      <w:marLeft w:val="0"/>
      <w:marRight w:val="0"/>
      <w:marTop w:val="0"/>
      <w:marBottom w:val="0"/>
      <w:divBdr>
        <w:top w:val="none" w:sz="0" w:space="0" w:color="auto"/>
        <w:left w:val="none" w:sz="0" w:space="0" w:color="auto"/>
        <w:bottom w:val="none" w:sz="0" w:space="0" w:color="auto"/>
        <w:right w:val="none" w:sz="0" w:space="0" w:color="auto"/>
      </w:divBdr>
      <w:divsChild>
        <w:div w:id="789862923">
          <w:marLeft w:val="0"/>
          <w:marRight w:val="0"/>
          <w:marTop w:val="0"/>
          <w:marBottom w:val="0"/>
          <w:divBdr>
            <w:top w:val="none" w:sz="0" w:space="0" w:color="auto"/>
            <w:left w:val="none" w:sz="0" w:space="0" w:color="auto"/>
            <w:bottom w:val="none" w:sz="0" w:space="0" w:color="auto"/>
            <w:right w:val="none" w:sz="0" w:space="0" w:color="auto"/>
          </w:divBdr>
        </w:div>
        <w:div w:id="1519807292">
          <w:marLeft w:val="0"/>
          <w:marRight w:val="0"/>
          <w:marTop w:val="0"/>
          <w:marBottom w:val="0"/>
          <w:divBdr>
            <w:top w:val="none" w:sz="0" w:space="0" w:color="auto"/>
            <w:left w:val="none" w:sz="0" w:space="0" w:color="auto"/>
            <w:bottom w:val="none" w:sz="0" w:space="0" w:color="auto"/>
            <w:right w:val="none" w:sz="0" w:space="0" w:color="auto"/>
          </w:divBdr>
        </w:div>
        <w:div w:id="1879197209">
          <w:marLeft w:val="0"/>
          <w:marRight w:val="0"/>
          <w:marTop w:val="0"/>
          <w:marBottom w:val="0"/>
          <w:divBdr>
            <w:top w:val="none" w:sz="0" w:space="0" w:color="auto"/>
            <w:left w:val="none" w:sz="0" w:space="0" w:color="auto"/>
            <w:bottom w:val="none" w:sz="0" w:space="0" w:color="auto"/>
            <w:right w:val="none" w:sz="0" w:space="0" w:color="auto"/>
          </w:divBdr>
        </w:div>
        <w:div w:id="1949657387">
          <w:marLeft w:val="0"/>
          <w:marRight w:val="0"/>
          <w:marTop w:val="0"/>
          <w:marBottom w:val="0"/>
          <w:divBdr>
            <w:top w:val="none" w:sz="0" w:space="0" w:color="auto"/>
            <w:left w:val="none" w:sz="0" w:space="0" w:color="auto"/>
            <w:bottom w:val="none" w:sz="0" w:space="0" w:color="auto"/>
            <w:right w:val="none" w:sz="0" w:space="0" w:color="auto"/>
          </w:divBdr>
        </w:div>
      </w:divsChild>
    </w:div>
    <w:div w:id="1971403174">
      <w:bodyDiv w:val="1"/>
      <w:marLeft w:val="0"/>
      <w:marRight w:val="0"/>
      <w:marTop w:val="0"/>
      <w:marBottom w:val="0"/>
      <w:divBdr>
        <w:top w:val="none" w:sz="0" w:space="0" w:color="auto"/>
        <w:left w:val="none" w:sz="0" w:space="0" w:color="auto"/>
        <w:bottom w:val="none" w:sz="0" w:space="0" w:color="auto"/>
        <w:right w:val="none" w:sz="0" w:space="0" w:color="auto"/>
      </w:divBdr>
      <w:divsChild>
        <w:div w:id="48506644">
          <w:marLeft w:val="0"/>
          <w:marRight w:val="0"/>
          <w:marTop w:val="0"/>
          <w:marBottom w:val="0"/>
          <w:divBdr>
            <w:top w:val="none" w:sz="0" w:space="0" w:color="auto"/>
            <w:left w:val="none" w:sz="0" w:space="0" w:color="auto"/>
            <w:bottom w:val="none" w:sz="0" w:space="0" w:color="auto"/>
            <w:right w:val="none" w:sz="0" w:space="0" w:color="auto"/>
          </w:divBdr>
        </w:div>
        <w:div w:id="50732465">
          <w:marLeft w:val="0"/>
          <w:marRight w:val="0"/>
          <w:marTop w:val="0"/>
          <w:marBottom w:val="0"/>
          <w:divBdr>
            <w:top w:val="none" w:sz="0" w:space="0" w:color="auto"/>
            <w:left w:val="none" w:sz="0" w:space="0" w:color="auto"/>
            <w:bottom w:val="none" w:sz="0" w:space="0" w:color="auto"/>
            <w:right w:val="none" w:sz="0" w:space="0" w:color="auto"/>
          </w:divBdr>
        </w:div>
        <w:div w:id="121927181">
          <w:marLeft w:val="0"/>
          <w:marRight w:val="0"/>
          <w:marTop w:val="0"/>
          <w:marBottom w:val="0"/>
          <w:divBdr>
            <w:top w:val="none" w:sz="0" w:space="0" w:color="auto"/>
            <w:left w:val="none" w:sz="0" w:space="0" w:color="auto"/>
            <w:bottom w:val="none" w:sz="0" w:space="0" w:color="auto"/>
            <w:right w:val="none" w:sz="0" w:space="0" w:color="auto"/>
          </w:divBdr>
        </w:div>
        <w:div w:id="377702247">
          <w:marLeft w:val="0"/>
          <w:marRight w:val="0"/>
          <w:marTop w:val="0"/>
          <w:marBottom w:val="0"/>
          <w:divBdr>
            <w:top w:val="none" w:sz="0" w:space="0" w:color="auto"/>
            <w:left w:val="none" w:sz="0" w:space="0" w:color="auto"/>
            <w:bottom w:val="none" w:sz="0" w:space="0" w:color="auto"/>
            <w:right w:val="none" w:sz="0" w:space="0" w:color="auto"/>
          </w:divBdr>
        </w:div>
        <w:div w:id="511068091">
          <w:marLeft w:val="0"/>
          <w:marRight w:val="0"/>
          <w:marTop w:val="0"/>
          <w:marBottom w:val="0"/>
          <w:divBdr>
            <w:top w:val="none" w:sz="0" w:space="0" w:color="auto"/>
            <w:left w:val="none" w:sz="0" w:space="0" w:color="auto"/>
            <w:bottom w:val="none" w:sz="0" w:space="0" w:color="auto"/>
            <w:right w:val="none" w:sz="0" w:space="0" w:color="auto"/>
          </w:divBdr>
        </w:div>
        <w:div w:id="786504379">
          <w:marLeft w:val="0"/>
          <w:marRight w:val="0"/>
          <w:marTop w:val="0"/>
          <w:marBottom w:val="0"/>
          <w:divBdr>
            <w:top w:val="none" w:sz="0" w:space="0" w:color="auto"/>
            <w:left w:val="none" w:sz="0" w:space="0" w:color="auto"/>
            <w:bottom w:val="none" w:sz="0" w:space="0" w:color="auto"/>
            <w:right w:val="none" w:sz="0" w:space="0" w:color="auto"/>
          </w:divBdr>
        </w:div>
        <w:div w:id="1172917641">
          <w:marLeft w:val="0"/>
          <w:marRight w:val="0"/>
          <w:marTop w:val="0"/>
          <w:marBottom w:val="0"/>
          <w:divBdr>
            <w:top w:val="none" w:sz="0" w:space="0" w:color="auto"/>
            <w:left w:val="none" w:sz="0" w:space="0" w:color="auto"/>
            <w:bottom w:val="none" w:sz="0" w:space="0" w:color="auto"/>
            <w:right w:val="none" w:sz="0" w:space="0" w:color="auto"/>
          </w:divBdr>
        </w:div>
        <w:div w:id="1257441239">
          <w:marLeft w:val="0"/>
          <w:marRight w:val="0"/>
          <w:marTop w:val="0"/>
          <w:marBottom w:val="0"/>
          <w:divBdr>
            <w:top w:val="none" w:sz="0" w:space="0" w:color="auto"/>
            <w:left w:val="none" w:sz="0" w:space="0" w:color="auto"/>
            <w:bottom w:val="none" w:sz="0" w:space="0" w:color="auto"/>
            <w:right w:val="none" w:sz="0" w:space="0" w:color="auto"/>
          </w:divBdr>
        </w:div>
        <w:div w:id="1282150083">
          <w:marLeft w:val="0"/>
          <w:marRight w:val="0"/>
          <w:marTop w:val="0"/>
          <w:marBottom w:val="0"/>
          <w:divBdr>
            <w:top w:val="none" w:sz="0" w:space="0" w:color="auto"/>
            <w:left w:val="none" w:sz="0" w:space="0" w:color="auto"/>
            <w:bottom w:val="none" w:sz="0" w:space="0" w:color="auto"/>
            <w:right w:val="none" w:sz="0" w:space="0" w:color="auto"/>
          </w:divBdr>
        </w:div>
        <w:div w:id="1339769409">
          <w:marLeft w:val="0"/>
          <w:marRight w:val="0"/>
          <w:marTop w:val="0"/>
          <w:marBottom w:val="0"/>
          <w:divBdr>
            <w:top w:val="none" w:sz="0" w:space="0" w:color="auto"/>
            <w:left w:val="none" w:sz="0" w:space="0" w:color="auto"/>
            <w:bottom w:val="none" w:sz="0" w:space="0" w:color="auto"/>
            <w:right w:val="none" w:sz="0" w:space="0" w:color="auto"/>
          </w:divBdr>
        </w:div>
        <w:div w:id="1403212347">
          <w:marLeft w:val="0"/>
          <w:marRight w:val="0"/>
          <w:marTop w:val="0"/>
          <w:marBottom w:val="0"/>
          <w:divBdr>
            <w:top w:val="none" w:sz="0" w:space="0" w:color="auto"/>
            <w:left w:val="none" w:sz="0" w:space="0" w:color="auto"/>
            <w:bottom w:val="none" w:sz="0" w:space="0" w:color="auto"/>
            <w:right w:val="none" w:sz="0" w:space="0" w:color="auto"/>
          </w:divBdr>
        </w:div>
        <w:div w:id="1411344790">
          <w:marLeft w:val="0"/>
          <w:marRight w:val="0"/>
          <w:marTop w:val="0"/>
          <w:marBottom w:val="0"/>
          <w:divBdr>
            <w:top w:val="none" w:sz="0" w:space="0" w:color="auto"/>
            <w:left w:val="none" w:sz="0" w:space="0" w:color="auto"/>
            <w:bottom w:val="none" w:sz="0" w:space="0" w:color="auto"/>
            <w:right w:val="none" w:sz="0" w:space="0" w:color="auto"/>
          </w:divBdr>
        </w:div>
        <w:div w:id="1484467503">
          <w:marLeft w:val="0"/>
          <w:marRight w:val="0"/>
          <w:marTop w:val="0"/>
          <w:marBottom w:val="0"/>
          <w:divBdr>
            <w:top w:val="none" w:sz="0" w:space="0" w:color="auto"/>
            <w:left w:val="none" w:sz="0" w:space="0" w:color="auto"/>
            <w:bottom w:val="none" w:sz="0" w:space="0" w:color="auto"/>
            <w:right w:val="none" w:sz="0" w:space="0" w:color="auto"/>
          </w:divBdr>
        </w:div>
        <w:div w:id="1498571646">
          <w:marLeft w:val="0"/>
          <w:marRight w:val="0"/>
          <w:marTop w:val="0"/>
          <w:marBottom w:val="0"/>
          <w:divBdr>
            <w:top w:val="none" w:sz="0" w:space="0" w:color="auto"/>
            <w:left w:val="none" w:sz="0" w:space="0" w:color="auto"/>
            <w:bottom w:val="none" w:sz="0" w:space="0" w:color="auto"/>
            <w:right w:val="none" w:sz="0" w:space="0" w:color="auto"/>
          </w:divBdr>
        </w:div>
        <w:div w:id="1565294333">
          <w:marLeft w:val="0"/>
          <w:marRight w:val="0"/>
          <w:marTop w:val="0"/>
          <w:marBottom w:val="0"/>
          <w:divBdr>
            <w:top w:val="none" w:sz="0" w:space="0" w:color="auto"/>
            <w:left w:val="none" w:sz="0" w:space="0" w:color="auto"/>
            <w:bottom w:val="none" w:sz="0" w:space="0" w:color="auto"/>
            <w:right w:val="none" w:sz="0" w:space="0" w:color="auto"/>
          </w:divBdr>
        </w:div>
        <w:div w:id="1719356558">
          <w:marLeft w:val="0"/>
          <w:marRight w:val="0"/>
          <w:marTop w:val="0"/>
          <w:marBottom w:val="0"/>
          <w:divBdr>
            <w:top w:val="none" w:sz="0" w:space="0" w:color="auto"/>
            <w:left w:val="none" w:sz="0" w:space="0" w:color="auto"/>
            <w:bottom w:val="none" w:sz="0" w:space="0" w:color="auto"/>
            <w:right w:val="none" w:sz="0" w:space="0" w:color="auto"/>
          </w:divBdr>
        </w:div>
        <w:div w:id="1839421212">
          <w:marLeft w:val="0"/>
          <w:marRight w:val="0"/>
          <w:marTop w:val="0"/>
          <w:marBottom w:val="0"/>
          <w:divBdr>
            <w:top w:val="none" w:sz="0" w:space="0" w:color="auto"/>
            <w:left w:val="none" w:sz="0" w:space="0" w:color="auto"/>
            <w:bottom w:val="none" w:sz="0" w:space="0" w:color="auto"/>
            <w:right w:val="none" w:sz="0" w:space="0" w:color="auto"/>
          </w:divBdr>
        </w:div>
        <w:div w:id="1984505654">
          <w:marLeft w:val="0"/>
          <w:marRight w:val="0"/>
          <w:marTop w:val="0"/>
          <w:marBottom w:val="0"/>
          <w:divBdr>
            <w:top w:val="none" w:sz="0" w:space="0" w:color="auto"/>
            <w:left w:val="none" w:sz="0" w:space="0" w:color="auto"/>
            <w:bottom w:val="none" w:sz="0" w:space="0" w:color="auto"/>
            <w:right w:val="none" w:sz="0" w:space="0" w:color="auto"/>
          </w:divBdr>
        </w:div>
      </w:divsChild>
    </w:div>
    <w:div w:id="2104641730">
      <w:bodyDiv w:val="1"/>
      <w:marLeft w:val="0"/>
      <w:marRight w:val="0"/>
      <w:marTop w:val="0"/>
      <w:marBottom w:val="0"/>
      <w:divBdr>
        <w:top w:val="none" w:sz="0" w:space="0" w:color="auto"/>
        <w:left w:val="none" w:sz="0" w:space="0" w:color="auto"/>
        <w:bottom w:val="none" w:sz="0" w:space="0" w:color="auto"/>
        <w:right w:val="none" w:sz="0" w:space="0" w:color="auto"/>
      </w:divBdr>
      <w:divsChild>
        <w:div w:id="239557355">
          <w:marLeft w:val="0"/>
          <w:marRight w:val="0"/>
          <w:marTop w:val="0"/>
          <w:marBottom w:val="0"/>
          <w:divBdr>
            <w:top w:val="none" w:sz="0" w:space="0" w:color="auto"/>
            <w:left w:val="none" w:sz="0" w:space="0" w:color="auto"/>
            <w:bottom w:val="none" w:sz="0" w:space="0" w:color="auto"/>
            <w:right w:val="none" w:sz="0" w:space="0" w:color="auto"/>
          </w:divBdr>
          <w:divsChild>
            <w:div w:id="1217664726">
              <w:marLeft w:val="-75"/>
              <w:marRight w:val="0"/>
              <w:marTop w:val="30"/>
              <w:marBottom w:val="30"/>
              <w:divBdr>
                <w:top w:val="none" w:sz="0" w:space="0" w:color="auto"/>
                <w:left w:val="none" w:sz="0" w:space="0" w:color="auto"/>
                <w:bottom w:val="none" w:sz="0" w:space="0" w:color="auto"/>
                <w:right w:val="none" w:sz="0" w:space="0" w:color="auto"/>
              </w:divBdr>
              <w:divsChild>
                <w:div w:id="211699561">
                  <w:marLeft w:val="0"/>
                  <w:marRight w:val="0"/>
                  <w:marTop w:val="0"/>
                  <w:marBottom w:val="0"/>
                  <w:divBdr>
                    <w:top w:val="none" w:sz="0" w:space="0" w:color="auto"/>
                    <w:left w:val="none" w:sz="0" w:space="0" w:color="auto"/>
                    <w:bottom w:val="none" w:sz="0" w:space="0" w:color="auto"/>
                    <w:right w:val="none" w:sz="0" w:space="0" w:color="auto"/>
                  </w:divBdr>
                  <w:divsChild>
                    <w:div w:id="1726370999">
                      <w:marLeft w:val="0"/>
                      <w:marRight w:val="0"/>
                      <w:marTop w:val="0"/>
                      <w:marBottom w:val="0"/>
                      <w:divBdr>
                        <w:top w:val="none" w:sz="0" w:space="0" w:color="auto"/>
                        <w:left w:val="none" w:sz="0" w:space="0" w:color="auto"/>
                        <w:bottom w:val="none" w:sz="0" w:space="0" w:color="auto"/>
                        <w:right w:val="none" w:sz="0" w:space="0" w:color="auto"/>
                      </w:divBdr>
                    </w:div>
                  </w:divsChild>
                </w:div>
                <w:div w:id="235089970">
                  <w:marLeft w:val="0"/>
                  <w:marRight w:val="0"/>
                  <w:marTop w:val="0"/>
                  <w:marBottom w:val="0"/>
                  <w:divBdr>
                    <w:top w:val="none" w:sz="0" w:space="0" w:color="auto"/>
                    <w:left w:val="none" w:sz="0" w:space="0" w:color="auto"/>
                    <w:bottom w:val="none" w:sz="0" w:space="0" w:color="auto"/>
                    <w:right w:val="none" w:sz="0" w:space="0" w:color="auto"/>
                  </w:divBdr>
                  <w:divsChild>
                    <w:div w:id="48502219">
                      <w:marLeft w:val="0"/>
                      <w:marRight w:val="0"/>
                      <w:marTop w:val="0"/>
                      <w:marBottom w:val="0"/>
                      <w:divBdr>
                        <w:top w:val="none" w:sz="0" w:space="0" w:color="auto"/>
                        <w:left w:val="none" w:sz="0" w:space="0" w:color="auto"/>
                        <w:bottom w:val="none" w:sz="0" w:space="0" w:color="auto"/>
                        <w:right w:val="none" w:sz="0" w:space="0" w:color="auto"/>
                      </w:divBdr>
                    </w:div>
                  </w:divsChild>
                </w:div>
                <w:div w:id="283314489">
                  <w:marLeft w:val="0"/>
                  <w:marRight w:val="0"/>
                  <w:marTop w:val="0"/>
                  <w:marBottom w:val="0"/>
                  <w:divBdr>
                    <w:top w:val="none" w:sz="0" w:space="0" w:color="auto"/>
                    <w:left w:val="none" w:sz="0" w:space="0" w:color="auto"/>
                    <w:bottom w:val="none" w:sz="0" w:space="0" w:color="auto"/>
                    <w:right w:val="none" w:sz="0" w:space="0" w:color="auto"/>
                  </w:divBdr>
                  <w:divsChild>
                    <w:div w:id="160244575">
                      <w:marLeft w:val="0"/>
                      <w:marRight w:val="0"/>
                      <w:marTop w:val="0"/>
                      <w:marBottom w:val="0"/>
                      <w:divBdr>
                        <w:top w:val="none" w:sz="0" w:space="0" w:color="auto"/>
                        <w:left w:val="none" w:sz="0" w:space="0" w:color="auto"/>
                        <w:bottom w:val="none" w:sz="0" w:space="0" w:color="auto"/>
                        <w:right w:val="none" w:sz="0" w:space="0" w:color="auto"/>
                      </w:divBdr>
                    </w:div>
                  </w:divsChild>
                </w:div>
                <w:div w:id="759373841">
                  <w:marLeft w:val="0"/>
                  <w:marRight w:val="0"/>
                  <w:marTop w:val="0"/>
                  <w:marBottom w:val="0"/>
                  <w:divBdr>
                    <w:top w:val="none" w:sz="0" w:space="0" w:color="auto"/>
                    <w:left w:val="none" w:sz="0" w:space="0" w:color="auto"/>
                    <w:bottom w:val="none" w:sz="0" w:space="0" w:color="auto"/>
                    <w:right w:val="none" w:sz="0" w:space="0" w:color="auto"/>
                  </w:divBdr>
                  <w:divsChild>
                    <w:div w:id="871769842">
                      <w:marLeft w:val="0"/>
                      <w:marRight w:val="0"/>
                      <w:marTop w:val="0"/>
                      <w:marBottom w:val="0"/>
                      <w:divBdr>
                        <w:top w:val="none" w:sz="0" w:space="0" w:color="auto"/>
                        <w:left w:val="none" w:sz="0" w:space="0" w:color="auto"/>
                        <w:bottom w:val="none" w:sz="0" w:space="0" w:color="auto"/>
                        <w:right w:val="none" w:sz="0" w:space="0" w:color="auto"/>
                      </w:divBdr>
                    </w:div>
                  </w:divsChild>
                </w:div>
                <w:div w:id="1017190964">
                  <w:marLeft w:val="0"/>
                  <w:marRight w:val="0"/>
                  <w:marTop w:val="0"/>
                  <w:marBottom w:val="0"/>
                  <w:divBdr>
                    <w:top w:val="none" w:sz="0" w:space="0" w:color="auto"/>
                    <w:left w:val="none" w:sz="0" w:space="0" w:color="auto"/>
                    <w:bottom w:val="none" w:sz="0" w:space="0" w:color="auto"/>
                    <w:right w:val="none" w:sz="0" w:space="0" w:color="auto"/>
                  </w:divBdr>
                  <w:divsChild>
                    <w:div w:id="507445923">
                      <w:marLeft w:val="0"/>
                      <w:marRight w:val="0"/>
                      <w:marTop w:val="0"/>
                      <w:marBottom w:val="0"/>
                      <w:divBdr>
                        <w:top w:val="none" w:sz="0" w:space="0" w:color="auto"/>
                        <w:left w:val="none" w:sz="0" w:space="0" w:color="auto"/>
                        <w:bottom w:val="none" w:sz="0" w:space="0" w:color="auto"/>
                        <w:right w:val="none" w:sz="0" w:space="0" w:color="auto"/>
                      </w:divBdr>
                    </w:div>
                  </w:divsChild>
                </w:div>
                <w:div w:id="1036199285">
                  <w:marLeft w:val="0"/>
                  <w:marRight w:val="0"/>
                  <w:marTop w:val="0"/>
                  <w:marBottom w:val="0"/>
                  <w:divBdr>
                    <w:top w:val="none" w:sz="0" w:space="0" w:color="auto"/>
                    <w:left w:val="none" w:sz="0" w:space="0" w:color="auto"/>
                    <w:bottom w:val="none" w:sz="0" w:space="0" w:color="auto"/>
                    <w:right w:val="none" w:sz="0" w:space="0" w:color="auto"/>
                  </w:divBdr>
                  <w:divsChild>
                    <w:div w:id="1177889066">
                      <w:marLeft w:val="0"/>
                      <w:marRight w:val="0"/>
                      <w:marTop w:val="0"/>
                      <w:marBottom w:val="0"/>
                      <w:divBdr>
                        <w:top w:val="none" w:sz="0" w:space="0" w:color="auto"/>
                        <w:left w:val="none" w:sz="0" w:space="0" w:color="auto"/>
                        <w:bottom w:val="none" w:sz="0" w:space="0" w:color="auto"/>
                        <w:right w:val="none" w:sz="0" w:space="0" w:color="auto"/>
                      </w:divBdr>
                    </w:div>
                  </w:divsChild>
                </w:div>
                <w:div w:id="1101996321">
                  <w:marLeft w:val="0"/>
                  <w:marRight w:val="0"/>
                  <w:marTop w:val="0"/>
                  <w:marBottom w:val="0"/>
                  <w:divBdr>
                    <w:top w:val="none" w:sz="0" w:space="0" w:color="auto"/>
                    <w:left w:val="none" w:sz="0" w:space="0" w:color="auto"/>
                    <w:bottom w:val="none" w:sz="0" w:space="0" w:color="auto"/>
                    <w:right w:val="none" w:sz="0" w:space="0" w:color="auto"/>
                  </w:divBdr>
                  <w:divsChild>
                    <w:div w:id="1221670895">
                      <w:marLeft w:val="0"/>
                      <w:marRight w:val="0"/>
                      <w:marTop w:val="0"/>
                      <w:marBottom w:val="0"/>
                      <w:divBdr>
                        <w:top w:val="none" w:sz="0" w:space="0" w:color="auto"/>
                        <w:left w:val="none" w:sz="0" w:space="0" w:color="auto"/>
                        <w:bottom w:val="none" w:sz="0" w:space="0" w:color="auto"/>
                        <w:right w:val="none" w:sz="0" w:space="0" w:color="auto"/>
                      </w:divBdr>
                    </w:div>
                    <w:div w:id="1905990119">
                      <w:marLeft w:val="0"/>
                      <w:marRight w:val="0"/>
                      <w:marTop w:val="0"/>
                      <w:marBottom w:val="0"/>
                      <w:divBdr>
                        <w:top w:val="none" w:sz="0" w:space="0" w:color="auto"/>
                        <w:left w:val="none" w:sz="0" w:space="0" w:color="auto"/>
                        <w:bottom w:val="none" w:sz="0" w:space="0" w:color="auto"/>
                        <w:right w:val="none" w:sz="0" w:space="0" w:color="auto"/>
                      </w:divBdr>
                    </w:div>
                  </w:divsChild>
                </w:div>
                <w:div w:id="1325472888">
                  <w:marLeft w:val="0"/>
                  <w:marRight w:val="0"/>
                  <w:marTop w:val="0"/>
                  <w:marBottom w:val="0"/>
                  <w:divBdr>
                    <w:top w:val="none" w:sz="0" w:space="0" w:color="auto"/>
                    <w:left w:val="none" w:sz="0" w:space="0" w:color="auto"/>
                    <w:bottom w:val="none" w:sz="0" w:space="0" w:color="auto"/>
                    <w:right w:val="none" w:sz="0" w:space="0" w:color="auto"/>
                  </w:divBdr>
                  <w:divsChild>
                    <w:div w:id="807475694">
                      <w:marLeft w:val="0"/>
                      <w:marRight w:val="0"/>
                      <w:marTop w:val="0"/>
                      <w:marBottom w:val="0"/>
                      <w:divBdr>
                        <w:top w:val="none" w:sz="0" w:space="0" w:color="auto"/>
                        <w:left w:val="none" w:sz="0" w:space="0" w:color="auto"/>
                        <w:bottom w:val="none" w:sz="0" w:space="0" w:color="auto"/>
                        <w:right w:val="none" w:sz="0" w:space="0" w:color="auto"/>
                      </w:divBdr>
                    </w:div>
                  </w:divsChild>
                </w:div>
                <w:div w:id="1384908442">
                  <w:marLeft w:val="0"/>
                  <w:marRight w:val="0"/>
                  <w:marTop w:val="0"/>
                  <w:marBottom w:val="0"/>
                  <w:divBdr>
                    <w:top w:val="none" w:sz="0" w:space="0" w:color="auto"/>
                    <w:left w:val="none" w:sz="0" w:space="0" w:color="auto"/>
                    <w:bottom w:val="none" w:sz="0" w:space="0" w:color="auto"/>
                    <w:right w:val="none" w:sz="0" w:space="0" w:color="auto"/>
                  </w:divBdr>
                  <w:divsChild>
                    <w:div w:id="1436822350">
                      <w:marLeft w:val="0"/>
                      <w:marRight w:val="0"/>
                      <w:marTop w:val="0"/>
                      <w:marBottom w:val="0"/>
                      <w:divBdr>
                        <w:top w:val="none" w:sz="0" w:space="0" w:color="auto"/>
                        <w:left w:val="none" w:sz="0" w:space="0" w:color="auto"/>
                        <w:bottom w:val="none" w:sz="0" w:space="0" w:color="auto"/>
                        <w:right w:val="none" w:sz="0" w:space="0" w:color="auto"/>
                      </w:divBdr>
                    </w:div>
                  </w:divsChild>
                </w:div>
                <w:div w:id="1578980516">
                  <w:marLeft w:val="0"/>
                  <w:marRight w:val="0"/>
                  <w:marTop w:val="0"/>
                  <w:marBottom w:val="0"/>
                  <w:divBdr>
                    <w:top w:val="none" w:sz="0" w:space="0" w:color="auto"/>
                    <w:left w:val="none" w:sz="0" w:space="0" w:color="auto"/>
                    <w:bottom w:val="none" w:sz="0" w:space="0" w:color="auto"/>
                    <w:right w:val="none" w:sz="0" w:space="0" w:color="auto"/>
                  </w:divBdr>
                  <w:divsChild>
                    <w:div w:id="317000147">
                      <w:marLeft w:val="0"/>
                      <w:marRight w:val="0"/>
                      <w:marTop w:val="0"/>
                      <w:marBottom w:val="0"/>
                      <w:divBdr>
                        <w:top w:val="none" w:sz="0" w:space="0" w:color="auto"/>
                        <w:left w:val="none" w:sz="0" w:space="0" w:color="auto"/>
                        <w:bottom w:val="none" w:sz="0" w:space="0" w:color="auto"/>
                        <w:right w:val="none" w:sz="0" w:space="0" w:color="auto"/>
                      </w:divBdr>
                    </w:div>
                  </w:divsChild>
                </w:div>
                <w:div w:id="1677271672">
                  <w:marLeft w:val="0"/>
                  <w:marRight w:val="0"/>
                  <w:marTop w:val="0"/>
                  <w:marBottom w:val="0"/>
                  <w:divBdr>
                    <w:top w:val="none" w:sz="0" w:space="0" w:color="auto"/>
                    <w:left w:val="none" w:sz="0" w:space="0" w:color="auto"/>
                    <w:bottom w:val="none" w:sz="0" w:space="0" w:color="auto"/>
                    <w:right w:val="none" w:sz="0" w:space="0" w:color="auto"/>
                  </w:divBdr>
                  <w:divsChild>
                    <w:div w:id="983968270">
                      <w:marLeft w:val="0"/>
                      <w:marRight w:val="0"/>
                      <w:marTop w:val="0"/>
                      <w:marBottom w:val="0"/>
                      <w:divBdr>
                        <w:top w:val="none" w:sz="0" w:space="0" w:color="auto"/>
                        <w:left w:val="none" w:sz="0" w:space="0" w:color="auto"/>
                        <w:bottom w:val="none" w:sz="0" w:space="0" w:color="auto"/>
                        <w:right w:val="none" w:sz="0" w:space="0" w:color="auto"/>
                      </w:divBdr>
                    </w:div>
                  </w:divsChild>
                </w:div>
                <w:div w:id="1696492906">
                  <w:marLeft w:val="0"/>
                  <w:marRight w:val="0"/>
                  <w:marTop w:val="0"/>
                  <w:marBottom w:val="0"/>
                  <w:divBdr>
                    <w:top w:val="none" w:sz="0" w:space="0" w:color="auto"/>
                    <w:left w:val="none" w:sz="0" w:space="0" w:color="auto"/>
                    <w:bottom w:val="none" w:sz="0" w:space="0" w:color="auto"/>
                    <w:right w:val="none" w:sz="0" w:space="0" w:color="auto"/>
                  </w:divBdr>
                  <w:divsChild>
                    <w:div w:id="758718929">
                      <w:marLeft w:val="0"/>
                      <w:marRight w:val="0"/>
                      <w:marTop w:val="0"/>
                      <w:marBottom w:val="0"/>
                      <w:divBdr>
                        <w:top w:val="none" w:sz="0" w:space="0" w:color="auto"/>
                        <w:left w:val="none" w:sz="0" w:space="0" w:color="auto"/>
                        <w:bottom w:val="none" w:sz="0" w:space="0" w:color="auto"/>
                        <w:right w:val="none" w:sz="0" w:space="0" w:color="auto"/>
                      </w:divBdr>
                    </w:div>
                  </w:divsChild>
                </w:div>
                <w:div w:id="1712419723">
                  <w:marLeft w:val="0"/>
                  <w:marRight w:val="0"/>
                  <w:marTop w:val="0"/>
                  <w:marBottom w:val="0"/>
                  <w:divBdr>
                    <w:top w:val="none" w:sz="0" w:space="0" w:color="auto"/>
                    <w:left w:val="none" w:sz="0" w:space="0" w:color="auto"/>
                    <w:bottom w:val="none" w:sz="0" w:space="0" w:color="auto"/>
                    <w:right w:val="none" w:sz="0" w:space="0" w:color="auto"/>
                  </w:divBdr>
                  <w:divsChild>
                    <w:div w:id="1784030707">
                      <w:marLeft w:val="0"/>
                      <w:marRight w:val="0"/>
                      <w:marTop w:val="0"/>
                      <w:marBottom w:val="0"/>
                      <w:divBdr>
                        <w:top w:val="none" w:sz="0" w:space="0" w:color="auto"/>
                        <w:left w:val="none" w:sz="0" w:space="0" w:color="auto"/>
                        <w:bottom w:val="none" w:sz="0" w:space="0" w:color="auto"/>
                        <w:right w:val="none" w:sz="0" w:space="0" w:color="auto"/>
                      </w:divBdr>
                    </w:div>
                  </w:divsChild>
                </w:div>
                <w:div w:id="1880699667">
                  <w:marLeft w:val="0"/>
                  <w:marRight w:val="0"/>
                  <w:marTop w:val="0"/>
                  <w:marBottom w:val="0"/>
                  <w:divBdr>
                    <w:top w:val="none" w:sz="0" w:space="0" w:color="auto"/>
                    <w:left w:val="none" w:sz="0" w:space="0" w:color="auto"/>
                    <w:bottom w:val="none" w:sz="0" w:space="0" w:color="auto"/>
                    <w:right w:val="none" w:sz="0" w:space="0" w:color="auto"/>
                  </w:divBdr>
                  <w:divsChild>
                    <w:div w:id="997271471">
                      <w:marLeft w:val="0"/>
                      <w:marRight w:val="0"/>
                      <w:marTop w:val="0"/>
                      <w:marBottom w:val="0"/>
                      <w:divBdr>
                        <w:top w:val="none" w:sz="0" w:space="0" w:color="auto"/>
                        <w:left w:val="none" w:sz="0" w:space="0" w:color="auto"/>
                        <w:bottom w:val="none" w:sz="0" w:space="0" w:color="auto"/>
                        <w:right w:val="none" w:sz="0" w:space="0" w:color="auto"/>
                      </w:divBdr>
                    </w:div>
                  </w:divsChild>
                </w:div>
                <w:div w:id="1892616770">
                  <w:marLeft w:val="0"/>
                  <w:marRight w:val="0"/>
                  <w:marTop w:val="0"/>
                  <w:marBottom w:val="0"/>
                  <w:divBdr>
                    <w:top w:val="none" w:sz="0" w:space="0" w:color="auto"/>
                    <w:left w:val="none" w:sz="0" w:space="0" w:color="auto"/>
                    <w:bottom w:val="none" w:sz="0" w:space="0" w:color="auto"/>
                    <w:right w:val="none" w:sz="0" w:space="0" w:color="auto"/>
                  </w:divBdr>
                  <w:divsChild>
                    <w:div w:id="125903353">
                      <w:marLeft w:val="0"/>
                      <w:marRight w:val="0"/>
                      <w:marTop w:val="0"/>
                      <w:marBottom w:val="0"/>
                      <w:divBdr>
                        <w:top w:val="none" w:sz="0" w:space="0" w:color="auto"/>
                        <w:left w:val="none" w:sz="0" w:space="0" w:color="auto"/>
                        <w:bottom w:val="none" w:sz="0" w:space="0" w:color="auto"/>
                        <w:right w:val="none" w:sz="0" w:space="0" w:color="auto"/>
                      </w:divBdr>
                    </w:div>
                  </w:divsChild>
                </w:div>
                <w:div w:id="2000190972">
                  <w:marLeft w:val="0"/>
                  <w:marRight w:val="0"/>
                  <w:marTop w:val="0"/>
                  <w:marBottom w:val="0"/>
                  <w:divBdr>
                    <w:top w:val="none" w:sz="0" w:space="0" w:color="auto"/>
                    <w:left w:val="none" w:sz="0" w:space="0" w:color="auto"/>
                    <w:bottom w:val="none" w:sz="0" w:space="0" w:color="auto"/>
                    <w:right w:val="none" w:sz="0" w:space="0" w:color="auto"/>
                  </w:divBdr>
                  <w:divsChild>
                    <w:div w:id="1075318231">
                      <w:marLeft w:val="0"/>
                      <w:marRight w:val="0"/>
                      <w:marTop w:val="0"/>
                      <w:marBottom w:val="0"/>
                      <w:divBdr>
                        <w:top w:val="none" w:sz="0" w:space="0" w:color="auto"/>
                        <w:left w:val="none" w:sz="0" w:space="0" w:color="auto"/>
                        <w:bottom w:val="none" w:sz="0" w:space="0" w:color="auto"/>
                        <w:right w:val="none" w:sz="0" w:space="0" w:color="auto"/>
                      </w:divBdr>
                    </w:div>
                  </w:divsChild>
                </w:div>
                <w:div w:id="2102136754">
                  <w:marLeft w:val="0"/>
                  <w:marRight w:val="0"/>
                  <w:marTop w:val="0"/>
                  <w:marBottom w:val="0"/>
                  <w:divBdr>
                    <w:top w:val="none" w:sz="0" w:space="0" w:color="auto"/>
                    <w:left w:val="none" w:sz="0" w:space="0" w:color="auto"/>
                    <w:bottom w:val="none" w:sz="0" w:space="0" w:color="auto"/>
                    <w:right w:val="none" w:sz="0" w:space="0" w:color="auto"/>
                  </w:divBdr>
                  <w:divsChild>
                    <w:div w:id="61800728">
                      <w:marLeft w:val="0"/>
                      <w:marRight w:val="0"/>
                      <w:marTop w:val="0"/>
                      <w:marBottom w:val="0"/>
                      <w:divBdr>
                        <w:top w:val="none" w:sz="0" w:space="0" w:color="auto"/>
                        <w:left w:val="none" w:sz="0" w:space="0" w:color="auto"/>
                        <w:bottom w:val="none" w:sz="0" w:space="0" w:color="auto"/>
                        <w:right w:val="none" w:sz="0" w:space="0" w:color="auto"/>
                      </w:divBdr>
                    </w:div>
                  </w:divsChild>
                </w:div>
                <w:div w:id="2102868305">
                  <w:marLeft w:val="0"/>
                  <w:marRight w:val="0"/>
                  <w:marTop w:val="0"/>
                  <w:marBottom w:val="0"/>
                  <w:divBdr>
                    <w:top w:val="none" w:sz="0" w:space="0" w:color="auto"/>
                    <w:left w:val="none" w:sz="0" w:space="0" w:color="auto"/>
                    <w:bottom w:val="none" w:sz="0" w:space="0" w:color="auto"/>
                    <w:right w:val="none" w:sz="0" w:space="0" w:color="auto"/>
                  </w:divBdr>
                  <w:divsChild>
                    <w:div w:id="180191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411946">
          <w:marLeft w:val="0"/>
          <w:marRight w:val="0"/>
          <w:marTop w:val="0"/>
          <w:marBottom w:val="0"/>
          <w:divBdr>
            <w:top w:val="none" w:sz="0" w:space="0" w:color="auto"/>
            <w:left w:val="none" w:sz="0" w:space="0" w:color="auto"/>
            <w:bottom w:val="none" w:sz="0" w:space="0" w:color="auto"/>
            <w:right w:val="none" w:sz="0" w:space="0" w:color="auto"/>
          </w:divBdr>
        </w:div>
        <w:div w:id="463739696">
          <w:marLeft w:val="0"/>
          <w:marRight w:val="0"/>
          <w:marTop w:val="0"/>
          <w:marBottom w:val="0"/>
          <w:divBdr>
            <w:top w:val="none" w:sz="0" w:space="0" w:color="auto"/>
            <w:left w:val="none" w:sz="0" w:space="0" w:color="auto"/>
            <w:bottom w:val="none" w:sz="0" w:space="0" w:color="auto"/>
            <w:right w:val="none" w:sz="0" w:space="0" w:color="auto"/>
          </w:divBdr>
        </w:div>
        <w:div w:id="543757507">
          <w:marLeft w:val="0"/>
          <w:marRight w:val="0"/>
          <w:marTop w:val="0"/>
          <w:marBottom w:val="0"/>
          <w:divBdr>
            <w:top w:val="none" w:sz="0" w:space="0" w:color="auto"/>
            <w:left w:val="none" w:sz="0" w:space="0" w:color="auto"/>
            <w:bottom w:val="none" w:sz="0" w:space="0" w:color="auto"/>
            <w:right w:val="none" w:sz="0" w:space="0" w:color="auto"/>
          </w:divBdr>
        </w:div>
        <w:div w:id="806702287">
          <w:marLeft w:val="0"/>
          <w:marRight w:val="0"/>
          <w:marTop w:val="0"/>
          <w:marBottom w:val="0"/>
          <w:divBdr>
            <w:top w:val="none" w:sz="0" w:space="0" w:color="auto"/>
            <w:left w:val="none" w:sz="0" w:space="0" w:color="auto"/>
            <w:bottom w:val="none" w:sz="0" w:space="0" w:color="auto"/>
            <w:right w:val="none" w:sz="0" w:space="0" w:color="auto"/>
          </w:divBdr>
        </w:div>
        <w:div w:id="849833557">
          <w:marLeft w:val="0"/>
          <w:marRight w:val="0"/>
          <w:marTop w:val="0"/>
          <w:marBottom w:val="0"/>
          <w:divBdr>
            <w:top w:val="none" w:sz="0" w:space="0" w:color="auto"/>
            <w:left w:val="none" w:sz="0" w:space="0" w:color="auto"/>
            <w:bottom w:val="none" w:sz="0" w:space="0" w:color="auto"/>
            <w:right w:val="none" w:sz="0" w:space="0" w:color="auto"/>
          </w:divBdr>
        </w:div>
        <w:div w:id="907956394">
          <w:marLeft w:val="0"/>
          <w:marRight w:val="0"/>
          <w:marTop w:val="0"/>
          <w:marBottom w:val="0"/>
          <w:divBdr>
            <w:top w:val="none" w:sz="0" w:space="0" w:color="auto"/>
            <w:left w:val="none" w:sz="0" w:space="0" w:color="auto"/>
            <w:bottom w:val="none" w:sz="0" w:space="0" w:color="auto"/>
            <w:right w:val="none" w:sz="0" w:space="0" w:color="auto"/>
          </w:divBdr>
        </w:div>
        <w:div w:id="1669283580">
          <w:marLeft w:val="0"/>
          <w:marRight w:val="0"/>
          <w:marTop w:val="0"/>
          <w:marBottom w:val="0"/>
          <w:divBdr>
            <w:top w:val="none" w:sz="0" w:space="0" w:color="auto"/>
            <w:left w:val="none" w:sz="0" w:space="0" w:color="auto"/>
            <w:bottom w:val="none" w:sz="0" w:space="0" w:color="auto"/>
            <w:right w:val="none" w:sz="0" w:space="0" w:color="auto"/>
          </w:divBdr>
        </w:div>
        <w:div w:id="1796171667">
          <w:marLeft w:val="0"/>
          <w:marRight w:val="0"/>
          <w:marTop w:val="0"/>
          <w:marBottom w:val="0"/>
          <w:divBdr>
            <w:top w:val="none" w:sz="0" w:space="0" w:color="auto"/>
            <w:left w:val="none" w:sz="0" w:space="0" w:color="auto"/>
            <w:bottom w:val="none" w:sz="0" w:space="0" w:color="auto"/>
            <w:right w:val="none" w:sz="0" w:space="0" w:color="auto"/>
          </w:divBdr>
        </w:div>
        <w:div w:id="1897425276">
          <w:marLeft w:val="0"/>
          <w:marRight w:val="0"/>
          <w:marTop w:val="0"/>
          <w:marBottom w:val="0"/>
          <w:divBdr>
            <w:top w:val="none" w:sz="0" w:space="0" w:color="auto"/>
            <w:left w:val="none" w:sz="0" w:space="0" w:color="auto"/>
            <w:bottom w:val="none" w:sz="0" w:space="0" w:color="auto"/>
            <w:right w:val="none" w:sz="0" w:space="0" w:color="auto"/>
          </w:divBdr>
          <w:divsChild>
            <w:div w:id="2047824698">
              <w:marLeft w:val="-75"/>
              <w:marRight w:val="0"/>
              <w:marTop w:val="30"/>
              <w:marBottom w:val="30"/>
              <w:divBdr>
                <w:top w:val="none" w:sz="0" w:space="0" w:color="auto"/>
                <w:left w:val="none" w:sz="0" w:space="0" w:color="auto"/>
                <w:bottom w:val="none" w:sz="0" w:space="0" w:color="auto"/>
                <w:right w:val="none" w:sz="0" w:space="0" w:color="auto"/>
              </w:divBdr>
              <w:divsChild>
                <w:div w:id="330718569">
                  <w:marLeft w:val="0"/>
                  <w:marRight w:val="0"/>
                  <w:marTop w:val="0"/>
                  <w:marBottom w:val="0"/>
                  <w:divBdr>
                    <w:top w:val="none" w:sz="0" w:space="0" w:color="auto"/>
                    <w:left w:val="none" w:sz="0" w:space="0" w:color="auto"/>
                    <w:bottom w:val="none" w:sz="0" w:space="0" w:color="auto"/>
                    <w:right w:val="none" w:sz="0" w:space="0" w:color="auto"/>
                  </w:divBdr>
                  <w:divsChild>
                    <w:div w:id="568149538">
                      <w:marLeft w:val="0"/>
                      <w:marRight w:val="0"/>
                      <w:marTop w:val="0"/>
                      <w:marBottom w:val="0"/>
                      <w:divBdr>
                        <w:top w:val="none" w:sz="0" w:space="0" w:color="auto"/>
                        <w:left w:val="none" w:sz="0" w:space="0" w:color="auto"/>
                        <w:bottom w:val="none" w:sz="0" w:space="0" w:color="auto"/>
                        <w:right w:val="none" w:sz="0" w:space="0" w:color="auto"/>
                      </w:divBdr>
                    </w:div>
                  </w:divsChild>
                </w:div>
                <w:div w:id="632906298">
                  <w:marLeft w:val="0"/>
                  <w:marRight w:val="0"/>
                  <w:marTop w:val="0"/>
                  <w:marBottom w:val="0"/>
                  <w:divBdr>
                    <w:top w:val="none" w:sz="0" w:space="0" w:color="auto"/>
                    <w:left w:val="none" w:sz="0" w:space="0" w:color="auto"/>
                    <w:bottom w:val="none" w:sz="0" w:space="0" w:color="auto"/>
                    <w:right w:val="none" w:sz="0" w:space="0" w:color="auto"/>
                  </w:divBdr>
                  <w:divsChild>
                    <w:div w:id="2068186630">
                      <w:marLeft w:val="0"/>
                      <w:marRight w:val="0"/>
                      <w:marTop w:val="0"/>
                      <w:marBottom w:val="0"/>
                      <w:divBdr>
                        <w:top w:val="none" w:sz="0" w:space="0" w:color="auto"/>
                        <w:left w:val="none" w:sz="0" w:space="0" w:color="auto"/>
                        <w:bottom w:val="none" w:sz="0" w:space="0" w:color="auto"/>
                        <w:right w:val="none" w:sz="0" w:space="0" w:color="auto"/>
                      </w:divBdr>
                    </w:div>
                  </w:divsChild>
                </w:div>
                <w:div w:id="1214807483">
                  <w:marLeft w:val="0"/>
                  <w:marRight w:val="0"/>
                  <w:marTop w:val="0"/>
                  <w:marBottom w:val="0"/>
                  <w:divBdr>
                    <w:top w:val="none" w:sz="0" w:space="0" w:color="auto"/>
                    <w:left w:val="none" w:sz="0" w:space="0" w:color="auto"/>
                    <w:bottom w:val="none" w:sz="0" w:space="0" w:color="auto"/>
                    <w:right w:val="none" w:sz="0" w:space="0" w:color="auto"/>
                  </w:divBdr>
                  <w:divsChild>
                    <w:div w:id="1637444214">
                      <w:marLeft w:val="0"/>
                      <w:marRight w:val="0"/>
                      <w:marTop w:val="0"/>
                      <w:marBottom w:val="0"/>
                      <w:divBdr>
                        <w:top w:val="none" w:sz="0" w:space="0" w:color="auto"/>
                        <w:left w:val="none" w:sz="0" w:space="0" w:color="auto"/>
                        <w:bottom w:val="none" w:sz="0" w:space="0" w:color="auto"/>
                        <w:right w:val="none" w:sz="0" w:space="0" w:color="auto"/>
                      </w:divBdr>
                    </w:div>
                  </w:divsChild>
                </w:div>
                <w:div w:id="1359892530">
                  <w:marLeft w:val="0"/>
                  <w:marRight w:val="0"/>
                  <w:marTop w:val="0"/>
                  <w:marBottom w:val="0"/>
                  <w:divBdr>
                    <w:top w:val="none" w:sz="0" w:space="0" w:color="auto"/>
                    <w:left w:val="none" w:sz="0" w:space="0" w:color="auto"/>
                    <w:bottom w:val="none" w:sz="0" w:space="0" w:color="auto"/>
                    <w:right w:val="none" w:sz="0" w:space="0" w:color="auto"/>
                  </w:divBdr>
                  <w:divsChild>
                    <w:div w:id="1000233452">
                      <w:marLeft w:val="0"/>
                      <w:marRight w:val="0"/>
                      <w:marTop w:val="0"/>
                      <w:marBottom w:val="0"/>
                      <w:divBdr>
                        <w:top w:val="none" w:sz="0" w:space="0" w:color="auto"/>
                        <w:left w:val="none" w:sz="0" w:space="0" w:color="auto"/>
                        <w:bottom w:val="none" w:sz="0" w:space="0" w:color="auto"/>
                        <w:right w:val="none" w:sz="0" w:space="0" w:color="auto"/>
                      </w:divBdr>
                    </w:div>
                  </w:divsChild>
                </w:div>
                <w:div w:id="1545870288">
                  <w:marLeft w:val="0"/>
                  <w:marRight w:val="0"/>
                  <w:marTop w:val="0"/>
                  <w:marBottom w:val="0"/>
                  <w:divBdr>
                    <w:top w:val="none" w:sz="0" w:space="0" w:color="auto"/>
                    <w:left w:val="none" w:sz="0" w:space="0" w:color="auto"/>
                    <w:bottom w:val="none" w:sz="0" w:space="0" w:color="auto"/>
                    <w:right w:val="none" w:sz="0" w:space="0" w:color="auto"/>
                  </w:divBdr>
                  <w:divsChild>
                    <w:div w:id="633944671">
                      <w:marLeft w:val="0"/>
                      <w:marRight w:val="0"/>
                      <w:marTop w:val="0"/>
                      <w:marBottom w:val="0"/>
                      <w:divBdr>
                        <w:top w:val="none" w:sz="0" w:space="0" w:color="auto"/>
                        <w:left w:val="none" w:sz="0" w:space="0" w:color="auto"/>
                        <w:bottom w:val="none" w:sz="0" w:space="0" w:color="auto"/>
                        <w:right w:val="none" w:sz="0" w:space="0" w:color="auto"/>
                      </w:divBdr>
                    </w:div>
                  </w:divsChild>
                </w:div>
                <w:div w:id="1586258440">
                  <w:marLeft w:val="0"/>
                  <w:marRight w:val="0"/>
                  <w:marTop w:val="0"/>
                  <w:marBottom w:val="0"/>
                  <w:divBdr>
                    <w:top w:val="none" w:sz="0" w:space="0" w:color="auto"/>
                    <w:left w:val="none" w:sz="0" w:space="0" w:color="auto"/>
                    <w:bottom w:val="none" w:sz="0" w:space="0" w:color="auto"/>
                    <w:right w:val="none" w:sz="0" w:space="0" w:color="auto"/>
                  </w:divBdr>
                  <w:divsChild>
                    <w:div w:id="847988820">
                      <w:marLeft w:val="0"/>
                      <w:marRight w:val="0"/>
                      <w:marTop w:val="0"/>
                      <w:marBottom w:val="0"/>
                      <w:divBdr>
                        <w:top w:val="none" w:sz="0" w:space="0" w:color="auto"/>
                        <w:left w:val="none" w:sz="0" w:space="0" w:color="auto"/>
                        <w:bottom w:val="none" w:sz="0" w:space="0" w:color="auto"/>
                        <w:right w:val="none" w:sz="0" w:space="0" w:color="auto"/>
                      </w:divBdr>
                    </w:div>
                  </w:divsChild>
                </w:div>
                <w:div w:id="1685520902">
                  <w:marLeft w:val="0"/>
                  <w:marRight w:val="0"/>
                  <w:marTop w:val="0"/>
                  <w:marBottom w:val="0"/>
                  <w:divBdr>
                    <w:top w:val="none" w:sz="0" w:space="0" w:color="auto"/>
                    <w:left w:val="none" w:sz="0" w:space="0" w:color="auto"/>
                    <w:bottom w:val="none" w:sz="0" w:space="0" w:color="auto"/>
                    <w:right w:val="none" w:sz="0" w:space="0" w:color="auto"/>
                  </w:divBdr>
                  <w:divsChild>
                    <w:div w:id="1859927727">
                      <w:marLeft w:val="0"/>
                      <w:marRight w:val="0"/>
                      <w:marTop w:val="0"/>
                      <w:marBottom w:val="0"/>
                      <w:divBdr>
                        <w:top w:val="none" w:sz="0" w:space="0" w:color="auto"/>
                        <w:left w:val="none" w:sz="0" w:space="0" w:color="auto"/>
                        <w:bottom w:val="none" w:sz="0" w:space="0" w:color="auto"/>
                        <w:right w:val="none" w:sz="0" w:space="0" w:color="auto"/>
                      </w:divBdr>
                    </w:div>
                  </w:divsChild>
                </w:div>
                <w:div w:id="1738162972">
                  <w:marLeft w:val="0"/>
                  <w:marRight w:val="0"/>
                  <w:marTop w:val="0"/>
                  <w:marBottom w:val="0"/>
                  <w:divBdr>
                    <w:top w:val="none" w:sz="0" w:space="0" w:color="auto"/>
                    <w:left w:val="none" w:sz="0" w:space="0" w:color="auto"/>
                    <w:bottom w:val="none" w:sz="0" w:space="0" w:color="auto"/>
                    <w:right w:val="none" w:sz="0" w:space="0" w:color="auto"/>
                  </w:divBdr>
                  <w:divsChild>
                    <w:div w:id="384184046">
                      <w:marLeft w:val="0"/>
                      <w:marRight w:val="0"/>
                      <w:marTop w:val="0"/>
                      <w:marBottom w:val="0"/>
                      <w:divBdr>
                        <w:top w:val="none" w:sz="0" w:space="0" w:color="auto"/>
                        <w:left w:val="none" w:sz="0" w:space="0" w:color="auto"/>
                        <w:bottom w:val="none" w:sz="0" w:space="0" w:color="auto"/>
                        <w:right w:val="none" w:sz="0" w:space="0" w:color="auto"/>
                      </w:divBdr>
                    </w:div>
                  </w:divsChild>
                </w:div>
                <w:div w:id="1825243494">
                  <w:marLeft w:val="0"/>
                  <w:marRight w:val="0"/>
                  <w:marTop w:val="0"/>
                  <w:marBottom w:val="0"/>
                  <w:divBdr>
                    <w:top w:val="none" w:sz="0" w:space="0" w:color="auto"/>
                    <w:left w:val="none" w:sz="0" w:space="0" w:color="auto"/>
                    <w:bottom w:val="none" w:sz="0" w:space="0" w:color="auto"/>
                    <w:right w:val="none" w:sz="0" w:space="0" w:color="auto"/>
                  </w:divBdr>
                  <w:divsChild>
                    <w:div w:id="791872315">
                      <w:marLeft w:val="0"/>
                      <w:marRight w:val="0"/>
                      <w:marTop w:val="0"/>
                      <w:marBottom w:val="0"/>
                      <w:divBdr>
                        <w:top w:val="none" w:sz="0" w:space="0" w:color="auto"/>
                        <w:left w:val="none" w:sz="0" w:space="0" w:color="auto"/>
                        <w:bottom w:val="none" w:sz="0" w:space="0" w:color="auto"/>
                        <w:right w:val="none" w:sz="0" w:space="0" w:color="auto"/>
                      </w:divBdr>
                    </w:div>
                  </w:divsChild>
                </w:div>
                <w:div w:id="1834954263">
                  <w:marLeft w:val="0"/>
                  <w:marRight w:val="0"/>
                  <w:marTop w:val="0"/>
                  <w:marBottom w:val="0"/>
                  <w:divBdr>
                    <w:top w:val="none" w:sz="0" w:space="0" w:color="auto"/>
                    <w:left w:val="none" w:sz="0" w:space="0" w:color="auto"/>
                    <w:bottom w:val="none" w:sz="0" w:space="0" w:color="auto"/>
                    <w:right w:val="none" w:sz="0" w:space="0" w:color="auto"/>
                  </w:divBdr>
                  <w:divsChild>
                    <w:div w:id="98916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06388">
          <w:marLeft w:val="0"/>
          <w:marRight w:val="0"/>
          <w:marTop w:val="0"/>
          <w:marBottom w:val="0"/>
          <w:divBdr>
            <w:top w:val="none" w:sz="0" w:space="0" w:color="auto"/>
            <w:left w:val="none" w:sz="0" w:space="0" w:color="auto"/>
            <w:bottom w:val="none" w:sz="0" w:space="0" w:color="auto"/>
            <w:right w:val="none" w:sz="0" w:space="0" w:color="auto"/>
          </w:divBdr>
        </w:div>
      </w:divsChild>
    </w:div>
    <w:div w:id="21252985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5/Halduskoormuse%20tasakaalustamise%20reegli%20rakend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9013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iigiteataja.ee/akt/121102023002?leiaKehtiv"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luisa@luisa.e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kulli.siim@kul.ee" TargetMode="External"/><Relationship Id="rId20" Type="http://schemas.openxmlformats.org/officeDocument/2006/relationships/hyperlink" Target="https://www.riigiteataja.ee/akt/1130120150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ulle.taliharm@kul.e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riigiteataja.ee/akt/109042019005?leiaKehti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6" Type="http://schemas.openxmlformats.org/officeDocument/2006/relationships/hyperlink" Target="https://www.kutseregister.ee/ctrl/et/Standardid/vaata/11094648" TargetMode="External"/><Relationship Id="rId21" Type="http://schemas.openxmlformats.org/officeDocument/2006/relationships/hyperlink" Target="https://kul.ee/kultuuri-ja-spordi-ligipaasetavus" TargetMode="External"/><Relationship Id="rId34" Type="http://schemas.openxmlformats.org/officeDocument/2006/relationships/hyperlink" Target="https://pohiseadus.ee/sisu/3472/paragrahv_3" TargetMode="External"/><Relationship Id="rId42" Type="http://schemas.openxmlformats.org/officeDocument/2006/relationships/hyperlink" Target="https://www.rara.ee/raamatukogudele/programmid-ja-projektid/meedia-ja-digipadevuse-arendamine/" TargetMode="External"/><Relationship Id="rId47" Type="http://schemas.openxmlformats.org/officeDocument/2006/relationships/hyperlink" Target="https://pohiseadus.ee/sisu/3472/paragrahv_3" TargetMode="External"/><Relationship Id="rId50" Type="http://schemas.openxmlformats.org/officeDocument/2006/relationships/hyperlink" Target="https://pohiseadus.ee/sisu/3591/paragrahv_113" TargetMode="External"/><Relationship Id="rId55" Type="http://schemas.openxmlformats.org/officeDocument/2006/relationships/hyperlink" Target="https://eur-lex.europa.eu/eli/reg/2016/679/oj" TargetMode="External"/><Relationship Id="rId63" Type="http://schemas.openxmlformats.org/officeDocument/2006/relationships/hyperlink" Target="https://andmed.stat.ee/et/stat/sotsiaalelu__kultuur__raamatukogud/KU01" TargetMode="External"/><Relationship Id="rId7" Type="http://schemas.openxmlformats.org/officeDocument/2006/relationships/hyperlink" Target="https://www.hm.ee/pisa" TargetMode="External"/><Relationship Id="rId2" Type="http://schemas.openxmlformats.org/officeDocument/2006/relationships/hyperlink" Target="https://eur-lex.europa.eu/eli/reg/2016/679/oj" TargetMode="External"/><Relationship Id="rId16" Type="http://schemas.openxmlformats.org/officeDocument/2006/relationships/hyperlink" Target="https://finlex.fi/fi/laki/ajantasa/2016/20161492" TargetMode="External"/><Relationship Id="rId29" Type="http://schemas.openxmlformats.org/officeDocument/2006/relationships/hyperlink" Target="https://www.riigikogu.ee/tegevus/eelnoud/eelnou/c32e74a6-2903-4736-8513-d18358fc1ad3/" TargetMode="External"/><Relationship Id="rId11" Type="http://schemas.openxmlformats.org/officeDocument/2006/relationships/hyperlink" Target="https://et.wikipedia.org/wiki/Digil%C3%B5he" TargetMode="External"/><Relationship Id="rId24" Type="http://schemas.openxmlformats.org/officeDocument/2006/relationships/hyperlink" Target="https://www.kutseregister.ee/ctrl/et/Standardid/vaata/11094665" TargetMode="External"/><Relationship Id="rId32" Type="http://schemas.openxmlformats.org/officeDocument/2006/relationships/hyperlink" Target="https://pohiseadus.ee/sisu/3485/paragrahv_14" TargetMode="External"/><Relationship Id="rId37" Type="http://schemas.openxmlformats.org/officeDocument/2006/relationships/hyperlink" Target="https://www.rara.ee/partnerile/arendusprojektid/" TargetMode="External"/><Relationship Id="rId40" Type="http://schemas.openxmlformats.org/officeDocument/2006/relationships/hyperlink" Target="https://www.kul.ee/sites/default/files/documents/2022-06/Lo%CC%83pparuanne_0.pdf" TargetMode="External"/><Relationship Id="rId45" Type="http://schemas.openxmlformats.org/officeDocument/2006/relationships/hyperlink" Target="https://www.rara.ee/privaatsus/" TargetMode="External"/><Relationship Id="rId53" Type="http://schemas.openxmlformats.org/officeDocument/2006/relationships/hyperlink" Target="https://eur-lex.europa.eu/eli/dir/2018/958/oj?locale=et" TargetMode="External"/><Relationship Id="rId58" Type="http://schemas.openxmlformats.org/officeDocument/2006/relationships/hyperlink" Target="https://www.eesti.ee/eraisik/et/artikkel/eesti-vabariik/kohalikud-omavalitsused" TargetMode="External"/><Relationship Id="rId66" Type="http://schemas.openxmlformats.org/officeDocument/2006/relationships/hyperlink" Target="https://www.rara.ee/raamatukogudele/uhtne-raamatukogususteem/" TargetMode="External"/><Relationship Id="rId5" Type="http://schemas.openxmlformats.org/officeDocument/2006/relationships/hyperlink" Target="https://repository.ifla.org/server/api/core/bitstreams/c8ec7b1e-d40f-45c2-ab03-ac039b90f3d2/content" TargetMode="External"/><Relationship Id="rId61" Type="http://schemas.openxmlformats.org/officeDocument/2006/relationships/hyperlink" Target="https://www.rara.ee/wp-content/uploads/2023/03/Raamatukoguteenuste_arianaluus_loppversioon_v4.pdf" TargetMode="External"/><Relationship Id="rId19" Type="http://schemas.openxmlformats.org/officeDocument/2006/relationships/hyperlink" Target="https://kul.ee/kultuur2030" TargetMode="External"/><Relationship Id="rId14" Type="http://schemas.openxmlformats.org/officeDocument/2006/relationships/hyperlink" Target="https://arenguseire.ee/pikksilm/kuidas-kaotada-digilohe/" TargetMode="External"/><Relationship Id="rId22" Type="http://schemas.openxmlformats.org/officeDocument/2006/relationships/hyperlink" Target="https://pohiseadus.ee/sisu/3639/paragrahv_154" TargetMode="External"/><Relationship Id="rId27" Type="http://schemas.openxmlformats.org/officeDocument/2006/relationships/hyperlink" Target="https://www.kul.ee/sites/default/files/documents/2022-03/Lisa%205.pdf" TargetMode="External"/><Relationship Id="rId30" Type="http://schemas.openxmlformats.org/officeDocument/2006/relationships/hyperlink" Target="https://eur-lex.europa.eu/legal-content/ET/TXT/PDF/?uri=CELEX:32013L0037" TargetMode="External"/><Relationship Id="rId35" Type="http://schemas.openxmlformats.org/officeDocument/2006/relationships/hyperlink" Target="https://www.rara.ee/partnerile/arendusprojektid/" TargetMode="External"/><Relationship Id="rId43" Type="http://schemas.openxmlformats.org/officeDocument/2006/relationships/hyperlink" Target="https://elk.ee/opetajale/lugemisisu/lugemisisust/" TargetMode="External"/><Relationship Id="rId48" Type="http://schemas.openxmlformats.org/officeDocument/2006/relationships/hyperlink" Target="https://pohiseadus.ee/sisu/3497/paragrahv_26" TargetMode="External"/><Relationship Id="rId56" Type="http://schemas.openxmlformats.org/officeDocument/2006/relationships/hyperlink" Target="https://www.stat.ee/et/avasta-statistikat/valdkonnad/kultuur/raamatukogud-ja-raamatud" TargetMode="External"/><Relationship Id="rId64" Type="http://schemas.openxmlformats.org/officeDocument/2006/relationships/hyperlink" Target="https://kul.ee/kultuurivaartused-ja-digitaalne-kultuuriparand/raamatukogud" TargetMode="External"/><Relationship Id="rId8" Type="http://schemas.openxmlformats.org/officeDocument/2006/relationships/hyperlink" Target="https://harno.ee/sites/default/files/documents/2021-02/PISA%202018-19_RAPORTweb.pdf" TargetMode="External"/><Relationship Id="rId51" Type="http://schemas.openxmlformats.org/officeDocument/2006/relationships/hyperlink" Target="https://www.rara.ee/wp-content/uploads/2023/03/Pohikiri_2022.pdf" TargetMode="External"/><Relationship Id="rId3" Type="http://schemas.openxmlformats.org/officeDocument/2006/relationships/hyperlink" Target="https://eelnoud.valitsus.ee/main/mount/docList/2fbe51ce-7abf-450a-8ee8-5d4d452c6ee3" TargetMode="External"/><Relationship Id="rId12" Type="http://schemas.openxmlformats.org/officeDocument/2006/relationships/hyperlink" Target="https://arenguseire.ee/pikksilm/kuidas-kaotada-digilohe/" TargetMode="External"/><Relationship Id="rId17" Type="http://schemas.openxmlformats.org/officeDocument/2006/relationships/hyperlink" Target="https://repository.ifla.org/server/api/core/bitstreams/c8ec7b1e-d40f-45c2-ab03-ac039b90f3d2/content" TargetMode="External"/><Relationship Id="rId25" Type="http://schemas.openxmlformats.org/officeDocument/2006/relationships/hyperlink" Target="https://www.kutseregister.ee/ctrl/et/Standardid/vaata/11094682" TargetMode="External"/><Relationship Id="rId33" Type="http://schemas.openxmlformats.org/officeDocument/2006/relationships/hyperlink" Target="https://pohiseadus.ee/sisu/3472/paragrahv_3" TargetMode="External"/><Relationship Id="rId38" Type="http://schemas.openxmlformats.org/officeDocument/2006/relationships/hyperlink" Target="https://mirko.ee/" TargetMode="External"/><Relationship Id="rId46" Type="http://schemas.openxmlformats.org/officeDocument/2006/relationships/hyperlink" Target="https://pohiseadus.ee/sisu/3472/paragrahv_3" TargetMode="External"/><Relationship Id="rId59" Type="http://schemas.openxmlformats.org/officeDocument/2006/relationships/hyperlink" Target="http://www.kogu.ee/wp-content/uploads/2014/11/Omavalitsuskorraldus-ja-regionaalhalduse-anal%C3%BC%C3%BCs_loplik_27.11.14.pdf" TargetMode="External"/><Relationship Id="rId20" Type="http://schemas.openxmlformats.org/officeDocument/2006/relationships/hyperlink" Target="https://www.ttja.ee/eraklient/tarbija-oigused/kaubandus-teenused/digiligipaasetavuse-tagamine" TargetMode="External"/><Relationship Id="rId41" Type="http://schemas.openxmlformats.org/officeDocument/2006/relationships/hyperlink" Target="https://www.rara.ee/partnerile/arendusprojektid/" TargetMode="External"/><Relationship Id="rId54" Type="http://schemas.openxmlformats.org/officeDocument/2006/relationships/hyperlink" Target="https://harno.ee/sites/default/files/documents/2021-03/haldusjuhis.pdf" TargetMode="External"/><Relationship Id="rId62" Type="http://schemas.openxmlformats.org/officeDocument/2006/relationships/hyperlink" Target="https://andmed.stat.ee/et/stat/sotsiaalelu__kultuur__raamatukogud/KU01" TargetMode="External"/><Relationship Id="rId1" Type="http://schemas.openxmlformats.org/officeDocument/2006/relationships/hyperlink" Target="https://valitsus.ee/valitsuse-eesmargid-ja-tegevused/valitsemise-alused/tegevusprogramm-0" TargetMode="External"/><Relationship Id="rId6" Type="http://schemas.openxmlformats.org/officeDocument/2006/relationships/hyperlink" Target="https://www.hm.ee/uldharidus-ja-noored/opetaja-koolijuht-ja-kooli-pidaja/koolitus-voi-tegevusluba" TargetMode="External"/><Relationship Id="rId15" Type="http://schemas.openxmlformats.org/officeDocument/2006/relationships/hyperlink" Target="https://www.mkm.ee/sites/default/files/documents/2022-03/lopparuanne.pdf" TargetMode="External"/><Relationship Id="rId23" Type="http://schemas.openxmlformats.org/officeDocument/2006/relationships/hyperlink" Target="https://pohiseadus.ee/sisu/3639/paragrahv_154" TargetMode="External"/><Relationship Id="rId28" Type="http://schemas.openxmlformats.org/officeDocument/2006/relationships/hyperlink" Target="https://toetused.kul.ee/et/login" TargetMode="External"/><Relationship Id="rId36" Type="http://schemas.openxmlformats.org/officeDocument/2006/relationships/hyperlink" Target="https://www.rara.ee/raamatukogudele/rmtk-seminarid-ja-koolitused/kutsekoolitus/" TargetMode="External"/><Relationship Id="rId49" Type="http://schemas.openxmlformats.org/officeDocument/2006/relationships/hyperlink" Target="https://pohiseadus.ee/sisu/3591/paragrahv_113" TargetMode="External"/><Relationship Id="rId57" Type="http://schemas.openxmlformats.org/officeDocument/2006/relationships/hyperlink" Target="https://ariregister.rik.ee/est/statistics/detailed/detailed_by_main_area_of_activity/2023/2" TargetMode="External"/><Relationship Id="rId10" Type="http://schemas.openxmlformats.org/officeDocument/2006/relationships/hyperlink" Target="https://www.hm.ee/piaac?view_instance=0&amp;current_page=1" TargetMode="External"/><Relationship Id="rId31" Type="http://schemas.openxmlformats.org/officeDocument/2006/relationships/hyperlink" Target="https://eur-lex.europa.eu/legal-content/ET/TXT/PDF/?uri=CELEX:32019L1024" TargetMode="External"/><Relationship Id="rId44" Type="http://schemas.openxmlformats.org/officeDocument/2006/relationships/hyperlink" Target="https://pohiseadus.ee/sisu/3472/paragrahv_3" TargetMode="External"/><Relationship Id="rId52" Type="http://schemas.openxmlformats.org/officeDocument/2006/relationships/hyperlink" Target="https://sonaveeb.ee/ds/rara" TargetMode="External"/><Relationship Id="rId60" Type="http://schemas.openxmlformats.org/officeDocument/2006/relationships/hyperlink" Target="https://ariregister.rik.ee/est/statistics" TargetMode="External"/><Relationship Id="rId65" Type="http://schemas.openxmlformats.org/officeDocument/2006/relationships/hyperlink" Target="https://www.rara.ee/wp-content/uploads/2023/03/Raamatukoguteenuste_arianaluus_loppversioon_v4.pdf" TargetMode="External"/><Relationship Id="rId4" Type="http://schemas.openxmlformats.org/officeDocument/2006/relationships/hyperlink" Target="https://www.riigikogu.ee/tegevus/eelnoud/eelnou/45ea759e-364b-43eb-8db1-2a3985577b24/" TargetMode="External"/><Relationship Id="rId9" Type="http://schemas.openxmlformats.org/officeDocument/2006/relationships/hyperlink" Target="https://www.hm.ee/piaac" TargetMode="External"/><Relationship Id="rId13" Type="http://schemas.openxmlformats.org/officeDocument/2006/relationships/hyperlink" Target="https://inimareng.ee/et/eesti-inimarengu-aruanne-2023/" TargetMode="External"/><Relationship Id="rId18" Type="http://schemas.openxmlformats.org/officeDocument/2006/relationships/hyperlink" Target="https://www.riigikantselei.ee/ligipaasetavus" TargetMode="External"/><Relationship Id="rId39" Type="http://schemas.openxmlformats.org/officeDocument/2006/relationships/hyperlink" Target="https://eru.lib.ee/application/files/4116/8318/6900/21-sajandi-raamatukog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E237E-292A-44BF-971C-36BCD74A309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8AA9D8A2-290D-4856-BA7B-B2BFABE11F59}">
  <ds:schemaRefs>
    <ds:schemaRef ds:uri="http://schemas.openxmlformats.org/officeDocument/2006/bibliography"/>
  </ds:schemaRefs>
</ds:datastoreItem>
</file>

<file path=customXml/itemProps3.xml><?xml version="1.0" encoding="utf-8"?>
<ds:datastoreItem xmlns:ds="http://schemas.openxmlformats.org/officeDocument/2006/customXml" ds:itemID="{208B3260-5F14-4499-A9F4-51CC6E590760}"/>
</file>

<file path=customXml/itemProps4.xml><?xml version="1.0" encoding="utf-8"?>
<ds:datastoreItem xmlns:ds="http://schemas.openxmlformats.org/officeDocument/2006/customXml" ds:itemID="{67CDDE51-C40E-4B9B-84CB-A8D3ABEE196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RMV</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Ligi</dc:creator>
  <cp:keywords/>
  <cp:lastModifiedBy>Markus Ühtigi - JUSTDIGI</cp:lastModifiedBy>
  <cp:revision>20</cp:revision>
  <dcterms:created xsi:type="dcterms:W3CDTF">2025-06-20T07:03:00Z</dcterms:created>
  <dcterms:modified xsi:type="dcterms:W3CDTF">2025-06-25T13:54:11Z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2025-06-20T07:03:11Z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8f7cba9a-a1b5-4582-9026-149c66a48ea1</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